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C2D" w:rsidRDefault="00375C2D" w:rsidP="00375C2D">
      <w:pPr>
        <w:pStyle w:val="af3"/>
        <w:spacing w:after="0" w:line="480" w:lineRule="auto"/>
        <w:ind w:firstLine="567"/>
        <w:jc w:val="right"/>
        <w:rPr>
          <w:rFonts w:ascii="GHEA Grapalat" w:hAnsi="GHEA Grapalat" w:cs="Sylfaen"/>
          <w:i/>
          <w:sz w:val="16"/>
        </w:rPr>
      </w:pPr>
      <w:r>
        <w:rPr>
          <w:rFonts w:ascii="GHEA Grapalat" w:hAnsi="GHEA Grapalat" w:cs="Sylfaen"/>
          <w:i/>
          <w:sz w:val="16"/>
        </w:rPr>
        <w:t xml:space="preserve">Հավելված N 7 </w:t>
      </w:r>
    </w:p>
    <w:p w:rsidR="00375C2D" w:rsidRDefault="00375C2D" w:rsidP="00375C2D">
      <w:pPr>
        <w:pStyle w:val="af3"/>
        <w:spacing w:after="0" w:line="480" w:lineRule="auto"/>
        <w:ind w:firstLine="567"/>
        <w:jc w:val="right"/>
        <w:rPr>
          <w:rFonts w:ascii="GHEA Grapalat" w:hAnsi="GHEA Grapalat" w:cs="Sylfaen"/>
          <w:i/>
          <w:sz w:val="16"/>
        </w:rPr>
      </w:pPr>
      <w:r>
        <w:rPr>
          <w:rFonts w:ascii="GHEA Grapalat" w:hAnsi="GHEA Grapalat" w:cs="Sylfaen"/>
          <w:i/>
          <w:sz w:val="16"/>
        </w:rPr>
        <w:t xml:space="preserve">ՀՀ ֆինանսների նախարարի 2019 թվականի </w:t>
      </w:r>
    </w:p>
    <w:p w:rsidR="00375C2D" w:rsidRDefault="00375C2D" w:rsidP="00375C2D">
      <w:pPr>
        <w:pStyle w:val="af3"/>
        <w:spacing w:after="0"/>
        <w:ind w:right="-7" w:firstLine="567"/>
        <w:jc w:val="right"/>
        <w:rPr>
          <w:rFonts w:ascii="GHEA Grapalat" w:hAnsi="GHEA Grapalat" w:cs="Sylfaen"/>
          <w:i/>
          <w:sz w:val="18"/>
          <w:szCs w:val="20"/>
          <w:lang w:val="af-ZA" w:eastAsia="ru-RU"/>
        </w:rPr>
      </w:pPr>
      <w:r>
        <w:rPr>
          <w:rFonts w:ascii="GHEA Grapalat" w:hAnsi="GHEA Grapalat" w:cs="Sylfaen"/>
          <w:i/>
          <w:sz w:val="16"/>
        </w:rPr>
        <w:t xml:space="preserve">04 նոյեմբերի N 597-Ա  հրամանի    </w:t>
      </w:r>
    </w:p>
    <w:p w:rsidR="00375C2D" w:rsidRDefault="00375C2D" w:rsidP="00375C2D">
      <w:pPr>
        <w:pStyle w:val="af3"/>
        <w:spacing w:after="0"/>
        <w:ind w:right="-7" w:firstLine="567"/>
        <w:jc w:val="right"/>
        <w:rPr>
          <w:rFonts w:ascii="GHEA Grapalat" w:hAnsi="GHEA Grapalat" w:cs="Sylfaen"/>
          <w:i/>
          <w:sz w:val="18"/>
          <w:szCs w:val="20"/>
          <w:lang w:val="af-ZA" w:eastAsia="ru-RU"/>
        </w:rPr>
      </w:pPr>
      <w:r>
        <w:rPr>
          <w:rFonts w:ascii="GHEA Grapalat" w:hAnsi="GHEA Grapalat" w:cs="Sylfaen"/>
          <w:i/>
          <w:sz w:val="18"/>
          <w:szCs w:val="20"/>
          <w:lang w:val="af-ZA" w:eastAsia="ru-RU"/>
        </w:rPr>
        <w:tab/>
      </w:r>
    </w:p>
    <w:p w:rsidR="00375C2D" w:rsidRDefault="00375C2D" w:rsidP="00375C2D">
      <w:pPr>
        <w:pStyle w:val="af3"/>
        <w:spacing w:after="0"/>
        <w:ind w:right="-7" w:firstLine="567"/>
        <w:jc w:val="right"/>
        <w:rPr>
          <w:rFonts w:ascii="GHEA Grapalat" w:hAnsi="GHEA Grapalat" w:cs="Sylfaen"/>
          <w:i/>
          <w:u w:val="single"/>
          <w:lang w:val="af-ZA" w:eastAsia="ru-RU"/>
        </w:rPr>
      </w:pPr>
      <w:r>
        <w:rPr>
          <w:rFonts w:ascii="GHEA Grapalat" w:hAnsi="GHEA Grapalat" w:cs="Sylfaen"/>
          <w:i/>
          <w:u w:val="single"/>
          <w:lang w:eastAsia="ru-RU"/>
        </w:rPr>
        <w:t>Օրինակելի</w:t>
      </w:r>
      <w:r>
        <w:rPr>
          <w:rFonts w:ascii="GHEA Grapalat" w:hAnsi="GHEA Grapalat" w:cs="Sylfaen"/>
          <w:i/>
          <w:u w:val="single"/>
          <w:lang w:val="af-ZA" w:eastAsia="ru-RU"/>
        </w:rPr>
        <w:t xml:space="preserve"> </w:t>
      </w:r>
      <w:r>
        <w:rPr>
          <w:rFonts w:ascii="GHEA Grapalat" w:hAnsi="GHEA Grapalat" w:cs="Sylfaen"/>
          <w:i/>
          <w:u w:val="single"/>
          <w:lang w:eastAsia="ru-RU"/>
        </w:rPr>
        <w:t>ձև</w:t>
      </w:r>
    </w:p>
    <w:p w:rsidR="00375C2D" w:rsidRDefault="00375C2D" w:rsidP="00375C2D">
      <w:pPr>
        <w:pStyle w:val="af6"/>
        <w:spacing w:after="0" w:line="240" w:lineRule="auto"/>
        <w:ind w:firstLine="720"/>
        <w:jc w:val="center"/>
        <w:rPr>
          <w:rFonts w:ascii="GHEA Grapalat" w:hAnsi="GHEA Grapalat" w:cs="Times New Roman"/>
          <w:i w:val="0"/>
          <w:sz w:val="20"/>
          <w:lang w:val="af-ZA"/>
        </w:rPr>
      </w:pPr>
    </w:p>
    <w:p w:rsidR="00375C2D" w:rsidRDefault="00375C2D" w:rsidP="00375C2D">
      <w:pPr>
        <w:pStyle w:val="af6"/>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ՀԱՅՏԱՐԱՐՈՒԹՅՈՒՆ</w:t>
      </w:r>
    </w:p>
    <w:p w:rsidR="00375C2D" w:rsidRDefault="00375C2D" w:rsidP="00375C2D">
      <w:pPr>
        <w:pStyle w:val="af6"/>
        <w:spacing w:after="0" w:line="240" w:lineRule="auto"/>
        <w:ind w:firstLine="720"/>
        <w:jc w:val="center"/>
        <w:rPr>
          <w:rFonts w:ascii="GHEA Grapalat" w:hAnsi="GHEA Grapalat" w:cs="Times New Roman"/>
          <w:sz w:val="20"/>
          <w:lang w:val="af-ZA"/>
        </w:rPr>
      </w:pPr>
      <w:r>
        <w:rPr>
          <w:rFonts w:ascii="Arial Unicode" w:hAnsi="Arial Unicode" w:cs="Times New Roman"/>
          <w:sz w:val="20"/>
          <w:lang w:val="hy-AM"/>
        </w:rPr>
        <w:t>ԳՆԱՆՇՄԱՆ ՀԱՐՑՄԱՆ</w:t>
      </w:r>
      <w:r>
        <w:rPr>
          <w:rFonts w:ascii="Arial Unicode" w:hAnsi="Arial Unicode" w:cs="Times New Roman"/>
          <w:sz w:val="20"/>
          <w:lang w:val="af-ZA"/>
        </w:rPr>
        <w:t xml:space="preserve"> </w:t>
      </w:r>
      <w:r>
        <w:rPr>
          <w:rFonts w:ascii="GHEA Grapalat" w:hAnsi="GHEA Grapalat" w:cs="Times New Roman"/>
          <w:sz w:val="20"/>
          <w:lang w:val="af-ZA"/>
        </w:rPr>
        <w:t>ՄԱՍԻՆ</w:t>
      </w:r>
    </w:p>
    <w:p w:rsidR="00375C2D" w:rsidRDefault="00375C2D" w:rsidP="00375C2D">
      <w:pPr>
        <w:pStyle w:val="af6"/>
        <w:spacing w:after="0" w:line="240" w:lineRule="auto"/>
        <w:ind w:firstLine="720"/>
        <w:jc w:val="center"/>
        <w:rPr>
          <w:rFonts w:ascii="GHEA Grapalat" w:hAnsi="GHEA Grapalat" w:cs="Times New Roman"/>
          <w:sz w:val="20"/>
          <w:lang w:val="af-ZA"/>
        </w:rPr>
      </w:pPr>
    </w:p>
    <w:p w:rsidR="00375C2D" w:rsidRPr="00041EAF" w:rsidRDefault="00375C2D" w:rsidP="00375C2D">
      <w:pPr>
        <w:pStyle w:val="af6"/>
        <w:spacing w:after="0" w:line="240" w:lineRule="auto"/>
        <w:ind w:firstLine="720"/>
        <w:jc w:val="center"/>
        <w:rPr>
          <w:rFonts w:ascii="GHEA Grapalat" w:hAnsi="GHEA Grapalat" w:cs="Times New Roman"/>
          <w:i w:val="0"/>
          <w:sz w:val="20"/>
          <w:lang w:val="af-ZA"/>
        </w:rPr>
      </w:pPr>
      <w:r w:rsidRPr="00041EAF">
        <w:rPr>
          <w:rFonts w:ascii="GHEA Grapalat" w:hAnsi="GHEA Grapalat" w:cs="Times New Roman"/>
          <w:i w:val="0"/>
          <w:sz w:val="20"/>
          <w:lang w:val="af-ZA"/>
        </w:rPr>
        <w:t>Հայտարարության սույն տեքստը հաստատված է գնահատող հանձնաժողովի</w:t>
      </w:r>
    </w:p>
    <w:p w:rsidR="00375C2D" w:rsidRPr="00041EAF" w:rsidRDefault="00375C2D" w:rsidP="00375C2D">
      <w:pPr>
        <w:pStyle w:val="af6"/>
        <w:spacing w:after="0" w:line="240" w:lineRule="auto"/>
        <w:ind w:firstLine="720"/>
        <w:jc w:val="center"/>
        <w:rPr>
          <w:rFonts w:ascii="GHEA Grapalat" w:hAnsi="GHEA Grapalat" w:cs="Times New Roman"/>
          <w:i w:val="0"/>
          <w:sz w:val="20"/>
          <w:lang w:val="af-ZA"/>
        </w:rPr>
      </w:pPr>
      <w:r w:rsidRPr="00041EAF">
        <w:rPr>
          <w:rFonts w:ascii="GHEA Grapalat" w:hAnsi="GHEA Grapalat" w:cs="Times New Roman"/>
          <w:i w:val="0"/>
          <w:sz w:val="20"/>
          <w:lang w:val="af-ZA"/>
        </w:rPr>
        <w:t>20</w:t>
      </w:r>
      <w:r w:rsidRPr="00041EAF">
        <w:rPr>
          <w:rFonts w:ascii="GHEA Grapalat" w:hAnsi="GHEA Grapalat" w:cs="Times New Roman"/>
          <w:i w:val="0"/>
          <w:sz w:val="20"/>
          <w:lang w:val="hy-AM"/>
        </w:rPr>
        <w:t xml:space="preserve">19 </w:t>
      </w:r>
      <w:r w:rsidRPr="00041EAF">
        <w:rPr>
          <w:rFonts w:ascii="GHEA Grapalat" w:hAnsi="GHEA Grapalat" w:cs="Times New Roman"/>
          <w:i w:val="0"/>
          <w:sz w:val="20"/>
          <w:lang w:val="af-ZA"/>
        </w:rPr>
        <w:t>թվականի «</w:t>
      </w:r>
      <w:r w:rsidRPr="00041EAF">
        <w:rPr>
          <w:rFonts w:ascii="GHEA Grapalat" w:hAnsi="GHEA Grapalat" w:cs="Times New Roman"/>
          <w:i w:val="0"/>
          <w:sz w:val="20"/>
          <w:lang w:val="hy-AM"/>
        </w:rPr>
        <w:t>դեկտեմբերի</w:t>
      </w:r>
      <w:r w:rsidRPr="00041EAF">
        <w:rPr>
          <w:rFonts w:ascii="GHEA Grapalat" w:hAnsi="GHEA Grapalat" w:cs="Times New Roman"/>
          <w:i w:val="0"/>
          <w:sz w:val="20"/>
          <w:lang w:val="af-ZA"/>
        </w:rPr>
        <w:t>»  «2</w:t>
      </w:r>
      <w:r w:rsidR="002F0F37" w:rsidRPr="00041EAF">
        <w:rPr>
          <w:rFonts w:ascii="GHEA Grapalat" w:hAnsi="GHEA Grapalat" w:cs="Times New Roman"/>
          <w:i w:val="0"/>
          <w:sz w:val="20"/>
          <w:lang w:val="af-ZA"/>
        </w:rPr>
        <w:t>4</w:t>
      </w:r>
      <w:r w:rsidRPr="00041EAF">
        <w:rPr>
          <w:rFonts w:ascii="GHEA Grapalat" w:hAnsi="GHEA Grapalat" w:cs="Times New Roman"/>
          <w:i w:val="0"/>
          <w:sz w:val="20"/>
          <w:lang w:val="af-ZA"/>
        </w:rPr>
        <w:t>» «</w:t>
      </w:r>
      <w:r w:rsidR="008D093B">
        <w:rPr>
          <w:rFonts w:ascii="GHEA Grapalat" w:hAnsi="GHEA Grapalat" w:cs="Times New Roman"/>
          <w:i w:val="0"/>
          <w:sz w:val="20"/>
          <w:lang w:val="af-ZA"/>
        </w:rPr>
        <w:t xml:space="preserve">թիվ </w:t>
      </w:r>
      <w:r w:rsidR="002F0F37" w:rsidRPr="00041EAF">
        <w:rPr>
          <w:rFonts w:ascii="GHEA Grapalat" w:hAnsi="GHEA Grapalat" w:cs="Times New Roman"/>
          <w:i w:val="0"/>
          <w:sz w:val="20"/>
          <w:lang w:val="af-ZA"/>
        </w:rPr>
        <w:t>1</w:t>
      </w:r>
      <w:r w:rsidRPr="00041EAF">
        <w:rPr>
          <w:rFonts w:ascii="GHEA Grapalat" w:hAnsi="GHEA Grapalat" w:cs="Times New Roman"/>
          <w:i w:val="0"/>
          <w:sz w:val="20"/>
          <w:lang w:val="af-ZA"/>
        </w:rPr>
        <w:t xml:space="preserve">» որոշմամբ </w:t>
      </w:r>
    </w:p>
    <w:p w:rsidR="00375C2D" w:rsidRPr="00041EAF" w:rsidRDefault="00375C2D" w:rsidP="00375C2D">
      <w:pPr>
        <w:pStyle w:val="af6"/>
        <w:spacing w:after="0" w:line="240" w:lineRule="auto"/>
        <w:ind w:firstLine="720"/>
        <w:jc w:val="center"/>
        <w:rPr>
          <w:rFonts w:ascii="GHEA Grapalat" w:hAnsi="GHEA Grapalat" w:cs="Times New Roman"/>
          <w:i w:val="0"/>
          <w:sz w:val="20"/>
          <w:lang w:val="af-ZA"/>
        </w:rPr>
      </w:pPr>
    </w:p>
    <w:p w:rsidR="002F0F37" w:rsidRPr="00041EAF" w:rsidRDefault="00375C2D" w:rsidP="002F0F37">
      <w:pPr>
        <w:pStyle w:val="af3"/>
        <w:ind w:right="-7" w:firstLine="567"/>
        <w:jc w:val="center"/>
        <w:rPr>
          <w:rFonts w:ascii="GHEA Grapalat" w:hAnsi="GHEA Grapalat" w:cs="Times Armenian"/>
          <w:lang w:val="hy-AM"/>
        </w:rPr>
      </w:pPr>
      <w:r w:rsidRPr="00041EAF">
        <w:rPr>
          <w:rFonts w:ascii="GHEA Grapalat" w:hAnsi="GHEA Grapalat"/>
          <w:sz w:val="20"/>
          <w:lang w:val="af-ZA"/>
        </w:rPr>
        <w:t xml:space="preserve">Ընթացակարգի ծածկագիրը`  </w:t>
      </w:r>
      <w:r w:rsidR="00471197" w:rsidRPr="00041EAF">
        <w:rPr>
          <w:rFonts w:ascii="GHEA Grapalat" w:hAnsi="GHEA Grapalat" w:cs="Times Armenian"/>
          <w:lang w:val="af-ZA"/>
        </w:rPr>
        <w:t>ԱՄՍՆՀՄ-ԳՀԱՊՁԲ-</w:t>
      </w:r>
      <w:r w:rsidR="00471197" w:rsidRPr="00041EAF">
        <w:rPr>
          <w:rFonts w:ascii="GHEA Grapalat" w:hAnsi="GHEA Grapalat" w:cs="Times Armenian"/>
          <w:lang w:val="hy-AM"/>
        </w:rPr>
        <w:t>20/1</w:t>
      </w:r>
    </w:p>
    <w:p w:rsidR="00375C2D" w:rsidRPr="00041EAF" w:rsidRDefault="00375C2D" w:rsidP="00375C2D">
      <w:pPr>
        <w:pStyle w:val="af6"/>
        <w:spacing w:after="0" w:line="240" w:lineRule="auto"/>
        <w:ind w:firstLine="720"/>
        <w:jc w:val="center"/>
        <w:rPr>
          <w:rFonts w:ascii="Sylfaen" w:hAnsi="Sylfaen" w:cs="Times New Roman"/>
          <w:i w:val="0"/>
          <w:sz w:val="20"/>
          <w:lang w:val="af-ZA"/>
        </w:rPr>
      </w:pPr>
    </w:p>
    <w:p w:rsidR="00375C2D" w:rsidRPr="00041EAF" w:rsidRDefault="00C201DC" w:rsidP="00C201DC">
      <w:pPr>
        <w:pStyle w:val="af3"/>
        <w:ind w:right="-7" w:firstLine="567"/>
        <w:jc w:val="both"/>
        <w:rPr>
          <w:rFonts w:ascii="GHEA Grapalat" w:hAnsi="GHEA Grapalat"/>
          <w:sz w:val="20"/>
          <w:szCs w:val="20"/>
          <w:lang w:val="af-ZA"/>
        </w:rPr>
      </w:pPr>
      <w:r w:rsidRPr="00041EAF">
        <w:rPr>
          <w:rFonts w:ascii="GHEA Grapalat" w:hAnsi="GHEA Grapalat"/>
          <w:sz w:val="20"/>
          <w:szCs w:val="20"/>
          <w:lang w:val="af-ZA"/>
        </w:rPr>
        <w:t xml:space="preserve">    </w:t>
      </w:r>
      <w:r w:rsidR="00375C2D" w:rsidRPr="00041EAF">
        <w:rPr>
          <w:rFonts w:ascii="GHEA Grapalat" w:hAnsi="GHEA Grapalat"/>
          <w:sz w:val="20"/>
          <w:szCs w:val="20"/>
          <w:lang w:val="af-ZA"/>
        </w:rPr>
        <w:t xml:space="preserve">Պատվիրատուն` </w:t>
      </w:r>
      <w:r w:rsidR="008D093B" w:rsidRPr="00041EAF">
        <w:rPr>
          <w:rFonts w:ascii="GHEA Grapalat" w:hAnsi="GHEA Grapalat" w:cs="Times Armenian"/>
          <w:sz w:val="20"/>
          <w:szCs w:val="20"/>
          <w:lang w:val="af-ZA"/>
        </w:rPr>
        <w:t xml:space="preserve">Արարատի մարզի </w:t>
      </w:r>
      <w:r w:rsidRPr="00041EAF">
        <w:rPr>
          <w:rFonts w:ascii="GHEA Grapalat" w:hAnsi="GHEA Grapalat" w:cs="Times Armenian"/>
          <w:sz w:val="20"/>
          <w:szCs w:val="20"/>
          <w:lang w:val="af-ZA"/>
        </w:rPr>
        <w:t>&lt;&lt; Սայաթ-Նովա համայնքի մանկապարտեզ</w:t>
      </w:r>
      <w:r w:rsidRPr="00041EAF">
        <w:rPr>
          <w:rFonts w:ascii="GHEA Grapalat" w:hAnsi="GHEA Grapalat" w:cs="Sylfaen"/>
          <w:sz w:val="20"/>
          <w:szCs w:val="20"/>
          <w:lang w:val="af-ZA"/>
        </w:rPr>
        <w:t>&gt;&gt; ՀՈԱԿ</w:t>
      </w:r>
      <w:r w:rsidR="00375C2D" w:rsidRPr="00041EAF">
        <w:rPr>
          <w:rFonts w:ascii="Arial Unicode" w:hAnsi="Arial Unicode"/>
          <w:sz w:val="20"/>
          <w:szCs w:val="20"/>
          <w:lang w:val="af-ZA"/>
        </w:rPr>
        <w:t xml:space="preserve">-ը, </w:t>
      </w:r>
      <w:r w:rsidRPr="00041EAF">
        <w:rPr>
          <w:rFonts w:ascii="Arial Unicode" w:hAnsi="Arial Unicode"/>
          <w:sz w:val="20"/>
          <w:szCs w:val="20"/>
          <w:lang w:val="af-ZA"/>
        </w:rPr>
        <w:t xml:space="preserve"> </w:t>
      </w:r>
      <w:r w:rsidR="00375C2D" w:rsidRPr="00041EAF">
        <w:rPr>
          <w:rFonts w:ascii="Arial Unicode" w:hAnsi="Arial Unicode"/>
          <w:sz w:val="20"/>
          <w:szCs w:val="20"/>
          <w:lang w:val="af-ZA"/>
        </w:rPr>
        <w:t xml:space="preserve">որը գտնվում է </w:t>
      </w:r>
      <w:r w:rsidR="002F0F37" w:rsidRPr="00041EAF">
        <w:rPr>
          <w:rFonts w:ascii="GHEA Grapalat" w:hAnsi="GHEA Grapalat"/>
          <w:color w:val="000000"/>
          <w:sz w:val="20"/>
          <w:szCs w:val="20"/>
          <w:lang w:val="ru-RU"/>
        </w:rPr>
        <w:t>Արարատի</w:t>
      </w:r>
      <w:r w:rsidR="002F0F37" w:rsidRPr="00041EAF">
        <w:rPr>
          <w:rFonts w:ascii="GHEA Grapalat" w:hAnsi="GHEA Grapalat"/>
          <w:color w:val="000000"/>
          <w:sz w:val="20"/>
          <w:szCs w:val="20"/>
          <w:lang w:val="af-ZA"/>
        </w:rPr>
        <w:t xml:space="preserve"> </w:t>
      </w:r>
      <w:r w:rsidR="002F0F37" w:rsidRPr="00041EAF">
        <w:rPr>
          <w:rFonts w:ascii="GHEA Grapalat" w:hAnsi="GHEA Grapalat"/>
          <w:color w:val="000000"/>
          <w:sz w:val="20"/>
          <w:szCs w:val="20"/>
          <w:lang w:val="ru-RU"/>
        </w:rPr>
        <w:t>մարզ</w:t>
      </w:r>
      <w:r w:rsidR="00EC2D5C" w:rsidRPr="00041EAF">
        <w:rPr>
          <w:rFonts w:ascii="GHEA Grapalat" w:hAnsi="GHEA Grapalat"/>
          <w:color w:val="000000"/>
          <w:sz w:val="20"/>
          <w:szCs w:val="20"/>
          <w:lang w:val="af-ZA"/>
        </w:rPr>
        <w:t>,</w:t>
      </w:r>
      <w:r w:rsidR="002F0F37" w:rsidRPr="00041EAF">
        <w:rPr>
          <w:rFonts w:ascii="GHEA Grapalat" w:hAnsi="GHEA Grapalat"/>
          <w:color w:val="000000"/>
          <w:sz w:val="20"/>
          <w:szCs w:val="20"/>
          <w:lang w:val="af-ZA"/>
        </w:rPr>
        <w:t xml:space="preserve"> </w:t>
      </w:r>
      <w:r w:rsidR="002F0F37" w:rsidRPr="00041EAF">
        <w:rPr>
          <w:rFonts w:ascii="GHEA Grapalat" w:hAnsi="GHEA Grapalat"/>
          <w:color w:val="000000"/>
          <w:sz w:val="20"/>
          <w:szCs w:val="20"/>
        </w:rPr>
        <w:t>գյուղ</w:t>
      </w:r>
      <w:r w:rsidR="002F0F37" w:rsidRPr="00041EAF">
        <w:rPr>
          <w:rFonts w:ascii="GHEA Grapalat" w:hAnsi="GHEA Grapalat"/>
          <w:color w:val="000000"/>
          <w:sz w:val="20"/>
          <w:szCs w:val="20"/>
          <w:lang w:val="af-ZA"/>
        </w:rPr>
        <w:t xml:space="preserve"> </w:t>
      </w:r>
      <w:r w:rsidR="002F0F37" w:rsidRPr="00041EAF">
        <w:rPr>
          <w:rFonts w:ascii="GHEA Grapalat" w:hAnsi="GHEA Grapalat"/>
          <w:color w:val="000000"/>
          <w:sz w:val="20"/>
          <w:szCs w:val="20"/>
        </w:rPr>
        <w:t>Սայաթ</w:t>
      </w:r>
      <w:r w:rsidR="002F0F37" w:rsidRPr="00041EAF">
        <w:rPr>
          <w:rFonts w:ascii="GHEA Grapalat" w:hAnsi="GHEA Grapalat"/>
          <w:color w:val="000000"/>
          <w:sz w:val="20"/>
          <w:szCs w:val="20"/>
          <w:lang w:val="af-ZA"/>
        </w:rPr>
        <w:t>-</w:t>
      </w:r>
      <w:r w:rsidR="002F0F37" w:rsidRPr="00041EAF">
        <w:rPr>
          <w:rFonts w:ascii="GHEA Grapalat" w:hAnsi="GHEA Grapalat"/>
          <w:color w:val="000000"/>
          <w:sz w:val="20"/>
          <w:szCs w:val="20"/>
        </w:rPr>
        <w:t>Նովա</w:t>
      </w:r>
      <w:r w:rsidR="002F0F37" w:rsidRPr="00041EAF">
        <w:rPr>
          <w:rFonts w:ascii="GHEA Grapalat" w:hAnsi="GHEA Grapalat"/>
          <w:color w:val="000000"/>
          <w:sz w:val="20"/>
          <w:szCs w:val="20"/>
          <w:lang w:val="af-ZA"/>
        </w:rPr>
        <w:t xml:space="preserve">,  </w:t>
      </w:r>
      <w:r w:rsidR="002F0F37" w:rsidRPr="00041EAF">
        <w:rPr>
          <w:rFonts w:ascii="GHEA Grapalat" w:hAnsi="GHEA Grapalat"/>
          <w:color w:val="000000"/>
          <w:sz w:val="20"/>
          <w:szCs w:val="20"/>
        </w:rPr>
        <w:t>Չարենցի</w:t>
      </w:r>
      <w:r w:rsidR="002F0F37" w:rsidRPr="00041EAF">
        <w:rPr>
          <w:rFonts w:ascii="GHEA Grapalat" w:hAnsi="GHEA Grapalat"/>
          <w:color w:val="000000"/>
          <w:sz w:val="20"/>
          <w:szCs w:val="20"/>
          <w:lang w:val="af-ZA"/>
        </w:rPr>
        <w:t xml:space="preserve"> փողոց </w:t>
      </w:r>
      <w:r w:rsidR="002F0F37" w:rsidRPr="00041EAF">
        <w:rPr>
          <w:rFonts w:ascii="GHEA Grapalat" w:hAnsi="GHEA Grapalat"/>
          <w:color w:val="000000"/>
          <w:sz w:val="20"/>
          <w:szCs w:val="20"/>
          <w:lang w:val="ru-RU"/>
        </w:rPr>
        <w:t>թիվ</w:t>
      </w:r>
      <w:r w:rsidR="002F0F37" w:rsidRPr="00041EAF">
        <w:rPr>
          <w:rFonts w:ascii="GHEA Grapalat" w:hAnsi="GHEA Grapalat"/>
          <w:color w:val="000000"/>
          <w:sz w:val="20"/>
          <w:szCs w:val="20"/>
          <w:lang w:val="af-ZA"/>
        </w:rPr>
        <w:t xml:space="preserve"> 2</w:t>
      </w:r>
      <w:r w:rsidR="00D4444E" w:rsidRPr="00041EAF">
        <w:rPr>
          <w:rFonts w:ascii="GHEA Grapalat" w:hAnsi="GHEA Grapalat"/>
          <w:color w:val="000000"/>
          <w:sz w:val="20"/>
          <w:szCs w:val="20"/>
          <w:lang w:val="af-ZA"/>
        </w:rPr>
        <w:t>8</w:t>
      </w:r>
      <w:r w:rsidR="002F0F37" w:rsidRPr="00041EAF">
        <w:rPr>
          <w:rFonts w:ascii="GHEA Grapalat" w:hAnsi="GHEA Grapalat"/>
          <w:sz w:val="20"/>
          <w:szCs w:val="20"/>
          <w:lang w:val="af-ZA"/>
        </w:rPr>
        <w:t xml:space="preserve"> հասցե</w:t>
      </w:r>
      <w:r w:rsidR="00480842" w:rsidRPr="00041EAF">
        <w:rPr>
          <w:rFonts w:ascii="GHEA Grapalat" w:hAnsi="GHEA Grapalat"/>
          <w:sz w:val="20"/>
          <w:szCs w:val="20"/>
          <w:lang w:val="af-ZA"/>
        </w:rPr>
        <w:t>ում</w:t>
      </w:r>
      <w:r w:rsidR="002F0F37" w:rsidRPr="00041EAF">
        <w:rPr>
          <w:rFonts w:ascii="GHEA Grapalat" w:hAnsi="GHEA Grapalat"/>
          <w:sz w:val="20"/>
          <w:szCs w:val="20"/>
          <w:lang w:val="af-ZA"/>
        </w:rPr>
        <w:t>,</w:t>
      </w:r>
      <w:r w:rsidR="002F0F37" w:rsidRPr="00041EAF">
        <w:rPr>
          <w:rFonts w:ascii="GHEA Grapalat" w:hAnsi="GHEA Grapalat" w:cs="Sylfaen"/>
          <w:sz w:val="20"/>
          <w:szCs w:val="20"/>
          <w:lang w:val="af-ZA"/>
        </w:rPr>
        <w:t xml:space="preserve">                                                                                            </w:t>
      </w:r>
      <w:r w:rsidR="00375C2D" w:rsidRPr="00041EAF">
        <w:rPr>
          <w:rFonts w:ascii="GHEA Grapalat" w:hAnsi="GHEA Grapalat"/>
          <w:sz w:val="20"/>
          <w:lang w:val="af-ZA"/>
        </w:rPr>
        <w:t xml:space="preserve">հայտարարում է </w:t>
      </w:r>
      <w:r w:rsidR="00375C2D" w:rsidRPr="00041EAF">
        <w:rPr>
          <w:rFonts w:ascii="GHEA Grapalat" w:hAnsi="GHEA Grapalat"/>
          <w:sz w:val="20"/>
          <w:lang w:val="hy-AM"/>
        </w:rPr>
        <w:t>գնանշման հարցում</w:t>
      </w:r>
      <w:r w:rsidR="00375C2D" w:rsidRPr="00041EAF">
        <w:rPr>
          <w:rFonts w:ascii="GHEA Grapalat" w:hAnsi="GHEA Grapalat"/>
          <w:sz w:val="20"/>
          <w:lang w:val="af-ZA"/>
        </w:rPr>
        <w:t>, որն իրականացվում է մեկ փուլով:</w:t>
      </w:r>
    </w:p>
    <w:p w:rsidR="00375C2D" w:rsidRPr="00041EAF" w:rsidRDefault="00375C2D" w:rsidP="00375C2D">
      <w:pPr>
        <w:pStyle w:val="af6"/>
        <w:spacing w:after="0" w:line="240" w:lineRule="auto"/>
        <w:ind w:firstLine="0"/>
        <w:rPr>
          <w:rFonts w:ascii="GHEA Grapalat" w:hAnsi="GHEA Grapalat" w:cs="Times New Roman"/>
          <w:i w:val="0"/>
          <w:sz w:val="20"/>
          <w:lang w:val="af-ZA"/>
        </w:rPr>
      </w:pPr>
      <w:r w:rsidRPr="00041EAF">
        <w:rPr>
          <w:rFonts w:ascii="GHEA Grapalat" w:hAnsi="GHEA Grapalat" w:cs="Times New Roman"/>
          <w:i w:val="0"/>
          <w:sz w:val="20"/>
          <w:lang w:val="af-ZA"/>
        </w:rPr>
        <w:tab/>
      </w:r>
      <w:bookmarkStart w:id="0" w:name="_Hlk23167417"/>
      <w:r w:rsidRPr="00041EAF">
        <w:rPr>
          <w:rFonts w:ascii="GHEA Grapalat" w:hAnsi="GHEA Grapalat" w:cs="Times New Roman"/>
          <w:i w:val="0"/>
          <w:sz w:val="20"/>
          <w:lang w:val="af-ZA"/>
        </w:rPr>
        <w:t>Սույն ընթացակարգի</w:t>
      </w:r>
      <w:bookmarkEnd w:id="0"/>
      <w:r w:rsidRPr="00041EAF">
        <w:rPr>
          <w:rFonts w:ascii="GHEA Grapalat" w:hAnsi="GHEA Grapalat" w:cs="Times New Roman"/>
          <w:i w:val="0"/>
          <w:sz w:val="20"/>
          <w:lang w:val="af-ZA"/>
        </w:rPr>
        <w:t xml:space="preserve"> արդյունքում </w:t>
      </w:r>
      <w:r w:rsidRPr="00041EAF">
        <w:rPr>
          <w:rFonts w:ascii="GHEA Grapalat" w:hAnsi="GHEA Grapalat" w:cs="Times New Roman"/>
          <w:i w:val="0"/>
          <w:sz w:val="20"/>
          <w:lang w:val="hy-AM"/>
        </w:rPr>
        <w:t>ընտրված</w:t>
      </w:r>
      <w:r w:rsidRPr="00041EAF">
        <w:rPr>
          <w:rFonts w:ascii="GHEA Grapalat" w:hAnsi="GHEA Grapalat" w:cs="Times New Roman"/>
          <w:i w:val="0"/>
          <w:sz w:val="20"/>
          <w:lang w:val="af-ZA"/>
        </w:rPr>
        <w:t xml:space="preserve"> մասնակցին սահմանված կարգով կառաջարկվի կնքել </w:t>
      </w:r>
      <w:r w:rsidRPr="008D093B">
        <w:rPr>
          <w:rFonts w:ascii="GHEA Grapalat" w:hAnsi="GHEA Grapalat" w:cs="Times New Roman"/>
          <w:b/>
          <w:sz w:val="20"/>
          <w:lang w:val="af-ZA"/>
        </w:rPr>
        <w:t>սննդամթերքի</w:t>
      </w:r>
      <w:r w:rsidRPr="00041EAF">
        <w:rPr>
          <w:rFonts w:ascii="GHEA Grapalat" w:hAnsi="GHEA Grapalat" w:cs="Times New Roman"/>
          <w:i w:val="0"/>
          <w:sz w:val="20"/>
          <w:lang w:val="af-ZA"/>
        </w:rPr>
        <w:t xml:space="preserve">   մատակարարման պայմանագիր (այսուհետ` պայմանագիր)։ </w:t>
      </w:r>
    </w:p>
    <w:p w:rsidR="00375C2D" w:rsidRPr="00041EAF" w:rsidRDefault="00375C2D" w:rsidP="00375C2D">
      <w:pPr>
        <w:pStyle w:val="af6"/>
        <w:spacing w:after="0" w:line="240" w:lineRule="auto"/>
        <w:ind w:firstLine="0"/>
        <w:rPr>
          <w:rFonts w:ascii="GHEA Grapalat" w:hAnsi="GHEA Grapalat" w:cs="Times New Roman"/>
          <w:i w:val="0"/>
          <w:sz w:val="20"/>
          <w:lang w:val="af-ZA"/>
        </w:rPr>
      </w:pPr>
      <w:r w:rsidRPr="00041EAF">
        <w:rPr>
          <w:rFonts w:ascii="GHEA Grapalat" w:hAnsi="GHEA Grapalat" w:cs="Times New Roman"/>
          <w:i w:val="0"/>
          <w:sz w:val="2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375C2D" w:rsidRPr="00041EAF" w:rsidRDefault="00375C2D" w:rsidP="00375C2D">
      <w:pPr>
        <w:ind w:firstLine="720"/>
        <w:jc w:val="both"/>
        <w:rPr>
          <w:rFonts w:ascii="GHEA Grapalat" w:hAnsi="GHEA Grapalat"/>
          <w:sz w:val="20"/>
          <w:szCs w:val="20"/>
          <w:lang w:val="af-ZA"/>
        </w:rPr>
      </w:pPr>
      <w:r w:rsidRPr="00041EAF">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375C2D" w:rsidRPr="00041EAF" w:rsidRDefault="00375C2D" w:rsidP="00375C2D">
      <w:pPr>
        <w:pStyle w:val="af6"/>
        <w:spacing w:after="0" w:line="240" w:lineRule="auto"/>
        <w:ind w:firstLine="720"/>
        <w:rPr>
          <w:rFonts w:ascii="GHEA Grapalat" w:hAnsi="GHEA Grapalat" w:cs="Times New Roman"/>
          <w:i w:val="0"/>
          <w:sz w:val="20"/>
          <w:szCs w:val="20"/>
          <w:lang w:val="af-ZA"/>
        </w:rPr>
      </w:pPr>
      <w:r w:rsidRPr="00041EAF">
        <w:rPr>
          <w:rFonts w:ascii="GHEA Grapalat" w:hAnsi="GHEA Grapalat" w:cs="Times New Roman"/>
          <w:i w:val="0"/>
          <w:sz w:val="20"/>
          <w:lang w:val="af-ZA"/>
        </w:rPr>
        <w:t xml:space="preserve">Ընտրված մասնակիցը որոշվում է </w:t>
      </w:r>
      <w:bookmarkStart w:id="1" w:name="_Hlk23167512"/>
      <w:r w:rsidRPr="00041EAF">
        <w:rPr>
          <w:rFonts w:ascii="GHEA Grapalat" w:hAnsi="GHEA Grapalat" w:cs="Times New Roman"/>
          <w:i w:val="0"/>
          <w:sz w:val="20"/>
          <w:lang w:val="af-ZA"/>
        </w:rPr>
        <w:t xml:space="preserve">ոչ գնային պայմաններով բավարար գնահատված </w:t>
      </w:r>
      <w:bookmarkEnd w:id="1"/>
      <w:r w:rsidRPr="00041EAF">
        <w:rPr>
          <w:rFonts w:ascii="GHEA Grapalat" w:hAnsi="GHEA Grapalat" w:cs="Times New Roman"/>
          <w:i w:val="0"/>
          <w:sz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F4660D" w:rsidRPr="00041EAF" w:rsidRDefault="00375C2D" w:rsidP="00375C2D">
      <w:pPr>
        <w:pStyle w:val="af6"/>
        <w:spacing w:after="0" w:line="240" w:lineRule="auto"/>
        <w:ind w:firstLine="720"/>
        <w:rPr>
          <w:rFonts w:ascii="GHEA Grapalat" w:hAnsi="GHEA Grapalat"/>
          <w:i w:val="0"/>
          <w:lang w:val="af-ZA"/>
        </w:rPr>
      </w:pPr>
      <w:r w:rsidRPr="00041EAF">
        <w:rPr>
          <w:rFonts w:ascii="GHEA Grapalat" w:hAnsi="GHEA Grapalat" w:cs="Times New Roman"/>
          <w:i w:val="0"/>
          <w:sz w:val="20"/>
          <w:lang w:val="af-ZA"/>
        </w:rPr>
        <w:t xml:space="preserve">Ընթացակարգի հրավերը թղթային ստանալու համար անհրաժեշտ է դիմել պատվիրատուին, մինչև սույն հայտարարության հրապարակման </w:t>
      </w:r>
      <w:r w:rsidR="00EC2D5C" w:rsidRPr="00041EAF">
        <w:rPr>
          <w:rFonts w:ascii="GHEA Grapalat" w:hAnsi="GHEA Grapalat" w:cs="Times New Roman"/>
          <w:i w:val="0"/>
          <w:sz w:val="20"/>
          <w:lang w:val="af-ZA"/>
        </w:rPr>
        <w:t xml:space="preserve"> հաջորդող </w:t>
      </w:r>
      <w:r w:rsidRPr="00041EAF">
        <w:rPr>
          <w:rFonts w:ascii="GHEA Grapalat" w:hAnsi="GHEA Grapalat" w:cs="Times New Roman"/>
          <w:i w:val="0"/>
          <w:sz w:val="20"/>
          <w:lang w:val="af-ZA"/>
        </w:rPr>
        <w:t xml:space="preserve">օրվանից հաշված` </w:t>
      </w:r>
      <w:r w:rsidRPr="00041EAF">
        <w:rPr>
          <w:rFonts w:ascii="GHEA Grapalat" w:hAnsi="GHEA Grapalat" w:cs="Times New Roman"/>
          <w:i w:val="0"/>
          <w:sz w:val="20"/>
          <w:u w:val="single"/>
          <w:lang w:val="af-ZA"/>
        </w:rPr>
        <w:t>7</w:t>
      </w:r>
      <w:r w:rsidRPr="00041EAF">
        <w:rPr>
          <w:rFonts w:ascii="GHEA Grapalat" w:hAnsi="GHEA Grapalat" w:cs="Times New Roman"/>
          <w:i w:val="0"/>
          <w:sz w:val="20"/>
          <w:lang w:val="af-ZA"/>
        </w:rPr>
        <w:t xml:space="preserve">-րդ օրը ժամը </w:t>
      </w:r>
      <w:r w:rsidR="00EC2D5C" w:rsidRPr="00041EAF">
        <w:rPr>
          <w:rFonts w:ascii="GHEA Grapalat" w:hAnsi="GHEA Grapalat" w:cs="Times New Roman"/>
          <w:i w:val="0"/>
          <w:sz w:val="20"/>
          <w:lang w:val="af-ZA"/>
        </w:rPr>
        <w:t>11:00</w:t>
      </w:r>
      <w:r w:rsidRPr="00041EAF">
        <w:rPr>
          <w:rFonts w:ascii="GHEA Grapalat" w:hAnsi="GHEA Grapalat" w:cs="Times New Roman"/>
          <w:i w:val="0"/>
          <w:sz w:val="20"/>
          <w:lang w:val="af-ZA"/>
        </w:rPr>
        <w:t xml:space="preserve">-ը։ </w:t>
      </w:r>
      <w:r w:rsidR="00F4660D" w:rsidRPr="00041EAF">
        <w:rPr>
          <w:rFonts w:ascii="GHEA Grapalat" w:hAnsi="GHEA Grapalat"/>
          <w:i w:val="0"/>
          <w:lang w:val="af-ZA"/>
        </w:rPr>
        <w:t>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w:t>
      </w:r>
    </w:p>
    <w:p w:rsidR="00375C2D" w:rsidRPr="00041EAF" w:rsidRDefault="00375C2D" w:rsidP="00375C2D">
      <w:pPr>
        <w:pStyle w:val="af6"/>
        <w:spacing w:after="0" w:line="240" w:lineRule="auto"/>
        <w:ind w:firstLine="720"/>
        <w:rPr>
          <w:rFonts w:ascii="GHEA Grapalat" w:hAnsi="GHEA Grapalat" w:cs="Times New Roman"/>
          <w:i w:val="0"/>
          <w:sz w:val="20"/>
          <w:lang w:val="af-ZA"/>
        </w:rPr>
      </w:pPr>
      <w:r w:rsidRPr="00041EAF">
        <w:rPr>
          <w:rFonts w:ascii="GHEA Grapalat" w:hAnsi="GHEA Grapalat" w:cs="Times New Roman"/>
          <w:i w:val="0"/>
          <w:sz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375C2D" w:rsidRPr="00041EAF" w:rsidRDefault="00375C2D" w:rsidP="00375C2D">
      <w:pPr>
        <w:pStyle w:val="af6"/>
        <w:spacing w:after="0" w:line="240" w:lineRule="auto"/>
        <w:ind w:firstLine="720"/>
        <w:rPr>
          <w:rFonts w:ascii="GHEA Grapalat" w:hAnsi="GHEA Grapalat" w:cs="Times New Roman"/>
          <w:i w:val="0"/>
          <w:sz w:val="20"/>
          <w:lang w:val="af-ZA"/>
        </w:rPr>
      </w:pPr>
      <w:r w:rsidRPr="00041EAF">
        <w:rPr>
          <w:rFonts w:ascii="GHEA Grapalat" w:hAnsi="GHEA Grapalat" w:cs="Times New Roman"/>
          <w:i w:val="0"/>
          <w:sz w:val="20"/>
          <w:lang w:val="af-ZA"/>
        </w:rPr>
        <w:t xml:space="preserve">Հրավեր չստանալը չի սահմանափակում մասնակցի` սույն ընթացակարգին մասնակցելու իրավունքը։ </w:t>
      </w:r>
    </w:p>
    <w:p w:rsidR="00375C2D" w:rsidRPr="00041EAF" w:rsidRDefault="00375C2D" w:rsidP="00375C2D">
      <w:pPr>
        <w:pStyle w:val="af6"/>
        <w:spacing w:after="0" w:line="240" w:lineRule="auto"/>
        <w:ind w:firstLine="720"/>
        <w:rPr>
          <w:rFonts w:ascii="GHEA Grapalat" w:hAnsi="GHEA Grapalat" w:cs="Times New Roman"/>
          <w:i w:val="0"/>
          <w:sz w:val="20"/>
          <w:lang w:val="af-ZA"/>
        </w:rPr>
      </w:pPr>
      <w:r w:rsidRPr="00041EAF">
        <w:rPr>
          <w:rFonts w:ascii="GHEA Grapalat" w:hAnsi="GHEA Grapalat" w:cs="Times New Roman"/>
          <w:i w:val="0"/>
          <w:sz w:val="20"/>
          <w:lang w:val="af-ZA"/>
        </w:rPr>
        <w:t>Սույն ընթացակարգին մասնակցության հայտերն անհրաժեշտ է ներկայացնել</w:t>
      </w:r>
      <w:r w:rsidRPr="00041EAF">
        <w:rPr>
          <w:rFonts w:ascii="GHEA Grapalat" w:hAnsi="GHEA Grapalat" w:cs="Times New Roman"/>
          <w:i w:val="0"/>
          <w:sz w:val="20"/>
          <w:lang w:val="af-ZA" w:eastAsia="ru-RU"/>
        </w:rPr>
        <w:t xml:space="preserve">    </w:t>
      </w:r>
      <w:r w:rsidR="00F4660D" w:rsidRPr="008D093B">
        <w:rPr>
          <w:rFonts w:ascii="GHEA Grapalat" w:hAnsi="GHEA Grapalat"/>
          <w:b/>
          <w:i w:val="0"/>
          <w:color w:val="000000"/>
          <w:sz w:val="20"/>
          <w:szCs w:val="20"/>
          <w:lang w:val="ru-RU"/>
        </w:rPr>
        <w:t>Արարատի</w:t>
      </w:r>
      <w:r w:rsidR="00F4660D" w:rsidRPr="008D093B">
        <w:rPr>
          <w:rFonts w:ascii="GHEA Grapalat" w:hAnsi="GHEA Grapalat"/>
          <w:b/>
          <w:i w:val="0"/>
          <w:color w:val="000000"/>
          <w:sz w:val="20"/>
          <w:szCs w:val="20"/>
          <w:lang w:val="af-ZA"/>
        </w:rPr>
        <w:t xml:space="preserve"> </w:t>
      </w:r>
      <w:r w:rsidR="00F4660D" w:rsidRPr="008D093B">
        <w:rPr>
          <w:rFonts w:ascii="GHEA Grapalat" w:hAnsi="GHEA Grapalat"/>
          <w:b/>
          <w:i w:val="0"/>
          <w:color w:val="000000"/>
          <w:sz w:val="20"/>
          <w:szCs w:val="20"/>
          <w:lang w:val="ru-RU"/>
        </w:rPr>
        <w:t>մարզ</w:t>
      </w:r>
      <w:r w:rsidR="00F4660D" w:rsidRPr="008D093B">
        <w:rPr>
          <w:rFonts w:ascii="GHEA Grapalat" w:hAnsi="GHEA Grapalat"/>
          <w:b/>
          <w:i w:val="0"/>
          <w:color w:val="000000"/>
          <w:sz w:val="20"/>
          <w:szCs w:val="20"/>
          <w:lang w:val="af-ZA"/>
        </w:rPr>
        <w:t xml:space="preserve">, </w:t>
      </w:r>
      <w:r w:rsidR="00F4660D" w:rsidRPr="008D093B">
        <w:rPr>
          <w:rFonts w:ascii="GHEA Grapalat" w:hAnsi="GHEA Grapalat"/>
          <w:b/>
          <w:i w:val="0"/>
          <w:color w:val="000000"/>
          <w:sz w:val="20"/>
          <w:szCs w:val="20"/>
        </w:rPr>
        <w:t>գյուղ</w:t>
      </w:r>
      <w:r w:rsidR="00F4660D" w:rsidRPr="008D093B">
        <w:rPr>
          <w:rFonts w:ascii="GHEA Grapalat" w:hAnsi="GHEA Grapalat"/>
          <w:b/>
          <w:i w:val="0"/>
          <w:color w:val="000000"/>
          <w:sz w:val="20"/>
          <w:szCs w:val="20"/>
          <w:lang w:val="af-ZA"/>
        </w:rPr>
        <w:t xml:space="preserve"> </w:t>
      </w:r>
      <w:r w:rsidR="00F4660D" w:rsidRPr="008D093B">
        <w:rPr>
          <w:rFonts w:ascii="GHEA Grapalat" w:hAnsi="GHEA Grapalat"/>
          <w:b/>
          <w:i w:val="0"/>
          <w:color w:val="000000"/>
          <w:sz w:val="20"/>
          <w:szCs w:val="20"/>
        </w:rPr>
        <w:t>Սայաթ</w:t>
      </w:r>
      <w:r w:rsidR="00F4660D" w:rsidRPr="008D093B">
        <w:rPr>
          <w:rFonts w:ascii="GHEA Grapalat" w:hAnsi="GHEA Grapalat"/>
          <w:b/>
          <w:i w:val="0"/>
          <w:color w:val="000000"/>
          <w:sz w:val="20"/>
          <w:szCs w:val="20"/>
          <w:lang w:val="af-ZA"/>
        </w:rPr>
        <w:t>-</w:t>
      </w:r>
      <w:r w:rsidR="00F4660D" w:rsidRPr="008D093B">
        <w:rPr>
          <w:rFonts w:ascii="GHEA Grapalat" w:hAnsi="GHEA Grapalat"/>
          <w:b/>
          <w:i w:val="0"/>
          <w:color w:val="000000"/>
          <w:sz w:val="20"/>
          <w:szCs w:val="20"/>
        </w:rPr>
        <w:t>Նովա</w:t>
      </w:r>
      <w:r w:rsidR="00F4660D" w:rsidRPr="008D093B">
        <w:rPr>
          <w:rFonts w:ascii="GHEA Grapalat" w:hAnsi="GHEA Grapalat"/>
          <w:b/>
          <w:i w:val="0"/>
          <w:color w:val="000000"/>
          <w:sz w:val="20"/>
          <w:szCs w:val="20"/>
          <w:lang w:val="af-ZA"/>
        </w:rPr>
        <w:t xml:space="preserve">,  </w:t>
      </w:r>
      <w:r w:rsidR="00F4660D" w:rsidRPr="008D093B">
        <w:rPr>
          <w:rFonts w:ascii="GHEA Grapalat" w:hAnsi="GHEA Grapalat"/>
          <w:b/>
          <w:i w:val="0"/>
          <w:color w:val="000000"/>
          <w:sz w:val="20"/>
          <w:szCs w:val="20"/>
        </w:rPr>
        <w:t>Չարենցի</w:t>
      </w:r>
      <w:r w:rsidR="00F4660D" w:rsidRPr="008D093B">
        <w:rPr>
          <w:rFonts w:ascii="GHEA Grapalat" w:hAnsi="GHEA Grapalat"/>
          <w:b/>
          <w:i w:val="0"/>
          <w:color w:val="000000"/>
          <w:sz w:val="20"/>
          <w:szCs w:val="20"/>
          <w:lang w:val="af-ZA"/>
        </w:rPr>
        <w:t xml:space="preserve"> փողոց </w:t>
      </w:r>
      <w:r w:rsidR="00F4660D" w:rsidRPr="008D093B">
        <w:rPr>
          <w:rFonts w:ascii="GHEA Grapalat" w:hAnsi="GHEA Grapalat"/>
          <w:b/>
          <w:i w:val="0"/>
          <w:color w:val="000000"/>
          <w:sz w:val="20"/>
          <w:szCs w:val="20"/>
          <w:lang w:val="ru-RU"/>
        </w:rPr>
        <w:t>թիվ</w:t>
      </w:r>
      <w:r w:rsidR="008D093B">
        <w:rPr>
          <w:rFonts w:ascii="GHEA Grapalat" w:hAnsi="GHEA Grapalat"/>
          <w:b/>
          <w:i w:val="0"/>
          <w:color w:val="000000"/>
          <w:sz w:val="20"/>
          <w:szCs w:val="20"/>
          <w:lang w:val="af-ZA"/>
        </w:rPr>
        <w:t xml:space="preserve"> 26</w:t>
      </w:r>
      <w:r w:rsidR="00F4660D" w:rsidRPr="008D093B">
        <w:rPr>
          <w:rFonts w:ascii="GHEA Grapalat" w:hAnsi="GHEA Grapalat"/>
          <w:b/>
          <w:i w:val="0"/>
          <w:sz w:val="20"/>
          <w:szCs w:val="20"/>
          <w:lang w:val="af-ZA"/>
        </w:rPr>
        <w:t xml:space="preserve">  </w:t>
      </w:r>
      <w:r w:rsidRPr="008D093B">
        <w:rPr>
          <w:rFonts w:ascii="GHEA Grapalat" w:hAnsi="GHEA Grapalat" w:cs="Times New Roman"/>
          <w:b/>
          <w:i w:val="0"/>
          <w:sz w:val="20"/>
          <w:lang w:val="af-ZA"/>
        </w:rPr>
        <w:t>հասցեով,</w:t>
      </w:r>
      <w:r w:rsidRPr="00041EAF">
        <w:rPr>
          <w:rFonts w:ascii="GHEA Grapalat" w:hAnsi="GHEA Grapalat" w:cs="Times New Roman"/>
          <w:i w:val="0"/>
          <w:sz w:val="20"/>
          <w:lang w:val="af-ZA"/>
        </w:rPr>
        <w:t xml:space="preserve"> փաստաթղթային ձևով</w:t>
      </w:r>
      <w:r w:rsidRPr="00041EAF">
        <w:rPr>
          <w:rFonts w:ascii="GHEA Grapalat" w:hAnsi="GHEA Grapalat" w:cs="Times New Roman"/>
          <w:i w:val="0"/>
          <w:sz w:val="20"/>
          <w:lang w:val="af-ZA" w:eastAsia="ru-RU"/>
        </w:rPr>
        <w:t xml:space="preserve"> </w:t>
      </w:r>
      <w:r w:rsidRPr="00041EAF">
        <w:rPr>
          <w:rFonts w:ascii="GHEA Grapalat" w:hAnsi="GHEA Grapalat" w:cs="Times New Roman"/>
          <w:i w:val="0"/>
          <w:sz w:val="20"/>
          <w:lang w:val="af-ZA"/>
        </w:rPr>
        <w:t xml:space="preserve">մինչև սույն հայտարարության հրապարակման </w:t>
      </w:r>
      <w:r w:rsidR="00F4660D" w:rsidRPr="00041EAF">
        <w:rPr>
          <w:rFonts w:ascii="GHEA Grapalat" w:hAnsi="GHEA Grapalat" w:cs="Times New Roman"/>
          <w:i w:val="0"/>
          <w:sz w:val="20"/>
          <w:lang w:val="af-ZA"/>
        </w:rPr>
        <w:t xml:space="preserve">հաջորդող </w:t>
      </w:r>
      <w:r w:rsidRPr="00041EAF">
        <w:rPr>
          <w:rFonts w:ascii="GHEA Grapalat" w:hAnsi="GHEA Grapalat" w:cs="Times New Roman"/>
          <w:i w:val="0"/>
          <w:sz w:val="20"/>
          <w:lang w:val="af-ZA"/>
        </w:rPr>
        <w:t xml:space="preserve">օրվանից հաշված </w:t>
      </w:r>
      <w:r w:rsidRPr="00041EAF">
        <w:rPr>
          <w:rFonts w:ascii="GHEA Grapalat" w:hAnsi="GHEA Grapalat" w:cs="Times New Roman"/>
          <w:i w:val="0"/>
          <w:sz w:val="20"/>
          <w:u w:val="single"/>
          <w:lang w:val="hy-AM"/>
        </w:rPr>
        <w:t>7</w:t>
      </w:r>
      <w:r w:rsidRPr="00041EAF">
        <w:rPr>
          <w:rFonts w:ascii="GHEA Grapalat" w:hAnsi="GHEA Grapalat" w:cs="Times New Roman"/>
          <w:i w:val="0"/>
          <w:sz w:val="20"/>
          <w:u w:val="single"/>
          <w:lang w:val="af-ZA"/>
        </w:rPr>
        <w:t xml:space="preserve"> </w:t>
      </w:r>
      <w:r w:rsidRPr="00041EAF">
        <w:rPr>
          <w:rFonts w:ascii="GHEA Grapalat" w:hAnsi="GHEA Grapalat" w:cs="Times New Roman"/>
          <w:i w:val="0"/>
          <w:sz w:val="20"/>
          <w:lang w:val="af-ZA"/>
        </w:rPr>
        <w:t xml:space="preserve">-րդ օրվա ժամը </w:t>
      </w:r>
      <w:r w:rsidR="00F4660D" w:rsidRPr="00041EAF">
        <w:rPr>
          <w:rFonts w:ascii="GHEA Grapalat" w:hAnsi="GHEA Grapalat" w:cs="Times New Roman"/>
          <w:i w:val="0"/>
          <w:sz w:val="20"/>
          <w:u w:val="single"/>
          <w:lang w:val="af-ZA"/>
        </w:rPr>
        <w:t>11:00</w:t>
      </w:r>
      <w:r w:rsidRPr="00041EAF">
        <w:rPr>
          <w:rFonts w:ascii="GHEA Grapalat" w:hAnsi="GHEA Grapalat" w:cs="Times New Roman"/>
          <w:i w:val="0"/>
          <w:sz w:val="20"/>
          <w:u w:val="single"/>
          <w:lang w:val="af-ZA"/>
        </w:rPr>
        <w:t xml:space="preserve"> </w:t>
      </w:r>
      <w:r w:rsidRPr="00041EAF">
        <w:rPr>
          <w:rFonts w:ascii="GHEA Grapalat" w:hAnsi="GHEA Grapalat" w:cs="Times New Roman"/>
          <w:i w:val="0"/>
          <w:sz w:val="20"/>
          <w:lang w:val="af-ZA"/>
        </w:rPr>
        <w:t xml:space="preserve">-ը: </w:t>
      </w:r>
    </w:p>
    <w:p w:rsidR="00375C2D" w:rsidRPr="00041EAF" w:rsidRDefault="00375C2D" w:rsidP="00F4660D">
      <w:pPr>
        <w:pStyle w:val="af6"/>
        <w:spacing w:after="0" w:line="240" w:lineRule="auto"/>
        <w:ind w:firstLine="708"/>
        <w:rPr>
          <w:rFonts w:ascii="GHEA Grapalat" w:hAnsi="GHEA Grapalat" w:cs="Times New Roman"/>
          <w:i w:val="0"/>
          <w:sz w:val="20"/>
          <w:lang w:val="af-ZA"/>
        </w:rPr>
      </w:pPr>
      <w:r w:rsidRPr="00041EAF">
        <w:rPr>
          <w:rFonts w:ascii="GHEA Grapalat" w:hAnsi="GHEA Grapalat" w:cs="Times New Roman"/>
          <w:i w:val="0"/>
          <w:sz w:val="20"/>
          <w:lang w:val="af-ZA"/>
        </w:rPr>
        <w:t xml:space="preserve">Հայտերը, հայերենից բացի, կարող են ներկայացվել նաև անգլերեն կամ ռուսերեն: </w:t>
      </w:r>
    </w:p>
    <w:p w:rsidR="00375C2D" w:rsidRPr="00041EAF" w:rsidRDefault="00375C2D" w:rsidP="00375C2D">
      <w:pPr>
        <w:pStyle w:val="af6"/>
        <w:spacing w:after="0" w:line="240" w:lineRule="auto"/>
        <w:ind w:firstLine="708"/>
        <w:rPr>
          <w:rFonts w:ascii="GHEA Grapalat" w:hAnsi="GHEA Grapalat" w:cs="Times New Roman"/>
          <w:i w:val="0"/>
          <w:sz w:val="20"/>
          <w:lang w:val="af-ZA"/>
        </w:rPr>
      </w:pPr>
      <w:r w:rsidRPr="00041EAF">
        <w:rPr>
          <w:rFonts w:ascii="GHEA Grapalat" w:hAnsi="GHEA Grapalat" w:cs="Times New Roman"/>
          <w:i w:val="0"/>
          <w:sz w:val="20"/>
          <w:lang w:val="af-ZA"/>
        </w:rPr>
        <w:t xml:space="preserve">Հայտերի բացումը տեղի կունենա </w:t>
      </w:r>
      <w:r w:rsidR="00F4660D" w:rsidRPr="00041EAF">
        <w:rPr>
          <w:rFonts w:ascii="GHEA Grapalat" w:hAnsi="GHEA Grapalat"/>
          <w:i w:val="0"/>
          <w:color w:val="000000"/>
          <w:sz w:val="20"/>
          <w:szCs w:val="20"/>
          <w:highlight w:val="yellow"/>
          <w:lang w:val="ru-RU"/>
        </w:rPr>
        <w:t>Արարատի</w:t>
      </w:r>
      <w:r w:rsidR="00F4660D" w:rsidRPr="00041EAF">
        <w:rPr>
          <w:rFonts w:ascii="GHEA Grapalat" w:hAnsi="GHEA Grapalat"/>
          <w:i w:val="0"/>
          <w:color w:val="000000"/>
          <w:sz w:val="20"/>
          <w:szCs w:val="20"/>
          <w:highlight w:val="yellow"/>
          <w:lang w:val="af-ZA"/>
        </w:rPr>
        <w:t xml:space="preserve"> </w:t>
      </w:r>
      <w:r w:rsidR="00F4660D" w:rsidRPr="00041EAF">
        <w:rPr>
          <w:rFonts w:ascii="GHEA Grapalat" w:hAnsi="GHEA Grapalat"/>
          <w:i w:val="0"/>
          <w:color w:val="000000"/>
          <w:sz w:val="20"/>
          <w:szCs w:val="20"/>
          <w:highlight w:val="yellow"/>
          <w:lang w:val="ru-RU"/>
        </w:rPr>
        <w:t>մարզ</w:t>
      </w:r>
      <w:r w:rsidR="00F4660D" w:rsidRPr="00041EAF">
        <w:rPr>
          <w:rFonts w:ascii="GHEA Grapalat" w:hAnsi="GHEA Grapalat"/>
          <w:i w:val="0"/>
          <w:color w:val="000000"/>
          <w:sz w:val="20"/>
          <w:szCs w:val="20"/>
          <w:highlight w:val="yellow"/>
          <w:lang w:val="af-ZA"/>
        </w:rPr>
        <w:t xml:space="preserve">, </w:t>
      </w:r>
      <w:r w:rsidR="00F4660D" w:rsidRPr="00041EAF">
        <w:rPr>
          <w:rFonts w:ascii="GHEA Grapalat" w:hAnsi="GHEA Grapalat"/>
          <w:i w:val="0"/>
          <w:color w:val="000000"/>
          <w:sz w:val="20"/>
          <w:szCs w:val="20"/>
          <w:highlight w:val="yellow"/>
        </w:rPr>
        <w:t>գյուղ</w:t>
      </w:r>
      <w:r w:rsidR="00F4660D" w:rsidRPr="00041EAF">
        <w:rPr>
          <w:rFonts w:ascii="GHEA Grapalat" w:hAnsi="GHEA Grapalat"/>
          <w:i w:val="0"/>
          <w:color w:val="000000"/>
          <w:sz w:val="20"/>
          <w:szCs w:val="20"/>
          <w:highlight w:val="yellow"/>
          <w:lang w:val="af-ZA"/>
        </w:rPr>
        <w:t xml:space="preserve"> </w:t>
      </w:r>
      <w:r w:rsidR="00F4660D" w:rsidRPr="00041EAF">
        <w:rPr>
          <w:rFonts w:ascii="GHEA Grapalat" w:hAnsi="GHEA Grapalat"/>
          <w:i w:val="0"/>
          <w:color w:val="000000"/>
          <w:sz w:val="20"/>
          <w:szCs w:val="20"/>
          <w:highlight w:val="yellow"/>
        </w:rPr>
        <w:t>Սայաթ</w:t>
      </w:r>
      <w:r w:rsidR="00F4660D" w:rsidRPr="00041EAF">
        <w:rPr>
          <w:rFonts w:ascii="GHEA Grapalat" w:hAnsi="GHEA Grapalat"/>
          <w:i w:val="0"/>
          <w:color w:val="000000"/>
          <w:sz w:val="20"/>
          <w:szCs w:val="20"/>
          <w:highlight w:val="yellow"/>
          <w:lang w:val="af-ZA"/>
        </w:rPr>
        <w:t>-</w:t>
      </w:r>
      <w:r w:rsidR="00F4660D" w:rsidRPr="00041EAF">
        <w:rPr>
          <w:rFonts w:ascii="GHEA Grapalat" w:hAnsi="GHEA Grapalat"/>
          <w:i w:val="0"/>
          <w:color w:val="000000"/>
          <w:sz w:val="20"/>
          <w:szCs w:val="20"/>
          <w:highlight w:val="yellow"/>
        </w:rPr>
        <w:t>Նովա</w:t>
      </w:r>
      <w:r w:rsidR="00F4660D" w:rsidRPr="00041EAF">
        <w:rPr>
          <w:rFonts w:ascii="GHEA Grapalat" w:hAnsi="GHEA Grapalat"/>
          <w:i w:val="0"/>
          <w:color w:val="000000"/>
          <w:sz w:val="20"/>
          <w:szCs w:val="20"/>
          <w:highlight w:val="yellow"/>
          <w:lang w:val="af-ZA"/>
        </w:rPr>
        <w:t xml:space="preserve">,  </w:t>
      </w:r>
      <w:r w:rsidR="00F4660D" w:rsidRPr="00041EAF">
        <w:rPr>
          <w:rFonts w:ascii="GHEA Grapalat" w:hAnsi="GHEA Grapalat"/>
          <w:i w:val="0"/>
          <w:color w:val="000000"/>
          <w:sz w:val="20"/>
          <w:szCs w:val="20"/>
          <w:highlight w:val="yellow"/>
        </w:rPr>
        <w:t>Չարենցի</w:t>
      </w:r>
      <w:r w:rsidR="00F4660D" w:rsidRPr="00041EAF">
        <w:rPr>
          <w:rFonts w:ascii="GHEA Grapalat" w:hAnsi="GHEA Grapalat"/>
          <w:i w:val="0"/>
          <w:color w:val="000000"/>
          <w:sz w:val="20"/>
          <w:szCs w:val="20"/>
          <w:highlight w:val="yellow"/>
          <w:lang w:val="af-ZA"/>
        </w:rPr>
        <w:t xml:space="preserve"> փողոց </w:t>
      </w:r>
      <w:r w:rsidR="00F4660D" w:rsidRPr="00041EAF">
        <w:rPr>
          <w:rFonts w:ascii="GHEA Grapalat" w:hAnsi="GHEA Grapalat"/>
          <w:i w:val="0"/>
          <w:color w:val="000000"/>
          <w:sz w:val="20"/>
          <w:szCs w:val="20"/>
          <w:highlight w:val="yellow"/>
          <w:lang w:val="ru-RU"/>
        </w:rPr>
        <w:t>թիվ</w:t>
      </w:r>
      <w:r w:rsidR="00F4660D" w:rsidRPr="00041EAF">
        <w:rPr>
          <w:rFonts w:ascii="GHEA Grapalat" w:hAnsi="GHEA Grapalat"/>
          <w:i w:val="0"/>
          <w:color w:val="000000"/>
          <w:sz w:val="20"/>
          <w:szCs w:val="20"/>
          <w:highlight w:val="yellow"/>
          <w:lang w:val="af-ZA"/>
        </w:rPr>
        <w:t xml:space="preserve"> 2</w:t>
      </w:r>
      <w:r w:rsidR="005F75B8" w:rsidRPr="00041EAF">
        <w:rPr>
          <w:rFonts w:ascii="GHEA Grapalat" w:hAnsi="GHEA Grapalat"/>
          <w:i w:val="0"/>
          <w:color w:val="000000"/>
          <w:sz w:val="20"/>
          <w:szCs w:val="20"/>
          <w:lang w:val="af-ZA"/>
        </w:rPr>
        <w:t>6</w:t>
      </w:r>
      <w:r w:rsidR="00F4660D" w:rsidRPr="00041EAF">
        <w:rPr>
          <w:rFonts w:ascii="GHEA Grapalat" w:hAnsi="GHEA Grapalat"/>
          <w:i w:val="0"/>
          <w:sz w:val="20"/>
          <w:szCs w:val="20"/>
          <w:lang w:val="af-ZA"/>
        </w:rPr>
        <w:t xml:space="preserve"> </w:t>
      </w:r>
      <w:r w:rsidRPr="00041EAF">
        <w:rPr>
          <w:rFonts w:ascii="GHEA Grapalat" w:hAnsi="GHEA Grapalat" w:cs="Times New Roman"/>
          <w:i w:val="0"/>
          <w:sz w:val="20"/>
          <w:lang w:val="af-ZA"/>
        </w:rPr>
        <w:t xml:space="preserve">հասցեում,  </w:t>
      </w:r>
      <w:r w:rsidRPr="00041EAF">
        <w:rPr>
          <w:rFonts w:ascii="GHEA Grapalat" w:hAnsi="GHEA Grapalat" w:cs="Times New Roman"/>
          <w:i w:val="0"/>
          <w:sz w:val="20"/>
          <w:highlight w:val="yellow"/>
          <w:lang w:val="af-ZA"/>
        </w:rPr>
        <w:t>«</w:t>
      </w:r>
      <w:r w:rsidRPr="00041EAF">
        <w:rPr>
          <w:rFonts w:ascii="GHEA Grapalat" w:hAnsi="GHEA Grapalat" w:cs="Times New Roman"/>
          <w:i w:val="0"/>
          <w:sz w:val="20"/>
          <w:highlight w:val="yellow"/>
          <w:lang w:val="hy-AM"/>
        </w:rPr>
        <w:t>20</w:t>
      </w:r>
      <w:r w:rsidR="00F4660D" w:rsidRPr="00041EAF">
        <w:rPr>
          <w:rFonts w:ascii="GHEA Grapalat" w:hAnsi="GHEA Grapalat" w:cs="Times New Roman"/>
          <w:i w:val="0"/>
          <w:sz w:val="20"/>
          <w:highlight w:val="yellow"/>
          <w:lang w:val="af-ZA"/>
        </w:rPr>
        <w:t>20</w:t>
      </w:r>
      <w:r w:rsidRPr="00041EAF">
        <w:rPr>
          <w:rFonts w:ascii="GHEA Grapalat" w:hAnsi="GHEA Grapalat" w:cs="Times New Roman"/>
          <w:i w:val="0"/>
          <w:sz w:val="20"/>
          <w:highlight w:val="yellow"/>
          <w:lang w:val="hy-AM"/>
        </w:rPr>
        <w:t xml:space="preserve"> թ.</w:t>
      </w:r>
      <w:r w:rsidRPr="00041EAF">
        <w:rPr>
          <w:rFonts w:ascii="GHEA Grapalat" w:hAnsi="GHEA Grapalat" w:cs="Times New Roman"/>
          <w:i w:val="0"/>
          <w:sz w:val="20"/>
          <w:highlight w:val="yellow"/>
          <w:lang w:val="af-ZA"/>
        </w:rPr>
        <w:t xml:space="preserve">» « </w:t>
      </w:r>
      <w:r w:rsidR="00F4660D" w:rsidRPr="00041EAF">
        <w:rPr>
          <w:rFonts w:ascii="GHEA Grapalat" w:hAnsi="GHEA Grapalat" w:cs="Times New Roman"/>
          <w:i w:val="0"/>
          <w:sz w:val="20"/>
          <w:highlight w:val="yellow"/>
          <w:lang w:val="en-US"/>
        </w:rPr>
        <w:t>հունվարի</w:t>
      </w:r>
      <w:r w:rsidRPr="00041EAF">
        <w:rPr>
          <w:rFonts w:ascii="GHEA Grapalat" w:hAnsi="GHEA Grapalat" w:cs="Times New Roman"/>
          <w:i w:val="0"/>
          <w:sz w:val="20"/>
          <w:highlight w:val="yellow"/>
          <w:lang w:val="af-ZA"/>
        </w:rPr>
        <w:t>» «</w:t>
      </w:r>
      <w:r w:rsidR="00F4660D" w:rsidRPr="00041EAF">
        <w:rPr>
          <w:rFonts w:ascii="GHEA Grapalat" w:hAnsi="GHEA Grapalat" w:cs="Times New Roman"/>
          <w:i w:val="0"/>
          <w:sz w:val="20"/>
          <w:highlight w:val="yellow"/>
          <w:lang w:val="af-ZA"/>
        </w:rPr>
        <w:t>8</w:t>
      </w:r>
      <w:r w:rsidRPr="00041EAF">
        <w:rPr>
          <w:rFonts w:ascii="GHEA Grapalat" w:hAnsi="GHEA Grapalat" w:cs="Times New Roman"/>
          <w:i w:val="0"/>
          <w:sz w:val="20"/>
          <w:highlight w:val="yellow"/>
          <w:lang w:val="af-ZA"/>
        </w:rPr>
        <w:t>»</w:t>
      </w:r>
      <w:r w:rsidRPr="00041EAF">
        <w:rPr>
          <w:rFonts w:ascii="GHEA Grapalat" w:hAnsi="GHEA Grapalat" w:cs="Times New Roman"/>
          <w:i w:val="0"/>
          <w:sz w:val="20"/>
          <w:lang w:val="af-ZA"/>
        </w:rPr>
        <w:t xml:space="preserve"> -ին ժամը  </w:t>
      </w:r>
      <w:r w:rsidR="00F4660D" w:rsidRPr="00041EAF">
        <w:rPr>
          <w:rFonts w:ascii="GHEA Grapalat" w:hAnsi="GHEA Grapalat" w:cs="Times New Roman"/>
          <w:i w:val="0"/>
          <w:sz w:val="20"/>
          <w:lang w:val="af-ZA"/>
        </w:rPr>
        <w:t>11:00</w:t>
      </w:r>
      <w:r w:rsidRPr="00041EAF">
        <w:rPr>
          <w:rFonts w:ascii="GHEA Grapalat" w:hAnsi="GHEA Grapalat" w:cs="Times New Roman"/>
          <w:i w:val="0"/>
          <w:sz w:val="20"/>
          <w:lang w:val="hy-AM"/>
        </w:rPr>
        <w:t>-</w:t>
      </w:r>
      <w:r w:rsidRPr="00041EAF">
        <w:rPr>
          <w:rFonts w:ascii="GHEA Grapalat" w:hAnsi="GHEA Grapalat" w:cs="Times New Roman"/>
          <w:i w:val="0"/>
          <w:sz w:val="20"/>
          <w:lang w:val="af-ZA"/>
        </w:rPr>
        <w:t xml:space="preserve">ին։   </w:t>
      </w:r>
    </w:p>
    <w:p w:rsidR="00375C2D" w:rsidRPr="00041EAF" w:rsidRDefault="00375C2D" w:rsidP="00375C2D">
      <w:pPr>
        <w:pStyle w:val="af6"/>
        <w:spacing w:after="0" w:line="240" w:lineRule="auto"/>
        <w:ind w:firstLine="720"/>
        <w:rPr>
          <w:rFonts w:ascii="GHEA Grapalat" w:hAnsi="GHEA Grapalat" w:cs="Times New Roman"/>
          <w:i w:val="0"/>
          <w:sz w:val="20"/>
          <w:lang w:val="af-ZA"/>
        </w:rPr>
      </w:pPr>
      <w:r w:rsidRPr="00041EAF">
        <w:rPr>
          <w:rFonts w:ascii="GHEA Grapalat" w:hAnsi="GHEA Grapalat" w:cs="Times New Roman"/>
          <w:i w:val="0"/>
          <w:sz w:val="2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375C2D" w:rsidRPr="00041EAF" w:rsidRDefault="00375C2D" w:rsidP="00375C2D">
      <w:pPr>
        <w:pStyle w:val="af6"/>
        <w:spacing w:after="0" w:line="240" w:lineRule="auto"/>
        <w:ind w:firstLine="720"/>
        <w:rPr>
          <w:rFonts w:ascii="Arial Unicode" w:hAnsi="Arial Unicode" w:cs="Times New Roman"/>
          <w:i w:val="0"/>
          <w:sz w:val="20"/>
          <w:lang w:val="af-ZA"/>
        </w:rPr>
      </w:pPr>
      <w:r w:rsidRPr="00041EAF">
        <w:rPr>
          <w:rFonts w:ascii="GHEA Grapalat" w:hAnsi="GHEA Grapalat" w:cs="Times New Roman"/>
          <w:i w:val="0"/>
          <w:sz w:val="20"/>
          <w:lang w:val="af-ZA"/>
        </w:rPr>
        <w:t>Սույն հայտարարության հետ կապված լրացուցիչ տեղեկություններ ստանալու համար կարող եք դիմել գնահատող հանձնաժողովի քարտուղար `</w:t>
      </w:r>
      <w:r w:rsidRPr="00041EAF">
        <w:rPr>
          <w:rFonts w:ascii="Arial Unicode" w:hAnsi="Arial Unicode" w:cs="Times New Roman"/>
          <w:i w:val="0"/>
          <w:sz w:val="20"/>
          <w:lang w:val="af-ZA"/>
        </w:rPr>
        <w:t xml:space="preserve"> </w:t>
      </w:r>
      <w:r w:rsidR="00F4660D" w:rsidRPr="00041EAF">
        <w:rPr>
          <w:rFonts w:ascii="Arial Unicode" w:hAnsi="Arial Unicode" w:cs="Times New Roman"/>
          <w:i w:val="0"/>
          <w:sz w:val="20"/>
          <w:lang w:val="af-ZA"/>
        </w:rPr>
        <w:t>Ա.Ավետիսյանին</w:t>
      </w:r>
      <w:r w:rsidRPr="00041EAF">
        <w:rPr>
          <w:rFonts w:ascii="Arial Unicode" w:hAnsi="Arial Unicode" w:cs="Times New Roman"/>
          <w:i w:val="0"/>
          <w:sz w:val="20"/>
          <w:lang w:val="af-ZA"/>
        </w:rPr>
        <w:t>:</w:t>
      </w:r>
    </w:p>
    <w:p w:rsidR="00375C2D" w:rsidRPr="00041EAF" w:rsidRDefault="00375C2D" w:rsidP="00375C2D">
      <w:pPr>
        <w:pStyle w:val="af6"/>
        <w:spacing w:after="0" w:line="240" w:lineRule="auto"/>
        <w:ind w:firstLine="720"/>
        <w:rPr>
          <w:rFonts w:ascii="Arial Unicode" w:hAnsi="Arial Unicode" w:cs="Times New Roman"/>
          <w:i w:val="0"/>
          <w:sz w:val="20"/>
          <w:lang w:val="af-ZA"/>
        </w:rPr>
      </w:pPr>
      <w:r w:rsidRPr="00041EAF">
        <w:rPr>
          <w:rFonts w:ascii="Arial Unicode" w:hAnsi="Arial Unicode" w:cs="Times New Roman"/>
          <w:i w:val="0"/>
          <w:sz w:val="20"/>
          <w:lang w:val="af-ZA"/>
        </w:rPr>
        <w:t xml:space="preserve">                                      </w:t>
      </w:r>
    </w:p>
    <w:p w:rsidR="00375C2D" w:rsidRPr="00041EAF" w:rsidRDefault="00375C2D" w:rsidP="00375C2D">
      <w:pPr>
        <w:pStyle w:val="af6"/>
        <w:spacing w:after="0" w:line="240" w:lineRule="auto"/>
        <w:ind w:firstLine="720"/>
        <w:rPr>
          <w:rFonts w:ascii="Arial Unicode" w:hAnsi="Arial Unicode" w:cs="Times New Roman"/>
          <w:i w:val="0"/>
          <w:sz w:val="20"/>
          <w:lang w:val="af-ZA"/>
        </w:rPr>
      </w:pPr>
      <w:r w:rsidRPr="00041EAF">
        <w:rPr>
          <w:rFonts w:ascii="Arial Unicode" w:hAnsi="Arial Unicode" w:cs="Times New Roman"/>
          <w:i w:val="0"/>
          <w:sz w:val="20"/>
          <w:lang w:val="af-ZA"/>
        </w:rPr>
        <w:t xml:space="preserve">                                        Հեռախոս` </w:t>
      </w:r>
      <w:r w:rsidR="00F4660D" w:rsidRPr="00041EAF">
        <w:rPr>
          <w:rFonts w:ascii="Arial Unicode" w:hAnsi="Arial Unicode" w:cs="Times New Roman"/>
          <w:i w:val="0"/>
          <w:sz w:val="20"/>
          <w:lang w:val="af-ZA"/>
        </w:rPr>
        <w:t>098-75-78-71</w:t>
      </w:r>
      <w:r w:rsidRPr="00041EAF">
        <w:rPr>
          <w:rFonts w:ascii="Arial Unicode" w:hAnsi="Arial Unicode" w:cs="Times New Roman"/>
          <w:i w:val="0"/>
          <w:sz w:val="20"/>
          <w:lang w:val="af-ZA"/>
        </w:rPr>
        <w:t>։</w:t>
      </w:r>
    </w:p>
    <w:p w:rsidR="000F4A4B" w:rsidRPr="00041EAF" w:rsidRDefault="00375C2D" w:rsidP="00375C2D">
      <w:pPr>
        <w:pStyle w:val="af6"/>
        <w:spacing w:after="0" w:line="240" w:lineRule="auto"/>
        <w:ind w:firstLine="720"/>
        <w:rPr>
          <w:rFonts w:ascii="Sylfaen" w:hAnsi="Sylfaen"/>
          <w:i w:val="0"/>
          <w:lang w:val="af-ZA"/>
        </w:rPr>
      </w:pPr>
      <w:r w:rsidRPr="00041EAF">
        <w:rPr>
          <w:rFonts w:ascii="Arial Unicode" w:hAnsi="Arial Unicode" w:cs="Times New Roman"/>
          <w:i w:val="0"/>
          <w:sz w:val="20"/>
          <w:lang w:val="af-ZA"/>
        </w:rPr>
        <w:t xml:space="preserve">                                         Էլ.փոստ` </w:t>
      </w:r>
      <w:r w:rsidR="000F4A4B" w:rsidRPr="00041EAF">
        <w:rPr>
          <w:rFonts w:ascii="Sylfaen" w:hAnsi="Sylfaen"/>
          <w:i w:val="0"/>
          <w:lang w:val="af-ZA"/>
        </w:rPr>
        <w:t>s</w:t>
      </w:r>
      <w:r w:rsidR="00D4444E" w:rsidRPr="00041EAF">
        <w:rPr>
          <w:rFonts w:ascii="Sylfaen" w:hAnsi="Sylfaen"/>
          <w:i w:val="0"/>
          <w:lang w:val="af-ZA"/>
        </w:rPr>
        <w:t>ayatnovahamaynqi</w:t>
      </w:r>
      <w:r w:rsidR="000F4A4B" w:rsidRPr="00041EAF">
        <w:rPr>
          <w:rFonts w:ascii="Sylfaen" w:hAnsi="Sylfaen"/>
          <w:i w:val="0"/>
          <w:lang w:val="af-ZA"/>
        </w:rPr>
        <w:t>@ mail.ru</w:t>
      </w:r>
    </w:p>
    <w:p w:rsidR="000F4A4B" w:rsidRPr="00041EAF" w:rsidRDefault="00375C2D" w:rsidP="000F4A4B">
      <w:pPr>
        <w:pStyle w:val="af6"/>
        <w:spacing w:after="0" w:line="240" w:lineRule="auto"/>
        <w:ind w:firstLine="720"/>
        <w:rPr>
          <w:rFonts w:ascii="GHEA Grapalat" w:hAnsi="GHEA Grapalat"/>
          <w:i w:val="0"/>
          <w:sz w:val="20"/>
          <w:szCs w:val="20"/>
          <w:lang w:val="af-ZA"/>
        </w:rPr>
      </w:pPr>
      <w:r w:rsidRPr="00041EAF">
        <w:rPr>
          <w:rFonts w:ascii="Arial Unicode" w:hAnsi="Arial Unicode" w:cs="Times New Roman"/>
          <w:i w:val="0"/>
          <w:sz w:val="20"/>
          <w:lang w:val="af-ZA"/>
        </w:rPr>
        <w:t xml:space="preserve">        </w:t>
      </w:r>
      <w:r w:rsidR="000F4A4B" w:rsidRPr="00041EAF">
        <w:rPr>
          <w:rFonts w:ascii="Arial Unicode" w:hAnsi="Arial Unicode" w:cs="Times New Roman"/>
          <w:i w:val="0"/>
          <w:sz w:val="20"/>
          <w:lang w:val="af-ZA"/>
        </w:rPr>
        <w:t xml:space="preserve">                            </w:t>
      </w:r>
      <w:r w:rsidRPr="00041EAF">
        <w:rPr>
          <w:rFonts w:ascii="Arial Unicode" w:hAnsi="Arial Unicode" w:cs="Times New Roman"/>
          <w:i w:val="0"/>
          <w:sz w:val="20"/>
          <w:lang w:val="af-ZA"/>
        </w:rPr>
        <w:t>Պատվիրատու</w:t>
      </w:r>
      <w:r w:rsidR="000F4A4B" w:rsidRPr="00041EAF">
        <w:rPr>
          <w:rFonts w:ascii="Arial Unicode" w:hAnsi="Arial Unicode" w:cs="Times New Roman"/>
          <w:i w:val="0"/>
          <w:sz w:val="20"/>
          <w:lang w:val="af-ZA"/>
        </w:rPr>
        <w:t>`</w:t>
      </w:r>
      <w:r w:rsidR="000F4A4B" w:rsidRPr="00041EAF">
        <w:rPr>
          <w:rFonts w:ascii="GHEA Grapalat" w:hAnsi="GHEA Grapalat" w:cs="Times Armenian"/>
          <w:i w:val="0"/>
          <w:sz w:val="20"/>
          <w:szCs w:val="20"/>
          <w:lang w:val="af-ZA"/>
        </w:rPr>
        <w:t>&lt;&lt;Արարատի մարզի Սայաթ-Նովա համայնքի մանկապարտեզ</w:t>
      </w:r>
      <w:r w:rsidR="000F4A4B" w:rsidRPr="00041EAF">
        <w:rPr>
          <w:rFonts w:ascii="GHEA Grapalat" w:hAnsi="GHEA Grapalat" w:cs="Sylfaen"/>
          <w:i w:val="0"/>
          <w:sz w:val="20"/>
          <w:szCs w:val="20"/>
          <w:lang w:val="af-ZA"/>
        </w:rPr>
        <w:t>&gt;&gt; ՀՈԱԿ</w:t>
      </w:r>
    </w:p>
    <w:p w:rsidR="000F4A4B" w:rsidRDefault="000F4A4B" w:rsidP="00375C2D">
      <w:pPr>
        <w:ind w:left="1404" w:firstLine="720"/>
        <w:jc w:val="right"/>
        <w:rPr>
          <w:rFonts w:ascii="GHEA Grapalat" w:hAnsi="GHEA Grapalat"/>
          <w:sz w:val="20"/>
          <w:szCs w:val="20"/>
          <w:lang w:val="af-ZA"/>
        </w:rPr>
      </w:pPr>
    </w:p>
    <w:p w:rsidR="0018758C" w:rsidRPr="0037229B" w:rsidRDefault="0018758C" w:rsidP="0037229B">
      <w:pPr>
        <w:pStyle w:val="af3"/>
        <w:spacing w:after="0"/>
        <w:rPr>
          <w:rFonts w:ascii="Arial Unicode" w:hAnsi="Arial Unicode" w:cs="Sylfaen"/>
          <w:i/>
          <w:sz w:val="20"/>
          <w:szCs w:val="20"/>
        </w:rPr>
      </w:pPr>
      <w:bookmarkStart w:id="2" w:name="_GoBack"/>
      <w:bookmarkEnd w:id="2"/>
    </w:p>
    <w:p w:rsidR="00375C2D" w:rsidRDefault="00375C2D" w:rsidP="00375C2D">
      <w:pPr>
        <w:pStyle w:val="af3"/>
        <w:spacing w:after="0"/>
        <w:ind w:firstLine="567"/>
        <w:jc w:val="right"/>
        <w:rPr>
          <w:rFonts w:ascii="Arial Unicode" w:hAnsi="Arial Unicode" w:cs="Sylfaen"/>
          <w:i/>
          <w:sz w:val="20"/>
          <w:szCs w:val="20"/>
          <w:lang w:val="af-ZA"/>
        </w:rPr>
      </w:pPr>
      <w:r>
        <w:rPr>
          <w:rFonts w:ascii="Arial Unicode" w:hAnsi="Arial Unicode" w:cs="Sylfaen"/>
          <w:i/>
          <w:sz w:val="20"/>
          <w:szCs w:val="20"/>
          <w:lang w:val="hy-AM"/>
        </w:rPr>
        <w:t>Հաստատված</w:t>
      </w:r>
      <w:r>
        <w:rPr>
          <w:rFonts w:ascii="Arial Unicode" w:hAnsi="Arial Unicode" w:cs="Times Armenian"/>
          <w:i/>
          <w:sz w:val="20"/>
          <w:szCs w:val="20"/>
          <w:lang w:val="af-ZA"/>
        </w:rPr>
        <w:t xml:space="preserve"> </w:t>
      </w:r>
      <w:r>
        <w:rPr>
          <w:rFonts w:ascii="Arial Unicode" w:hAnsi="Arial Unicode" w:cs="Sylfaen"/>
          <w:i/>
          <w:sz w:val="20"/>
          <w:szCs w:val="20"/>
          <w:lang w:val="hy-AM"/>
        </w:rPr>
        <w:t>է</w:t>
      </w:r>
    </w:p>
    <w:p w:rsidR="00375C2D" w:rsidRDefault="0018758C" w:rsidP="00375C2D">
      <w:pPr>
        <w:pStyle w:val="af3"/>
        <w:spacing w:after="0"/>
        <w:ind w:firstLine="567"/>
        <w:jc w:val="right"/>
        <w:rPr>
          <w:rFonts w:ascii="Arial Unicode" w:hAnsi="Arial Unicode" w:cs="Sylfaen"/>
          <w:i/>
          <w:sz w:val="20"/>
          <w:szCs w:val="20"/>
          <w:lang w:val="af-ZA"/>
        </w:rPr>
      </w:pPr>
      <w:r>
        <w:rPr>
          <w:rFonts w:ascii="GHEA Grapalat" w:hAnsi="GHEA Grapalat" w:cs="Times Armenian"/>
          <w:i/>
          <w:lang w:val="af-ZA"/>
        </w:rPr>
        <w:t>ԱՄՍՆՀՄ-ԳՀԱՊՁԲ-</w:t>
      </w:r>
      <w:r w:rsidR="00471197">
        <w:rPr>
          <w:rFonts w:ascii="GHEA Grapalat" w:hAnsi="GHEA Grapalat" w:cs="Times Armenian"/>
          <w:i/>
          <w:lang w:val="hy-AM"/>
        </w:rPr>
        <w:t>20/1</w:t>
      </w:r>
      <w:r w:rsidR="00375C2D">
        <w:rPr>
          <w:rFonts w:ascii="Sylfaen" w:hAnsi="Sylfaen" w:cs="Sylfaen"/>
          <w:i/>
          <w:sz w:val="20"/>
          <w:szCs w:val="20"/>
          <w:lang w:val="hy-AM"/>
        </w:rPr>
        <w:t xml:space="preserve"> </w:t>
      </w:r>
      <w:r w:rsidR="00375C2D">
        <w:rPr>
          <w:rFonts w:ascii="Arial Unicode" w:hAnsi="Arial Unicode" w:cs="Sylfaen"/>
          <w:i/>
          <w:sz w:val="20"/>
          <w:szCs w:val="20"/>
          <w:lang w:val="af-ZA"/>
        </w:rPr>
        <w:t xml:space="preserve"> </w:t>
      </w:r>
      <w:r w:rsidR="00375C2D">
        <w:rPr>
          <w:rFonts w:ascii="Arial Unicode" w:hAnsi="Arial Unicode" w:cs="Sylfaen"/>
          <w:i/>
          <w:sz w:val="20"/>
          <w:szCs w:val="20"/>
          <w:lang w:val="hy-AM"/>
        </w:rPr>
        <w:t>ծածկա</w:t>
      </w:r>
      <w:r w:rsidR="00375C2D">
        <w:rPr>
          <w:rFonts w:ascii="Arial Unicode" w:hAnsi="Arial Unicode" w:cs="Times Armenian"/>
          <w:i/>
          <w:sz w:val="20"/>
          <w:szCs w:val="20"/>
          <w:lang w:val="hy-AM"/>
        </w:rPr>
        <w:t>գ</w:t>
      </w:r>
      <w:r w:rsidR="00375C2D">
        <w:rPr>
          <w:rFonts w:ascii="Arial Unicode" w:hAnsi="Arial Unicode" w:cs="Sylfaen"/>
          <w:i/>
          <w:sz w:val="20"/>
          <w:szCs w:val="20"/>
          <w:lang w:val="hy-AM"/>
        </w:rPr>
        <w:t>րով</w:t>
      </w:r>
      <w:r w:rsidR="00375C2D">
        <w:rPr>
          <w:rFonts w:ascii="Arial Unicode" w:hAnsi="Arial Unicode" w:cs="Times Armenian"/>
          <w:i/>
          <w:sz w:val="20"/>
          <w:szCs w:val="20"/>
          <w:lang w:val="af-ZA"/>
        </w:rPr>
        <w:t xml:space="preserve"> </w:t>
      </w:r>
    </w:p>
    <w:p w:rsidR="00375C2D" w:rsidRDefault="00375C2D" w:rsidP="00375C2D">
      <w:pPr>
        <w:pStyle w:val="af3"/>
        <w:spacing w:after="0"/>
        <w:ind w:firstLine="567"/>
        <w:jc w:val="right"/>
        <w:rPr>
          <w:rFonts w:ascii="Arial Unicode" w:hAnsi="Arial Unicode" w:cs="Times Armenian"/>
          <w:i/>
          <w:sz w:val="20"/>
          <w:szCs w:val="20"/>
          <w:lang w:val="af-ZA"/>
        </w:rPr>
      </w:pPr>
      <w:r>
        <w:rPr>
          <w:rFonts w:ascii="Arial Unicode" w:hAnsi="Arial Unicode" w:cs="Sylfaen"/>
          <w:i/>
          <w:sz w:val="20"/>
          <w:szCs w:val="20"/>
        </w:rPr>
        <w:t>գնանշման</w:t>
      </w:r>
      <w:r>
        <w:rPr>
          <w:rFonts w:ascii="Arial Unicode" w:hAnsi="Arial Unicode" w:cs="Sylfaen"/>
          <w:i/>
          <w:sz w:val="20"/>
          <w:szCs w:val="20"/>
          <w:lang w:val="af-ZA"/>
        </w:rPr>
        <w:t xml:space="preserve"> </w:t>
      </w:r>
      <w:r>
        <w:rPr>
          <w:rFonts w:ascii="Arial Unicode" w:hAnsi="Arial Unicode" w:cs="Sylfaen"/>
          <w:i/>
          <w:sz w:val="20"/>
          <w:szCs w:val="20"/>
        </w:rPr>
        <w:t>հարցման</w:t>
      </w:r>
      <w:r>
        <w:rPr>
          <w:rFonts w:ascii="Arial Unicode" w:hAnsi="Arial Unicode" w:cs="Sylfaen"/>
          <w:i/>
          <w:sz w:val="20"/>
          <w:szCs w:val="20"/>
          <w:lang w:val="af-ZA"/>
        </w:rPr>
        <w:t xml:space="preserve"> </w:t>
      </w:r>
      <w:r>
        <w:rPr>
          <w:rFonts w:ascii="Arial Unicode" w:hAnsi="Arial Unicode" w:cs="Times Armenian"/>
          <w:i/>
          <w:sz w:val="20"/>
          <w:szCs w:val="20"/>
          <w:lang w:val="af-ZA"/>
        </w:rPr>
        <w:t xml:space="preserve">գնահատող </w:t>
      </w:r>
      <w:r>
        <w:rPr>
          <w:rFonts w:ascii="Arial Unicode" w:hAnsi="Arial Unicode" w:cs="Sylfaen"/>
          <w:i/>
          <w:sz w:val="20"/>
          <w:szCs w:val="20"/>
        </w:rPr>
        <w:t>հանձնաժողովի</w:t>
      </w:r>
    </w:p>
    <w:p w:rsidR="00375C2D" w:rsidRDefault="00375C2D" w:rsidP="00375C2D">
      <w:pPr>
        <w:pStyle w:val="af3"/>
        <w:spacing w:after="0"/>
        <w:ind w:firstLine="567"/>
        <w:jc w:val="right"/>
        <w:rPr>
          <w:rFonts w:ascii="Arial Unicode" w:hAnsi="Arial Unicode"/>
          <w:i/>
          <w:sz w:val="20"/>
          <w:szCs w:val="20"/>
          <w:lang w:val="af-ZA"/>
        </w:rPr>
      </w:pPr>
      <w:r>
        <w:rPr>
          <w:rFonts w:ascii="Arial Unicode" w:hAnsi="Arial Unicode" w:cs="Sylfaen"/>
          <w:i/>
          <w:sz w:val="20"/>
          <w:szCs w:val="20"/>
          <w:lang w:val="af-ZA"/>
        </w:rPr>
        <w:t xml:space="preserve"> 201</w:t>
      </w:r>
      <w:r>
        <w:rPr>
          <w:rFonts w:ascii="Sylfaen" w:hAnsi="Sylfaen" w:cs="Sylfaen"/>
          <w:i/>
          <w:sz w:val="20"/>
          <w:szCs w:val="20"/>
          <w:lang w:val="hy-AM"/>
        </w:rPr>
        <w:t>9</w:t>
      </w:r>
      <w:r>
        <w:rPr>
          <w:rFonts w:ascii="Arial Unicode" w:hAnsi="Arial Unicode" w:cs="Sylfaen"/>
          <w:i/>
          <w:sz w:val="20"/>
          <w:szCs w:val="20"/>
          <w:lang w:val="af-ZA"/>
        </w:rPr>
        <w:t xml:space="preserve"> </w:t>
      </w:r>
      <w:r>
        <w:rPr>
          <w:rFonts w:ascii="Arial Unicode" w:hAnsi="Arial Unicode" w:cs="Sylfaen"/>
          <w:i/>
          <w:sz w:val="20"/>
          <w:szCs w:val="20"/>
        </w:rPr>
        <w:t>թ</w:t>
      </w:r>
      <w:r>
        <w:rPr>
          <w:rFonts w:ascii="Arial Unicode" w:hAnsi="Arial Unicode" w:cs="Times Armenian"/>
          <w:i/>
          <w:sz w:val="20"/>
          <w:szCs w:val="20"/>
          <w:lang w:val="af-ZA"/>
        </w:rPr>
        <w:t xml:space="preserve">. </w:t>
      </w:r>
      <w:r>
        <w:rPr>
          <w:rFonts w:ascii="Arial Unicode" w:hAnsi="Arial Unicode"/>
          <w:i/>
          <w:sz w:val="20"/>
          <w:szCs w:val="20"/>
          <w:lang w:val="af-ZA"/>
        </w:rPr>
        <w:t>«</w:t>
      </w:r>
      <w:r>
        <w:rPr>
          <w:rFonts w:ascii="Sylfaen" w:hAnsi="Sylfaen"/>
          <w:i/>
          <w:sz w:val="20"/>
          <w:szCs w:val="20"/>
          <w:lang w:val="hy-AM"/>
        </w:rPr>
        <w:t>դեկտեմբերի</w:t>
      </w:r>
      <w:r>
        <w:rPr>
          <w:rFonts w:ascii="Arial Unicode" w:hAnsi="Arial Unicode"/>
          <w:i/>
          <w:sz w:val="20"/>
          <w:szCs w:val="20"/>
          <w:lang w:val="af-ZA"/>
        </w:rPr>
        <w:t>»  «</w:t>
      </w:r>
      <w:r>
        <w:rPr>
          <w:rFonts w:ascii="Sylfaen" w:hAnsi="Sylfaen"/>
          <w:i/>
          <w:sz w:val="20"/>
          <w:szCs w:val="20"/>
          <w:lang w:val="af-ZA"/>
        </w:rPr>
        <w:t>2</w:t>
      </w:r>
      <w:r w:rsidR="0018758C" w:rsidRPr="0018758C">
        <w:rPr>
          <w:rFonts w:ascii="Sylfaen" w:hAnsi="Sylfaen"/>
          <w:i/>
          <w:sz w:val="20"/>
          <w:szCs w:val="20"/>
          <w:lang w:val="af-ZA"/>
        </w:rPr>
        <w:t>4</w:t>
      </w:r>
      <w:r w:rsidR="0018758C">
        <w:rPr>
          <w:rFonts w:ascii="Arial Unicode" w:hAnsi="Arial Unicode"/>
          <w:i/>
          <w:sz w:val="20"/>
          <w:szCs w:val="20"/>
          <w:lang w:val="af-ZA"/>
        </w:rPr>
        <w:t>»-ի  N  «</w:t>
      </w:r>
      <w:r w:rsidR="0018758C" w:rsidRPr="0018758C">
        <w:rPr>
          <w:rFonts w:ascii="Arial Unicode" w:hAnsi="Arial Unicode"/>
          <w:i/>
          <w:sz w:val="20"/>
          <w:szCs w:val="20"/>
          <w:lang w:val="af-ZA"/>
        </w:rPr>
        <w:t>1</w:t>
      </w:r>
      <w:r>
        <w:rPr>
          <w:rFonts w:ascii="Arial Unicode" w:hAnsi="Arial Unicode"/>
          <w:i/>
          <w:sz w:val="20"/>
          <w:szCs w:val="20"/>
          <w:lang w:val="af-ZA"/>
        </w:rPr>
        <w:t>»</w:t>
      </w:r>
      <w:r>
        <w:rPr>
          <w:rFonts w:ascii="Arial Unicode" w:hAnsi="Arial Unicode" w:cs="Times Armenian"/>
          <w:i/>
          <w:sz w:val="20"/>
          <w:szCs w:val="20"/>
          <w:lang w:val="af-ZA"/>
        </w:rPr>
        <w:t xml:space="preserve">-ի </w:t>
      </w:r>
      <w:r>
        <w:rPr>
          <w:rFonts w:ascii="Arial Unicode" w:hAnsi="Arial Unicode" w:cs="Sylfaen"/>
          <w:i/>
          <w:sz w:val="20"/>
          <w:szCs w:val="20"/>
        </w:rPr>
        <w:t>որոշմամբ</w:t>
      </w:r>
    </w:p>
    <w:p w:rsidR="00375C2D" w:rsidRDefault="00375C2D" w:rsidP="00375C2D">
      <w:pPr>
        <w:pStyle w:val="af3"/>
        <w:ind w:right="-7" w:firstLine="567"/>
        <w:jc w:val="center"/>
        <w:rPr>
          <w:rFonts w:ascii="Arial Unicode" w:hAnsi="Arial Unicode"/>
          <w:lang w:val="af-ZA"/>
        </w:rPr>
      </w:pPr>
    </w:p>
    <w:p w:rsidR="00375C2D" w:rsidRDefault="00375C2D" w:rsidP="00375C2D">
      <w:pPr>
        <w:pStyle w:val="af3"/>
        <w:ind w:right="-7" w:firstLine="567"/>
        <w:jc w:val="center"/>
        <w:rPr>
          <w:rFonts w:ascii="Arial Unicode" w:hAnsi="Arial Unicode"/>
          <w:lang w:val="af-ZA"/>
        </w:rPr>
      </w:pPr>
    </w:p>
    <w:p w:rsidR="00375C2D" w:rsidRDefault="00375C2D" w:rsidP="00375C2D">
      <w:pPr>
        <w:pStyle w:val="af3"/>
        <w:ind w:right="-7" w:firstLine="567"/>
        <w:jc w:val="center"/>
        <w:rPr>
          <w:rFonts w:ascii="Arial Unicode" w:hAnsi="Arial Unicode"/>
          <w:lang w:val="af-ZA"/>
        </w:rPr>
      </w:pPr>
    </w:p>
    <w:p w:rsidR="00375C2D" w:rsidRDefault="00375C2D" w:rsidP="00375C2D">
      <w:pPr>
        <w:pStyle w:val="af3"/>
        <w:ind w:right="-7" w:firstLine="567"/>
        <w:jc w:val="center"/>
        <w:rPr>
          <w:rFonts w:ascii="Arial Unicode" w:hAnsi="Arial Unicode"/>
          <w:lang w:val="af-ZA"/>
        </w:rPr>
      </w:pPr>
    </w:p>
    <w:p w:rsidR="00375C2D" w:rsidRPr="0018758C" w:rsidRDefault="008D093B" w:rsidP="0018758C">
      <w:pPr>
        <w:pStyle w:val="af3"/>
        <w:tabs>
          <w:tab w:val="left" w:pos="5968"/>
        </w:tabs>
        <w:ind w:right="-7" w:firstLine="567"/>
        <w:jc w:val="center"/>
        <w:rPr>
          <w:rFonts w:ascii="GHEA Grapalat" w:hAnsi="GHEA Grapalat"/>
          <w:b/>
          <w:lang w:val="af-ZA"/>
        </w:rPr>
      </w:pPr>
      <w:r w:rsidRPr="0018758C">
        <w:rPr>
          <w:rFonts w:ascii="GHEA Grapalat" w:hAnsi="GHEA Grapalat" w:cs="Times Armenian"/>
          <w:b/>
          <w:i/>
          <w:sz w:val="20"/>
          <w:szCs w:val="20"/>
          <w:lang w:val="af-ZA"/>
        </w:rPr>
        <w:t xml:space="preserve">ԱՐԱՐԱՏԻ ՄԱՐԶԻ </w:t>
      </w:r>
      <w:r w:rsidR="0018758C" w:rsidRPr="00F37790">
        <w:rPr>
          <w:rFonts w:ascii="GHEA Grapalat" w:hAnsi="GHEA Grapalat" w:cs="Times Armenian"/>
          <w:i/>
          <w:sz w:val="20"/>
          <w:szCs w:val="20"/>
          <w:lang w:val="af-ZA"/>
        </w:rPr>
        <w:t>&lt;&lt;</w:t>
      </w:r>
      <w:r w:rsidR="0018758C" w:rsidRPr="0018758C">
        <w:rPr>
          <w:rFonts w:ascii="GHEA Grapalat" w:hAnsi="GHEA Grapalat" w:cs="Times Armenian"/>
          <w:b/>
          <w:i/>
          <w:sz w:val="20"/>
          <w:szCs w:val="20"/>
          <w:lang w:val="af-ZA"/>
        </w:rPr>
        <w:t xml:space="preserve"> ՍԱՅԱԹ-ՆՈՎԱ ՀԱՄԱՅՆՔԻ ՄԱՆԿԱՊԱՐՏԵԶ</w:t>
      </w:r>
      <w:r w:rsidR="0018758C" w:rsidRPr="0018758C">
        <w:rPr>
          <w:rFonts w:ascii="GHEA Grapalat" w:hAnsi="GHEA Grapalat" w:cs="Sylfaen"/>
          <w:b/>
          <w:i/>
          <w:sz w:val="20"/>
          <w:szCs w:val="20"/>
          <w:lang w:val="af-ZA"/>
        </w:rPr>
        <w:t>&gt;&gt; ՀՈԱԿ</w:t>
      </w:r>
    </w:p>
    <w:p w:rsidR="00375C2D" w:rsidRDefault="00375C2D" w:rsidP="00375C2D">
      <w:pPr>
        <w:pStyle w:val="af3"/>
        <w:ind w:right="-7" w:firstLine="567"/>
        <w:jc w:val="center"/>
        <w:rPr>
          <w:rFonts w:ascii="GHEA Grapalat" w:hAnsi="GHEA Grapalat"/>
          <w:lang w:val="af-ZA"/>
        </w:rPr>
      </w:pPr>
    </w:p>
    <w:p w:rsidR="00375C2D" w:rsidRDefault="00375C2D" w:rsidP="00375C2D">
      <w:pPr>
        <w:pStyle w:val="af3"/>
        <w:ind w:right="-7" w:firstLine="567"/>
        <w:jc w:val="center"/>
        <w:rPr>
          <w:rFonts w:ascii="GHEA Grapalat" w:hAnsi="GHEA Grapalat"/>
          <w:lang w:val="af-ZA"/>
        </w:rPr>
      </w:pPr>
    </w:p>
    <w:p w:rsidR="00375C2D" w:rsidRDefault="00375C2D" w:rsidP="00375C2D">
      <w:pPr>
        <w:pStyle w:val="af3"/>
        <w:ind w:right="-7" w:firstLine="567"/>
        <w:jc w:val="center"/>
        <w:rPr>
          <w:rFonts w:ascii="GHEA Grapalat" w:hAnsi="GHEA Grapalat"/>
          <w:lang w:val="af-ZA"/>
        </w:rPr>
      </w:pPr>
    </w:p>
    <w:p w:rsidR="00375C2D" w:rsidRDefault="00375C2D" w:rsidP="00375C2D">
      <w:pPr>
        <w:pStyle w:val="af3"/>
        <w:ind w:right="-7" w:firstLine="567"/>
        <w:jc w:val="center"/>
        <w:rPr>
          <w:rFonts w:ascii="GHEA Grapalat" w:hAnsi="GHEA Grapalat"/>
          <w:lang w:val="af-ZA"/>
        </w:rPr>
      </w:pPr>
    </w:p>
    <w:p w:rsidR="00375C2D" w:rsidRDefault="00375C2D" w:rsidP="00375C2D">
      <w:pPr>
        <w:pStyle w:val="af3"/>
        <w:ind w:right="-7" w:firstLine="567"/>
        <w:jc w:val="center"/>
        <w:rPr>
          <w:rFonts w:ascii="GHEA Grapalat" w:hAnsi="GHEA Grapalat" w:cs="Sylfaen"/>
          <w:lang w:val="af-ZA"/>
        </w:rPr>
      </w:pPr>
      <w:r>
        <w:rPr>
          <w:rFonts w:ascii="GHEA Grapalat" w:hAnsi="GHEA Grapalat" w:cs="Sylfaen"/>
        </w:rPr>
        <w:t>Հ</w:t>
      </w:r>
      <w:r>
        <w:rPr>
          <w:rFonts w:ascii="GHEA Grapalat" w:hAnsi="GHEA Grapalat" w:cs="Times Armenian"/>
          <w:lang w:val="af-ZA"/>
        </w:rPr>
        <w:t xml:space="preserve"> </w:t>
      </w:r>
      <w:r>
        <w:rPr>
          <w:rFonts w:ascii="GHEA Grapalat" w:hAnsi="GHEA Grapalat" w:cs="Sylfaen"/>
        </w:rPr>
        <w:t>Ր</w:t>
      </w:r>
      <w:r>
        <w:rPr>
          <w:rFonts w:ascii="GHEA Grapalat" w:hAnsi="GHEA Grapalat" w:cs="Times Armenian"/>
          <w:lang w:val="af-ZA"/>
        </w:rPr>
        <w:t xml:space="preserve"> </w:t>
      </w:r>
      <w:r>
        <w:rPr>
          <w:rFonts w:ascii="GHEA Grapalat" w:hAnsi="GHEA Grapalat" w:cs="Sylfaen"/>
        </w:rPr>
        <w:t>Ա</w:t>
      </w:r>
      <w:r>
        <w:rPr>
          <w:rFonts w:ascii="GHEA Grapalat" w:hAnsi="GHEA Grapalat" w:cs="Times Armenian"/>
          <w:lang w:val="af-ZA"/>
        </w:rPr>
        <w:t xml:space="preserve"> </w:t>
      </w:r>
      <w:r>
        <w:rPr>
          <w:rFonts w:ascii="GHEA Grapalat" w:hAnsi="GHEA Grapalat" w:cs="Sylfaen"/>
        </w:rPr>
        <w:t>Վ</w:t>
      </w:r>
      <w:r>
        <w:rPr>
          <w:rFonts w:ascii="GHEA Grapalat" w:hAnsi="GHEA Grapalat" w:cs="Times Armenian"/>
          <w:lang w:val="af-ZA"/>
        </w:rPr>
        <w:t xml:space="preserve"> </w:t>
      </w:r>
      <w:r>
        <w:rPr>
          <w:rFonts w:ascii="GHEA Grapalat" w:hAnsi="GHEA Grapalat" w:cs="Sylfaen"/>
        </w:rPr>
        <w:t>Ե</w:t>
      </w:r>
      <w:r>
        <w:rPr>
          <w:rFonts w:ascii="GHEA Grapalat" w:hAnsi="GHEA Grapalat" w:cs="Times Armenian"/>
          <w:lang w:val="af-ZA"/>
        </w:rPr>
        <w:t xml:space="preserve"> </w:t>
      </w:r>
      <w:r>
        <w:rPr>
          <w:rFonts w:ascii="GHEA Grapalat" w:hAnsi="GHEA Grapalat" w:cs="Sylfaen"/>
        </w:rPr>
        <w:t>Ր</w:t>
      </w:r>
    </w:p>
    <w:p w:rsidR="00375C2D" w:rsidRDefault="00375C2D" w:rsidP="00375C2D">
      <w:pPr>
        <w:pStyle w:val="af3"/>
        <w:ind w:right="-7" w:firstLine="567"/>
        <w:jc w:val="center"/>
        <w:rPr>
          <w:rFonts w:ascii="GHEA Grapalat" w:hAnsi="GHEA Grapalat" w:cs="Sylfaen"/>
          <w:lang w:val="af-ZA"/>
        </w:rPr>
      </w:pPr>
    </w:p>
    <w:p w:rsidR="00375C2D" w:rsidRDefault="00375C2D" w:rsidP="00375C2D">
      <w:pPr>
        <w:pStyle w:val="af3"/>
        <w:ind w:right="-7" w:firstLine="567"/>
        <w:jc w:val="center"/>
        <w:rPr>
          <w:rFonts w:ascii="GHEA Grapalat" w:hAnsi="GHEA Grapalat" w:cs="Sylfaen"/>
          <w:lang w:val="af-ZA"/>
        </w:rPr>
      </w:pPr>
    </w:p>
    <w:p w:rsidR="0018758C" w:rsidRPr="0018758C" w:rsidRDefault="008D093B" w:rsidP="0018758C">
      <w:pPr>
        <w:pStyle w:val="af3"/>
        <w:tabs>
          <w:tab w:val="left" w:pos="5968"/>
        </w:tabs>
        <w:ind w:right="-7" w:firstLine="567"/>
        <w:jc w:val="center"/>
        <w:rPr>
          <w:rFonts w:ascii="GHEA Grapalat" w:hAnsi="GHEA Grapalat"/>
          <w:b/>
          <w:lang w:val="af-ZA"/>
        </w:rPr>
      </w:pPr>
      <w:r w:rsidRPr="0018758C">
        <w:rPr>
          <w:rFonts w:ascii="GHEA Grapalat" w:hAnsi="GHEA Grapalat" w:cs="Times Armenian"/>
          <w:b/>
          <w:i/>
          <w:sz w:val="20"/>
          <w:szCs w:val="20"/>
          <w:lang w:val="af-ZA"/>
        </w:rPr>
        <w:t xml:space="preserve">ԱՐԱՐԱՏԻ ՄԱՐԶԻ </w:t>
      </w:r>
      <w:r w:rsidR="0018758C" w:rsidRPr="00F37790">
        <w:rPr>
          <w:rFonts w:ascii="GHEA Grapalat" w:hAnsi="GHEA Grapalat" w:cs="Times Armenian"/>
          <w:i/>
          <w:sz w:val="20"/>
          <w:szCs w:val="20"/>
          <w:lang w:val="af-ZA"/>
        </w:rPr>
        <w:t>&lt;&lt;</w:t>
      </w:r>
      <w:r w:rsidR="0018758C" w:rsidRPr="0018758C">
        <w:rPr>
          <w:rFonts w:ascii="GHEA Grapalat" w:hAnsi="GHEA Grapalat" w:cs="Times Armenian"/>
          <w:b/>
          <w:i/>
          <w:sz w:val="20"/>
          <w:szCs w:val="20"/>
          <w:lang w:val="af-ZA"/>
        </w:rPr>
        <w:t xml:space="preserve"> ՍԱՅԱԹ-ՆՈՎԱ ՀԱՄԱՅՆՔԻ ՄԱՆԿԱՊԱՐՏԵԶ</w:t>
      </w:r>
      <w:r w:rsidR="0018758C" w:rsidRPr="0018758C">
        <w:rPr>
          <w:rFonts w:ascii="GHEA Grapalat" w:hAnsi="GHEA Grapalat" w:cs="Sylfaen"/>
          <w:b/>
          <w:i/>
          <w:sz w:val="20"/>
          <w:szCs w:val="20"/>
          <w:lang w:val="af-ZA"/>
        </w:rPr>
        <w:t>&gt;&gt; ՀՈԱԿ</w:t>
      </w:r>
      <w:r w:rsidR="0018758C">
        <w:rPr>
          <w:rFonts w:ascii="GHEA Grapalat" w:hAnsi="GHEA Grapalat" w:cs="Sylfaen"/>
          <w:b/>
          <w:i/>
          <w:sz w:val="20"/>
          <w:szCs w:val="20"/>
          <w:lang w:val="hy-AM"/>
        </w:rPr>
        <w:t>-</w:t>
      </w:r>
      <w:r w:rsidR="0018758C">
        <w:rPr>
          <w:rFonts w:ascii="GHEA Grapalat" w:hAnsi="GHEA Grapalat" w:cs="Sylfaen"/>
          <w:b/>
          <w:i/>
          <w:sz w:val="20"/>
          <w:szCs w:val="20"/>
        </w:rPr>
        <w:t>Ի</w:t>
      </w:r>
    </w:p>
    <w:p w:rsidR="00375C2D" w:rsidRDefault="00375C2D" w:rsidP="00375C2D">
      <w:pPr>
        <w:pStyle w:val="af3"/>
        <w:ind w:right="-7"/>
        <w:jc w:val="center"/>
        <w:rPr>
          <w:rFonts w:ascii="GHEA Grapalat" w:hAnsi="GHEA Grapalat"/>
          <w:szCs w:val="22"/>
          <w:lang w:val="af-ZA"/>
        </w:rPr>
      </w:pP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Pr>
          <w:rFonts w:ascii="GHEA Grapalat" w:hAnsi="GHEA Grapalat" w:cs="Sylfaen"/>
          <w:lang w:val="hy-AM"/>
        </w:rPr>
        <w:t>ՍՆՆԴԱՄԹԵՐՔԻ</w:t>
      </w:r>
      <w:r>
        <w:rPr>
          <w:rFonts w:ascii="GHEA Grapalat" w:hAnsi="GHEA Grapalat" w:cs="Sylfaen"/>
          <w:lang w:val="af-ZA"/>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Sylfaen"/>
          <w:lang w:val="af-ZA"/>
        </w:rPr>
        <w:t xml:space="preserve"> </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i/>
          <w:lang w:val="hy-AM"/>
        </w:rPr>
        <w:t>ԳՆԱՆՇՄԱՆ ՀԱՐՑՈՒՄ</w:t>
      </w:r>
    </w:p>
    <w:p w:rsidR="00375C2D" w:rsidRDefault="00375C2D" w:rsidP="00375C2D">
      <w:pPr>
        <w:pStyle w:val="af3"/>
        <w:ind w:right="-7"/>
        <w:jc w:val="center"/>
        <w:rPr>
          <w:rFonts w:ascii="GHEA Grapalat" w:hAnsi="GHEA Grapalat"/>
          <w:szCs w:val="22"/>
          <w:lang w:val="af-ZA"/>
        </w:rPr>
      </w:pPr>
    </w:p>
    <w:p w:rsidR="00375C2D" w:rsidRDefault="00375C2D" w:rsidP="00375C2D">
      <w:pPr>
        <w:pStyle w:val="af3"/>
        <w:ind w:right="-7" w:firstLine="567"/>
        <w:jc w:val="center"/>
        <w:rPr>
          <w:rFonts w:ascii="GHEA Grapalat" w:hAnsi="GHEA Grapalat"/>
          <w:lang w:val="af-ZA"/>
        </w:rPr>
      </w:pPr>
    </w:p>
    <w:p w:rsidR="00375C2D" w:rsidRDefault="00375C2D" w:rsidP="00375C2D">
      <w:pPr>
        <w:pStyle w:val="af3"/>
        <w:ind w:right="-7" w:firstLine="567"/>
        <w:jc w:val="center"/>
        <w:rPr>
          <w:rFonts w:ascii="GHEA Grapalat" w:hAnsi="GHEA Grapalat"/>
          <w:lang w:val="af-ZA"/>
        </w:rPr>
      </w:pPr>
    </w:p>
    <w:p w:rsidR="00375C2D" w:rsidRDefault="00375C2D" w:rsidP="00375C2D">
      <w:pPr>
        <w:pStyle w:val="af3"/>
        <w:ind w:right="-7" w:firstLine="567"/>
        <w:jc w:val="center"/>
        <w:rPr>
          <w:rFonts w:ascii="GHEA Grapalat" w:hAnsi="GHEA Grapalat"/>
          <w:lang w:val="af-ZA"/>
        </w:rPr>
      </w:pPr>
    </w:p>
    <w:p w:rsidR="00375C2D" w:rsidRDefault="00375C2D" w:rsidP="00375C2D">
      <w:pPr>
        <w:pStyle w:val="af3"/>
        <w:ind w:right="-7" w:firstLine="567"/>
        <w:jc w:val="center"/>
        <w:rPr>
          <w:rFonts w:ascii="GHEA Grapalat" w:hAnsi="GHEA Grapalat"/>
          <w:lang w:val="af-ZA"/>
        </w:rPr>
      </w:pPr>
    </w:p>
    <w:p w:rsidR="00375C2D" w:rsidRDefault="00375C2D" w:rsidP="00375C2D">
      <w:pPr>
        <w:pStyle w:val="af3"/>
        <w:ind w:right="-7" w:firstLine="567"/>
        <w:jc w:val="center"/>
        <w:rPr>
          <w:rFonts w:ascii="GHEA Grapalat" w:hAnsi="GHEA Grapalat"/>
          <w:lang w:val="af-ZA"/>
        </w:rPr>
      </w:pPr>
    </w:p>
    <w:p w:rsidR="00375C2D" w:rsidRDefault="00375C2D" w:rsidP="00375C2D">
      <w:pPr>
        <w:pStyle w:val="af3"/>
        <w:ind w:right="-7" w:firstLine="567"/>
        <w:jc w:val="center"/>
        <w:rPr>
          <w:rFonts w:ascii="GHEA Grapalat" w:hAnsi="GHEA Grapalat"/>
          <w:lang w:val="af-ZA"/>
        </w:rPr>
      </w:pPr>
    </w:p>
    <w:p w:rsidR="00375C2D" w:rsidRDefault="00375C2D" w:rsidP="00375C2D">
      <w:pPr>
        <w:pStyle w:val="af3"/>
        <w:ind w:right="-7" w:firstLine="567"/>
        <w:jc w:val="center"/>
        <w:rPr>
          <w:rFonts w:ascii="GHEA Grapalat" w:hAnsi="GHEA Grapalat"/>
          <w:lang w:val="af-ZA"/>
        </w:rPr>
      </w:pPr>
    </w:p>
    <w:p w:rsidR="00375C2D" w:rsidRDefault="00375C2D" w:rsidP="00375C2D">
      <w:pPr>
        <w:pStyle w:val="af3"/>
        <w:ind w:right="-7" w:firstLine="567"/>
        <w:jc w:val="center"/>
        <w:rPr>
          <w:rFonts w:ascii="GHEA Grapalat" w:hAnsi="GHEA Grapalat"/>
          <w:lang w:val="af-ZA"/>
        </w:rPr>
      </w:pPr>
    </w:p>
    <w:p w:rsidR="00375C2D" w:rsidRDefault="00375C2D" w:rsidP="00375C2D">
      <w:pPr>
        <w:pStyle w:val="af3"/>
        <w:ind w:right="-7" w:firstLine="567"/>
        <w:jc w:val="center"/>
        <w:rPr>
          <w:rFonts w:ascii="GHEA Grapalat" w:hAnsi="GHEA Grapalat"/>
          <w:lang w:val="af-ZA"/>
        </w:rPr>
      </w:pPr>
    </w:p>
    <w:p w:rsidR="00375C2D" w:rsidRDefault="00375C2D" w:rsidP="00375C2D">
      <w:pPr>
        <w:pStyle w:val="af3"/>
        <w:ind w:right="-7" w:firstLine="567"/>
        <w:jc w:val="center"/>
        <w:rPr>
          <w:rFonts w:ascii="GHEA Grapalat" w:hAnsi="GHEA Grapalat"/>
          <w:lang w:val="af-ZA"/>
        </w:rPr>
      </w:pPr>
    </w:p>
    <w:p w:rsidR="00375C2D" w:rsidRDefault="00375C2D" w:rsidP="00375C2D">
      <w:pPr>
        <w:pStyle w:val="af3"/>
        <w:ind w:right="-7" w:firstLine="567"/>
        <w:jc w:val="center"/>
        <w:rPr>
          <w:rFonts w:ascii="GHEA Grapalat" w:hAnsi="GHEA Grapalat"/>
          <w:lang w:val="af-ZA"/>
        </w:rPr>
      </w:pPr>
    </w:p>
    <w:p w:rsidR="00375C2D" w:rsidRDefault="00375C2D" w:rsidP="00375C2D">
      <w:pPr>
        <w:pStyle w:val="af3"/>
        <w:ind w:right="-7" w:firstLine="567"/>
        <w:jc w:val="center"/>
        <w:rPr>
          <w:rFonts w:ascii="GHEA Grapalat" w:hAnsi="GHEA Grapalat"/>
          <w:lang w:val="af-ZA"/>
        </w:rPr>
      </w:pPr>
    </w:p>
    <w:p w:rsidR="00375C2D" w:rsidRDefault="00375C2D" w:rsidP="00375C2D">
      <w:pPr>
        <w:pStyle w:val="af3"/>
        <w:ind w:right="-7" w:firstLine="567"/>
        <w:jc w:val="center"/>
        <w:rPr>
          <w:rFonts w:ascii="GHEA Grapalat" w:hAnsi="GHEA Grapalat"/>
          <w:lang w:val="af-ZA"/>
        </w:rPr>
      </w:pPr>
    </w:p>
    <w:p w:rsidR="00375C2D" w:rsidRDefault="00375C2D" w:rsidP="00375C2D">
      <w:pPr>
        <w:pStyle w:val="af3"/>
        <w:ind w:right="-7" w:firstLine="567"/>
        <w:jc w:val="center"/>
        <w:rPr>
          <w:rFonts w:ascii="GHEA Grapalat" w:hAnsi="GHEA Grapalat"/>
          <w:lang w:val="af-ZA"/>
        </w:rPr>
      </w:pPr>
    </w:p>
    <w:p w:rsidR="00375C2D" w:rsidRDefault="00375C2D" w:rsidP="00375C2D">
      <w:pPr>
        <w:ind w:firstLine="567"/>
        <w:jc w:val="both"/>
        <w:rPr>
          <w:rFonts w:ascii="GHEA Grapalat" w:hAnsi="GHEA Grapalat" w:cs="Sylfaen"/>
          <w:i/>
          <w:sz w:val="22"/>
          <w:szCs w:val="22"/>
          <w:lang w:val="af-ZA"/>
        </w:rPr>
      </w:pPr>
      <w:r>
        <w:rPr>
          <w:rFonts w:ascii="GHEA Grapalat" w:hAnsi="GHEA Grapalat" w:cs="Sylfaen"/>
          <w:i/>
          <w:sz w:val="22"/>
          <w:szCs w:val="22"/>
          <w:lang w:val="af-ZA"/>
        </w:rPr>
        <w:br w:type="page"/>
      </w:r>
      <w:r>
        <w:rPr>
          <w:rFonts w:ascii="GHEA Grapalat" w:hAnsi="GHEA Grapalat" w:cs="Sylfaen"/>
          <w:i/>
          <w:sz w:val="22"/>
          <w:szCs w:val="22"/>
        </w:rPr>
        <w:t>Հարգելի</w:t>
      </w:r>
      <w:r>
        <w:rPr>
          <w:rFonts w:ascii="GHEA Grapalat" w:hAnsi="GHEA Grapalat" w:cs="Times Armenian"/>
          <w:i/>
          <w:sz w:val="22"/>
          <w:szCs w:val="22"/>
          <w:lang w:val="af-ZA"/>
        </w:rPr>
        <w:t xml:space="preserve"> </w:t>
      </w:r>
      <w:r>
        <w:rPr>
          <w:rFonts w:ascii="GHEA Grapalat" w:hAnsi="GHEA Grapalat" w:cs="Sylfaen"/>
          <w:i/>
          <w:sz w:val="22"/>
          <w:szCs w:val="22"/>
        </w:rPr>
        <w:t>մասնակից</w:t>
      </w:r>
      <w:r>
        <w:rPr>
          <w:rFonts w:ascii="GHEA Grapalat" w:hAnsi="GHEA Grapalat" w:cs="Sylfaen"/>
          <w:i/>
          <w:sz w:val="22"/>
          <w:szCs w:val="22"/>
          <w:lang w:val="af-ZA"/>
        </w:rPr>
        <w:t xml:space="preserve"> </w:t>
      </w:r>
      <w:r>
        <w:rPr>
          <w:rFonts w:ascii="GHEA Grapalat" w:hAnsi="GHEA Grapalat" w:cs="Sylfaen"/>
          <w:i/>
          <w:sz w:val="22"/>
          <w:szCs w:val="22"/>
        </w:rPr>
        <w:t>նախքան</w:t>
      </w:r>
      <w:r>
        <w:rPr>
          <w:rFonts w:ascii="GHEA Grapalat" w:hAnsi="GHEA Grapalat" w:cs="Times Armenian"/>
          <w:i/>
          <w:sz w:val="22"/>
          <w:szCs w:val="22"/>
          <w:lang w:val="af-ZA"/>
        </w:rPr>
        <w:t xml:space="preserve"> </w:t>
      </w:r>
      <w:r>
        <w:rPr>
          <w:rFonts w:ascii="GHEA Grapalat" w:hAnsi="GHEA Grapalat" w:cs="Sylfaen"/>
          <w:i/>
          <w:sz w:val="22"/>
          <w:szCs w:val="22"/>
        </w:rPr>
        <w:t>հայտ</w:t>
      </w:r>
      <w:r>
        <w:rPr>
          <w:rFonts w:ascii="GHEA Grapalat" w:hAnsi="GHEA Grapalat" w:cs="Times Armenian"/>
          <w:i/>
          <w:sz w:val="22"/>
          <w:szCs w:val="22"/>
          <w:lang w:val="af-ZA"/>
        </w:rPr>
        <w:t xml:space="preserve"> </w:t>
      </w:r>
      <w:r>
        <w:rPr>
          <w:rFonts w:ascii="GHEA Grapalat" w:hAnsi="GHEA Grapalat" w:cs="Sylfaen"/>
          <w:i/>
          <w:sz w:val="22"/>
          <w:szCs w:val="22"/>
        </w:rPr>
        <w:t>կազմելը</w:t>
      </w:r>
      <w:r>
        <w:rPr>
          <w:rFonts w:ascii="GHEA Grapalat" w:hAnsi="GHEA Grapalat" w:cs="Times Armenian"/>
          <w:i/>
          <w:sz w:val="22"/>
          <w:szCs w:val="22"/>
          <w:lang w:val="af-ZA"/>
        </w:rPr>
        <w:t xml:space="preserve"> </w:t>
      </w:r>
      <w:r>
        <w:rPr>
          <w:rFonts w:ascii="GHEA Grapalat" w:hAnsi="GHEA Grapalat" w:cs="Sylfaen"/>
          <w:i/>
          <w:sz w:val="22"/>
          <w:szCs w:val="22"/>
        </w:rPr>
        <w:t>և</w:t>
      </w:r>
      <w:r>
        <w:rPr>
          <w:rFonts w:ascii="GHEA Grapalat" w:hAnsi="GHEA Grapalat" w:cs="Times Armenian"/>
          <w:i/>
          <w:sz w:val="22"/>
          <w:szCs w:val="22"/>
          <w:lang w:val="af-ZA"/>
        </w:rPr>
        <w:t xml:space="preserve"> </w:t>
      </w:r>
      <w:r>
        <w:rPr>
          <w:rFonts w:ascii="GHEA Grapalat" w:hAnsi="GHEA Grapalat" w:cs="Sylfaen"/>
          <w:i/>
          <w:sz w:val="22"/>
          <w:szCs w:val="22"/>
        </w:rPr>
        <w:t>ներկայացնելը</w:t>
      </w:r>
      <w:r>
        <w:rPr>
          <w:rFonts w:ascii="GHEA Grapalat" w:hAnsi="GHEA Grapalat" w:cs="Times Armenian"/>
          <w:i/>
          <w:sz w:val="22"/>
          <w:szCs w:val="22"/>
          <w:lang w:val="af-ZA"/>
        </w:rPr>
        <w:t xml:space="preserve"> </w:t>
      </w:r>
      <w:r>
        <w:rPr>
          <w:rFonts w:ascii="GHEA Grapalat" w:hAnsi="GHEA Grapalat" w:cs="Sylfaen"/>
          <w:i/>
          <w:sz w:val="22"/>
          <w:szCs w:val="22"/>
        </w:rPr>
        <w:t>խնդրում</w:t>
      </w:r>
      <w:r>
        <w:rPr>
          <w:rFonts w:ascii="GHEA Grapalat" w:hAnsi="GHEA Grapalat" w:cs="Times Armenian"/>
          <w:i/>
          <w:sz w:val="22"/>
          <w:szCs w:val="22"/>
          <w:lang w:val="af-ZA"/>
        </w:rPr>
        <w:t xml:space="preserve"> </w:t>
      </w:r>
      <w:r>
        <w:rPr>
          <w:rFonts w:ascii="GHEA Grapalat" w:hAnsi="GHEA Grapalat" w:cs="Sylfaen"/>
          <w:i/>
          <w:sz w:val="22"/>
          <w:szCs w:val="22"/>
        </w:rPr>
        <w:t>ենք</w:t>
      </w:r>
      <w:r>
        <w:rPr>
          <w:rFonts w:ascii="GHEA Grapalat" w:hAnsi="GHEA Grapalat" w:cs="Times Armenian"/>
          <w:i/>
          <w:sz w:val="22"/>
          <w:szCs w:val="22"/>
          <w:lang w:val="af-ZA"/>
        </w:rPr>
        <w:t xml:space="preserve"> </w:t>
      </w:r>
      <w:r>
        <w:rPr>
          <w:rFonts w:ascii="GHEA Grapalat" w:hAnsi="GHEA Grapalat" w:cs="Sylfaen"/>
          <w:i/>
          <w:sz w:val="22"/>
          <w:szCs w:val="22"/>
        </w:rPr>
        <w:t>մանրամասնորեն</w:t>
      </w:r>
      <w:r>
        <w:rPr>
          <w:rFonts w:ascii="GHEA Grapalat" w:hAnsi="GHEA Grapalat" w:cs="Times Armenian"/>
          <w:i/>
          <w:sz w:val="22"/>
          <w:szCs w:val="22"/>
          <w:lang w:val="af-ZA"/>
        </w:rPr>
        <w:t xml:space="preserve"> </w:t>
      </w:r>
      <w:r>
        <w:rPr>
          <w:rFonts w:ascii="GHEA Grapalat" w:hAnsi="GHEA Grapalat" w:cs="Sylfaen"/>
          <w:i/>
          <w:sz w:val="22"/>
          <w:szCs w:val="22"/>
        </w:rPr>
        <w:t>ուսումնասիրել</w:t>
      </w:r>
      <w:r>
        <w:rPr>
          <w:rFonts w:ascii="GHEA Grapalat" w:hAnsi="GHEA Grapalat" w:cs="Times Armenian"/>
          <w:i/>
          <w:sz w:val="22"/>
          <w:szCs w:val="22"/>
          <w:lang w:val="af-ZA"/>
        </w:rPr>
        <w:t xml:space="preserve"> </w:t>
      </w:r>
      <w:r>
        <w:rPr>
          <w:rFonts w:ascii="GHEA Grapalat" w:hAnsi="GHEA Grapalat" w:cs="Sylfaen"/>
          <w:i/>
          <w:sz w:val="22"/>
          <w:szCs w:val="22"/>
        </w:rPr>
        <w:t>սույն</w:t>
      </w:r>
      <w:r>
        <w:rPr>
          <w:rFonts w:ascii="GHEA Grapalat" w:hAnsi="GHEA Grapalat" w:cs="Times Armenian"/>
          <w:i/>
          <w:sz w:val="22"/>
          <w:szCs w:val="22"/>
          <w:lang w:val="af-ZA"/>
        </w:rPr>
        <w:t xml:space="preserve"> </w:t>
      </w:r>
      <w:r>
        <w:rPr>
          <w:rFonts w:ascii="GHEA Grapalat" w:hAnsi="GHEA Grapalat" w:cs="Sylfaen"/>
          <w:i/>
          <w:sz w:val="22"/>
          <w:szCs w:val="22"/>
        </w:rPr>
        <w:t>հրավերը</w:t>
      </w:r>
      <w:r>
        <w:rPr>
          <w:rFonts w:ascii="GHEA Grapalat" w:hAnsi="GHEA Grapalat" w:cs="Times Armenian"/>
          <w:i/>
          <w:sz w:val="22"/>
          <w:szCs w:val="22"/>
          <w:lang w:val="af-ZA"/>
        </w:rPr>
        <w:t xml:space="preserve">, </w:t>
      </w:r>
      <w:r>
        <w:rPr>
          <w:rFonts w:ascii="GHEA Grapalat" w:hAnsi="GHEA Grapalat" w:cs="Sylfaen"/>
          <w:i/>
          <w:sz w:val="22"/>
          <w:szCs w:val="22"/>
        </w:rPr>
        <w:t>քանի</w:t>
      </w:r>
      <w:r>
        <w:rPr>
          <w:rFonts w:ascii="GHEA Grapalat" w:hAnsi="GHEA Grapalat" w:cs="Times Armenian"/>
          <w:i/>
          <w:sz w:val="22"/>
          <w:szCs w:val="22"/>
          <w:lang w:val="af-ZA"/>
        </w:rPr>
        <w:t xml:space="preserve"> </w:t>
      </w:r>
      <w:r>
        <w:rPr>
          <w:rFonts w:ascii="GHEA Grapalat" w:hAnsi="GHEA Grapalat" w:cs="Sylfaen"/>
          <w:i/>
          <w:sz w:val="22"/>
          <w:szCs w:val="22"/>
        </w:rPr>
        <w:t>որ</w:t>
      </w:r>
      <w:r>
        <w:rPr>
          <w:rFonts w:ascii="GHEA Grapalat" w:hAnsi="GHEA Grapalat" w:cs="Times Armenian"/>
          <w:i/>
          <w:sz w:val="22"/>
          <w:szCs w:val="22"/>
          <w:lang w:val="af-ZA"/>
        </w:rPr>
        <w:t xml:space="preserve"> </w:t>
      </w:r>
      <w:r>
        <w:rPr>
          <w:rFonts w:ascii="GHEA Grapalat" w:hAnsi="GHEA Grapalat" w:cs="Sylfaen"/>
          <w:i/>
          <w:sz w:val="22"/>
          <w:szCs w:val="22"/>
        </w:rPr>
        <w:t>հրավերին</w:t>
      </w:r>
      <w:r>
        <w:rPr>
          <w:rFonts w:ascii="GHEA Grapalat" w:hAnsi="GHEA Grapalat" w:cs="Times Armenian"/>
          <w:i/>
          <w:sz w:val="22"/>
          <w:szCs w:val="22"/>
          <w:lang w:val="af-ZA"/>
        </w:rPr>
        <w:t xml:space="preserve"> </w:t>
      </w:r>
      <w:r>
        <w:rPr>
          <w:rFonts w:ascii="GHEA Grapalat" w:hAnsi="GHEA Grapalat" w:cs="Sylfaen"/>
          <w:i/>
          <w:sz w:val="22"/>
          <w:szCs w:val="22"/>
        </w:rPr>
        <w:t>չհամապատասխանող</w:t>
      </w:r>
      <w:r>
        <w:rPr>
          <w:rFonts w:ascii="GHEA Grapalat" w:hAnsi="GHEA Grapalat" w:cs="Times Armenian"/>
          <w:i/>
          <w:sz w:val="22"/>
          <w:szCs w:val="22"/>
          <w:lang w:val="af-ZA"/>
        </w:rPr>
        <w:t xml:space="preserve"> </w:t>
      </w:r>
      <w:r>
        <w:rPr>
          <w:rFonts w:ascii="GHEA Grapalat" w:hAnsi="GHEA Grapalat" w:cs="Sylfaen"/>
          <w:i/>
          <w:sz w:val="22"/>
          <w:szCs w:val="22"/>
        </w:rPr>
        <w:t>հայտերը</w:t>
      </w:r>
      <w:r>
        <w:rPr>
          <w:rFonts w:ascii="GHEA Grapalat" w:hAnsi="GHEA Grapalat" w:cs="Times Armenian"/>
          <w:i/>
          <w:sz w:val="22"/>
          <w:szCs w:val="22"/>
          <w:lang w:val="af-ZA"/>
        </w:rPr>
        <w:t xml:space="preserve"> </w:t>
      </w:r>
      <w:r>
        <w:rPr>
          <w:rFonts w:ascii="GHEA Grapalat" w:hAnsi="GHEA Grapalat" w:cs="Sylfaen"/>
          <w:i/>
          <w:sz w:val="22"/>
          <w:szCs w:val="22"/>
        </w:rPr>
        <w:t>ենթակա</w:t>
      </w:r>
      <w:r>
        <w:rPr>
          <w:rFonts w:ascii="GHEA Grapalat" w:hAnsi="GHEA Grapalat" w:cs="Times Armenian"/>
          <w:i/>
          <w:sz w:val="22"/>
          <w:szCs w:val="22"/>
          <w:lang w:val="af-ZA"/>
        </w:rPr>
        <w:t xml:space="preserve"> </w:t>
      </w:r>
      <w:r>
        <w:rPr>
          <w:rFonts w:ascii="GHEA Grapalat" w:hAnsi="GHEA Grapalat" w:cs="Sylfaen"/>
          <w:i/>
          <w:sz w:val="22"/>
          <w:szCs w:val="22"/>
        </w:rPr>
        <w:t>են</w:t>
      </w:r>
      <w:r>
        <w:rPr>
          <w:rFonts w:ascii="GHEA Grapalat" w:hAnsi="GHEA Grapalat" w:cs="Times Armenian"/>
          <w:i/>
          <w:sz w:val="22"/>
          <w:szCs w:val="22"/>
          <w:lang w:val="af-ZA"/>
        </w:rPr>
        <w:t xml:space="preserve"> </w:t>
      </w:r>
      <w:r>
        <w:rPr>
          <w:rFonts w:ascii="GHEA Grapalat" w:hAnsi="GHEA Grapalat" w:cs="Sylfaen"/>
          <w:i/>
          <w:sz w:val="22"/>
          <w:szCs w:val="22"/>
        </w:rPr>
        <w:t>մերժման</w:t>
      </w:r>
      <w:r>
        <w:rPr>
          <w:rFonts w:ascii="GHEA Grapalat" w:hAnsi="GHEA Grapalat" w:cs="Sylfaen"/>
          <w:i/>
          <w:sz w:val="22"/>
          <w:szCs w:val="22"/>
          <w:lang w:val="af-ZA"/>
        </w:rPr>
        <w:t xml:space="preserve">: </w:t>
      </w:r>
    </w:p>
    <w:p w:rsidR="00375C2D" w:rsidRDefault="00375C2D" w:rsidP="00375C2D">
      <w:pPr>
        <w:ind w:firstLine="567"/>
        <w:jc w:val="center"/>
        <w:rPr>
          <w:rFonts w:ascii="GHEA Grapalat" w:hAnsi="GHEA Grapalat"/>
          <w:b/>
          <w:sz w:val="20"/>
          <w:szCs w:val="22"/>
          <w:lang w:val="af-ZA"/>
        </w:rPr>
      </w:pPr>
    </w:p>
    <w:p w:rsidR="00375C2D" w:rsidRDefault="00375C2D" w:rsidP="00375C2D">
      <w:pPr>
        <w:ind w:firstLine="567"/>
        <w:jc w:val="center"/>
        <w:rPr>
          <w:rFonts w:ascii="GHEA Grapalat" w:hAnsi="GHEA Grapalat" w:cs="Sylfaen"/>
          <w:b/>
          <w:sz w:val="22"/>
          <w:szCs w:val="22"/>
          <w:lang w:val="af-ZA"/>
        </w:rPr>
      </w:pPr>
    </w:p>
    <w:p w:rsidR="00375C2D" w:rsidRDefault="00375C2D" w:rsidP="00375C2D">
      <w:pPr>
        <w:ind w:firstLine="567"/>
        <w:jc w:val="center"/>
        <w:rPr>
          <w:rFonts w:ascii="GHEA Grapalat" w:hAnsi="GHEA Grapalat"/>
          <w:b/>
          <w:sz w:val="20"/>
          <w:szCs w:val="20"/>
          <w:lang w:val="af-ZA"/>
        </w:rPr>
      </w:pPr>
      <w:r>
        <w:rPr>
          <w:rFonts w:ascii="GHEA Grapalat" w:hAnsi="GHEA Grapalat" w:cs="Sylfaen"/>
          <w:b/>
          <w:sz w:val="20"/>
          <w:szCs w:val="20"/>
        </w:rPr>
        <w:t>ԲՈՎԱՆԴԱԿՈւԹՅՈւՆ</w:t>
      </w:r>
    </w:p>
    <w:p w:rsidR="00375C2D" w:rsidRDefault="00375C2D" w:rsidP="00375C2D">
      <w:pPr>
        <w:ind w:firstLine="567"/>
        <w:jc w:val="center"/>
        <w:rPr>
          <w:rFonts w:ascii="GHEA Grapalat" w:hAnsi="GHEA Grapalat"/>
          <w:i/>
          <w:sz w:val="20"/>
          <w:lang w:val="af-ZA"/>
        </w:rPr>
      </w:pPr>
    </w:p>
    <w:p w:rsidR="00375C2D" w:rsidRPr="0018758C" w:rsidRDefault="008D093B" w:rsidP="0018758C">
      <w:pPr>
        <w:pStyle w:val="af3"/>
        <w:tabs>
          <w:tab w:val="left" w:pos="5968"/>
        </w:tabs>
        <w:ind w:right="-7" w:firstLine="567"/>
        <w:jc w:val="center"/>
        <w:rPr>
          <w:rFonts w:ascii="GHEA Grapalat" w:hAnsi="GHEA Grapalat"/>
          <w:b/>
          <w:lang w:val="af-ZA"/>
        </w:rPr>
      </w:pPr>
      <w:r w:rsidRPr="0018758C">
        <w:rPr>
          <w:rFonts w:ascii="GHEA Grapalat" w:hAnsi="GHEA Grapalat" w:cs="Times Armenian"/>
          <w:b/>
          <w:i/>
          <w:sz w:val="20"/>
          <w:szCs w:val="20"/>
          <w:lang w:val="af-ZA"/>
        </w:rPr>
        <w:t xml:space="preserve">ԱՐԱՐԱՏԻ ՄԱՐԶԻ </w:t>
      </w:r>
      <w:r w:rsidR="0018758C" w:rsidRPr="00F37790">
        <w:rPr>
          <w:rFonts w:ascii="GHEA Grapalat" w:hAnsi="GHEA Grapalat" w:cs="Times Armenian"/>
          <w:i/>
          <w:sz w:val="20"/>
          <w:szCs w:val="20"/>
          <w:lang w:val="af-ZA"/>
        </w:rPr>
        <w:t>&lt;&lt;</w:t>
      </w:r>
      <w:r w:rsidR="0018758C" w:rsidRPr="0018758C">
        <w:rPr>
          <w:rFonts w:ascii="GHEA Grapalat" w:hAnsi="GHEA Grapalat" w:cs="Times Armenian"/>
          <w:b/>
          <w:i/>
          <w:sz w:val="20"/>
          <w:szCs w:val="20"/>
          <w:lang w:val="af-ZA"/>
        </w:rPr>
        <w:t xml:space="preserve"> ՍԱՅԱԹ-ՆՈՎԱ ՀԱՄԱՅՆՔԻ ՄԱՆԿԱՊԱՐՏԵԶ</w:t>
      </w:r>
      <w:r w:rsidR="0018758C" w:rsidRPr="0018758C">
        <w:rPr>
          <w:rFonts w:ascii="GHEA Grapalat" w:hAnsi="GHEA Grapalat" w:cs="Sylfaen"/>
          <w:b/>
          <w:i/>
          <w:sz w:val="20"/>
          <w:szCs w:val="20"/>
          <w:lang w:val="af-ZA"/>
        </w:rPr>
        <w:t>&gt;&gt; ՀՈԱԿ</w:t>
      </w:r>
      <w:r w:rsidR="00375C2D">
        <w:rPr>
          <w:rFonts w:ascii="Sylfaen" w:hAnsi="Sylfaen" w:cs="Sylfaen"/>
          <w:lang w:val="hy-AM"/>
        </w:rPr>
        <w:t xml:space="preserve">-ի </w:t>
      </w:r>
      <w:r w:rsidR="00375C2D">
        <w:rPr>
          <w:rFonts w:ascii="GHEA Grapalat" w:hAnsi="GHEA Grapalat"/>
          <w:sz w:val="20"/>
          <w:lang w:val="af-ZA"/>
        </w:rPr>
        <w:t xml:space="preserve"> </w:t>
      </w:r>
      <w:r w:rsidR="00375C2D">
        <w:rPr>
          <w:rFonts w:ascii="GHEA Grapalat" w:hAnsi="GHEA Grapalat"/>
          <w:b/>
          <w:sz w:val="20"/>
          <w:lang w:val="af-ZA"/>
        </w:rPr>
        <w:t xml:space="preserve">ԿԱՐԻՔՆԵՐԻ </w:t>
      </w:r>
      <w:r w:rsidR="00375C2D">
        <w:rPr>
          <w:rFonts w:ascii="GHEA Grapalat" w:hAnsi="GHEA Grapalat"/>
          <w:b/>
          <w:sz w:val="20"/>
          <w:lang w:val="hy-AM"/>
        </w:rPr>
        <w:t>ՍՆՆԴԱՄԹԵՐՔԻ</w:t>
      </w:r>
    </w:p>
    <w:p w:rsidR="00375C2D" w:rsidRDefault="00375C2D" w:rsidP="00375C2D">
      <w:pPr>
        <w:ind w:firstLine="567"/>
        <w:jc w:val="center"/>
        <w:rPr>
          <w:rFonts w:ascii="GHEA Grapalat" w:hAnsi="GHEA Grapalat"/>
          <w:i/>
          <w:sz w:val="20"/>
          <w:lang w:val="af-ZA"/>
        </w:rPr>
      </w:pPr>
      <w:r>
        <w:rPr>
          <w:rFonts w:ascii="GHEA Grapalat" w:hAnsi="GHEA Grapalat"/>
          <w:b/>
          <w:sz w:val="20"/>
          <w:lang w:val="af-ZA"/>
        </w:rPr>
        <w:t xml:space="preserve">ՁԵՌՔԲԵՐՄԱՆ ՆՊԱՏԱԿՈՎ ՀԱՅՏԱՐԱՐՎԱԾ </w:t>
      </w:r>
      <w:r>
        <w:rPr>
          <w:rFonts w:ascii="GHEA Grapalat" w:hAnsi="GHEA Grapalat"/>
          <w:i/>
          <w:lang w:val="hy-AM"/>
        </w:rPr>
        <w:t>ԳՆԱՆՇՄԱՆ ՀԱՐՑՈՒՄ</w:t>
      </w:r>
      <w:r>
        <w:rPr>
          <w:rFonts w:ascii="GHEA Grapalat" w:hAnsi="GHEA Grapalat"/>
          <w:b/>
          <w:sz w:val="20"/>
          <w:lang w:val="af-ZA"/>
        </w:rPr>
        <w:t xml:space="preserve"> ՀՐԱՎԵՐԻ</w:t>
      </w:r>
    </w:p>
    <w:p w:rsidR="00375C2D" w:rsidRDefault="00375C2D" w:rsidP="00375C2D">
      <w:pPr>
        <w:ind w:firstLine="567"/>
        <w:jc w:val="center"/>
        <w:rPr>
          <w:rFonts w:ascii="GHEA Grapalat" w:hAnsi="GHEA Grapalat" w:cs="Sylfaen"/>
          <w:b/>
          <w:sz w:val="20"/>
          <w:szCs w:val="22"/>
          <w:lang w:val="af-ZA"/>
        </w:rPr>
      </w:pPr>
    </w:p>
    <w:p w:rsidR="00375C2D" w:rsidRDefault="00375C2D" w:rsidP="00375C2D">
      <w:pPr>
        <w:ind w:firstLine="567"/>
        <w:jc w:val="center"/>
        <w:rPr>
          <w:rFonts w:ascii="GHEA Grapalat" w:hAnsi="GHEA Grapalat" w:cs="Sylfaen"/>
          <w:b/>
          <w:sz w:val="20"/>
          <w:szCs w:val="22"/>
          <w:lang w:val="af-ZA"/>
        </w:rPr>
      </w:pPr>
    </w:p>
    <w:p w:rsidR="00375C2D" w:rsidRDefault="00375C2D" w:rsidP="00375C2D">
      <w:pPr>
        <w:ind w:firstLine="567"/>
        <w:jc w:val="center"/>
        <w:rPr>
          <w:rFonts w:ascii="GHEA Grapalat" w:hAnsi="GHEA Grapalat"/>
          <w:sz w:val="20"/>
          <w:lang w:val="af-ZA"/>
        </w:rPr>
      </w:pPr>
      <w:r>
        <w:rPr>
          <w:rFonts w:ascii="GHEA Grapalat" w:hAnsi="GHEA Grapalat" w:cs="Sylfaen"/>
          <w:b/>
          <w:sz w:val="20"/>
          <w:szCs w:val="22"/>
        </w:rPr>
        <w:t>ՄԱՍ</w:t>
      </w:r>
      <w:r>
        <w:rPr>
          <w:rFonts w:ascii="GHEA Grapalat" w:hAnsi="GHEA Grapalat" w:cs="Times Armenian"/>
          <w:b/>
          <w:sz w:val="20"/>
          <w:szCs w:val="22"/>
          <w:lang w:val="af-ZA"/>
        </w:rPr>
        <w:t xml:space="preserve">  I.</w:t>
      </w:r>
    </w:p>
    <w:p w:rsidR="00375C2D" w:rsidRDefault="00375C2D" w:rsidP="00375C2D">
      <w:pPr>
        <w:ind w:firstLine="567"/>
        <w:jc w:val="both"/>
        <w:rPr>
          <w:rFonts w:ascii="GHEA Grapalat" w:hAnsi="GHEA Grapalat"/>
          <w:sz w:val="20"/>
          <w:lang w:val="af-ZA"/>
        </w:rPr>
      </w:pPr>
    </w:p>
    <w:p w:rsidR="00375C2D" w:rsidRDefault="00375C2D" w:rsidP="00375C2D">
      <w:pPr>
        <w:ind w:firstLine="1134"/>
        <w:jc w:val="both"/>
        <w:rPr>
          <w:rFonts w:ascii="GHEA Grapalat" w:hAnsi="GHEA Grapalat"/>
          <w:sz w:val="20"/>
          <w:lang w:val="af-ZA"/>
        </w:rPr>
      </w:pPr>
      <w:r>
        <w:rPr>
          <w:rFonts w:ascii="GHEA Grapalat" w:hAnsi="GHEA Grapalat"/>
          <w:sz w:val="20"/>
          <w:lang w:val="af-ZA"/>
        </w:rPr>
        <w:t xml:space="preserve">1.  </w:t>
      </w:r>
      <w:r>
        <w:rPr>
          <w:rFonts w:ascii="GHEA Grapalat" w:hAnsi="GHEA Grapalat" w:cs="Sylfaen"/>
          <w:sz w:val="20"/>
        </w:rPr>
        <w:t>Գնման</w:t>
      </w:r>
      <w:r>
        <w:rPr>
          <w:rFonts w:ascii="GHEA Grapalat" w:hAnsi="GHEA Grapalat" w:cs="Times Armenian"/>
          <w:sz w:val="20"/>
          <w:lang w:val="af-ZA"/>
        </w:rPr>
        <w:t xml:space="preserve"> </w:t>
      </w:r>
      <w:r>
        <w:rPr>
          <w:rFonts w:ascii="GHEA Grapalat" w:hAnsi="GHEA Grapalat" w:cs="Sylfaen"/>
          <w:sz w:val="20"/>
        </w:rPr>
        <w:t>առարկայի</w:t>
      </w:r>
      <w:r>
        <w:rPr>
          <w:rFonts w:ascii="GHEA Grapalat" w:hAnsi="GHEA Grapalat"/>
          <w:sz w:val="20"/>
          <w:lang w:val="af-ZA"/>
        </w:rPr>
        <w:t xml:space="preserve"> </w:t>
      </w:r>
      <w:r>
        <w:rPr>
          <w:rFonts w:ascii="GHEA Grapalat" w:hAnsi="GHEA Grapalat" w:cs="Sylfaen"/>
          <w:sz w:val="20"/>
        </w:rPr>
        <w:t>բնութա</w:t>
      </w:r>
      <w:r>
        <w:rPr>
          <w:rFonts w:ascii="GHEA Grapalat" w:hAnsi="GHEA Grapalat" w:cs="Times Armenian"/>
          <w:sz w:val="20"/>
        </w:rPr>
        <w:t>գ</w:t>
      </w:r>
      <w:r>
        <w:rPr>
          <w:rFonts w:ascii="GHEA Grapalat" w:hAnsi="GHEA Grapalat" w:cs="Sylfaen"/>
          <w:sz w:val="20"/>
        </w:rPr>
        <w:t>իրը</w:t>
      </w:r>
      <w:r>
        <w:rPr>
          <w:rFonts w:ascii="GHEA Grapalat" w:hAnsi="GHEA Grapalat" w:cs="Times Armenian"/>
          <w:sz w:val="20"/>
          <w:lang w:val="af-ZA"/>
        </w:rPr>
        <w:tab/>
        <w:t xml:space="preserve"> </w:t>
      </w:r>
    </w:p>
    <w:p w:rsidR="00375C2D" w:rsidRDefault="00375C2D" w:rsidP="00375C2D">
      <w:pPr>
        <w:ind w:firstLine="1134"/>
        <w:jc w:val="both"/>
        <w:rPr>
          <w:rFonts w:ascii="GHEA Grapalat" w:hAnsi="GHEA Grapalat"/>
          <w:sz w:val="20"/>
          <w:lang w:val="af-ZA"/>
        </w:rPr>
      </w:pPr>
      <w:r>
        <w:rPr>
          <w:rFonts w:ascii="GHEA Grapalat" w:hAnsi="GHEA Grapalat"/>
          <w:sz w:val="20"/>
          <w:lang w:val="af-ZA"/>
        </w:rPr>
        <w:t xml:space="preserve">2. </w:t>
      </w:r>
      <w:r>
        <w:rPr>
          <w:rFonts w:ascii="GHEA Grapalat" w:hAnsi="GHEA Grapalat" w:cs="Sylfaen"/>
          <w:sz w:val="20"/>
        </w:rPr>
        <w:t>Մասնակցի</w:t>
      </w:r>
      <w:r>
        <w:rPr>
          <w:rFonts w:ascii="GHEA Grapalat" w:hAnsi="GHEA Grapalat" w:cs="Times Armenian"/>
          <w:sz w:val="20"/>
          <w:lang w:val="af-ZA"/>
        </w:rPr>
        <w:t xml:space="preserve"> </w:t>
      </w:r>
      <w:r>
        <w:rPr>
          <w:rFonts w:ascii="GHEA Grapalat" w:hAnsi="GHEA Grapalat" w:cs="Sylfaen"/>
          <w:sz w:val="20"/>
        </w:rPr>
        <w:t>մասնակցության</w:t>
      </w:r>
      <w:r>
        <w:rPr>
          <w:rFonts w:ascii="GHEA Grapalat" w:hAnsi="GHEA Grapalat" w:cs="Times Armenian"/>
          <w:sz w:val="20"/>
          <w:lang w:val="af-ZA"/>
        </w:rPr>
        <w:t xml:space="preserve"> </w:t>
      </w:r>
      <w:r>
        <w:rPr>
          <w:rFonts w:ascii="GHEA Grapalat" w:hAnsi="GHEA Grapalat" w:cs="Sylfaen"/>
          <w:sz w:val="20"/>
        </w:rPr>
        <w:t>իրավունքի</w:t>
      </w:r>
      <w:r>
        <w:rPr>
          <w:rFonts w:ascii="GHEA Grapalat" w:hAnsi="GHEA Grapalat" w:cs="Times Armenian"/>
          <w:sz w:val="20"/>
          <w:lang w:val="af-ZA"/>
        </w:rPr>
        <w:t xml:space="preserve"> </w:t>
      </w:r>
      <w:r>
        <w:rPr>
          <w:rFonts w:ascii="GHEA Grapalat" w:hAnsi="GHEA Grapalat" w:cs="Sylfaen"/>
          <w:sz w:val="20"/>
        </w:rPr>
        <w:t>պահանջները</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դրանց</w:t>
      </w:r>
      <w:r>
        <w:rPr>
          <w:rFonts w:ascii="GHEA Grapalat" w:hAnsi="GHEA Grapalat" w:cs="Sylfaen"/>
          <w:sz w:val="20"/>
          <w:lang w:val="af-ZA"/>
        </w:rPr>
        <w:t xml:space="preserve"> </w:t>
      </w:r>
      <w:r>
        <w:rPr>
          <w:rFonts w:ascii="GHEA Grapalat" w:hAnsi="GHEA Grapalat" w:cs="Sylfaen"/>
          <w:sz w:val="20"/>
        </w:rPr>
        <w:t>գնահատման</w:t>
      </w:r>
      <w:r>
        <w:rPr>
          <w:rFonts w:ascii="GHEA Grapalat" w:hAnsi="GHEA Grapalat" w:cs="Sylfaen"/>
          <w:sz w:val="20"/>
          <w:lang w:val="af-ZA"/>
        </w:rPr>
        <w:t xml:space="preserve"> </w:t>
      </w:r>
      <w:r>
        <w:rPr>
          <w:rFonts w:ascii="GHEA Grapalat" w:hAnsi="GHEA Grapalat" w:cs="Sylfaen"/>
          <w:sz w:val="20"/>
        </w:rPr>
        <w:t>կարգը</w:t>
      </w:r>
      <w:r>
        <w:rPr>
          <w:rFonts w:ascii="GHEA Grapalat" w:hAnsi="GHEA Grapalat" w:cs="Times Armenian"/>
          <w:sz w:val="20"/>
          <w:lang w:val="af-ZA"/>
        </w:rPr>
        <w:t xml:space="preserve">, ընտրված մասնակից ճանաչվելու դեպքում </w:t>
      </w:r>
      <w:r>
        <w:rPr>
          <w:rFonts w:ascii="GHEA Grapalat" w:hAnsi="GHEA Grapalat" w:cs="Sylfaen"/>
          <w:sz w:val="20"/>
        </w:rPr>
        <w:t>որակավորման</w:t>
      </w:r>
      <w:r>
        <w:rPr>
          <w:rFonts w:ascii="GHEA Grapalat" w:hAnsi="GHEA Grapalat" w:cs="Times Armenian"/>
          <w:sz w:val="20"/>
          <w:lang w:val="af-ZA"/>
        </w:rPr>
        <w:t xml:space="preserve"> ապահովում ներկայացնելու պայմանները </w:t>
      </w:r>
    </w:p>
    <w:p w:rsidR="00375C2D" w:rsidRDefault="00375C2D" w:rsidP="00375C2D">
      <w:pPr>
        <w:ind w:firstLine="1134"/>
        <w:jc w:val="both"/>
        <w:rPr>
          <w:rFonts w:ascii="GHEA Grapalat" w:hAnsi="GHEA Grapalat"/>
          <w:sz w:val="20"/>
          <w:lang w:val="af-ZA"/>
        </w:rPr>
      </w:pPr>
      <w:r>
        <w:rPr>
          <w:rFonts w:ascii="GHEA Grapalat" w:hAnsi="GHEA Grapalat"/>
          <w:sz w:val="20"/>
          <w:lang w:val="af-ZA"/>
        </w:rPr>
        <w:t xml:space="preserve">3. </w:t>
      </w:r>
      <w:r>
        <w:rPr>
          <w:rFonts w:ascii="GHEA Grapalat" w:hAnsi="GHEA Grapalat" w:cs="Sylfaen"/>
          <w:sz w:val="20"/>
        </w:rPr>
        <w:t>Հրավերի</w:t>
      </w:r>
      <w:r>
        <w:rPr>
          <w:rFonts w:ascii="GHEA Grapalat" w:hAnsi="GHEA Grapalat" w:cs="Times Armenian"/>
          <w:sz w:val="20"/>
          <w:lang w:val="af-ZA"/>
        </w:rPr>
        <w:t xml:space="preserve"> </w:t>
      </w:r>
      <w:r>
        <w:rPr>
          <w:rFonts w:ascii="GHEA Grapalat" w:hAnsi="GHEA Grapalat" w:cs="Sylfaen"/>
          <w:sz w:val="20"/>
        </w:rPr>
        <w:t>պարզաբանումը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հրավերում</w:t>
      </w:r>
      <w:r>
        <w:rPr>
          <w:rFonts w:ascii="GHEA Grapalat" w:hAnsi="GHEA Grapalat" w:cs="Times Armenian"/>
          <w:sz w:val="20"/>
          <w:lang w:val="af-ZA"/>
        </w:rPr>
        <w:t xml:space="preserve"> </w:t>
      </w:r>
      <w:r>
        <w:rPr>
          <w:rFonts w:ascii="GHEA Grapalat" w:hAnsi="GHEA Grapalat" w:cs="Sylfaen"/>
          <w:sz w:val="20"/>
        </w:rPr>
        <w:t>փոփոխություն</w:t>
      </w:r>
      <w:r>
        <w:rPr>
          <w:rFonts w:ascii="GHEA Grapalat" w:hAnsi="GHEA Grapalat" w:cs="Times Armenian"/>
          <w:sz w:val="20"/>
          <w:lang w:val="af-ZA"/>
        </w:rPr>
        <w:t xml:space="preserve"> </w:t>
      </w:r>
      <w:r>
        <w:rPr>
          <w:rFonts w:ascii="GHEA Grapalat" w:hAnsi="GHEA Grapalat" w:cs="Sylfaen"/>
          <w:sz w:val="20"/>
        </w:rPr>
        <w:t>կատարելու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r>
    </w:p>
    <w:p w:rsidR="00375C2D" w:rsidRDefault="00375C2D" w:rsidP="00375C2D">
      <w:pPr>
        <w:ind w:firstLine="1134"/>
        <w:jc w:val="both"/>
        <w:rPr>
          <w:rFonts w:ascii="GHEA Grapalat" w:hAnsi="GHEA Grapalat" w:cs="Sylfaen"/>
          <w:sz w:val="20"/>
          <w:lang w:val="af-ZA"/>
        </w:rPr>
      </w:pPr>
      <w:r>
        <w:rPr>
          <w:rFonts w:ascii="GHEA Grapalat" w:hAnsi="GHEA Grapalat"/>
          <w:sz w:val="20"/>
          <w:lang w:val="af-ZA"/>
        </w:rPr>
        <w:t xml:space="preserve">4. </w:t>
      </w:r>
      <w:r>
        <w:rPr>
          <w:rFonts w:ascii="GHEA Grapalat" w:hAnsi="GHEA Grapalat" w:cs="Sylfaen"/>
          <w:sz w:val="20"/>
        </w:rPr>
        <w:t>Հայտը</w:t>
      </w:r>
      <w:r>
        <w:rPr>
          <w:rFonts w:ascii="GHEA Grapalat" w:hAnsi="GHEA Grapalat" w:cs="Times Armenian"/>
          <w:sz w:val="20"/>
          <w:lang w:val="af-ZA"/>
        </w:rPr>
        <w:t xml:space="preserve"> </w:t>
      </w:r>
      <w:r>
        <w:rPr>
          <w:rFonts w:ascii="GHEA Grapalat" w:hAnsi="GHEA Grapalat" w:cs="Sylfaen"/>
          <w:sz w:val="20"/>
        </w:rPr>
        <w:t>ներկայացնելու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
    <w:p w:rsidR="00375C2D" w:rsidRDefault="00375C2D" w:rsidP="00375C2D">
      <w:pPr>
        <w:ind w:firstLine="1134"/>
        <w:jc w:val="both"/>
        <w:rPr>
          <w:rFonts w:ascii="GHEA Grapalat" w:hAnsi="GHEA Grapalat"/>
          <w:sz w:val="20"/>
          <w:lang w:val="af-ZA"/>
        </w:rPr>
      </w:pPr>
      <w:r>
        <w:rPr>
          <w:rFonts w:ascii="GHEA Grapalat" w:hAnsi="GHEA Grapalat"/>
          <w:sz w:val="20"/>
          <w:lang w:val="af-ZA"/>
        </w:rPr>
        <w:t>5.</w:t>
      </w:r>
      <w:r>
        <w:rPr>
          <w:rFonts w:ascii="GHEA Grapalat" w:hAnsi="GHEA Grapalat"/>
          <w:sz w:val="20"/>
          <w:lang w:val="af-ZA"/>
        </w:rPr>
        <w:tab/>
      </w:r>
      <w:r>
        <w:rPr>
          <w:rFonts w:ascii="GHEA Grapalat" w:hAnsi="GHEA Grapalat" w:cs="Sylfaen"/>
          <w:sz w:val="20"/>
        </w:rPr>
        <w:t>Հայտի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նային</w:t>
      </w:r>
      <w:r>
        <w:rPr>
          <w:rFonts w:ascii="GHEA Grapalat" w:hAnsi="GHEA Grapalat" w:cs="Times Armenian"/>
          <w:sz w:val="20"/>
          <w:lang w:val="af-ZA"/>
        </w:rPr>
        <w:t xml:space="preserve"> </w:t>
      </w:r>
      <w:r>
        <w:rPr>
          <w:rFonts w:ascii="GHEA Grapalat" w:hAnsi="GHEA Grapalat" w:cs="Sylfaen"/>
          <w:sz w:val="20"/>
        </w:rPr>
        <w:t>առաջարկը</w:t>
      </w:r>
      <w:r>
        <w:rPr>
          <w:rFonts w:ascii="GHEA Grapalat" w:hAnsi="GHEA Grapalat" w:cs="Times Armenian"/>
          <w:sz w:val="20"/>
          <w:lang w:val="af-ZA"/>
        </w:rPr>
        <w:tab/>
        <w:t xml:space="preserve"> </w:t>
      </w:r>
    </w:p>
    <w:p w:rsidR="00375C2D" w:rsidRDefault="00375C2D" w:rsidP="00375C2D">
      <w:pPr>
        <w:ind w:firstLine="1134"/>
        <w:jc w:val="both"/>
        <w:rPr>
          <w:rFonts w:ascii="GHEA Grapalat" w:hAnsi="GHEA Grapalat"/>
          <w:sz w:val="20"/>
          <w:lang w:val="af-ZA"/>
        </w:rPr>
      </w:pPr>
      <w:r>
        <w:rPr>
          <w:rFonts w:ascii="GHEA Grapalat" w:hAnsi="GHEA Grapalat"/>
          <w:sz w:val="20"/>
          <w:lang w:val="af-ZA"/>
        </w:rPr>
        <w:t xml:space="preserve">6. </w:t>
      </w:r>
      <w:r>
        <w:rPr>
          <w:rFonts w:ascii="GHEA Grapalat" w:hAnsi="GHEA Grapalat" w:cs="Sylfaen"/>
          <w:sz w:val="20"/>
        </w:rPr>
        <w:t>Հայտի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ործողության</w:t>
      </w:r>
      <w:r>
        <w:rPr>
          <w:rFonts w:ascii="GHEA Grapalat" w:hAnsi="GHEA Grapalat" w:cs="Times Armenian"/>
          <w:sz w:val="20"/>
          <w:lang w:val="af-ZA"/>
        </w:rPr>
        <w:t xml:space="preserve"> </w:t>
      </w:r>
      <w:r>
        <w:rPr>
          <w:rFonts w:ascii="GHEA Grapalat" w:hAnsi="GHEA Grapalat" w:cs="Sylfaen"/>
          <w:sz w:val="20"/>
        </w:rPr>
        <w:t>ժամկետը</w:t>
      </w:r>
      <w:r>
        <w:rPr>
          <w:rFonts w:ascii="GHEA Grapalat" w:hAnsi="GHEA Grapalat" w:cs="Times Armenian"/>
          <w:sz w:val="20"/>
          <w:lang w:val="af-ZA"/>
        </w:rPr>
        <w:t xml:space="preserve">, </w:t>
      </w:r>
      <w:r>
        <w:rPr>
          <w:rFonts w:ascii="GHEA Grapalat" w:hAnsi="GHEA Grapalat" w:cs="Sylfaen"/>
          <w:sz w:val="20"/>
        </w:rPr>
        <w:t>հայտերում</w:t>
      </w:r>
      <w:r>
        <w:rPr>
          <w:rFonts w:ascii="GHEA Grapalat" w:hAnsi="GHEA Grapalat" w:cs="Times Armenian"/>
          <w:sz w:val="20"/>
          <w:lang w:val="af-ZA"/>
        </w:rPr>
        <w:t xml:space="preserve"> </w:t>
      </w:r>
      <w:r>
        <w:rPr>
          <w:rFonts w:ascii="GHEA Grapalat" w:hAnsi="GHEA Grapalat" w:cs="Sylfaen"/>
          <w:sz w:val="20"/>
        </w:rPr>
        <w:t>փոփոխություն</w:t>
      </w:r>
      <w:r>
        <w:rPr>
          <w:rFonts w:ascii="GHEA Grapalat" w:hAnsi="GHEA Grapalat" w:cs="Times Armenian"/>
          <w:sz w:val="20"/>
          <w:lang w:val="af-ZA"/>
        </w:rPr>
        <w:t xml:space="preserve"> </w:t>
      </w:r>
      <w:r>
        <w:rPr>
          <w:rFonts w:ascii="GHEA Grapalat" w:hAnsi="GHEA Grapalat" w:cs="Sylfaen"/>
          <w:sz w:val="20"/>
        </w:rPr>
        <w:t>կատարելու</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դրանք</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վերցնելու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t xml:space="preserve"> </w:t>
      </w:r>
    </w:p>
    <w:p w:rsidR="00375C2D" w:rsidRDefault="00375C2D" w:rsidP="00375C2D">
      <w:pPr>
        <w:ind w:firstLine="1134"/>
        <w:jc w:val="both"/>
        <w:rPr>
          <w:rFonts w:ascii="GHEA Grapalat" w:hAnsi="GHEA Grapalat" w:cs="Sylfaen"/>
          <w:sz w:val="20"/>
          <w:lang w:val="af-ZA"/>
        </w:rPr>
      </w:pPr>
      <w:r>
        <w:rPr>
          <w:rFonts w:ascii="GHEA Grapalat" w:hAnsi="GHEA Grapalat"/>
          <w:sz w:val="20"/>
          <w:lang w:val="af-ZA"/>
        </w:rPr>
        <w:t>8. Հ</w:t>
      </w:r>
      <w:r>
        <w:rPr>
          <w:rFonts w:ascii="GHEA Grapalat" w:hAnsi="GHEA Grapalat" w:cs="Sylfaen"/>
          <w:sz w:val="20"/>
        </w:rPr>
        <w:t>այտերի</w:t>
      </w:r>
      <w:r>
        <w:rPr>
          <w:rFonts w:ascii="GHEA Grapalat" w:hAnsi="GHEA Grapalat" w:cs="Sylfaen"/>
          <w:sz w:val="20"/>
          <w:lang w:val="af-ZA"/>
        </w:rPr>
        <w:t xml:space="preserve"> </w:t>
      </w:r>
      <w:r>
        <w:rPr>
          <w:rFonts w:ascii="GHEA Grapalat" w:hAnsi="GHEA Grapalat" w:cs="Sylfaen"/>
          <w:sz w:val="20"/>
        </w:rPr>
        <w:t>բացումը</w:t>
      </w:r>
      <w:r>
        <w:rPr>
          <w:rFonts w:ascii="GHEA Grapalat" w:hAnsi="GHEA Grapalat" w:cs="Sylfaen"/>
          <w:sz w:val="20"/>
          <w:lang w:val="af-ZA"/>
        </w:rPr>
        <w:t xml:space="preserve">, </w:t>
      </w:r>
      <w:r>
        <w:rPr>
          <w:rFonts w:ascii="GHEA Grapalat" w:hAnsi="GHEA Grapalat" w:cs="Sylfaen"/>
          <w:sz w:val="20"/>
        </w:rPr>
        <w:t>գնահատումը</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արդյունքների</w:t>
      </w:r>
      <w:r>
        <w:rPr>
          <w:rFonts w:ascii="GHEA Grapalat" w:hAnsi="GHEA Grapalat" w:cs="Sylfaen"/>
          <w:sz w:val="20"/>
          <w:lang w:val="af-ZA"/>
        </w:rPr>
        <w:t xml:space="preserve"> </w:t>
      </w:r>
      <w:r>
        <w:rPr>
          <w:rFonts w:ascii="GHEA Grapalat" w:hAnsi="GHEA Grapalat" w:cs="Sylfaen"/>
          <w:sz w:val="20"/>
        </w:rPr>
        <w:t>ամփոփումը</w:t>
      </w:r>
      <w:r>
        <w:rPr>
          <w:rFonts w:ascii="GHEA Grapalat" w:hAnsi="GHEA Grapalat" w:cs="Sylfaen"/>
          <w:sz w:val="20"/>
          <w:lang w:val="af-ZA"/>
        </w:rPr>
        <w:tab/>
      </w:r>
    </w:p>
    <w:p w:rsidR="00375C2D" w:rsidRDefault="00375C2D" w:rsidP="00375C2D">
      <w:pPr>
        <w:ind w:firstLine="1134"/>
        <w:jc w:val="both"/>
        <w:rPr>
          <w:rFonts w:ascii="GHEA Grapalat" w:hAnsi="GHEA Grapalat"/>
          <w:sz w:val="20"/>
          <w:lang w:val="af-ZA"/>
        </w:rPr>
      </w:pPr>
      <w:r>
        <w:rPr>
          <w:rFonts w:ascii="GHEA Grapalat" w:hAnsi="GHEA Grapalat"/>
          <w:sz w:val="20"/>
          <w:lang w:val="af-ZA"/>
        </w:rPr>
        <w:t xml:space="preserve">9.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r>
        <w:rPr>
          <w:rFonts w:ascii="GHEA Grapalat" w:hAnsi="GHEA Grapalat" w:cs="Times Armenian"/>
          <w:sz w:val="20"/>
          <w:lang w:val="af-ZA"/>
        </w:rPr>
        <w:t xml:space="preserve"> </w:t>
      </w:r>
      <w:r>
        <w:rPr>
          <w:rFonts w:ascii="GHEA Grapalat" w:hAnsi="GHEA Grapalat" w:cs="Sylfaen"/>
          <w:sz w:val="20"/>
        </w:rPr>
        <w:t>կնքումը</w:t>
      </w:r>
      <w:r>
        <w:rPr>
          <w:rFonts w:ascii="GHEA Grapalat" w:hAnsi="GHEA Grapalat" w:cs="Times Armenian"/>
          <w:sz w:val="20"/>
          <w:lang w:val="af-ZA"/>
        </w:rPr>
        <w:tab/>
      </w:r>
    </w:p>
    <w:p w:rsidR="00375C2D" w:rsidRDefault="00375C2D" w:rsidP="00375C2D">
      <w:pPr>
        <w:ind w:firstLine="1134"/>
        <w:jc w:val="both"/>
        <w:rPr>
          <w:rFonts w:ascii="GHEA Grapalat" w:hAnsi="GHEA Grapalat"/>
          <w:sz w:val="20"/>
          <w:lang w:val="af-ZA"/>
        </w:rPr>
      </w:pPr>
      <w:r>
        <w:rPr>
          <w:rFonts w:ascii="GHEA Grapalat" w:hAnsi="GHEA Grapalat"/>
          <w:sz w:val="20"/>
          <w:lang w:val="af-ZA"/>
        </w:rPr>
        <w:t xml:space="preserve">10. Որակավորման և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r>
        <w:rPr>
          <w:rFonts w:ascii="GHEA Grapalat" w:hAnsi="GHEA Grapalat" w:cs="Times Armenian"/>
          <w:sz w:val="20"/>
          <w:lang w:val="af-ZA"/>
        </w:rPr>
        <w:t xml:space="preserve"> </w:t>
      </w:r>
      <w:r>
        <w:rPr>
          <w:rFonts w:ascii="GHEA Grapalat" w:hAnsi="GHEA Grapalat" w:cs="Sylfaen"/>
          <w:sz w:val="20"/>
        </w:rPr>
        <w:t>ապահովումները</w:t>
      </w:r>
      <w:r>
        <w:rPr>
          <w:rFonts w:ascii="GHEA Grapalat" w:hAnsi="GHEA Grapalat" w:cs="Times Armenian"/>
          <w:sz w:val="20"/>
          <w:lang w:val="af-ZA"/>
        </w:rPr>
        <w:tab/>
        <w:t xml:space="preserve"> </w:t>
      </w:r>
    </w:p>
    <w:p w:rsidR="00375C2D" w:rsidRDefault="00375C2D" w:rsidP="00375C2D">
      <w:pPr>
        <w:ind w:firstLine="1134"/>
        <w:jc w:val="both"/>
        <w:rPr>
          <w:rFonts w:ascii="GHEA Grapalat" w:hAnsi="GHEA Grapalat"/>
          <w:sz w:val="20"/>
          <w:lang w:val="af-ZA"/>
        </w:rPr>
      </w:pPr>
      <w:r>
        <w:rPr>
          <w:rFonts w:ascii="GHEA Grapalat" w:hAnsi="GHEA Grapalat"/>
          <w:sz w:val="20"/>
          <w:lang w:val="af-ZA"/>
        </w:rPr>
        <w:t xml:space="preserve">11.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 xml:space="preserve"> </w:t>
      </w:r>
      <w:r>
        <w:rPr>
          <w:rFonts w:ascii="GHEA Grapalat" w:hAnsi="GHEA Grapalat" w:cs="Sylfaen"/>
          <w:sz w:val="20"/>
        </w:rPr>
        <w:t>չկայացած</w:t>
      </w:r>
      <w:r>
        <w:rPr>
          <w:rFonts w:ascii="GHEA Grapalat" w:hAnsi="GHEA Grapalat" w:cs="Times Armenian"/>
          <w:sz w:val="20"/>
          <w:lang w:val="af-ZA"/>
        </w:rPr>
        <w:t xml:space="preserve"> </w:t>
      </w:r>
      <w:r>
        <w:rPr>
          <w:rFonts w:ascii="GHEA Grapalat" w:hAnsi="GHEA Grapalat" w:cs="Sylfaen"/>
          <w:sz w:val="20"/>
        </w:rPr>
        <w:t>հայտարարելը</w:t>
      </w:r>
      <w:r>
        <w:rPr>
          <w:rFonts w:ascii="GHEA Grapalat" w:hAnsi="GHEA Grapalat" w:cs="Times Armenian"/>
          <w:sz w:val="20"/>
          <w:lang w:val="af-ZA"/>
        </w:rPr>
        <w:tab/>
        <w:t xml:space="preserve"> </w:t>
      </w:r>
    </w:p>
    <w:p w:rsidR="00375C2D" w:rsidRDefault="00375C2D" w:rsidP="00375C2D">
      <w:pPr>
        <w:ind w:firstLine="1134"/>
        <w:jc w:val="both"/>
        <w:rPr>
          <w:rFonts w:ascii="GHEA Grapalat" w:hAnsi="GHEA Grapalat"/>
          <w:sz w:val="20"/>
          <w:lang w:val="af-ZA"/>
        </w:rPr>
      </w:pPr>
      <w:r>
        <w:rPr>
          <w:rFonts w:ascii="GHEA Grapalat" w:hAnsi="GHEA Grapalat"/>
          <w:sz w:val="20"/>
          <w:lang w:val="af-ZA"/>
        </w:rPr>
        <w:t xml:space="preserve">12. </w:t>
      </w:r>
      <w:r>
        <w:rPr>
          <w:rFonts w:ascii="GHEA Grapalat" w:hAnsi="GHEA Grapalat" w:cs="Sylfaen"/>
          <w:sz w:val="20"/>
        </w:rPr>
        <w:t>Գնման</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ործողությունները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կամ</w:t>
      </w:r>
      <w:r>
        <w:rPr>
          <w:rFonts w:ascii="GHEA Grapalat" w:hAnsi="GHEA Grapalat" w:cs="Times Armenian"/>
          <w:sz w:val="20"/>
          <w:lang w:val="af-ZA"/>
        </w:rPr>
        <w:t xml:space="preserve">) </w:t>
      </w:r>
      <w:r>
        <w:rPr>
          <w:rFonts w:ascii="GHEA Grapalat" w:hAnsi="GHEA Grapalat" w:cs="Sylfaen"/>
          <w:sz w:val="20"/>
        </w:rPr>
        <w:t>ընդունված</w:t>
      </w:r>
      <w:r>
        <w:rPr>
          <w:rFonts w:ascii="GHEA Grapalat" w:hAnsi="GHEA Grapalat" w:cs="Times Armenian"/>
          <w:sz w:val="20"/>
          <w:lang w:val="af-ZA"/>
        </w:rPr>
        <w:t xml:space="preserve"> </w:t>
      </w:r>
      <w:r>
        <w:rPr>
          <w:rFonts w:ascii="GHEA Grapalat" w:hAnsi="GHEA Grapalat" w:cs="Sylfaen"/>
          <w:sz w:val="20"/>
        </w:rPr>
        <w:t>որոշումները</w:t>
      </w:r>
      <w:r>
        <w:rPr>
          <w:rFonts w:ascii="GHEA Grapalat" w:hAnsi="GHEA Grapalat" w:cs="Times Armenian"/>
          <w:sz w:val="20"/>
          <w:lang w:val="af-ZA"/>
        </w:rPr>
        <w:t xml:space="preserve"> </w:t>
      </w:r>
      <w:r>
        <w:rPr>
          <w:rFonts w:ascii="GHEA Grapalat" w:hAnsi="GHEA Grapalat" w:cs="Sylfaen"/>
          <w:sz w:val="20"/>
        </w:rPr>
        <w:t>բողոքարկելու</w:t>
      </w:r>
      <w:r>
        <w:rPr>
          <w:rFonts w:ascii="GHEA Grapalat" w:hAnsi="GHEA Grapalat" w:cs="Times Armenian"/>
          <w:sz w:val="20"/>
          <w:lang w:val="af-ZA"/>
        </w:rPr>
        <w:t xml:space="preserve"> </w:t>
      </w:r>
      <w:r>
        <w:rPr>
          <w:rFonts w:ascii="GHEA Grapalat" w:hAnsi="GHEA Grapalat" w:cs="Sylfaen"/>
          <w:sz w:val="20"/>
        </w:rPr>
        <w:t>մասնակցի</w:t>
      </w:r>
      <w:r>
        <w:rPr>
          <w:rFonts w:ascii="GHEA Grapalat" w:hAnsi="GHEA Grapalat" w:cs="Times Armenian"/>
          <w:sz w:val="20"/>
          <w:lang w:val="af-ZA"/>
        </w:rPr>
        <w:t xml:space="preserve"> </w:t>
      </w:r>
      <w:r>
        <w:rPr>
          <w:rFonts w:ascii="GHEA Grapalat" w:hAnsi="GHEA Grapalat" w:cs="Sylfaen"/>
          <w:sz w:val="20"/>
        </w:rPr>
        <w:t>իրավունքը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r>
    </w:p>
    <w:p w:rsidR="00375C2D" w:rsidRDefault="00375C2D" w:rsidP="00375C2D">
      <w:pPr>
        <w:ind w:firstLine="567"/>
        <w:jc w:val="both"/>
        <w:rPr>
          <w:rFonts w:ascii="GHEA Grapalat" w:hAnsi="GHEA Grapalat"/>
          <w:sz w:val="20"/>
          <w:lang w:val="af-ZA"/>
        </w:rPr>
      </w:pPr>
    </w:p>
    <w:p w:rsidR="00375C2D" w:rsidRDefault="00375C2D" w:rsidP="00375C2D">
      <w:pPr>
        <w:ind w:firstLine="567"/>
        <w:jc w:val="both"/>
        <w:rPr>
          <w:rFonts w:ascii="GHEA Grapalat" w:hAnsi="GHEA Grapalat"/>
          <w:sz w:val="20"/>
          <w:lang w:val="af-ZA"/>
        </w:rPr>
      </w:pPr>
    </w:p>
    <w:p w:rsidR="00375C2D" w:rsidRDefault="00375C2D" w:rsidP="00375C2D">
      <w:pPr>
        <w:ind w:firstLine="567"/>
        <w:jc w:val="center"/>
        <w:rPr>
          <w:rFonts w:ascii="GHEA Grapalat" w:hAnsi="GHEA Grapalat"/>
          <w:b/>
          <w:sz w:val="20"/>
          <w:lang w:val="af-ZA"/>
        </w:rPr>
      </w:pPr>
      <w:r>
        <w:rPr>
          <w:rFonts w:ascii="GHEA Grapalat" w:hAnsi="GHEA Grapalat" w:cs="Sylfaen"/>
          <w:b/>
          <w:sz w:val="20"/>
        </w:rPr>
        <w:t>ՄԱՍ</w:t>
      </w:r>
      <w:r>
        <w:rPr>
          <w:rFonts w:ascii="GHEA Grapalat" w:hAnsi="GHEA Grapalat" w:cs="Times Armenian"/>
          <w:b/>
          <w:sz w:val="20"/>
          <w:lang w:val="af-ZA"/>
        </w:rPr>
        <w:t xml:space="preserve">  II.  </w:t>
      </w:r>
      <w:r>
        <w:rPr>
          <w:rFonts w:ascii="GHEA Grapalat" w:hAnsi="GHEA Grapalat"/>
          <w:i/>
          <w:lang w:val="hy-AM"/>
        </w:rPr>
        <w:t>ԳՆԱՆՇՄԱՆ ՀԱՐՑՈՒՄ</w:t>
      </w:r>
      <w:r>
        <w:rPr>
          <w:rFonts w:ascii="GHEA Grapalat" w:hAnsi="GHEA Grapalat" w:cs="Sylfaen"/>
          <w:b/>
          <w:sz w:val="20"/>
          <w:lang w:val="af-ZA"/>
        </w:rPr>
        <w:t xml:space="preserve"> </w:t>
      </w:r>
      <w:r>
        <w:rPr>
          <w:rFonts w:ascii="GHEA Grapalat" w:hAnsi="GHEA Grapalat" w:cs="Sylfaen"/>
          <w:b/>
          <w:sz w:val="20"/>
        </w:rPr>
        <w:t>ՀԱՅՏԸ</w:t>
      </w:r>
      <w:r>
        <w:rPr>
          <w:rFonts w:ascii="GHEA Grapalat" w:hAnsi="GHEA Grapalat" w:cs="Times Armenian"/>
          <w:b/>
          <w:sz w:val="20"/>
          <w:lang w:val="af-ZA"/>
        </w:rPr>
        <w:t xml:space="preserve">  </w:t>
      </w:r>
      <w:r>
        <w:rPr>
          <w:rFonts w:ascii="GHEA Grapalat" w:hAnsi="GHEA Grapalat" w:cs="Sylfaen"/>
          <w:b/>
          <w:sz w:val="20"/>
        </w:rPr>
        <w:t>ՊԱՏՐԱՍՏԵԼՈՒ</w:t>
      </w:r>
      <w:r>
        <w:rPr>
          <w:rFonts w:ascii="GHEA Grapalat" w:hAnsi="GHEA Grapalat" w:cs="Times Armenian"/>
          <w:b/>
          <w:sz w:val="20"/>
          <w:lang w:val="af-ZA"/>
        </w:rPr>
        <w:t xml:space="preserve">  </w:t>
      </w:r>
      <w:r>
        <w:rPr>
          <w:rFonts w:ascii="GHEA Grapalat" w:hAnsi="GHEA Grapalat" w:cs="Sylfaen"/>
          <w:b/>
          <w:sz w:val="20"/>
        </w:rPr>
        <w:t>ՀՐԱՀԱՆԳ</w:t>
      </w:r>
    </w:p>
    <w:p w:rsidR="00375C2D" w:rsidRDefault="00375C2D" w:rsidP="00375C2D">
      <w:pPr>
        <w:ind w:firstLine="567"/>
        <w:jc w:val="both"/>
        <w:rPr>
          <w:rFonts w:ascii="GHEA Grapalat" w:hAnsi="GHEA Grapalat"/>
          <w:sz w:val="20"/>
          <w:lang w:val="af-ZA"/>
        </w:rPr>
      </w:pPr>
    </w:p>
    <w:p w:rsidR="00375C2D" w:rsidRDefault="00375C2D" w:rsidP="00375C2D">
      <w:pPr>
        <w:ind w:firstLine="1134"/>
        <w:jc w:val="both"/>
        <w:rPr>
          <w:rFonts w:ascii="GHEA Grapalat" w:hAnsi="GHEA Grapalat"/>
          <w:sz w:val="20"/>
          <w:lang w:val="af-ZA"/>
        </w:rPr>
      </w:pPr>
      <w:r>
        <w:rPr>
          <w:rFonts w:ascii="GHEA Grapalat" w:hAnsi="GHEA Grapalat"/>
          <w:sz w:val="20"/>
          <w:lang w:val="af-ZA"/>
        </w:rPr>
        <w:t>1.</w:t>
      </w:r>
      <w:r>
        <w:rPr>
          <w:rFonts w:ascii="GHEA Grapalat" w:hAnsi="GHEA Grapalat"/>
          <w:sz w:val="20"/>
          <w:lang w:val="af-ZA"/>
        </w:rPr>
        <w:tab/>
      </w:r>
      <w:r>
        <w:rPr>
          <w:rFonts w:ascii="GHEA Grapalat" w:hAnsi="GHEA Grapalat" w:cs="Sylfaen"/>
          <w:sz w:val="20"/>
        </w:rPr>
        <w:t>Ընդհանուր</w:t>
      </w:r>
      <w:r>
        <w:rPr>
          <w:rFonts w:ascii="GHEA Grapalat" w:hAnsi="GHEA Grapalat" w:cs="Times Armenian"/>
          <w:sz w:val="20"/>
          <w:lang w:val="af-ZA"/>
        </w:rPr>
        <w:t xml:space="preserve">  </w:t>
      </w:r>
      <w:r>
        <w:rPr>
          <w:rFonts w:ascii="GHEA Grapalat" w:hAnsi="GHEA Grapalat" w:cs="Sylfaen"/>
          <w:sz w:val="20"/>
        </w:rPr>
        <w:t>դրույթներ</w:t>
      </w:r>
      <w:r>
        <w:rPr>
          <w:rFonts w:ascii="GHEA Grapalat" w:hAnsi="GHEA Grapalat" w:cs="Times Armenian"/>
          <w:sz w:val="20"/>
          <w:lang w:val="af-ZA"/>
        </w:rPr>
        <w:tab/>
      </w:r>
    </w:p>
    <w:p w:rsidR="00375C2D" w:rsidRDefault="00375C2D" w:rsidP="00375C2D">
      <w:pPr>
        <w:ind w:firstLine="1134"/>
        <w:jc w:val="both"/>
        <w:rPr>
          <w:rFonts w:ascii="GHEA Grapalat" w:hAnsi="GHEA Grapalat"/>
          <w:sz w:val="20"/>
          <w:lang w:val="af-ZA"/>
        </w:rPr>
      </w:pPr>
      <w:r>
        <w:rPr>
          <w:rFonts w:ascii="GHEA Grapalat" w:hAnsi="GHEA Grapalat"/>
          <w:sz w:val="20"/>
          <w:lang w:val="af-ZA"/>
        </w:rPr>
        <w:t>2.</w:t>
      </w:r>
      <w:r>
        <w:rPr>
          <w:rFonts w:ascii="GHEA Grapalat" w:hAnsi="GHEA Grapalat"/>
          <w:sz w:val="20"/>
          <w:lang w:val="af-ZA"/>
        </w:rPr>
        <w:tab/>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հայտը</w:t>
      </w:r>
      <w:r>
        <w:rPr>
          <w:rFonts w:ascii="GHEA Grapalat" w:hAnsi="GHEA Grapalat" w:cs="Times Armenian"/>
          <w:sz w:val="20"/>
          <w:lang w:val="af-ZA"/>
        </w:rPr>
        <w:tab/>
      </w:r>
    </w:p>
    <w:p w:rsidR="00375C2D" w:rsidRDefault="00375C2D" w:rsidP="00375C2D">
      <w:pPr>
        <w:ind w:firstLine="1134"/>
        <w:jc w:val="both"/>
        <w:rPr>
          <w:rFonts w:ascii="GHEA Grapalat" w:hAnsi="GHEA Grapalat" w:cs="Times Armenian"/>
          <w:sz w:val="20"/>
          <w:lang w:val="af-ZA"/>
        </w:rPr>
      </w:pPr>
      <w:r>
        <w:rPr>
          <w:rFonts w:ascii="GHEA Grapalat" w:hAnsi="GHEA Grapalat"/>
          <w:sz w:val="20"/>
          <w:lang w:val="af-ZA"/>
        </w:rPr>
        <w:t>3.</w:t>
      </w:r>
      <w:r>
        <w:rPr>
          <w:rFonts w:ascii="GHEA Grapalat" w:hAnsi="GHEA Grapalat"/>
          <w:sz w:val="20"/>
          <w:lang w:val="af-ZA"/>
        </w:rPr>
        <w:tab/>
      </w:r>
      <w:r>
        <w:rPr>
          <w:rFonts w:ascii="GHEA Grapalat" w:hAnsi="GHEA Grapalat" w:cs="Sylfaen"/>
          <w:sz w:val="20"/>
        </w:rPr>
        <w:t>Հավելվածներ</w:t>
      </w:r>
      <w:r>
        <w:rPr>
          <w:rFonts w:ascii="GHEA Grapalat" w:hAnsi="GHEA Grapalat" w:cs="Times Armenian"/>
          <w:sz w:val="20"/>
          <w:lang w:val="af-ZA"/>
        </w:rPr>
        <w:t xml:space="preserve"> 1-6</w:t>
      </w:r>
      <w:r>
        <w:rPr>
          <w:rFonts w:ascii="GHEA Grapalat" w:hAnsi="GHEA Grapalat" w:cs="Times Armenian"/>
          <w:sz w:val="20"/>
          <w:lang w:val="af-ZA"/>
        </w:rPr>
        <w:tab/>
      </w:r>
    </w:p>
    <w:p w:rsidR="00375C2D" w:rsidRDefault="00375C2D" w:rsidP="00375C2D">
      <w:pPr>
        <w:ind w:firstLine="1134"/>
        <w:jc w:val="both"/>
        <w:rPr>
          <w:rFonts w:ascii="GHEA Grapalat" w:hAnsi="GHEA Grapalat" w:cs="Times Armenian"/>
          <w:sz w:val="20"/>
          <w:lang w:val="af-ZA"/>
        </w:rPr>
      </w:pPr>
    </w:p>
    <w:p w:rsidR="00375C2D" w:rsidRDefault="00375C2D" w:rsidP="00375C2D">
      <w:pPr>
        <w:ind w:firstLine="1134"/>
        <w:jc w:val="both"/>
        <w:rPr>
          <w:rFonts w:ascii="GHEA Grapalat" w:hAnsi="GHEA Grapalat" w:cs="Times Armenian"/>
          <w:sz w:val="20"/>
          <w:lang w:val="af-ZA"/>
        </w:rPr>
      </w:pPr>
    </w:p>
    <w:p w:rsidR="00375C2D" w:rsidRDefault="00375C2D" w:rsidP="00375C2D">
      <w:pPr>
        <w:ind w:firstLine="1134"/>
        <w:jc w:val="both"/>
        <w:rPr>
          <w:rFonts w:ascii="GHEA Grapalat" w:hAnsi="GHEA Grapalat" w:cs="Times Armenian"/>
          <w:sz w:val="20"/>
          <w:lang w:val="af-ZA"/>
        </w:rPr>
      </w:pPr>
    </w:p>
    <w:p w:rsidR="00375C2D" w:rsidRDefault="00375C2D" w:rsidP="00375C2D">
      <w:pPr>
        <w:ind w:firstLine="1134"/>
        <w:jc w:val="both"/>
        <w:rPr>
          <w:rFonts w:ascii="GHEA Grapalat" w:hAnsi="GHEA Grapalat" w:cs="Times Armenian"/>
          <w:sz w:val="20"/>
          <w:lang w:val="af-ZA"/>
        </w:rPr>
      </w:pPr>
    </w:p>
    <w:p w:rsidR="00375C2D" w:rsidRDefault="00375C2D" w:rsidP="00375C2D">
      <w:pPr>
        <w:ind w:firstLine="1134"/>
        <w:jc w:val="both"/>
        <w:rPr>
          <w:rFonts w:ascii="GHEA Grapalat" w:hAnsi="GHEA Grapalat" w:cs="Times Armenian"/>
          <w:sz w:val="20"/>
          <w:lang w:val="af-ZA"/>
        </w:rPr>
      </w:pPr>
    </w:p>
    <w:p w:rsidR="00375C2D" w:rsidRDefault="00375C2D" w:rsidP="00375C2D">
      <w:pPr>
        <w:ind w:firstLine="1134"/>
        <w:jc w:val="both"/>
        <w:rPr>
          <w:rFonts w:ascii="GHEA Grapalat" w:hAnsi="GHEA Grapalat" w:cs="Times Armenian"/>
          <w:sz w:val="20"/>
          <w:lang w:val="af-ZA"/>
        </w:rPr>
      </w:pPr>
    </w:p>
    <w:p w:rsidR="00375C2D" w:rsidRDefault="00375C2D" w:rsidP="00375C2D">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Pr>
          <w:rFonts w:ascii="GHEA Grapalat" w:hAnsi="GHEA Grapalat" w:cs="Times Armenian"/>
          <w:sz w:val="20"/>
          <w:lang w:val="af-ZA"/>
        </w:rPr>
        <w:br w:type="page"/>
      </w:r>
      <w:r>
        <w:rPr>
          <w:rFonts w:ascii="GHEA Grapalat" w:hAnsi="GHEA Grapalat" w:cs="Times Armenian"/>
          <w:sz w:val="20"/>
          <w:lang w:val="af-ZA"/>
        </w:rPr>
        <w:tab/>
      </w:r>
    </w:p>
    <w:p w:rsidR="00375C2D" w:rsidRDefault="00375C2D" w:rsidP="00375C2D">
      <w:pPr>
        <w:jc w:val="both"/>
        <w:rPr>
          <w:rFonts w:ascii="GHEA Grapalat" w:hAnsi="GHEA Grapalat"/>
          <w:sz w:val="20"/>
          <w:lang w:val="af-ZA"/>
        </w:rPr>
      </w:pPr>
      <w:r>
        <w:rPr>
          <w:rFonts w:ascii="GHEA Grapalat" w:hAnsi="GHEA Grapalat"/>
          <w:sz w:val="20"/>
          <w:lang w:val="af-ZA"/>
        </w:rPr>
        <w:t xml:space="preserve">          </w:t>
      </w: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հրավերը</w:t>
      </w:r>
      <w:r>
        <w:rPr>
          <w:rFonts w:ascii="GHEA Grapalat" w:hAnsi="GHEA Grapalat" w:cs="Times Armenian"/>
          <w:sz w:val="20"/>
          <w:lang w:val="af-ZA"/>
        </w:rPr>
        <w:t xml:space="preserve"> </w:t>
      </w:r>
      <w:r>
        <w:rPr>
          <w:rFonts w:ascii="GHEA Grapalat" w:hAnsi="GHEA Grapalat" w:cs="Sylfaen"/>
          <w:sz w:val="20"/>
        </w:rPr>
        <w:t>տրամադրվում</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լրումն</w:t>
      </w:r>
      <w:r>
        <w:rPr>
          <w:rFonts w:ascii="GHEA Grapalat" w:hAnsi="GHEA Grapalat"/>
          <w:sz w:val="20"/>
          <w:lang w:val="af-ZA"/>
        </w:rPr>
        <w:t xml:space="preserve"> </w:t>
      </w:r>
      <w:r w:rsidR="0018758C">
        <w:rPr>
          <w:rFonts w:ascii="GHEA Grapalat" w:hAnsi="GHEA Grapalat" w:cs="Times Armenian"/>
          <w:i/>
          <w:lang w:val="af-ZA"/>
        </w:rPr>
        <w:t>ԱՄՍՆՀՄ-ԳՀԱՊՁԲ-</w:t>
      </w:r>
      <w:r w:rsidR="00471197">
        <w:rPr>
          <w:rFonts w:ascii="GHEA Grapalat" w:hAnsi="GHEA Grapalat" w:cs="Times Armenian"/>
          <w:i/>
          <w:lang w:val="hy-AM"/>
        </w:rPr>
        <w:t xml:space="preserve">20/1 </w:t>
      </w:r>
      <w:r w:rsidR="0018758C">
        <w:rPr>
          <w:rFonts w:ascii="GHEA Grapalat" w:hAnsi="GHEA Grapalat" w:cs="Times Armenian"/>
          <w:i/>
          <w:lang w:val="af-ZA"/>
        </w:rPr>
        <w:t xml:space="preserve"> </w:t>
      </w:r>
      <w:r>
        <w:rPr>
          <w:rFonts w:ascii="GHEA Grapalat" w:hAnsi="GHEA Grapalat" w:cs="Sylfaen"/>
          <w:sz w:val="20"/>
        </w:rPr>
        <w:t>ծածկա</w:t>
      </w:r>
      <w:r>
        <w:rPr>
          <w:rFonts w:ascii="GHEA Grapalat" w:hAnsi="GHEA Grapalat" w:cs="Times Armenian"/>
          <w:sz w:val="20"/>
        </w:rPr>
        <w:t>գ</w:t>
      </w:r>
      <w:r>
        <w:rPr>
          <w:rFonts w:ascii="GHEA Grapalat" w:hAnsi="GHEA Grapalat" w:cs="Sylfaen"/>
          <w:sz w:val="20"/>
        </w:rPr>
        <w:t>րով</w:t>
      </w:r>
      <w:r>
        <w:rPr>
          <w:rFonts w:ascii="GHEA Grapalat" w:hAnsi="GHEA Grapalat"/>
          <w:sz w:val="20"/>
          <w:lang w:val="af-ZA"/>
        </w:rPr>
        <w:t xml:space="preserve"> </w:t>
      </w:r>
      <w:r>
        <w:rPr>
          <w:rFonts w:ascii="GHEA Grapalat" w:hAnsi="GHEA Grapalat" w:cs="Sylfaen"/>
          <w:sz w:val="20"/>
        </w:rPr>
        <w:t>անցկացվող</w:t>
      </w:r>
      <w:r>
        <w:rPr>
          <w:rFonts w:ascii="GHEA Grapalat" w:hAnsi="GHEA Grapalat" w:cs="Times Armenian"/>
          <w:sz w:val="20"/>
          <w:lang w:val="af-ZA"/>
        </w:rPr>
        <w:t xml:space="preserve"> </w:t>
      </w:r>
      <w:r>
        <w:rPr>
          <w:rFonts w:ascii="GHEA Grapalat" w:hAnsi="GHEA Grapalat"/>
          <w:i/>
          <w:lang w:val="hy-AM"/>
        </w:rPr>
        <w:t>գնանշման հարց</w:t>
      </w:r>
      <w:r w:rsidR="00AE122A">
        <w:rPr>
          <w:rFonts w:ascii="GHEA Grapalat" w:hAnsi="GHEA Grapalat"/>
          <w:i/>
        </w:rPr>
        <w:t>ման</w:t>
      </w:r>
      <w:r>
        <w:rPr>
          <w:rFonts w:ascii="GHEA Grapalat" w:hAnsi="GHEA Grapalat"/>
          <w:i/>
          <w:lang w:val="hy-AM"/>
        </w:rPr>
        <w:t xml:space="preserve"> </w:t>
      </w:r>
      <w:r>
        <w:rPr>
          <w:rFonts w:ascii="GHEA Grapalat" w:hAnsi="GHEA Grapalat" w:cs="Times Armenian"/>
          <w:sz w:val="20"/>
          <w:lang w:val="af-ZA"/>
        </w:rPr>
        <w:t xml:space="preserve"> (</w:t>
      </w:r>
      <w:r>
        <w:rPr>
          <w:rFonts w:ascii="GHEA Grapalat" w:hAnsi="GHEA Grapalat" w:cs="Sylfaen"/>
          <w:sz w:val="20"/>
        </w:rPr>
        <w:t>այսուհետև</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Times Armenian"/>
          <w:sz w:val="20"/>
          <w:lang w:val="af-ZA"/>
        </w:rPr>
        <w:t xml:space="preserve">) </w:t>
      </w:r>
      <w:r>
        <w:rPr>
          <w:rFonts w:ascii="GHEA Grapalat" w:hAnsi="GHEA Grapalat" w:cs="Sylfaen"/>
          <w:sz w:val="20"/>
        </w:rPr>
        <w:t>հայտարարության</w:t>
      </w:r>
      <w:r>
        <w:rPr>
          <w:rFonts w:ascii="GHEA Grapalat" w:hAnsi="GHEA Grapalat" w:cs="Times Armenian"/>
          <w:sz w:val="20"/>
          <w:lang w:val="af-ZA"/>
        </w:rPr>
        <w:t>։</w:t>
      </w:r>
    </w:p>
    <w:p w:rsidR="00375C2D" w:rsidRDefault="00375C2D" w:rsidP="00375C2D">
      <w:pPr>
        <w:ind w:firstLine="567"/>
        <w:jc w:val="both"/>
        <w:rPr>
          <w:rFonts w:ascii="GHEA Grapalat" w:hAnsi="GHEA Grapalat"/>
          <w:sz w:val="20"/>
          <w:lang w:val="af-ZA"/>
        </w:rPr>
      </w:pP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հրավերը</w:t>
      </w:r>
      <w:r>
        <w:rPr>
          <w:rFonts w:ascii="GHEA Grapalat" w:hAnsi="GHEA Grapalat" w:cs="Times Armenian"/>
          <w:sz w:val="20"/>
          <w:lang w:val="af-ZA"/>
        </w:rPr>
        <w:t xml:space="preserve"> </w:t>
      </w:r>
      <w:r>
        <w:rPr>
          <w:rFonts w:ascii="GHEA Grapalat" w:hAnsi="GHEA Grapalat" w:cs="Sylfaen"/>
          <w:sz w:val="20"/>
        </w:rPr>
        <w:t>կազմվել</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նումների</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cs="Sylfae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օրենսդրության</w:t>
      </w:r>
      <w:r>
        <w:rPr>
          <w:rFonts w:ascii="GHEA Grapalat" w:hAnsi="GHEA Grapalat" w:cs="Times Armenian"/>
          <w:sz w:val="20"/>
          <w:lang w:val="af-ZA"/>
        </w:rPr>
        <w:t xml:space="preserve">, </w:t>
      </w:r>
      <w:r>
        <w:rPr>
          <w:rFonts w:ascii="GHEA Grapalat" w:hAnsi="GHEA Grapalat" w:cs="Sylfaen"/>
          <w:sz w:val="20"/>
        </w:rPr>
        <w:t>այդ</w:t>
      </w:r>
      <w:r>
        <w:rPr>
          <w:rFonts w:ascii="GHEA Grapalat" w:hAnsi="GHEA Grapalat" w:cs="Times Armenian"/>
          <w:sz w:val="20"/>
          <w:lang w:val="af-ZA"/>
        </w:rPr>
        <w:t xml:space="preserve"> </w:t>
      </w:r>
      <w:r>
        <w:rPr>
          <w:rFonts w:ascii="GHEA Grapalat" w:hAnsi="GHEA Grapalat" w:cs="Sylfaen"/>
          <w:sz w:val="20"/>
        </w:rPr>
        <w:t>թվում</w:t>
      </w:r>
      <w:r>
        <w:rPr>
          <w:rFonts w:ascii="GHEA Grapalat" w:hAnsi="GHEA Grapalat" w:cs="Times Armenian"/>
          <w:sz w:val="20"/>
          <w:lang w:val="af-ZA"/>
        </w:rPr>
        <w:t>`</w:t>
      </w:r>
      <w:r>
        <w:rPr>
          <w:rFonts w:ascii="GHEA Grapalat" w:hAnsi="GHEA Grapalat"/>
          <w:sz w:val="20"/>
          <w:lang w:val="af-ZA"/>
        </w:rPr>
        <w:t xml:space="preserve"> «</w:t>
      </w:r>
      <w:r>
        <w:rPr>
          <w:rFonts w:ascii="GHEA Grapalat" w:hAnsi="GHEA Grapalat" w:cs="Sylfaen"/>
          <w:sz w:val="20"/>
        </w:rPr>
        <w:t>Գնումների</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օրենքի</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Օրենք</w:t>
      </w:r>
      <w:r>
        <w:rPr>
          <w:rFonts w:ascii="GHEA Grapalat" w:hAnsi="GHEA Grapalat" w:cs="Times Armenia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կառավարության</w:t>
      </w:r>
      <w:r>
        <w:rPr>
          <w:rFonts w:ascii="GHEA Grapalat" w:hAnsi="GHEA Grapalat" w:cs="Times Armenian"/>
          <w:sz w:val="20"/>
          <w:lang w:val="af-ZA"/>
        </w:rPr>
        <w:t xml:space="preserve"> 2017</w:t>
      </w:r>
      <w:r>
        <w:rPr>
          <w:rFonts w:ascii="GHEA Grapalat" w:hAnsi="GHEA Grapalat" w:cs="Sylfaen"/>
          <w:sz w:val="20"/>
        </w:rPr>
        <w:t>թ</w:t>
      </w:r>
      <w:r>
        <w:rPr>
          <w:rFonts w:ascii="GHEA Grapalat" w:hAnsi="GHEA Grapalat" w:cs="Times Armenian"/>
          <w:sz w:val="20"/>
          <w:lang w:val="af-ZA"/>
        </w:rPr>
        <w:t>. մայիսի 4-ի N 526-</w:t>
      </w:r>
      <w:r>
        <w:rPr>
          <w:rFonts w:ascii="GHEA Grapalat" w:hAnsi="GHEA Grapalat" w:cs="Sylfaen"/>
          <w:sz w:val="20"/>
        </w:rPr>
        <w:t>Ն</w:t>
      </w:r>
      <w:r>
        <w:rPr>
          <w:rFonts w:ascii="GHEA Grapalat" w:hAnsi="GHEA Grapalat" w:cs="Times Armenian"/>
          <w:sz w:val="20"/>
          <w:lang w:val="af-ZA"/>
        </w:rPr>
        <w:t xml:space="preserve"> </w:t>
      </w:r>
      <w:r>
        <w:rPr>
          <w:rFonts w:ascii="GHEA Grapalat" w:hAnsi="GHEA Grapalat" w:cs="Sylfaen"/>
          <w:sz w:val="20"/>
        </w:rPr>
        <w:t>որոշմամբ</w:t>
      </w:r>
      <w:r>
        <w:rPr>
          <w:rFonts w:ascii="GHEA Grapalat" w:hAnsi="GHEA Grapalat" w:cs="Times Armenian"/>
          <w:sz w:val="20"/>
          <w:lang w:val="af-ZA"/>
        </w:rPr>
        <w:t xml:space="preserve"> </w:t>
      </w:r>
      <w:r>
        <w:rPr>
          <w:rFonts w:ascii="GHEA Grapalat" w:hAnsi="GHEA Grapalat" w:cs="Sylfaen"/>
          <w:sz w:val="20"/>
        </w:rPr>
        <w:t>հաստատված</w:t>
      </w:r>
      <w:r>
        <w:rPr>
          <w:rFonts w:ascii="GHEA Grapalat" w:hAnsi="GHEA Grapalat" w:cs="Times Armenian"/>
          <w:sz w:val="20"/>
          <w:lang w:val="af-ZA"/>
        </w:rPr>
        <w:t xml:space="preserve"> «</w:t>
      </w:r>
      <w:r>
        <w:rPr>
          <w:rFonts w:ascii="GHEA Grapalat" w:hAnsi="GHEA Grapalat" w:cs="Sylfaen"/>
          <w:sz w:val="20"/>
        </w:rPr>
        <w:t>Գնումների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w:t>
      </w:r>
      <w:r>
        <w:rPr>
          <w:rFonts w:ascii="GHEA Grapalat" w:hAnsi="GHEA Grapalat" w:cs="Times Armenian"/>
          <w:sz w:val="20"/>
          <w:lang w:val="af-ZA"/>
        </w:rPr>
        <w:t xml:space="preserve"> </w:t>
      </w:r>
      <w:r>
        <w:rPr>
          <w:rFonts w:ascii="GHEA Grapalat" w:hAnsi="GHEA Grapalat" w:cs="Sylfaen"/>
          <w:sz w:val="20"/>
        </w:rPr>
        <w:t>կազմակերպման</w:t>
      </w:r>
      <w:r>
        <w:rPr>
          <w:rFonts w:ascii="GHEA Grapalat" w:hAnsi="GHEA Grapalat"/>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այլ</w:t>
      </w:r>
      <w:r>
        <w:rPr>
          <w:rFonts w:ascii="GHEA Grapalat" w:hAnsi="GHEA Grapalat" w:cs="Times Armenian"/>
          <w:sz w:val="20"/>
          <w:lang w:val="af-ZA"/>
        </w:rPr>
        <w:t xml:space="preserve"> </w:t>
      </w:r>
      <w:r>
        <w:rPr>
          <w:rFonts w:ascii="GHEA Grapalat" w:hAnsi="GHEA Grapalat" w:cs="Sylfaen"/>
          <w:sz w:val="20"/>
        </w:rPr>
        <w:t>իրավական</w:t>
      </w:r>
      <w:r>
        <w:rPr>
          <w:rFonts w:ascii="GHEA Grapalat" w:hAnsi="GHEA Grapalat" w:cs="Times Armenian"/>
          <w:sz w:val="20"/>
          <w:lang w:val="af-ZA"/>
        </w:rPr>
        <w:t xml:space="preserve"> </w:t>
      </w:r>
      <w:r>
        <w:rPr>
          <w:rFonts w:ascii="GHEA Grapalat" w:hAnsi="GHEA Grapalat" w:cs="Sylfaen"/>
          <w:sz w:val="20"/>
        </w:rPr>
        <w:t>ակտերի</w:t>
      </w:r>
      <w:r>
        <w:rPr>
          <w:rFonts w:ascii="GHEA Grapalat" w:hAnsi="GHEA Grapalat" w:cs="Times Armenian"/>
          <w:sz w:val="20"/>
          <w:lang w:val="af-ZA"/>
        </w:rPr>
        <w:t xml:space="preserve"> </w:t>
      </w:r>
      <w:r>
        <w:rPr>
          <w:rFonts w:ascii="GHEA Grapalat" w:hAnsi="GHEA Grapalat" w:cs="Sylfaen"/>
          <w:sz w:val="20"/>
        </w:rPr>
        <w:t>պահանջներին</w:t>
      </w:r>
      <w:r>
        <w:rPr>
          <w:rFonts w:ascii="GHEA Grapalat" w:hAnsi="GHEA Grapalat" w:cs="Times Armenian"/>
          <w:sz w:val="20"/>
          <w:lang w:val="af-ZA"/>
        </w:rPr>
        <w:t xml:space="preserve"> </w:t>
      </w:r>
      <w:r>
        <w:rPr>
          <w:rFonts w:ascii="GHEA Grapalat" w:hAnsi="GHEA Grapalat" w:cs="Sylfaen"/>
          <w:sz w:val="20"/>
        </w:rPr>
        <w:t>համապատասխան</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նպատակ</w:t>
      </w:r>
      <w:r>
        <w:rPr>
          <w:rFonts w:ascii="GHEA Grapalat" w:hAnsi="GHEA Grapalat" w:cs="Times Armenian"/>
          <w:sz w:val="20"/>
          <w:lang w:val="af-ZA"/>
        </w:rPr>
        <w:t xml:space="preserve"> </w:t>
      </w:r>
      <w:r>
        <w:rPr>
          <w:rFonts w:ascii="GHEA Grapalat" w:hAnsi="GHEA Grapalat" w:cs="Sylfaen"/>
          <w:sz w:val="20"/>
        </w:rPr>
        <w:t>ունի</w:t>
      </w:r>
      <w:r>
        <w:rPr>
          <w:rFonts w:ascii="GHEA Grapalat" w:hAnsi="GHEA Grapalat" w:cs="Times Armenian"/>
          <w:sz w:val="20"/>
          <w:lang w:val="af-ZA"/>
        </w:rPr>
        <w:t xml:space="preserve"> </w:t>
      </w:r>
      <w:r w:rsidR="0018758C" w:rsidRPr="00F37790">
        <w:rPr>
          <w:rFonts w:ascii="GHEA Grapalat" w:hAnsi="GHEA Grapalat" w:cs="Times Armenian"/>
          <w:i/>
          <w:sz w:val="20"/>
          <w:szCs w:val="20"/>
          <w:lang w:val="af-ZA"/>
        </w:rPr>
        <w:t>&lt;&lt;Արարատի մարզի Սայաթ-Նովա համայնքի մանկապարտեզ</w:t>
      </w:r>
      <w:r w:rsidR="0018758C" w:rsidRPr="00F37790">
        <w:rPr>
          <w:rFonts w:ascii="GHEA Grapalat" w:hAnsi="GHEA Grapalat" w:cs="Sylfaen"/>
          <w:i/>
          <w:sz w:val="20"/>
          <w:szCs w:val="20"/>
          <w:lang w:val="af-ZA"/>
        </w:rPr>
        <w:t>&gt;&gt; ՀՈԱԿ</w:t>
      </w:r>
      <w:r w:rsidR="0018758C">
        <w:rPr>
          <w:rFonts w:ascii="Arial Unicode" w:hAnsi="Arial Unicode"/>
          <w:sz w:val="20"/>
          <w:lang w:val="af-ZA"/>
        </w:rPr>
        <w:t xml:space="preserve"> </w:t>
      </w:r>
      <w:r>
        <w:rPr>
          <w:rFonts w:ascii="Arial Unicode" w:hAnsi="Arial Unicode"/>
          <w:sz w:val="20"/>
          <w:lang w:val="af-ZA"/>
        </w:rPr>
        <w:t>-</w:t>
      </w:r>
      <w:r>
        <w:rPr>
          <w:rFonts w:ascii="Arial Unicode" w:hAnsi="Arial Unicode"/>
          <w:sz w:val="20"/>
        </w:rPr>
        <w:t>ի</w:t>
      </w:r>
      <w:r>
        <w:rPr>
          <w:rFonts w:ascii="GHEA Grapalat" w:hAnsi="GHEA Grapalat" w:cs="Sylfae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պատվիրատու</w:t>
      </w:r>
      <w:r>
        <w:rPr>
          <w:rFonts w:ascii="GHEA Grapalat" w:hAnsi="GHEA Grapalat" w:cs="Times Armenian"/>
          <w:sz w:val="20"/>
          <w:lang w:val="af-ZA"/>
        </w:rPr>
        <w:t xml:space="preserve">) </w:t>
      </w:r>
      <w:r>
        <w:rPr>
          <w:rFonts w:ascii="GHEA Grapalat" w:hAnsi="GHEA Grapalat" w:cs="Sylfaen"/>
          <w:sz w:val="20"/>
        </w:rPr>
        <w:t>կողմից</w:t>
      </w:r>
      <w:r>
        <w:rPr>
          <w:rFonts w:ascii="GHEA Grapalat" w:hAnsi="GHEA Grapalat" w:cs="Times Armenian"/>
          <w:sz w:val="20"/>
          <w:lang w:val="af-ZA"/>
        </w:rPr>
        <w:t xml:space="preserve"> </w:t>
      </w:r>
      <w:r>
        <w:rPr>
          <w:rFonts w:ascii="GHEA Grapalat" w:hAnsi="GHEA Grapalat" w:cs="Sylfaen"/>
          <w:sz w:val="20"/>
        </w:rPr>
        <w:t>հայտարարված</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Times Armenian"/>
          <w:sz w:val="20"/>
          <w:lang w:val="af-ZA"/>
        </w:rPr>
        <w:t xml:space="preserve"> </w:t>
      </w:r>
      <w:r>
        <w:rPr>
          <w:rFonts w:ascii="GHEA Grapalat" w:hAnsi="GHEA Grapalat" w:cs="Sylfaen"/>
          <w:sz w:val="20"/>
        </w:rPr>
        <w:t>մտադրություն</w:t>
      </w:r>
      <w:r>
        <w:rPr>
          <w:rFonts w:ascii="GHEA Grapalat" w:hAnsi="GHEA Grapalat" w:cs="Times Armenian"/>
          <w:sz w:val="20"/>
          <w:lang w:val="af-ZA"/>
        </w:rPr>
        <w:t xml:space="preserve"> </w:t>
      </w:r>
      <w:r>
        <w:rPr>
          <w:rFonts w:ascii="GHEA Grapalat" w:hAnsi="GHEA Grapalat" w:cs="Sylfaen"/>
          <w:sz w:val="20"/>
        </w:rPr>
        <w:t>ունեցող</w:t>
      </w:r>
      <w:r>
        <w:rPr>
          <w:rFonts w:ascii="GHEA Grapalat" w:hAnsi="GHEA Grapalat" w:cs="Times Armenian"/>
          <w:sz w:val="20"/>
          <w:lang w:val="af-ZA"/>
        </w:rPr>
        <w:t xml:space="preserve"> </w:t>
      </w:r>
      <w:r>
        <w:rPr>
          <w:rFonts w:ascii="GHEA Grapalat" w:hAnsi="GHEA Grapalat" w:cs="Sylfaen"/>
          <w:sz w:val="20"/>
        </w:rPr>
        <w:t>անձանց</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մասնակից</w:t>
      </w:r>
      <w:r>
        <w:rPr>
          <w:rFonts w:ascii="GHEA Grapalat" w:hAnsi="GHEA Grapalat" w:cs="Times Armenian"/>
          <w:sz w:val="20"/>
          <w:lang w:val="af-ZA"/>
        </w:rPr>
        <w:t xml:space="preserve">) </w:t>
      </w:r>
      <w:r>
        <w:rPr>
          <w:rFonts w:ascii="GHEA Grapalat" w:hAnsi="GHEA Grapalat" w:cs="Sylfaen"/>
          <w:sz w:val="20"/>
        </w:rPr>
        <w:t>տեղեկացնելու</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պայմանների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նման</w:t>
      </w:r>
      <w:r>
        <w:rPr>
          <w:rFonts w:ascii="GHEA Grapalat" w:hAnsi="GHEA Grapalat" w:cs="Times Armenian"/>
          <w:sz w:val="20"/>
          <w:lang w:val="af-ZA"/>
        </w:rPr>
        <w:t xml:space="preserve"> </w:t>
      </w:r>
      <w:r>
        <w:rPr>
          <w:rFonts w:ascii="GHEA Grapalat" w:hAnsi="GHEA Grapalat" w:cs="Sylfaen"/>
          <w:sz w:val="20"/>
        </w:rPr>
        <w:t>առարկայի</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անցկացման</w:t>
      </w:r>
      <w:r>
        <w:rPr>
          <w:rFonts w:ascii="GHEA Grapalat" w:hAnsi="GHEA Grapalat" w:cs="Times Armenian"/>
          <w:sz w:val="20"/>
          <w:lang w:val="af-ZA"/>
        </w:rPr>
        <w:t xml:space="preserve">, </w:t>
      </w:r>
      <w:r>
        <w:rPr>
          <w:rFonts w:ascii="GHEA Grapalat" w:hAnsi="GHEA Grapalat" w:cs="Sylfaen"/>
          <w:sz w:val="20"/>
          <w:lang w:val="hy-AM"/>
        </w:rPr>
        <w:t>ընտրված մասնակցին</w:t>
      </w:r>
      <w:r>
        <w:rPr>
          <w:rFonts w:ascii="GHEA Grapalat" w:hAnsi="GHEA Grapalat" w:cs="Times Armenian"/>
          <w:sz w:val="20"/>
          <w:lang w:val="af-ZA"/>
        </w:rPr>
        <w:t xml:space="preserve"> </w:t>
      </w:r>
      <w:r>
        <w:rPr>
          <w:rFonts w:ascii="GHEA Grapalat" w:hAnsi="GHEA Grapalat" w:cs="Sylfaen"/>
          <w:sz w:val="20"/>
        </w:rPr>
        <w:t>որոշելու</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նրա</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իր</w:t>
      </w:r>
      <w:r>
        <w:rPr>
          <w:rFonts w:ascii="GHEA Grapalat" w:hAnsi="GHEA Grapalat" w:cs="Times Armenian"/>
          <w:sz w:val="20"/>
          <w:lang w:val="af-ZA"/>
        </w:rPr>
        <w:t xml:space="preserve"> </w:t>
      </w:r>
      <w:r>
        <w:rPr>
          <w:rFonts w:ascii="GHEA Grapalat" w:hAnsi="GHEA Grapalat" w:cs="Sylfaen"/>
          <w:sz w:val="20"/>
        </w:rPr>
        <w:t>կնքելու</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cs="Times Armenian"/>
          <w:sz w:val="20"/>
          <w:lang w:val="af-ZA"/>
        </w:rPr>
        <w:t xml:space="preserve">, </w:t>
      </w:r>
      <w:r>
        <w:rPr>
          <w:rFonts w:ascii="GHEA Grapalat" w:hAnsi="GHEA Grapalat" w:cs="Sylfaen"/>
          <w:sz w:val="20"/>
        </w:rPr>
        <w:t>ինչպես</w:t>
      </w:r>
      <w:r>
        <w:rPr>
          <w:rFonts w:ascii="GHEA Grapalat" w:hAnsi="GHEA Grapalat" w:cs="Times Armenian"/>
          <w:sz w:val="20"/>
          <w:lang w:val="af-ZA"/>
        </w:rPr>
        <w:t xml:space="preserve"> </w:t>
      </w:r>
      <w:r>
        <w:rPr>
          <w:rFonts w:ascii="GHEA Grapalat" w:hAnsi="GHEA Grapalat" w:cs="Sylfaen"/>
          <w:sz w:val="20"/>
        </w:rPr>
        <w:t>նաև</w:t>
      </w:r>
      <w:r>
        <w:rPr>
          <w:rFonts w:ascii="GHEA Grapalat" w:hAnsi="GHEA Grapalat" w:cs="Times Armenian"/>
          <w:sz w:val="20"/>
          <w:lang w:val="af-ZA"/>
        </w:rPr>
        <w:t xml:space="preserve"> </w:t>
      </w:r>
      <w:r>
        <w:rPr>
          <w:rFonts w:ascii="GHEA Grapalat" w:hAnsi="GHEA Grapalat" w:cs="Sylfaen"/>
          <w:sz w:val="20"/>
        </w:rPr>
        <w:t>օժանդակելու</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հայտը</w:t>
      </w:r>
      <w:r>
        <w:rPr>
          <w:rFonts w:ascii="GHEA Grapalat" w:hAnsi="GHEA Grapalat" w:cs="Times Armenian"/>
          <w:sz w:val="20"/>
          <w:lang w:val="af-ZA"/>
        </w:rPr>
        <w:t xml:space="preserve"> </w:t>
      </w:r>
      <w:r>
        <w:rPr>
          <w:rFonts w:ascii="GHEA Grapalat" w:hAnsi="GHEA Grapalat" w:cs="Sylfaen"/>
          <w:sz w:val="20"/>
        </w:rPr>
        <w:t>պատրաստելիս</w:t>
      </w:r>
      <w:r>
        <w:rPr>
          <w:rFonts w:ascii="GHEA Grapalat" w:hAnsi="GHEA Grapalat" w:cs="Times Armenian"/>
          <w:sz w:val="20"/>
          <w:lang w:val="af-ZA"/>
        </w:rPr>
        <w:t>։</w:t>
      </w:r>
    </w:p>
    <w:p w:rsidR="00375C2D" w:rsidRDefault="00375C2D" w:rsidP="00375C2D">
      <w:pPr>
        <w:ind w:firstLine="567"/>
        <w:jc w:val="both"/>
        <w:rPr>
          <w:rFonts w:ascii="GHEA Grapalat" w:hAnsi="GHEA Grapalat"/>
          <w:sz w:val="20"/>
          <w:lang w:val="af-ZA"/>
        </w:rPr>
      </w:pPr>
      <w:r>
        <w:rPr>
          <w:rFonts w:ascii="GHEA Grapalat" w:hAnsi="GHEA Grapalat" w:cs="Sylfaen"/>
          <w:sz w:val="20"/>
        </w:rPr>
        <w:t>Հայտեր</w:t>
      </w:r>
      <w:r>
        <w:rPr>
          <w:rFonts w:ascii="GHEA Grapalat" w:hAnsi="GHEA Grapalat" w:cs="Times Armenian"/>
          <w:sz w:val="20"/>
          <w:lang w:val="af-ZA"/>
        </w:rPr>
        <w:t xml:space="preserve"> </w:t>
      </w:r>
      <w:r>
        <w:rPr>
          <w:rFonts w:ascii="GHEA Grapalat" w:hAnsi="GHEA Grapalat" w:cs="Sylfaen"/>
          <w:sz w:val="20"/>
        </w:rPr>
        <w:t>կարող</w:t>
      </w:r>
      <w:r>
        <w:rPr>
          <w:rFonts w:ascii="GHEA Grapalat" w:hAnsi="GHEA Grapalat" w:cs="Times Armenian"/>
          <w:sz w:val="20"/>
          <w:lang w:val="af-ZA"/>
        </w:rPr>
        <w:t xml:space="preserve"> </w:t>
      </w:r>
      <w:r>
        <w:rPr>
          <w:rFonts w:ascii="GHEA Grapalat" w:hAnsi="GHEA Grapalat" w:cs="Sylfaen"/>
          <w:sz w:val="20"/>
        </w:rPr>
        <w:t>են</w:t>
      </w:r>
      <w:r>
        <w:rPr>
          <w:rFonts w:ascii="GHEA Grapalat" w:hAnsi="GHEA Grapalat" w:cs="Times Armenian"/>
          <w:sz w:val="20"/>
          <w:lang w:val="af-ZA"/>
        </w:rPr>
        <w:t xml:space="preserve"> </w:t>
      </w:r>
      <w:r>
        <w:rPr>
          <w:rFonts w:ascii="GHEA Grapalat" w:hAnsi="GHEA Grapalat" w:cs="Sylfaen"/>
          <w:sz w:val="20"/>
        </w:rPr>
        <w:t>ներկայացնել</w:t>
      </w:r>
      <w:r>
        <w:rPr>
          <w:rFonts w:ascii="GHEA Grapalat" w:hAnsi="GHEA Grapalat" w:cs="Times Armenian"/>
          <w:sz w:val="20"/>
          <w:lang w:val="af-ZA"/>
        </w:rPr>
        <w:t xml:space="preserve"> </w:t>
      </w:r>
      <w:r>
        <w:rPr>
          <w:rFonts w:ascii="GHEA Grapalat" w:hAnsi="GHEA Grapalat" w:cs="Sylfaen"/>
          <w:sz w:val="20"/>
        </w:rPr>
        <w:t>բոլոր</w:t>
      </w:r>
      <w:r>
        <w:rPr>
          <w:rFonts w:ascii="GHEA Grapalat" w:hAnsi="GHEA Grapalat" w:cs="Sylfaen"/>
          <w:sz w:val="20"/>
          <w:lang w:val="af-ZA"/>
        </w:rPr>
        <w:t xml:space="preserve"> </w:t>
      </w:r>
      <w:r>
        <w:rPr>
          <w:rFonts w:ascii="GHEA Grapalat" w:hAnsi="GHEA Grapalat" w:cs="Sylfaen"/>
          <w:sz w:val="20"/>
        </w:rPr>
        <w:t>անձիք</w:t>
      </w:r>
      <w:r>
        <w:rPr>
          <w:rFonts w:ascii="GHEA Grapalat" w:hAnsi="GHEA Grapalat" w:cs="Times Armenian"/>
          <w:sz w:val="20"/>
          <w:lang w:val="af-ZA"/>
        </w:rPr>
        <w:t xml:space="preserve">, </w:t>
      </w:r>
      <w:r>
        <w:rPr>
          <w:rFonts w:ascii="GHEA Grapalat" w:hAnsi="GHEA Grapalat" w:cs="Sylfaen"/>
          <w:sz w:val="20"/>
        </w:rPr>
        <w:t>անկախ</w:t>
      </w:r>
      <w:r>
        <w:rPr>
          <w:rFonts w:ascii="GHEA Grapalat" w:hAnsi="GHEA Grapalat" w:cs="Times Armenian"/>
          <w:sz w:val="20"/>
          <w:lang w:val="af-ZA"/>
        </w:rPr>
        <w:t xml:space="preserve"> </w:t>
      </w:r>
      <w:r>
        <w:rPr>
          <w:rFonts w:ascii="GHEA Grapalat" w:hAnsi="GHEA Grapalat" w:cs="Sylfaen"/>
          <w:sz w:val="20"/>
        </w:rPr>
        <w:t>նրանց</w:t>
      </w:r>
      <w:r>
        <w:rPr>
          <w:rFonts w:ascii="GHEA Grapalat" w:hAnsi="GHEA Grapalat" w:cs="Times Armenian"/>
          <w:sz w:val="20"/>
          <w:lang w:val="af-ZA"/>
        </w:rPr>
        <w:t xml:space="preserve">` </w:t>
      </w:r>
      <w:r>
        <w:rPr>
          <w:rFonts w:ascii="GHEA Grapalat" w:hAnsi="GHEA Grapalat" w:cs="Sylfaen"/>
          <w:sz w:val="20"/>
        </w:rPr>
        <w:t>օտարերկրյա</w:t>
      </w:r>
      <w:r>
        <w:rPr>
          <w:rFonts w:ascii="GHEA Grapalat" w:hAnsi="GHEA Grapalat" w:cs="Times Armenian"/>
          <w:sz w:val="20"/>
          <w:lang w:val="af-ZA"/>
        </w:rPr>
        <w:t xml:space="preserve"> </w:t>
      </w:r>
      <w:r>
        <w:rPr>
          <w:rFonts w:ascii="GHEA Grapalat" w:hAnsi="GHEA Grapalat" w:cs="Sylfaen"/>
          <w:sz w:val="20"/>
        </w:rPr>
        <w:t>ֆիզիկական</w:t>
      </w:r>
      <w:r>
        <w:rPr>
          <w:rFonts w:ascii="GHEA Grapalat" w:hAnsi="GHEA Grapalat" w:cs="Times Armenian"/>
          <w:sz w:val="20"/>
          <w:lang w:val="af-ZA"/>
        </w:rPr>
        <w:t xml:space="preserve"> </w:t>
      </w:r>
      <w:r>
        <w:rPr>
          <w:rFonts w:ascii="GHEA Grapalat" w:hAnsi="GHEA Grapalat" w:cs="Sylfaen"/>
          <w:sz w:val="20"/>
        </w:rPr>
        <w:t>անձ</w:t>
      </w:r>
      <w:r>
        <w:rPr>
          <w:rFonts w:ascii="GHEA Grapalat" w:hAnsi="GHEA Grapalat" w:cs="Times Armenian"/>
          <w:sz w:val="20"/>
          <w:lang w:val="af-ZA"/>
        </w:rPr>
        <w:t xml:space="preserve">, </w:t>
      </w:r>
      <w:r>
        <w:rPr>
          <w:rFonts w:ascii="GHEA Grapalat" w:hAnsi="GHEA Grapalat" w:cs="Sylfaen"/>
          <w:sz w:val="20"/>
        </w:rPr>
        <w:t>կազմակերպություն</w:t>
      </w:r>
      <w:r>
        <w:rPr>
          <w:rFonts w:ascii="GHEA Grapalat" w:hAnsi="GHEA Grapalat" w:cs="Times Armenian"/>
          <w:sz w:val="20"/>
          <w:lang w:val="af-ZA"/>
        </w:rPr>
        <w:t xml:space="preserve">, </w:t>
      </w:r>
      <w:r>
        <w:rPr>
          <w:rFonts w:ascii="GHEA Grapalat" w:hAnsi="GHEA Grapalat" w:cs="Sylfaen"/>
          <w:sz w:val="20"/>
        </w:rPr>
        <w:t>քաղաքացիություն</w:t>
      </w:r>
      <w:r>
        <w:rPr>
          <w:rFonts w:ascii="GHEA Grapalat" w:hAnsi="GHEA Grapalat" w:cs="Times Armenian"/>
          <w:sz w:val="20"/>
          <w:lang w:val="af-ZA"/>
        </w:rPr>
        <w:t xml:space="preserve"> </w:t>
      </w:r>
      <w:r>
        <w:rPr>
          <w:rFonts w:ascii="GHEA Grapalat" w:hAnsi="GHEA Grapalat" w:cs="Sylfaen"/>
          <w:sz w:val="20"/>
        </w:rPr>
        <w:t>չունեցող</w:t>
      </w:r>
      <w:r>
        <w:rPr>
          <w:rFonts w:ascii="GHEA Grapalat" w:hAnsi="GHEA Grapalat" w:cs="Times Armenian"/>
          <w:sz w:val="20"/>
          <w:lang w:val="af-ZA"/>
        </w:rPr>
        <w:t xml:space="preserve"> </w:t>
      </w:r>
      <w:r>
        <w:rPr>
          <w:rFonts w:ascii="GHEA Grapalat" w:hAnsi="GHEA Grapalat" w:cs="Sylfaen"/>
          <w:sz w:val="20"/>
        </w:rPr>
        <w:t>անձ</w:t>
      </w:r>
      <w:r>
        <w:rPr>
          <w:rFonts w:ascii="GHEA Grapalat" w:hAnsi="GHEA Grapalat" w:cs="Times Armenian"/>
          <w:sz w:val="20"/>
          <w:lang w:val="af-ZA"/>
        </w:rPr>
        <w:t xml:space="preserve"> </w:t>
      </w:r>
      <w:r>
        <w:rPr>
          <w:rFonts w:ascii="GHEA Grapalat" w:hAnsi="GHEA Grapalat" w:cs="Sylfaen"/>
          <w:sz w:val="20"/>
        </w:rPr>
        <w:t>լինելու</w:t>
      </w:r>
      <w:r>
        <w:rPr>
          <w:rFonts w:ascii="GHEA Grapalat" w:hAnsi="GHEA Grapalat" w:cs="Times Armenian"/>
          <w:sz w:val="20"/>
          <w:lang w:val="af-ZA"/>
        </w:rPr>
        <w:t xml:space="preserve"> </w:t>
      </w:r>
      <w:r>
        <w:rPr>
          <w:rFonts w:ascii="GHEA Grapalat" w:hAnsi="GHEA Grapalat" w:cs="Sylfaen"/>
          <w:sz w:val="20"/>
        </w:rPr>
        <w:t>հան</w:t>
      </w:r>
      <w:r>
        <w:rPr>
          <w:rFonts w:ascii="GHEA Grapalat" w:hAnsi="GHEA Grapalat" w:cs="Times Armenian"/>
          <w:sz w:val="20"/>
        </w:rPr>
        <w:t>գ</w:t>
      </w:r>
      <w:r>
        <w:rPr>
          <w:rFonts w:ascii="GHEA Grapalat" w:hAnsi="GHEA Grapalat" w:cs="Sylfaen"/>
          <w:sz w:val="20"/>
        </w:rPr>
        <w:t>ամանքից</w:t>
      </w:r>
      <w:r>
        <w:rPr>
          <w:rFonts w:ascii="GHEA Grapalat" w:hAnsi="GHEA Grapalat" w:cs="Times Armenian"/>
          <w:sz w:val="20"/>
          <w:lang w:val="af-ZA"/>
        </w:rPr>
        <w:t>։</w:t>
      </w:r>
    </w:p>
    <w:p w:rsidR="00375C2D" w:rsidRDefault="00375C2D" w:rsidP="00375C2D">
      <w:pPr>
        <w:ind w:firstLine="567"/>
        <w:jc w:val="both"/>
        <w:rPr>
          <w:rFonts w:ascii="GHEA Grapalat" w:hAnsi="GHEA Grapalat" w:cs="Times Armenian"/>
          <w:sz w:val="20"/>
          <w:lang w:val="af-ZA"/>
        </w:rPr>
      </w:pP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Sylfaen"/>
          <w:sz w:val="20"/>
        </w:rPr>
        <w:t>հարաբերությունների</w:t>
      </w:r>
      <w:r>
        <w:rPr>
          <w:rFonts w:ascii="GHEA Grapalat" w:hAnsi="GHEA Grapalat" w:cs="Times Armenian"/>
          <w:sz w:val="20"/>
          <w:lang w:val="af-ZA"/>
        </w:rPr>
        <w:t xml:space="preserve"> </w:t>
      </w:r>
      <w:r>
        <w:rPr>
          <w:rFonts w:ascii="GHEA Grapalat" w:hAnsi="GHEA Grapalat" w:cs="Sylfaen"/>
          <w:sz w:val="20"/>
        </w:rPr>
        <w:t>նկատմամբ</w:t>
      </w:r>
      <w:r>
        <w:rPr>
          <w:rFonts w:ascii="GHEA Grapalat" w:hAnsi="GHEA Grapalat" w:cs="Times Armenian"/>
          <w:sz w:val="20"/>
          <w:lang w:val="af-ZA"/>
        </w:rPr>
        <w:t xml:space="preserve"> </w:t>
      </w:r>
      <w:r>
        <w:rPr>
          <w:rFonts w:ascii="GHEA Grapalat" w:hAnsi="GHEA Grapalat" w:cs="Sylfaen"/>
          <w:sz w:val="20"/>
        </w:rPr>
        <w:t>կիրառվում</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Հայաստանի</w:t>
      </w:r>
      <w:r>
        <w:rPr>
          <w:rFonts w:ascii="GHEA Grapalat" w:hAnsi="GHEA Grapalat" w:cs="Times Armenian"/>
          <w:sz w:val="20"/>
          <w:lang w:val="af-ZA"/>
        </w:rPr>
        <w:t xml:space="preserve"> </w:t>
      </w:r>
      <w:r>
        <w:rPr>
          <w:rFonts w:ascii="GHEA Grapalat" w:hAnsi="GHEA Grapalat" w:cs="Sylfaen"/>
          <w:sz w:val="20"/>
        </w:rPr>
        <w:t>Հանրապետության</w:t>
      </w:r>
      <w:r>
        <w:rPr>
          <w:rFonts w:ascii="GHEA Grapalat" w:hAnsi="GHEA Grapalat" w:cs="Times Armenian"/>
          <w:sz w:val="20"/>
          <w:lang w:val="af-ZA"/>
        </w:rPr>
        <w:t xml:space="preserve"> </w:t>
      </w:r>
      <w:r>
        <w:rPr>
          <w:rFonts w:ascii="GHEA Grapalat" w:hAnsi="GHEA Grapalat" w:cs="Sylfaen"/>
          <w:sz w:val="20"/>
        </w:rPr>
        <w:t>իրավունքը</w:t>
      </w:r>
      <w:r>
        <w:rPr>
          <w:rFonts w:ascii="GHEA Grapalat" w:hAnsi="GHEA Grapalat" w:cs="Times Armenian"/>
          <w:sz w:val="20"/>
          <w:lang w:val="af-ZA"/>
        </w:rPr>
        <w:t xml:space="preserve">։ </w:t>
      </w: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Sylfaen"/>
          <w:sz w:val="20"/>
        </w:rPr>
        <w:t>վեճերը</w:t>
      </w:r>
      <w:r>
        <w:rPr>
          <w:rFonts w:ascii="GHEA Grapalat" w:hAnsi="GHEA Grapalat" w:cs="Times Armenian"/>
          <w:sz w:val="20"/>
          <w:lang w:val="af-ZA"/>
        </w:rPr>
        <w:t xml:space="preserve"> </w:t>
      </w:r>
      <w:r>
        <w:rPr>
          <w:rFonts w:ascii="GHEA Grapalat" w:hAnsi="GHEA Grapalat" w:cs="Sylfaen"/>
          <w:sz w:val="20"/>
        </w:rPr>
        <w:t>ենթակա</w:t>
      </w:r>
      <w:r>
        <w:rPr>
          <w:rFonts w:ascii="GHEA Grapalat" w:hAnsi="GHEA Grapalat" w:cs="Times Armenian"/>
          <w:sz w:val="20"/>
          <w:lang w:val="af-ZA"/>
        </w:rPr>
        <w:t xml:space="preserve"> </w:t>
      </w:r>
      <w:r>
        <w:rPr>
          <w:rFonts w:ascii="GHEA Grapalat" w:hAnsi="GHEA Grapalat" w:cs="Sylfaen"/>
          <w:sz w:val="20"/>
        </w:rPr>
        <w:t>են</w:t>
      </w:r>
      <w:r>
        <w:rPr>
          <w:rFonts w:ascii="GHEA Grapalat" w:hAnsi="GHEA Grapalat" w:cs="Times Armenian"/>
          <w:sz w:val="20"/>
          <w:lang w:val="af-ZA"/>
        </w:rPr>
        <w:t xml:space="preserve"> </w:t>
      </w:r>
      <w:r>
        <w:rPr>
          <w:rFonts w:ascii="GHEA Grapalat" w:hAnsi="GHEA Grapalat" w:cs="Sylfaen"/>
          <w:sz w:val="20"/>
        </w:rPr>
        <w:t>քննության</w:t>
      </w:r>
      <w:r>
        <w:rPr>
          <w:rFonts w:ascii="GHEA Grapalat" w:hAnsi="GHEA Grapalat" w:cs="Times Armenian"/>
          <w:sz w:val="20"/>
          <w:lang w:val="af-ZA"/>
        </w:rPr>
        <w:t xml:space="preserve"> </w:t>
      </w:r>
      <w:r>
        <w:rPr>
          <w:rFonts w:ascii="GHEA Grapalat" w:hAnsi="GHEA Grapalat" w:cs="Sylfaen"/>
          <w:sz w:val="20"/>
        </w:rPr>
        <w:t>Հայաստանի</w:t>
      </w:r>
      <w:r>
        <w:rPr>
          <w:rFonts w:ascii="GHEA Grapalat" w:hAnsi="GHEA Grapalat" w:cs="Times Armenian"/>
          <w:sz w:val="20"/>
          <w:lang w:val="af-ZA"/>
        </w:rPr>
        <w:t xml:space="preserve"> </w:t>
      </w:r>
      <w:r>
        <w:rPr>
          <w:rFonts w:ascii="GHEA Grapalat" w:hAnsi="GHEA Grapalat" w:cs="Sylfaen"/>
          <w:sz w:val="20"/>
        </w:rPr>
        <w:t>Հանրապետության</w:t>
      </w:r>
      <w:r>
        <w:rPr>
          <w:rFonts w:ascii="GHEA Grapalat" w:hAnsi="GHEA Grapalat" w:cs="Times Armenian"/>
          <w:sz w:val="20"/>
          <w:lang w:val="af-ZA"/>
        </w:rPr>
        <w:t xml:space="preserve"> </w:t>
      </w:r>
      <w:r>
        <w:rPr>
          <w:rFonts w:ascii="GHEA Grapalat" w:hAnsi="GHEA Grapalat" w:cs="Sylfaen"/>
          <w:sz w:val="20"/>
        </w:rPr>
        <w:t>դատարաններում</w:t>
      </w:r>
      <w:r>
        <w:rPr>
          <w:rFonts w:ascii="GHEA Grapalat" w:hAnsi="GHEA Grapalat" w:cs="Times Armenian"/>
          <w:sz w:val="20"/>
          <w:lang w:val="af-ZA"/>
        </w:rPr>
        <w:t xml:space="preserve">։ </w:t>
      </w:r>
    </w:p>
    <w:p w:rsidR="0018758C" w:rsidRPr="0018758C" w:rsidRDefault="00375C2D" w:rsidP="00375C2D">
      <w:pPr>
        <w:pStyle w:val="23"/>
        <w:spacing w:line="240" w:lineRule="auto"/>
        <w:ind w:firstLine="567"/>
        <w:rPr>
          <w:rFonts w:asciiTheme="minorHAnsi" w:hAnsiTheme="minorHAnsi"/>
        </w:rPr>
      </w:pPr>
      <w:r>
        <w:rPr>
          <w:rFonts w:ascii="GHEA Grapalat" w:hAnsi="GHEA Grapalat"/>
        </w:rPr>
        <w:t xml:space="preserve">Գնահատող հանձնաժողովի քարտուղարի էլեկտրոնային փոստի հասցեն է` </w:t>
      </w:r>
      <w:hyperlink r:id="rId8" w:history="1">
        <w:r w:rsidR="0018758C" w:rsidRPr="0018758C">
          <w:rPr>
            <w:rStyle w:val="a3"/>
            <w:rFonts w:asciiTheme="minorHAnsi" w:hAnsiTheme="minorHAnsi"/>
          </w:rPr>
          <w:t>sayatnovahamaynqi@mail.ru</w:t>
        </w:r>
      </w:hyperlink>
    </w:p>
    <w:p w:rsidR="0018758C" w:rsidRPr="00AA03AD" w:rsidRDefault="0018758C" w:rsidP="00375C2D">
      <w:pPr>
        <w:pStyle w:val="23"/>
        <w:spacing w:line="240" w:lineRule="auto"/>
        <w:ind w:firstLine="567"/>
        <w:rPr>
          <w:rFonts w:asciiTheme="minorHAnsi" w:hAnsiTheme="minorHAnsi"/>
        </w:rPr>
      </w:pPr>
    </w:p>
    <w:p w:rsidR="0018758C" w:rsidRPr="00AA03AD" w:rsidRDefault="0018758C" w:rsidP="00375C2D">
      <w:pPr>
        <w:pStyle w:val="23"/>
        <w:spacing w:line="240" w:lineRule="auto"/>
        <w:ind w:firstLine="567"/>
        <w:rPr>
          <w:rFonts w:asciiTheme="minorHAnsi" w:hAnsiTheme="minorHAnsi"/>
        </w:rPr>
      </w:pPr>
    </w:p>
    <w:p w:rsidR="0018758C" w:rsidRPr="00AA03AD" w:rsidRDefault="0018758C" w:rsidP="0018758C">
      <w:pPr>
        <w:pStyle w:val="23"/>
        <w:spacing w:line="240" w:lineRule="auto"/>
        <w:ind w:firstLine="567"/>
        <w:jc w:val="center"/>
        <w:rPr>
          <w:rFonts w:asciiTheme="minorHAnsi" w:hAnsiTheme="minorHAnsi"/>
        </w:rPr>
      </w:pPr>
    </w:p>
    <w:p w:rsidR="00375C2D" w:rsidRPr="0018758C" w:rsidRDefault="00375C2D" w:rsidP="0018758C">
      <w:pPr>
        <w:pStyle w:val="23"/>
        <w:spacing w:line="240" w:lineRule="auto"/>
        <w:ind w:firstLine="567"/>
        <w:jc w:val="center"/>
        <w:rPr>
          <w:rFonts w:ascii="GHEA Grapalat" w:hAnsi="GHEA Grapalat"/>
          <w:b/>
          <w:szCs w:val="22"/>
        </w:rPr>
      </w:pPr>
      <w:r w:rsidRPr="0018758C">
        <w:rPr>
          <w:rFonts w:ascii="GHEA Grapalat" w:hAnsi="GHEA Grapalat" w:cs="Sylfaen"/>
          <w:b/>
          <w:szCs w:val="22"/>
        </w:rPr>
        <w:t>ՄԱՍ</w:t>
      </w:r>
      <w:r w:rsidRPr="0018758C">
        <w:rPr>
          <w:rFonts w:ascii="GHEA Grapalat" w:hAnsi="GHEA Grapalat" w:cs="Times Armenian"/>
          <w:b/>
          <w:szCs w:val="22"/>
        </w:rPr>
        <w:t xml:space="preserve">  I</w:t>
      </w:r>
    </w:p>
    <w:p w:rsidR="00375C2D" w:rsidRDefault="00375C2D" w:rsidP="00375C2D">
      <w:pPr>
        <w:pStyle w:val="3"/>
        <w:spacing w:line="240" w:lineRule="auto"/>
        <w:ind w:firstLine="567"/>
        <w:rPr>
          <w:rFonts w:ascii="GHEA Grapalat" w:hAnsi="GHEA Grapalat"/>
          <w:sz w:val="24"/>
          <w:szCs w:val="22"/>
          <w:lang w:val="af-ZA"/>
        </w:rPr>
      </w:pPr>
    </w:p>
    <w:p w:rsidR="00375C2D" w:rsidRDefault="00375C2D" w:rsidP="00375C2D">
      <w:pPr>
        <w:numPr>
          <w:ilvl w:val="0"/>
          <w:numId w:val="3"/>
        </w:numPr>
        <w:jc w:val="center"/>
        <w:rPr>
          <w:rFonts w:ascii="GHEA Grapalat" w:hAnsi="GHEA Grapalat" w:cs="Sylfaen"/>
          <w:b/>
          <w:sz w:val="20"/>
        </w:rPr>
      </w:pPr>
      <w:r>
        <w:rPr>
          <w:rFonts w:ascii="GHEA Grapalat" w:hAnsi="GHEA Grapalat" w:cs="Sylfaen"/>
          <w:b/>
          <w:sz w:val="20"/>
        </w:rPr>
        <w:t>ԳՆՄԱՆ  ԱՌԱՐԿԱՅԻ  ԲՆՈՒԹԱԳԻՐԸ</w:t>
      </w:r>
    </w:p>
    <w:p w:rsidR="00375C2D" w:rsidRDefault="00375C2D" w:rsidP="00375C2D">
      <w:pPr>
        <w:ind w:left="360"/>
        <w:jc w:val="center"/>
        <w:rPr>
          <w:rFonts w:ascii="GHEA Grapalat" w:hAnsi="GHEA Grapalat" w:cs="Sylfaen"/>
          <w:b/>
          <w:sz w:val="20"/>
        </w:rPr>
      </w:pPr>
    </w:p>
    <w:p w:rsidR="00375C2D" w:rsidRDefault="00375C2D" w:rsidP="00375C2D">
      <w:pPr>
        <w:pStyle w:val="3"/>
        <w:spacing w:line="240" w:lineRule="auto"/>
        <w:ind w:firstLine="567"/>
        <w:jc w:val="both"/>
        <w:rPr>
          <w:rFonts w:ascii="GHEA Grapalat" w:hAnsi="GHEA Grapalat"/>
          <w:i w:val="0"/>
          <w:lang w:val="af-ZA"/>
        </w:rPr>
      </w:pPr>
      <w:r>
        <w:rPr>
          <w:rFonts w:ascii="GHEA Grapalat" w:hAnsi="GHEA Grapalat" w:cs="Sylfaen"/>
          <w:i w:val="0"/>
        </w:rPr>
        <w:t>1.1 Գնման</w:t>
      </w:r>
      <w:r>
        <w:rPr>
          <w:rFonts w:ascii="GHEA Grapalat" w:hAnsi="GHEA Grapalat" w:cs="Sylfaen"/>
          <w:i w:val="0"/>
          <w:lang w:val="af-ZA"/>
        </w:rPr>
        <w:t xml:space="preserve"> </w:t>
      </w:r>
      <w:r>
        <w:rPr>
          <w:rFonts w:ascii="GHEA Grapalat" w:hAnsi="GHEA Grapalat" w:cs="Sylfaen"/>
          <w:i w:val="0"/>
        </w:rPr>
        <w:t>առարկա</w:t>
      </w:r>
      <w:r>
        <w:rPr>
          <w:rFonts w:ascii="GHEA Grapalat" w:hAnsi="GHEA Grapalat" w:cs="Sylfaen"/>
          <w:i w:val="0"/>
          <w:lang w:val="af-ZA"/>
        </w:rPr>
        <w:t xml:space="preserve"> </w:t>
      </w:r>
      <w:r>
        <w:rPr>
          <w:rFonts w:ascii="GHEA Grapalat" w:hAnsi="GHEA Grapalat" w:cs="Sylfaen"/>
          <w:i w:val="0"/>
        </w:rPr>
        <w:t>է</w:t>
      </w:r>
      <w:r>
        <w:rPr>
          <w:rFonts w:ascii="GHEA Grapalat" w:hAnsi="GHEA Grapalat" w:cs="Sylfaen"/>
          <w:i w:val="0"/>
          <w:lang w:val="af-ZA"/>
        </w:rPr>
        <w:t xml:space="preserve"> </w:t>
      </w:r>
      <w:r>
        <w:rPr>
          <w:rFonts w:ascii="GHEA Grapalat" w:hAnsi="GHEA Grapalat" w:cs="Sylfaen"/>
          <w:i w:val="0"/>
        </w:rPr>
        <w:t>հանդիսանում</w:t>
      </w:r>
      <w:r>
        <w:rPr>
          <w:rFonts w:ascii="GHEA Grapalat" w:hAnsi="GHEA Grapalat" w:cs="Sylfaen"/>
          <w:i w:val="0"/>
          <w:lang w:val="af-ZA"/>
        </w:rPr>
        <w:t xml:space="preserve">  </w:t>
      </w:r>
      <w:r w:rsidR="00AE122A" w:rsidRPr="00F37790">
        <w:rPr>
          <w:rFonts w:ascii="GHEA Grapalat" w:hAnsi="GHEA Grapalat" w:cs="Times Armenian"/>
          <w:i w:val="0"/>
          <w:lang w:val="af-ZA"/>
        </w:rPr>
        <w:t xml:space="preserve">Արարատի մարզի </w:t>
      </w:r>
      <w:r w:rsidR="0018758C" w:rsidRPr="00F37790">
        <w:rPr>
          <w:rFonts w:ascii="GHEA Grapalat" w:hAnsi="GHEA Grapalat" w:cs="Times Armenian"/>
          <w:i w:val="0"/>
          <w:lang w:val="af-ZA"/>
        </w:rPr>
        <w:t>&lt;&lt; Սայաթ-Նովա համայնքի մանկապարտեզ</w:t>
      </w:r>
      <w:r w:rsidR="0018758C" w:rsidRPr="00F37790">
        <w:rPr>
          <w:rFonts w:ascii="GHEA Grapalat" w:hAnsi="GHEA Grapalat" w:cs="Sylfaen"/>
          <w:i w:val="0"/>
          <w:lang w:val="af-ZA"/>
        </w:rPr>
        <w:t>&gt;&gt; ՀՈԱԿ</w:t>
      </w:r>
      <w:r>
        <w:rPr>
          <w:rFonts w:ascii="Arial Unicode" w:hAnsi="Arial Unicode"/>
          <w:lang w:val="af-ZA"/>
        </w:rPr>
        <w:t>-</w:t>
      </w:r>
      <w:r>
        <w:rPr>
          <w:rFonts w:ascii="Arial Unicode" w:hAnsi="Arial Unicode"/>
        </w:rPr>
        <w:t>ի</w:t>
      </w:r>
      <w:r>
        <w:rPr>
          <w:rFonts w:ascii="GHEA Grapalat" w:hAnsi="GHEA Grapalat" w:cs="Sylfaen"/>
          <w:lang w:val="af-ZA"/>
        </w:rPr>
        <w:t xml:space="preserve"> </w:t>
      </w:r>
      <w:r>
        <w:rPr>
          <w:rFonts w:ascii="GHEA Grapalat" w:hAnsi="GHEA Grapalat" w:cs="Sylfaen"/>
          <w:i w:val="0"/>
        </w:rPr>
        <w:t>կարիքների</w:t>
      </w:r>
      <w:r>
        <w:rPr>
          <w:rFonts w:ascii="GHEA Grapalat" w:hAnsi="GHEA Grapalat" w:cs="Times Armenian"/>
          <w:i w:val="0"/>
          <w:lang w:val="af-ZA"/>
        </w:rPr>
        <w:t xml:space="preserve"> </w:t>
      </w:r>
      <w:r>
        <w:rPr>
          <w:rFonts w:ascii="GHEA Grapalat" w:hAnsi="GHEA Grapalat" w:cs="Sylfaen"/>
          <w:i w:val="0"/>
        </w:rPr>
        <w:t>համար</w:t>
      </w:r>
      <w:r>
        <w:rPr>
          <w:rFonts w:ascii="GHEA Grapalat" w:hAnsi="GHEA Grapalat" w:cs="Times Armenian"/>
          <w:i w:val="0"/>
          <w:lang w:val="af-ZA"/>
        </w:rPr>
        <w:t xml:space="preserve">` </w:t>
      </w:r>
      <w:r>
        <w:rPr>
          <w:rFonts w:ascii="GHEA Grapalat" w:hAnsi="GHEA Grapalat"/>
          <w:i w:val="0"/>
          <w:lang w:val="hy-AM"/>
        </w:rPr>
        <w:t>սննդամթերքի</w:t>
      </w:r>
      <w:r>
        <w:rPr>
          <w:rFonts w:ascii="GHEA Grapalat" w:hAnsi="GHEA Grapalat"/>
          <w:i w:val="0"/>
          <w:lang w:val="af-ZA"/>
        </w:rPr>
        <w:t xml:space="preserve"> </w:t>
      </w:r>
      <w:r>
        <w:rPr>
          <w:rFonts w:ascii="GHEA Grapalat" w:hAnsi="GHEA Grapalat"/>
          <w:i w:val="0"/>
        </w:rPr>
        <w:t>ձեռքբերումը (այսուհետ` նաև ապրանք)</w:t>
      </w:r>
      <w:r>
        <w:rPr>
          <w:rFonts w:ascii="GHEA Grapalat" w:hAnsi="GHEA Grapalat"/>
          <w:i w:val="0"/>
          <w:lang w:val="af-ZA"/>
        </w:rPr>
        <w:t xml:space="preserve">, </w:t>
      </w:r>
      <w:r>
        <w:rPr>
          <w:rFonts w:ascii="GHEA Grapalat" w:hAnsi="GHEA Grapalat"/>
          <w:i w:val="0"/>
        </w:rPr>
        <w:t>որոնք</w:t>
      </w:r>
      <w:r>
        <w:rPr>
          <w:rFonts w:ascii="GHEA Grapalat" w:hAnsi="GHEA Grapalat"/>
          <w:i w:val="0"/>
          <w:lang w:val="af-ZA"/>
        </w:rPr>
        <w:t xml:space="preserve"> </w:t>
      </w:r>
      <w:r>
        <w:rPr>
          <w:rFonts w:ascii="GHEA Grapalat" w:hAnsi="GHEA Grapalat"/>
          <w:i w:val="0"/>
        </w:rPr>
        <w:t>խմբավորված</w:t>
      </w:r>
      <w:r>
        <w:rPr>
          <w:rFonts w:ascii="GHEA Grapalat" w:hAnsi="GHEA Grapalat"/>
          <w:i w:val="0"/>
          <w:lang w:val="af-ZA"/>
        </w:rPr>
        <w:t xml:space="preserve">  </w:t>
      </w:r>
      <w:r>
        <w:rPr>
          <w:rFonts w:ascii="GHEA Grapalat" w:hAnsi="GHEA Grapalat"/>
          <w:i w:val="0"/>
        </w:rPr>
        <w:t>են</w:t>
      </w:r>
      <w:r>
        <w:rPr>
          <w:rFonts w:ascii="GHEA Grapalat" w:hAnsi="GHEA Grapalat"/>
          <w:i w:val="0"/>
          <w:lang w:val="af-ZA"/>
        </w:rPr>
        <w:t xml:space="preserve"> «</w:t>
      </w:r>
      <w:r w:rsidR="0018758C" w:rsidRPr="0018758C">
        <w:rPr>
          <w:rFonts w:ascii="GHEA Grapalat" w:hAnsi="GHEA Grapalat"/>
          <w:i w:val="0"/>
          <w:lang w:val="en-US"/>
        </w:rPr>
        <w:t>5</w:t>
      </w:r>
      <w:r w:rsidR="0018758C">
        <w:rPr>
          <w:rFonts w:ascii="GHEA Grapalat" w:hAnsi="GHEA Grapalat"/>
          <w:i w:val="0"/>
          <w:lang w:val="hy-AM"/>
        </w:rPr>
        <w:t>3</w:t>
      </w:r>
      <w:r>
        <w:rPr>
          <w:rFonts w:ascii="GHEA Grapalat" w:hAnsi="GHEA Grapalat"/>
          <w:i w:val="0"/>
          <w:lang w:val="af-ZA"/>
        </w:rPr>
        <w:t xml:space="preserve">» </w:t>
      </w:r>
      <w:r>
        <w:rPr>
          <w:rFonts w:ascii="GHEA Grapalat" w:hAnsi="GHEA Grapalat" w:cs="Sylfaen"/>
          <w:i w:val="0"/>
        </w:rPr>
        <w:t>չափաբաժիներում</w:t>
      </w:r>
      <w:r>
        <w:rPr>
          <w:rFonts w:ascii="GHEA Grapalat" w:hAnsi="GHEA Grapalat" w:cs="Times Armenian"/>
          <w:i w:val="0"/>
          <w:lang w:val="af-ZA"/>
        </w:rPr>
        <w:t>`</w:t>
      </w:r>
    </w:p>
    <w:tbl>
      <w:tblPr>
        <w:tblW w:w="10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8825"/>
      </w:tblGrid>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b/>
                <w:bCs/>
                <w:i/>
                <w:iCs/>
                <w:sz w:val="14"/>
                <w:szCs w:val="14"/>
              </w:rPr>
            </w:pPr>
            <w:r>
              <w:rPr>
                <w:rFonts w:ascii="GHEA Grapalat" w:hAnsi="GHEA Grapalat"/>
                <w:b/>
                <w:bCs/>
                <w:i/>
                <w:iCs/>
                <w:sz w:val="14"/>
                <w:szCs w:val="14"/>
              </w:rPr>
              <w:t>Չափաբաժինների համարները</w:t>
            </w:r>
          </w:p>
        </w:tc>
        <w:tc>
          <w:tcPr>
            <w:tcW w:w="8825"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b/>
                <w:bCs/>
                <w:i/>
                <w:iCs/>
              </w:rPr>
            </w:pPr>
            <w:r>
              <w:rPr>
                <w:rFonts w:ascii="GHEA Grapalat" w:hAnsi="GHEA Grapalat"/>
                <w:b/>
                <w:bCs/>
                <w:i/>
                <w:iCs/>
              </w:rPr>
              <w:t>Չափաբաժնի անվանումը</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rPr>
            </w:pPr>
            <w:r>
              <w:rPr>
                <w:rFonts w:ascii="GHEA Grapalat" w:hAnsi="GHEA Grapalat"/>
                <w:sz w:val="16"/>
              </w:rPr>
              <w:t>1</w:t>
            </w:r>
          </w:p>
        </w:tc>
        <w:tc>
          <w:tcPr>
            <w:tcW w:w="8825" w:type="dxa"/>
            <w:tcBorders>
              <w:top w:val="single" w:sz="4" w:space="0" w:color="auto"/>
              <w:left w:val="single" w:sz="4" w:space="0" w:color="auto"/>
              <w:bottom w:val="single" w:sz="4" w:space="0" w:color="auto"/>
              <w:right w:val="single" w:sz="4" w:space="0" w:color="auto"/>
            </w:tcBorders>
            <w:vAlign w:val="center"/>
            <w:hideMark/>
          </w:tcPr>
          <w:p w:rsidR="00375C2D" w:rsidRPr="0018758C" w:rsidRDefault="00375C2D">
            <w:pPr>
              <w:jc w:val="center"/>
              <w:rPr>
                <w:rFonts w:ascii="Arial LatArm" w:hAnsi="Arial LatArm" w:cs="Calibri"/>
                <w:sz w:val="20"/>
                <w:szCs w:val="20"/>
              </w:rPr>
            </w:pPr>
            <w:r w:rsidRPr="0018758C">
              <w:rPr>
                <w:rFonts w:ascii="Arial Unicode" w:hAnsi="Arial Unicode" w:cs="Sylfaen"/>
                <w:sz w:val="20"/>
                <w:szCs w:val="20"/>
              </w:rPr>
              <w:t>հաց</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rPr>
            </w:pPr>
            <w:r>
              <w:rPr>
                <w:rFonts w:ascii="GHEA Grapalat" w:hAnsi="GHEA Grapalat"/>
                <w:sz w:val="16"/>
              </w:rPr>
              <w:t>2</w:t>
            </w:r>
          </w:p>
        </w:tc>
        <w:tc>
          <w:tcPr>
            <w:tcW w:w="8825" w:type="dxa"/>
            <w:tcBorders>
              <w:top w:val="single" w:sz="4" w:space="0" w:color="auto"/>
              <w:left w:val="single" w:sz="4" w:space="0" w:color="auto"/>
              <w:bottom w:val="single" w:sz="4" w:space="0" w:color="auto"/>
              <w:right w:val="single" w:sz="4" w:space="0" w:color="auto"/>
            </w:tcBorders>
            <w:vAlign w:val="center"/>
            <w:hideMark/>
          </w:tcPr>
          <w:p w:rsidR="00375C2D" w:rsidRPr="0018758C" w:rsidRDefault="0018758C">
            <w:pPr>
              <w:jc w:val="center"/>
              <w:rPr>
                <w:rFonts w:ascii="Sylfaen" w:hAnsi="Sylfaen" w:cs="Calibri"/>
                <w:sz w:val="20"/>
                <w:szCs w:val="20"/>
                <w:lang w:val="hy-AM"/>
              </w:rPr>
            </w:pPr>
            <w:r w:rsidRPr="0018758C">
              <w:rPr>
                <w:rFonts w:ascii="Sylfaen" w:hAnsi="Sylfaen" w:cs="Sylfaen"/>
                <w:sz w:val="20"/>
                <w:szCs w:val="20"/>
                <w:lang w:val="hy-AM"/>
              </w:rPr>
              <w:t>Ոլոռ</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3</w:t>
            </w:r>
          </w:p>
        </w:tc>
        <w:tc>
          <w:tcPr>
            <w:tcW w:w="8825" w:type="dxa"/>
            <w:tcBorders>
              <w:top w:val="single" w:sz="4" w:space="0" w:color="auto"/>
              <w:left w:val="single" w:sz="4" w:space="0" w:color="auto"/>
              <w:bottom w:val="single" w:sz="4" w:space="0" w:color="auto"/>
              <w:right w:val="single" w:sz="4" w:space="0" w:color="auto"/>
            </w:tcBorders>
            <w:vAlign w:val="center"/>
            <w:hideMark/>
          </w:tcPr>
          <w:p w:rsidR="00375C2D" w:rsidRPr="0018758C" w:rsidRDefault="00375C2D">
            <w:pPr>
              <w:jc w:val="center"/>
              <w:rPr>
                <w:rFonts w:ascii="Arial LatArm" w:hAnsi="Arial LatArm" w:cs="Calibri"/>
                <w:sz w:val="20"/>
                <w:szCs w:val="20"/>
              </w:rPr>
            </w:pPr>
            <w:r w:rsidRPr="0018758C">
              <w:rPr>
                <w:rFonts w:ascii="Arial Unicode" w:hAnsi="Arial Unicode" w:cs="Sylfaen"/>
                <w:sz w:val="20"/>
                <w:szCs w:val="20"/>
              </w:rPr>
              <w:t>Մակարոն</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4</w:t>
            </w:r>
          </w:p>
        </w:tc>
        <w:tc>
          <w:tcPr>
            <w:tcW w:w="8825" w:type="dxa"/>
            <w:tcBorders>
              <w:top w:val="single" w:sz="4" w:space="0" w:color="auto"/>
              <w:left w:val="single" w:sz="4" w:space="0" w:color="auto"/>
              <w:bottom w:val="single" w:sz="4" w:space="0" w:color="auto"/>
              <w:right w:val="single" w:sz="4" w:space="0" w:color="auto"/>
            </w:tcBorders>
            <w:vAlign w:val="center"/>
            <w:hideMark/>
          </w:tcPr>
          <w:p w:rsidR="00375C2D" w:rsidRPr="0018758C" w:rsidRDefault="0018758C">
            <w:pPr>
              <w:jc w:val="center"/>
              <w:rPr>
                <w:rFonts w:ascii="Sylfaen" w:hAnsi="Sylfaen" w:cs="Calibri"/>
                <w:sz w:val="20"/>
                <w:szCs w:val="20"/>
                <w:lang w:val="hy-AM"/>
              </w:rPr>
            </w:pPr>
            <w:r w:rsidRPr="0018758C">
              <w:rPr>
                <w:rFonts w:ascii="Sylfaen" w:hAnsi="Sylfaen" w:cs="Sylfaen"/>
                <w:sz w:val="20"/>
                <w:szCs w:val="20"/>
                <w:lang w:val="hy-AM"/>
              </w:rPr>
              <w:t>ձավար</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5</w:t>
            </w:r>
          </w:p>
        </w:tc>
        <w:tc>
          <w:tcPr>
            <w:tcW w:w="8825" w:type="dxa"/>
            <w:tcBorders>
              <w:top w:val="single" w:sz="4" w:space="0" w:color="auto"/>
              <w:left w:val="single" w:sz="4" w:space="0" w:color="auto"/>
              <w:bottom w:val="single" w:sz="4" w:space="0" w:color="auto"/>
              <w:right w:val="single" w:sz="4" w:space="0" w:color="auto"/>
            </w:tcBorders>
            <w:vAlign w:val="center"/>
            <w:hideMark/>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հնդկաձավար</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6</w:t>
            </w:r>
          </w:p>
        </w:tc>
        <w:tc>
          <w:tcPr>
            <w:tcW w:w="8825" w:type="dxa"/>
            <w:tcBorders>
              <w:top w:val="single" w:sz="4" w:space="0" w:color="auto"/>
              <w:left w:val="single" w:sz="4" w:space="0" w:color="auto"/>
              <w:bottom w:val="single" w:sz="4" w:space="0" w:color="auto"/>
              <w:right w:val="single" w:sz="4" w:space="0" w:color="auto"/>
            </w:tcBorders>
            <w:vAlign w:val="center"/>
            <w:hideMark/>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հաճար</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7</w:t>
            </w:r>
          </w:p>
        </w:tc>
        <w:tc>
          <w:tcPr>
            <w:tcW w:w="8825" w:type="dxa"/>
            <w:tcBorders>
              <w:top w:val="single" w:sz="4" w:space="0" w:color="auto"/>
              <w:left w:val="single" w:sz="4" w:space="0" w:color="auto"/>
              <w:bottom w:val="single" w:sz="4" w:space="0" w:color="auto"/>
              <w:right w:val="single" w:sz="4" w:space="0" w:color="auto"/>
            </w:tcBorders>
            <w:vAlign w:val="center"/>
            <w:hideMark/>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բրինձ</w:t>
            </w:r>
          </w:p>
        </w:tc>
      </w:tr>
      <w:tr w:rsidR="00375C2D" w:rsidRPr="00D4444E"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8</w:t>
            </w:r>
          </w:p>
        </w:tc>
        <w:tc>
          <w:tcPr>
            <w:tcW w:w="8825" w:type="dxa"/>
            <w:tcBorders>
              <w:top w:val="single" w:sz="4" w:space="0" w:color="auto"/>
              <w:left w:val="single" w:sz="4" w:space="0" w:color="auto"/>
              <w:bottom w:val="single" w:sz="4" w:space="0" w:color="auto"/>
              <w:right w:val="single" w:sz="4" w:space="0" w:color="auto"/>
            </w:tcBorders>
            <w:vAlign w:val="center"/>
            <w:hideMark/>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ոսպ</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9</w:t>
            </w:r>
          </w:p>
        </w:tc>
        <w:tc>
          <w:tcPr>
            <w:tcW w:w="8825" w:type="dxa"/>
            <w:tcBorders>
              <w:top w:val="single" w:sz="4" w:space="0" w:color="auto"/>
              <w:left w:val="single" w:sz="4" w:space="0" w:color="auto"/>
              <w:bottom w:val="single" w:sz="4" w:space="0" w:color="auto"/>
              <w:right w:val="single" w:sz="4" w:space="0" w:color="auto"/>
            </w:tcBorders>
            <w:vAlign w:val="center"/>
            <w:hideMark/>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բլղուր</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10</w:t>
            </w:r>
          </w:p>
        </w:tc>
        <w:tc>
          <w:tcPr>
            <w:tcW w:w="8825" w:type="dxa"/>
            <w:tcBorders>
              <w:top w:val="single" w:sz="4" w:space="0" w:color="auto"/>
              <w:left w:val="single" w:sz="4" w:space="0" w:color="auto"/>
              <w:bottom w:val="single" w:sz="4" w:space="0" w:color="auto"/>
              <w:right w:val="single" w:sz="4" w:space="0" w:color="auto"/>
            </w:tcBorders>
            <w:vAlign w:val="center"/>
            <w:hideMark/>
          </w:tcPr>
          <w:p w:rsidR="00375C2D" w:rsidRPr="0018758C" w:rsidRDefault="0018758C">
            <w:pPr>
              <w:jc w:val="center"/>
              <w:rPr>
                <w:rFonts w:ascii="Sylfaen" w:hAnsi="Sylfaen" w:cs="Arial"/>
                <w:sz w:val="20"/>
                <w:szCs w:val="20"/>
                <w:lang w:val="hy-AM"/>
              </w:rPr>
            </w:pPr>
            <w:r w:rsidRPr="0018758C">
              <w:rPr>
                <w:rFonts w:ascii="Sylfaen" w:hAnsi="Sylfaen" w:cs="Arial"/>
                <w:sz w:val="20"/>
                <w:szCs w:val="20"/>
                <w:lang w:val="hy-AM"/>
              </w:rPr>
              <w:t>Լոբի հատիկավոր</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11</w:t>
            </w:r>
          </w:p>
        </w:tc>
        <w:tc>
          <w:tcPr>
            <w:tcW w:w="8825" w:type="dxa"/>
            <w:tcBorders>
              <w:top w:val="single" w:sz="4" w:space="0" w:color="auto"/>
              <w:left w:val="single" w:sz="4" w:space="0" w:color="auto"/>
              <w:bottom w:val="single" w:sz="4" w:space="0" w:color="auto"/>
              <w:right w:val="single" w:sz="4" w:space="0" w:color="auto"/>
            </w:tcBorders>
            <w:vAlign w:val="center"/>
            <w:hideMark/>
          </w:tcPr>
          <w:p w:rsidR="00375C2D" w:rsidRPr="0018758C" w:rsidRDefault="00AA03AD">
            <w:pPr>
              <w:jc w:val="center"/>
              <w:rPr>
                <w:rFonts w:ascii="Sylfaen" w:hAnsi="Sylfaen" w:cs="Calibri"/>
                <w:sz w:val="20"/>
                <w:szCs w:val="20"/>
                <w:lang w:val="hy-AM"/>
              </w:rPr>
            </w:pPr>
            <w:r>
              <w:rPr>
                <w:rFonts w:ascii="Sylfaen" w:hAnsi="Sylfaen" w:cs="Calibri"/>
                <w:sz w:val="20"/>
                <w:szCs w:val="20"/>
                <w:lang w:val="hy-AM"/>
              </w:rPr>
              <w:t>Վարսակի փաթիլներ</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12</w:t>
            </w:r>
          </w:p>
        </w:tc>
        <w:tc>
          <w:tcPr>
            <w:tcW w:w="8825" w:type="dxa"/>
            <w:tcBorders>
              <w:top w:val="single" w:sz="4" w:space="0" w:color="auto"/>
              <w:left w:val="single" w:sz="4" w:space="0" w:color="auto"/>
              <w:bottom w:val="single" w:sz="4" w:space="0" w:color="auto"/>
              <w:right w:val="single" w:sz="4" w:space="0" w:color="auto"/>
            </w:tcBorders>
            <w:vAlign w:val="center"/>
            <w:hideMark/>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ալյուր</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13</w:t>
            </w:r>
          </w:p>
        </w:tc>
        <w:tc>
          <w:tcPr>
            <w:tcW w:w="8825" w:type="dxa"/>
            <w:tcBorders>
              <w:top w:val="single" w:sz="4" w:space="0" w:color="auto"/>
              <w:left w:val="single" w:sz="4" w:space="0" w:color="auto"/>
              <w:bottom w:val="single" w:sz="4" w:space="0" w:color="auto"/>
              <w:right w:val="single" w:sz="4" w:space="0" w:color="auto"/>
            </w:tcBorders>
            <w:vAlign w:val="center"/>
            <w:hideMark/>
          </w:tcPr>
          <w:p w:rsidR="00375C2D" w:rsidRPr="0018758C" w:rsidRDefault="0018758C">
            <w:pPr>
              <w:jc w:val="center"/>
              <w:rPr>
                <w:rFonts w:ascii="Sylfaen" w:hAnsi="Sylfaen" w:cs="Calibri"/>
                <w:sz w:val="20"/>
                <w:szCs w:val="20"/>
                <w:lang w:val="hy-AM"/>
              </w:rPr>
            </w:pPr>
            <w:r w:rsidRPr="0018758C">
              <w:rPr>
                <w:rFonts w:ascii="Sylfaen" w:hAnsi="Sylfaen" w:cs="Sylfaen"/>
                <w:sz w:val="20"/>
                <w:szCs w:val="20"/>
                <w:lang w:val="hy-AM"/>
              </w:rPr>
              <w:t>թխվածքաբլիթ</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14</w:t>
            </w:r>
          </w:p>
        </w:tc>
        <w:tc>
          <w:tcPr>
            <w:tcW w:w="8825" w:type="dxa"/>
            <w:tcBorders>
              <w:top w:val="single" w:sz="4" w:space="0" w:color="auto"/>
              <w:left w:val="single" w:sz="4" w:space="0" w:color="auto"/>
              <w:bottom w:val="single" w:sz="4" w:space="0" w:color="auto"/>
              <w:right w:val="single" w:sz="4" w:space="0" w:color="auto"/>
            </w:tcBorders>
            <w:vAlign w:val="center"/>
            <w:hideMark/>
          </w:tcPr>
          <w:p w:rsidR="00375C2D" w:rsidRPr="0018758C" w:rsidRDefault="0018758C" w:rsidP="0018758C">
            <w:pPr>
              <w:jc w:val="center"/>
              <w:rPr>
                <w:rFonts w:ascii="Sylfaen" w:hAnsi="Sylfaen" w:cs="Calibri"/>
                <w:sz w:val="20"/>
                <w:szCs w:val="20"/>
                <w:lang w:val="hy-AM"/>
              </w:rPr>
            </w:pPr>
            <w:r w:rsidRPr="0018758C">
              <w:rPr>
                <w:rFonts w:ascii="Sylfaen" w:hAnsi="Sylfaen" w:cs="Sylfaen"/>
                <w:sz w:val="20"/>
                <w:szCs w:val="20"/>
                <w:lang w:val="hy-AM"/>
              </w:rPr>
              <w:t>վաֆլի</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15</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Հալվա</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16</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Կակաո</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17</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Շաքարավազ</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18</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Կաթ</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19</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Մածուն</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20</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Աղ</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21</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Թեյ</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22</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Կարմիր պղպեղ տուփով</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23</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Դափնու տերև տուփով</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24</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Կիտրոնի աղ տուփով</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25</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Կիտրոն</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26</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Կանաչի</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27</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Չամիչ</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28</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Կանաչ ոլոռ</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29</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Պանիր</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30</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Կարագ</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31</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Ձեթ</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32</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Հավի միս</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33</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Տավարի միս</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34</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Ձու</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35</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Կարտոֆիլ</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36</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Գազար</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37</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Բազուկ</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38</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Սոխ</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39</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Խտացրած կաթ</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40</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Տոմատ</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41</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Calibri"/>
                <w:sz w:val="20"/>
                <w:szCs w:val="20"/>
                <w:lang w:val="hy-AM"/>
              </w:rPr>
            </w:pPr>
            <w:r w:rsidRPr="0018758C">
              <w:rPr>
                <w:rFonts w:ascii="Sylfaen" w:hAnsi="Sylfaen" w:cs="Calibri"/>
                <w:sz w:val="20"/>
                <w:szCs w:val="20"/>
                <w:lang w:val="hy-AM"/>
              </w:rPr>
              <w:t>Կաղամբ</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42</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Sylfaen"/>
                <w:sz w:val="20"/>
                <w:szCs w:val="20"/>
                <w:lang w:val="hy-AM"/>
              </w:rPr>
            </w:pPr>
            <w:r w:rsidRPr="0018758C">
              <w:rPr>
                <w:rFonts w:ascii="Sylfaen" w:hAnsi="Sylfaen" w:cs="Sylfaen"/>
                <w:sz w:val="20"/>
                <w:szCs w:val="20"/>
                <w:lang w:val="hy-AM"/>
              </w:rPr>
              <w:t>Կոնֆետ</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43</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Sylfaen"/>
                <w:sz w:val="20"/>
                <w:szCs w:val="20"/>
                <w:lang w:val="hy-AM"/>
              </w:rPr>
            </w:pPr>
            <w:r w:rsidRPr="0018758C">
              <w:rPr>
                <w:rFonts w:ascii="Sylfaen" w:hAnsi="Sylfaen" w:cs="Sylfaen"/>
                <w:sz w:val="20"/>
                <w:szCs w:val="20"/>
                <w:lang w:val="hy-AM"/>
              </w:rPr>
              <w:t>Խնձոր</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44</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Sylfaen"/>
                <w:sz w:val="20"/>
                <w:szCs w:val="20"/>
                <w:lang w:val="hy-AM"/>
              </w:rPr>
            </w:pPr>
            <w:r w:rsidRPr="0018758C">
              <w:rPr>
                <w:rFonts w:ascii="Sylfaen" w:hAnsi="Sylfaen" w:cs="Sylfaen"/>
                <w:sz w:val="20"/>
                <w:szCs w:val="20"/>
                <w:lang w:val="hy-AM"/>
              </w:rPr>
              <w:t>Թթվասեր</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45</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Sylfaen"/>
                <w:sz w:val="20"/>
                <w:szCs w:val="20"/>
                <w:lang w:val="hy-AM"/>
              </w:rPr>
            </w:pPr>
            <w:r w:rsidRPr="0018758C">
              <w:rPr>
                <w:rFonts w:ascii="Sylfaen" w:hAnsi="Sylfaen" w:cs="Sylfaen"/>
                <w:sz w:val="20"/>
                <w:szCs w:val="20"/>
                <w:lang w:val="hy-AM"/>
              </w:rPr>
              <w:t>Մանդարին</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46</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Sylfaen"/>
                <w:sz w:val="20"/>
                <w:szCs w:val="20"/>
                <w:lang w:val="hy-AM"/>
              </w:rPr>
            </w:pPr>
            <w:r w:rsidRPr="0018758C">
              <w:rPr>
                <w:rFonts w:ascii="Sylfaen" w:hAnsi="Sylfaen" w:cs="Sylfaen"/>
                <w:sz w:val="20"/>
                <w:szCs w:val="20"/>
                <w:lang w:val="hy-AM"/>
              </w:rPr>
              <w:t>Սիսեռ</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47</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Sylfaen"/>
                <w:sz w:val="20"/>
                <w:szCs w:val="20"/>
                <w:lang w:val="hy-AM"/>
              </w:rPr>
            </w:pPr>
            <w:r w:rsidRPr="0018758C">
              <w:rPr>
                <w:rFonts w:ascii="Sylfaen" w:hAnsi="Sylfaen" w:cs="Sylfaen"/>
                <w:sz w:val="20"/>
                <w:szCs w:val="20"/>
                <w:lang w:val="hy-AM"/>
              </w:rPr>
              <w:t>Խուրմա</w:t>
            </w:r>
          </w:p>
        </w:tc>
      </w:tr>
      <w:tr w:rsidR="00375C2D" w:rsidTr="0018758C">
        <w:tc>
          <w:tcPr>
            <w:tcW w:w="1531"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sz w:val="16"/>
                <w:lang w:val="hy-AM"/>
              </w:rPr>
            </w:pPr>
            <w:r>
              <w:rPr>
                <w:rFonts w:ascii="GHEA Grapalat" w:hAnsi="GHEA Grapalat"/>
                <w:sz w:val="16"/>
                <w:lang w:val="hy-AM"/>
              </w:rPr>
              <w:t>48</w:t>
            </w:r>
          </w:p>
        </w:tc>
        <w:tc>
          <w:tcPr>
            <w:tcW w:w="8825" w:type="dxa"/>
            <w:tcBorders>
              <w:top w:val="single" w:sz="4" w:space="0" w:color="auto"/>
              <w:left w:val="single" w:sz="4" w:space="0" w:color="auto"/>
              <w:bottom w:val="single" w:sz="4" w:space="0" w:color="auto"/>
              <w:right w:val="single" w:sz="4" w:space="0" w:color="auto"/>
            </w:tcBorders>
            <w:vAlign w:val="center"/>
          </w:tcPr>
          <w:p w:rsidR="00375C2D" w:rsidRPr="0018758C" w:rsidRDefault="0018758C">
            <w:pPr>
              <w:jc w:val="center"/>
              <w:rPr>
                <w:rFonts w:ascii="Sylfaen" w:hAnsi="Sylfaen" w:cs="Sylfaen"/>
                <w:sz w:val="20"/>
                <w:szCs w:val="20"/>
                <w:lang w:val="hy-AM"/>
              </w:rPr>
            </w:pPr>
            <w:r w:rsidRPr="0018758C">
              <w:rPr>
                <w:rFonts w:ascii="Sylfaen" w:hAnsi="Sylfaen" w:cs="Sylfaen"/>
                <w:sz w:val="20"/>
                <w:szCs w:val="20"/>
                <w:lang w:val="hy-AM"/>
              </w:rPr>
              <w:t>Սև պղպեղ</w:t>
            </w:r>
          </w:p>
        </w:tc>
      </w:tr>
      <w:tr w:rsidR="0018758C" w:rsidTr="0018758C">
        <w:tc>
          <w:tcPr>
            <w:tcW w:w="1531" w:type="dxa"/>
            <w:tcBorders>
              <w:top w:val="single" w:sz="4" w:space="0" w:color="auto"/>
              <w:left w:val="single" w:sz="4" w:space="0" w:color="auto"/>
              <w:bottom w:val="single" w:sz="4" w:space="0" w:color="auto"/>
              <w:right w:val="single" w:sz="4" w:space="0" w:color="auto"/>
            </w:tcBorders>
            <w:vAlign w:val="center"/>
          </w:tcPr>
          <w:p w:rsidR="0018758C" w:rsidRDefault="0018758C">
            <w:pPr>
              <w:pStyle w:val="23"/>
              <w:spacing w:line="240" w:lineRule="auto"/>
              <w:ind w:firstLine="0"/>
              <w:jc w:val="center"/>
              <w:rPr>
                <w:rFonts w:ascii="GHEA Grapalat" w:hAnsi="GHEA Grapalat"/>
                <w:sz w:val="16"/>
                <w:lang w:val="hy-AM"/>
              </w:rPr>
            </w:pPr>
            <w:r>
              <w:rPr>
                <w:rFonts w:ascii="GHEA Grapalat" w:hAnsi="GHEA Grapalat"/>
                <w:sz w:val="16"/>
                <w:lang w:val="hy-AM"/>
              </w:rPr>
              <w:t>49</w:t>
            </w:r>
          </w:p>
        </w:tc>
        <w:tc>
          <w:tcPr>
            <w:tcW w:w="8825" w:type="dxa"/>
            <w:tcBorders>
              <w:top w:val="single" w:sz="4" w:space="0" w:color="auto"/>
              <w:left w:val="single" w:sz="4" w:space="0" w:color="auto"/>
              <w:bottom w:val="single" w:sz="4" w:space="0" w:color="auto"/>
              <w:right w:val="single" w:sz="4" w:space="0" w:color="auto"/>
            </w:tcBorders>
            <w:vAlign w:val="center"/>
          </w:tcPr>
          <w:p w:rsidR="0018758C" w:rsidRPr="0018758C" w:rsidRDefault="0018758C">
            <w:pPr>
              <w:jc w:val="center"/>
              <w:rPr>
                <w:rFonts w:ascii="Sylfaen" w:hAnsi="Sylfaen" w:cs="Sylfaen"/>
                <w:sz w:val="20"/>
                <w:szCs w:val="20"/>
                <w:lang w:val="hy-AM"/>
              </w:rPr>
            </w:pPr>
            <w:r w:rsidRPr="0018758C">
              <w:rPr>
                <w:rFonts w:ascii="Sylfaen" w:hAnsi="Sylfaen" w:cs="Sylfaen"/>
                <w:sz w:val="20"/>
                <w:szCs w:val="20"/>
                <w:lang w:val="hy-AM"/>
              </w:rPr>
              <w:t>Վարունգ</w:t>
            </w:r>
          </w:p>
        </w:tc>
      </w:tr>
      <w:tr w:rsidR="0018758C" w:rsidTr="0018758C">
        <w:tc>
          <w:tcPr>
            <w:tcW w:w="1531" w:type="dxa"/>
            <w:tcBorders>
              <w:top w:val="single" w:sz="4" w:space="0" w:color="auto"/>
              <w:left w:val="single" w:sz="4" w:space="0" w:color="auto"/>
              <w:bottom w:val="single" w:sz="4" w:space="0" w:color="auto"/>
              <w:right w:val="single" w:sz="4" w:space="0" w:color="auto"/>
            </w:tcBorders>
            <w:vAlign w:val="center"/>
          </w:tcPr>
          <w:p w:rsidR="0018758C" w:rsidRDefault="0018758C">
            <w:pPr>
              <w:pStyle w:val="23"/>
              <w:spacing w:line="240" w:lineRule="auto"/>
              <w:ind w:firstLine="0"/>
              <w:jc w:val="center"/>
              <w:rPr>
                <w:rFonts w:ascii="GHEA Grapalat" w:hAnsi="GHEA Grapalat"/>
                <w:sz w:val="16"/>
                <w:lang w:val="hy-AM"/>
              </w:rPr>
            </w:pPr>
            <w:r>
              <w:rPr>
                <w:rFonts w:ascii="GHEA Grapalat" w:hAnsi="GHEA Grapalat"/>
                <w:sz w:val="16"/>
                <w:lang w:val="hy-AM"/>
              </w:rPr>
              <w:t>50</w:t>
            </w:r>
          </w:p>
        </w:tc>
        <w:tc>
          <w:tcPr>
            <w:tcW w:w="8825" w:type="dxa"/>
            <w:tcBorders>
              <w:top w:val="single" w:sz="4" w:space="0" w:color="auto"/>
              <w:left w:val="single" w:sz="4" w:space="0" w:color="auto"/>
              <w:bottom w:val="single" w:sz="4" w:space="0" w:color="auto"/>
              <w:right w:val="single" w:sz="4" w:space="0" w:color="auto"/>
            </w:tcBorders>
            <w:vAlign w:val="center"/>
          </w:tcPr>
          <w:p w:rsidR="0018758C" w:rsidRPr="0018758C" w:rsidRDefault="0018758C">
            <w:pPr>
              <w:jc w:val="center"/>
              <w:rPr>
                <w:rFonts w:ascii="Sylfaen" w:hAnsi="Sylfaen" w:cs="Sylfaen"/>
                <w:sz w:val="20"/>
                <w:szCs w:val="20"/>
                <w:lang w:val="hy-AM"/>
              </w:rPr>
            </w:pPr>
            <w:r w:rsidRPr="0018758C">
              <w:rPr>
                <w:rFonts w:ascii="Sylfaen" w:hAnsi="Sylfaen" w:cs="Sylfaen"/>
                <w:sz w:val="20"/>
                <w:szCs w:val="20"/>
                <w:lang w:val="hy-AM"/>
              </w:rPr>
              <w:t>Դդմիկ</w:t>
            </w:r>
          </w:p>
        </w:tc>
      </w:tr>
      <w:tr w:rsidR="0018758C" w:rsidTr="0018758C">
        <w:tc>
          <w:tcPr>
            <w:tcW w:w="1531" w:type="dxa"/>
            <w:tcBorders>
              <w:top w:val="single" w:sz="4" w:space="0" w:color="auto"/>
              <w:left w:val="single" w:sz="4" w:space="0" w:color="auto"/>
              <w:bottom w:val="single" w:sz="4" w:space="0" w:color="auto"/>
              <w:right w:val="single" w:sz="4" w:space="0" w:color="auto"/>
            </w:tcBorders>
            <w:vAlign w:val="center"/>
          </w:tcPr>
          <w:p w:rsidR="0018758C" w:rsidRDefault="0018758C">
            <w:pPr>
              <w:pStyle w:val="23"/>
              <w:spacing w:line="240" w:lineRule="auto"/>
              <w:ind w:firstLine="0"/>
              <w:jc w:val="center"/>
              <w:rPr>
                <w:rFonts w:ascii="GHEA Grapalat" w:hAnsi="GHEA Grapalat"/>
                <w:sz w:val="16"/>
                <w:lang w:val="hy-AM"/>
              </w:rPr>
            </w:pPr>
            <w:r>
              <w:rPr>
                <w:rFonts w:ascii="GHEA Grapalat" w:hAnsi="GHEA Grapalat"/>
                <w:sz w:val="16"/>
                <w:lang w:val="hy-AM"/>
              </w:rPr>
              <w:t>51</w:t>
            </w:r>
          </w:p>
        </w:tc>
        <w:tc>
          <w:tcPr>
            <w:tcW w:w="8825" w:type="dxa"/>
            <w:tcBorders>
              <w:top w:val="single" w:sz="4" w:space="0" w:color="auto"/>
              <w:left w:val="single" w:sz="4" w:space="0" w:color="auto"/>
              <w:bottom w:val="single" w:sz="4" w:space="0" w:color="auto"/>
              <w:right w:val="single" w:sz="4" w:space="0" w:color="auto"/>
            </w:tcBorders>
            <w:vAlign w:val="center"/>
          </w:tcPr>
          <w:p w:rsidR="0018758C" w:rsidRPr="0018758C" w:rsidRDefault="0018758C">
            <w:pPr>
              <w:jc w:val="center"/>
              <w:rPr>
                <w:rFonts w:ascii="Sylfaen" w:hAnsi="Sylfaen" w:cs="Sylfaen"/>
                <w:sz w:val="20"/>
                <w:szCs w:val="20"/>
                <w:lang w:val="hy-AM"/>
              </w:rPr>
            </w:pPr>
            <w:r w:rsidRPr="0018758C">
              <w:rPr>
                <w:rFonts w:ascii="Sylfaen" w:hAnsi="Sylfaen" w:cs="Sylfaen"/>
                <w:sz w:val="20"/>
                <w:szCs w:val="20"/>
                <w:lang w:val="hy-AM"/>
              </w:rPr>
              <w:t>Խնձորի քացախ</w:t>
            </w:r>
          </w:p>
        </w:tc>
      </w:tr>
      <w:tr w:rsidR="0018758C" w:rsidTr="0018758C">
        <w:tc>
          <w:tcPr>
            <w:tcW w:w="1531" w:type="dxa"/>
            <w:tcBorders>
              <w:top w:val="single" w:sz="4" w:space="0" w:color="auto"/>
              <w:left w:val="single" w:sz="4" w:space="0" w:color="auto"/>
              <w:bottom w:val="single" w:sz="4" w:space="0" w:color="auto"/>
              <w:right w:val="single" w:sz="4" w:space="0" w:color="auto"/>
            </w:tcBorders>
            <w:vAlign w:val="center"/>
          </w:tcPr>
          <w:p w:rsidR="0018758C" w:rsidRDefault="0018758C">
            <w:pPr>
              <w:pStyle w:val="23"/>
              <w:spacing w:line="240" w:lineRule="auto"/>
              <w:ind w:firstLine="0"/>
              <w:jc w:val="center"/>
              <w:rPr>
                <w:rFonts w:ascii="GHEA Grapalat" w:hAnsi="GHEA Grapalat"/>
                <w:sz w:val="16"/>
                <w:lang w:val="hy-AM"/>
              </w:rPr>
            </w:pPr>
            <w:r>
              <w:rPr>
                <w:rFonts w:ascii="GHEA Grapalat" w:hAnsi="GHEA Grapalat"/>
                <w:sz w:val="16"/>
                <w:lang w:val="hy-AM"/>
              </w:rPr>
              <w:t>52</w:t>
            </w:r>
          </w:p>
        </w:tc>
        <w:tc>
          <w:tcPr>
            <w:tcW w:w="8825" w:type="dxa"/>
            <w:tcBorders>
              <w:top w:val="single" w:sz="4" w:space="0" w:color="auto"/>
              <w:left w:val="single" w:sz="4" w:space="0" w:color="auto"/>
              <w:bottom w:val="single" w:sz="4" w:space="0" w:color="auto"/>
              <w:right w:val="single" w:sz="4" w:space="0" w:color="auto"/>
            </w:tcBorders>
            <w:vAlign w:val="center"/>
          </w:tcPr>
          <w:p w:rsidR="0018758C" w:rsidRPr="0018758C" w:rsidRDefault="0018758C">
            <w:pPr>
              <w:jc w:val="center"/>
              <w:rPr>
                <w:rFonts w:ascii="Sylfaen" w:hAnsi="Sylfaen" w:cs="Sylfaen"/>
                <w:sz w:val="20"/>
                <w:szCs w:val="20"/>
                <w:lang w:val="hy-AM"/>
              </w:rPr>
            </w:pPr>
            <w:r w:rsidRPr="0018758C">
              <w:rPr>
                <w:rFonts w:ascii="Sylfaen" w:hAnsi="Sylfaen" w:cs="Sylfaen"/>
                <w:sz w:val="20"/>
                <w:szCs w:val="20"/>
                <w:lang w:val="hy-AM"/>
              </w:rPr>
              <w:t>Սոդա</w:t>
            </w:r>
          </w:p>
        </w:tc>
      </w:tr>
      <w:tr w:rsidR="0018758C" w:rsidTr="0018758C">
        <w:tc>
          <w:tcPr>
            <w:tcW w:w="1531" w:type="dxa"/>
            <w:tcBorders>
              <w:top w:val="single" w:sz="4" w:space="0" w:color="auto"/>
              <w:left w:val="single" w:sz="4" w:space="0" w:color="auto"/>
              <w:bottom w:val="single" w:sz="4" w:space="0" w:color="auto"/>
              <w:right w:val="single" w:sz="4" w:space="0" w:color="auto"/>
            </w:tcBorders>
            <w:vAlign w:val="center"/>
          </w:tcPr>
          <w:p w:rsidR="0018758C" w:rsidRDefault="0018758C">
            <w:pPr>
              <w:pStyle w:val="23"/>
              <w:spacing w:line="240" w:lineRule="auto"/>
              <w:ind w:firstLine="0"/>
              <w:jc w:val="center"/>
              <w:rPr>
                <w:rFonts w:ascii="GHEA Grapalat" w:hAnsi="GHEA Grapalat"/>
                <w:sz w:val="16"/>
                <w:lang w:val="hy-AM"/>
              </w:rPr>
            </w:pPr>
            <w:r>
              <w:rPr>
                <w:rFonts w:ascii="GHEA Grapalat" w:hAnsi="GHEA Grapalat"/>
                <w:sz w:val="16"/>
                <w:lang w:val="hy-AM"/>
              </w:rPr>
              <w:t>53</w:t>
            </w:r>
          </w:p>
        </w:tc>
        <w:tc>
          <w:tcPr>
            <w:tcW w:w="8825" w:type="dxa"/>
            <w:tcBorders>
              <w:top w:val="single" w:sz="4" w:space="0" w:color="auto"/>
              <w:left w:val="single" w:sz="4" w:space="0" w:color="auto"/>
              <w:bottom w:val="single" w:sz="4" w:space="0" w:color="auto"/>
              <w:right w:val="single" w:sz="4" w:space="0" w:color="auto"/>
            </w:tcBorders>
            <w:vAlign w:val="center"/>
          </w:tcPr>
          <w:p w:rsidR="0018758C" w:rsidRPr="0018758C" w:rsidRDefault="0018758C">
            <w:pPr>
              <w:jc w:val="center"/>
              <w:rPr>
                <w:rFonts w:ascii="Sylfaen" w:hAnsi="Sylfaen" w:cs="Sylfaen"/>
                <w:sz w:val="20"/>
                <w:szCs w:val="20"/>
                <w:lang w:val="hy-AM"/>
              </w:rPr>
            </w:pPr>
            <w:r w:rsidRPr="0018758C">
              <w:rPr>
                <w:rFonts w:ascii="Sylfaen" w:hAnsi="Sylfaen" w:cs="Sylfaen"/>
                <w:sz w:val="20"/>
                <w:szCs w:val="20"/>
                <w:lang w:val="hy-AM"/>
              </w:rPr>
              <w:t>Խմորիչ</w:t>
            </w:r>
          </w:p>
        </w:tc>
      </w:tr>
    </w:tbl>
    <w:p w:rsidR="00375C2D" w:rsidRDefault="00375C2D" w:rsidP="00375C2D">
      <w:pPr>
        <w:pStyle w:val="23"/>
        <w:spacing w:line="240" w:lineRule="auto"/>
        <w:ind w:firstLine="567"/>
        <w:rPr>
          <w:rFonts w:ascii="GHEA Grapalat" w:hAnsi="GHEA Grapalat"/>
        </w:rPr>
      </w:pPr>
      <w:r>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375C2D" w:rsidRDefault="00375C2D" w:rsidP="00375C2D">
      <w:pPr>
        <w:pStyle w:val="23"/>
        <w:spacing w:line="240" w:lineRule="auto"/>
        <w:ind w:firstLine="567"/>
        <w:rPr>
          <w:rFonts w:ascii="GHEA Grapalat" w:hAnsi="GHEA Grapalat"/>
        </w:rPr>
      </w:pPr>
      <w:r>
        <w:rPr>
          <w:rFonts w:ascii="GHEA Grapalat" w:hAnsi="GHEA Grapalat"/>
        </w:rPr>
        <w:t>1.2 Սույն ընթացակարգի շրջանակում, ընտրված մասնակցի առաջարկության հիման վրա, կհատկացվի կանխավճար` ներքոհիշյալ չափով և ժամկետներում`</w:t>
      </w:r>
    </w:p>
    <w:p w:rsidR="00375C2D" w:rsidRDefault="00375C2D" w:rsidP="00375C2D">
      <w:pPr>
        <w:pStyle w:val="23"/>
        <w:spacing w:line="240" w:lineRule="auto"/>
        <w:ind w:firstLine="567"/>
        <w:rPr>
          <w:rFonts w:ascii="GHEA Grapalat" w:hAnsi="GHEA Grapalat"/>
        </w:rPr>
      </w:pPr>
    </w:p>
    <w:tbl>
      <w:tblPr>
        <w:tblW w:w="0" w:type="auto"/>
        <w:jc w:val="center"/>
        <w:tblInd w:w="-1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375C2D" w:rsidTr="00375C2D">
        <w:trPr>
          <w:jc w:val="center"/>
        </w:trPr>
        <w:tc>
          <w:tcPr>
            <w:tcW w:w="6356" w:type="dxa"/>
            <w:gridSpan w:val="2"/>
            <w:tcBorders>
              <w:top w:val="single" w:sz="4" w:space="0" w:color="auto"/>
              <w:left w:val="single" w:sz="4" w:space="0" w:color="auto"/>
              <w:bottom w:val="single" w:sz="4" w:space="0" w:color="auto"/>
              <w:right w:val="single" w:sz="4" w:space="0" w:color="auto"/>
            </w:tcBorders>
            <w:hideMark/>
          </w:tcPr>
          <w:p w:rsidR="00375C2D" w:rsidRDefault="00375C2D">
            <w:pPr>
              <w:pStyle w:val="23"/>
              <w:spacing w:line="240" w:lineRule="auto"/>
              <w:ind w:firstLine="0"/>
              <w:jc w:val="center"/>
              <w:rPr>
                <w:rFonts w:ascii="GHEA Grapalat" w:hAnsi="GHEA Grapalat" w:cs="Sylfaen"/>
                <w:b/>
                <w:i/>
                <w:sz w:val="16"/>
                <w:szCs w:val="16"/>
                <w:lang w:val="es-ES"/>
              </w:rPr>
            </w:pPr>
            <w:r>
              <w:rPr>
                <w:rFonts w:ascii="GHEA Grapalat" w:hAnsi="GHEA Grapalat" w:cs="Sylfaen"/>
                <w:b/>
                <w:i/>
                <w:sz w:val="16"/>
                <w:szCs w:val="16"/>
                <w:lang w:val="es-ES"/>
              </w:rPr>
              <w:t>Կանխավճարի հատկացման</w:t>
            </w:r>
          </w:p>
        </w:tc>
      </w:tr>
      <w:tr w:rsidR="00375C2D" w:rsidTr="00375C2D">
        <w:trPr>
          <w:jc w:val="center"/>
        </w:trPr>
        <w:tc>
          <w:tcPr>
            <w:tcW w:w="2580"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cs="Sylfaen"/>
                <w:b/>
                <w:i/>
                <w:sz w:val="16"/>
                <w:szCs w:val="16"/>
                <w:lang w:val="es-ES"/>
              </w:rPr>
            </w:pPr>
            <w:r>
              <w:rPr>
                <w:rFonts w:ascii="GHEA Grapalat" w:hAnsi="GHEA Grapalat" w:cs="Sylfaen"/>
                <w:b/>
                <w:i/>
                <w:sz w:val="16"/>
                <w:szCs w:val="16"/>
                <w:lang w:val="es-ES"/>
              </w:rPr>
              <w:t>առավելագույն չափը (ՀՀ դրամ)</w:t>
            </w:r>
          </w:p>
        </w:tc>
        <w:tc>
          <w:tcPr>
            <w:tcW w:w="3776"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23"/>
              <w:spacing w:line="240" w:lineRule="auto"/>
              <w:ind w:firstLine="0"/>
              <w:jc w:val="center"/>
              <w:rPr>
                <w:rFonts w:ascii="GHEA Grapalat" w:hAnsi="GHEA Grapalat" w:cs="Sylfaen"/>
                <w:b/>
                <w:i/>
                <w:sz w:val="16"/>
                <w:szCs w:val="16"/>
                <w:lang w:val="es-ES"/>
              </w:rPr>
            </w:pPr>
            <w:r>
              <w:rPr>
                <w:rFonts w:ascii="GHEA Grapalat" w:hAnsi="GHEA Grapalat" w:cs="Sylfaen"/>
                <w:b/>
                <w:i/>
                <w:sz w:val="16"/>
                <w:szCs w:val="16"/>
                <w:lang w:val="es-ES"/>
              </w:rPr>
              <w:t>ժամկետը (ամիսը, տարեթիվը)</w:t>
            </w:r>
          </w:p>
        </w:tc>
      </w:tr>
      <w:tr w:rsidR="00375C2D" w:rsidTr="00375C2D">
        <w:trPr>
          <w:jc w:val="center"/>
        </w:trPr>
        <w:tc>
          <w:tcPr>
            <w:tcW w:w="2580"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sz w:val="20"/>
                <w:szCs w:val="20"/>
              </w:rPr>
            </w:pPr>
          </w:p>
        </w:tc>
        <w:tc>
          <w:tcPr>
            <w:tcW w:w="3776"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sz w:val="20"/>
                <w:szCs w:val="20"/>
              </w:rPr>
            </w:pPr>
          </w:p>
        </w:tc>
      </w:tr>
      <w:tr w:rsidR="00375C2D" w:rsidTr="00375C2D">
        <w:trPr>
          <w:jc w:val="center"/>
        </w:trPr>
        <w:tc>
          <w:tcPr>
            <w:tcW w:w="2580"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sz w:val="20"/>
                <w:szCs w:val="20"/>
              </w:rPr>
            </w:pPr>
          </w:p>
        </w:tc>
        <w:tc>
          <w:tcPr>
            <w:tcW w:w="3776"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sz w:val="20"/>
                <w:szCs w:val="20"/>
              </w:rPr>
            </w:pPr>
          </w:p>
        </w:tc>
      </w:tr>
    </w:tbl>
    <w:p w:rsidR="00375C2D" w:rsidRDefault="00375C2D" w:rsidP="00375C2D">
      <w:pPr>
        <w:ind w:firstLine="375"/>
        <w:jc w:val="both"/>
        <w:rPr>
          <w:rFonts w:ascii="GHEA Grapalat" w:hAnsi="GHEA Grapalat"/>
        </w:rPr>
      </w:pPr>
    </w:p>
    <w:p w:rsidR="00375C2D" w:rsidRDefault="00375C2D" w:rsidP="00375C2D">
      <w:pPr>
        <w:pStyle w:val="23"/>
        <w:spacing w:line="240" w:lineRule="auto"/>
        <w:ind w:firstLine="567"/>
        <w:rPr>
          <w:rFonts w:ascii="GHEA Grapalat" w:hAnsi="GHEA Grapalat"/>
        </w:rPr>
      </w:pPr>
      <w:r>
        <w:rPr>
          <w:rFonts w:ascii="GHEA Grapalat" w:hAnsi="GHEA Grapalat"/>
        </w:rPr>
        <w:t xml:space="preserve">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  </w:t>
      </w:r>
    </w:p>
    <w:p w:rsidR="00375C2D" w:rsidRDefault="00375C2D" w:rsidP="00375C2D">
      <w:pPr>
        <w:ind w:firstLine="567"/>
        <w:rPr>
          <w:rFonts w:ascii="GHEA Grapalat" w:hAnsi="GHEA Grapalat" w:cs="Sylfaen"/>
          <w:i/>
          <w:sz w:val="20"/>
          <w:lang w:val="es-ES"/>
        </w:rPr>
      </w:pPr>
    </w:p>
    <w:p w:rsidR="00375C2D" w:rsidRDefault="00375C2D" w:rsidP="00375C2D">
      <w:pPr>
        <w:ind w:firstLine="567"/>
        <w:rPr>
          <w:rFonts w:ascii="GHEA Grapalat" w:hAnsi="GHEA Grapalat" w:cs="Sylfaen"/>
          <w:i/>
          <w:sz w:val="20"/>
          <w:lang w:val="es-ES"/>
        </w:rPr>
      </w:pPr>
    </w:p>
    <w:p w:rsidR="00375C2D" w:rsidRDefault="00375C2D" w:rsidP="00375C2D">
      <w:pPr>
        <w:jc w:val="center"/>
        <w:rPr>
          <w:rFonts w:ascii="GHEA Grapalat" w:hAnsi="GHEA Grapalat"/>
          <w:b/>
          <w:sz w:val="20"/>
          <w:lang w:val="es-ES"/>
        </w:rPr>
      </w:pPr>
      <w:r>
        <w:rPr>
          <w:rFonts w:ascii="GHEA Grapalat" w:hAnsi="GHEA Grapalat"/>
          <w:b/>
          <w:sz w:val="20"/>
          <w:lang w:val="es-ES"/>
        </w:rPr>
        <w:t xml:space="preserve">2.  </w:t>
      </w:r>
      <w:r>
        <w:rPr>
          <w:rFonts w:ascii="GHEA Grapalat" w:hAnsi="GHEA Grapalat" w:cs="Sylfaen"/>
          <w:b/>
          <w:sz w:val="20"/>
        </w:rPr>
        <w:t>ՄԱՍՆԱԿՑԻ</w:t>
      </w:r>
      <w:r>
        <w:rPr>
          <w:rFonts w:ascii="GHEA Grapalat" w:hAnsi="GHEA Grapalat"/>
          <w:b/>
          <w:sz w:val="20"/>
          <w:lang w:val="es-ES"/>
        </w:rPr>
        <w:t xml:space="preserve"> </w:t>
      </w:r>
      <w:r>
        <w:rPr>
          <w:rFonts w:ascii="GHEA Grapalat" w:hAnsi="GHEA Grapalat" w:cs="Sylfaen"/>
          <w:b/>
          <w:sz w:val="20"/>
        </w:rPr>
        <w:t>ՄԱՍՆԱԿՑՈՒԹՅԱՆ</w:t>
      </w:r>
      <w:r>
        <w:rPr>
          <w:rFonts w:ascii="GHEA Grapalat" w:hAnsi="GHEA Grapalat"/>
          <w:b/>
          <w:sz w:val="20"/>
          <w:lang w:val="es-ES"/>
        </w:rPr>
        <w:t xml:space="preserve"> </w:t>
      </w:r>
      <w:r>
        <w:rPr>
          <w:rFonts w:ascii="GHEA Grapalat" w:hAnsi="GHEA Grapalat" w:cs="Sylfaen"/>
          <w:b/>
          <w:sz w:val="20"/>
        </w:rPr>
        <w:t>ԻՐԱՎՈՒՆՔԻ</w:t>
      </w:r>
      <w:r>
        <w:rPr>
          <w:rFonts w:ascii="GHEA Grapalat" w:hAnsi="GHEA Grapalat"/>
          <w:b/>
          <w:sz w:val="20"/>
          <w:lang w:val="es-ES"/>
        </w:rPr>
        <w:t xml:space="preserve"> </w:t>
      </w:r>
      <w:r>
        <w:rPr>
          <w:rFonts w:ascii="GHEA Grapalat" w:hAnsi="GHEA Grapalat" w:cs="Sylfaen"/>
          <w:b/>
          <w:sz w:val="20"/>
        </w:rPr>
        <w:t>ՊԱՀԱՆՋՆԵՐԸ</w:t>
      </w:r>
      <w:r>
        <w:rPr>
          <w:rFonts w:ascii="GHEA Grapalat" w:hAnsi="GHEA Grapalat"/>
          <w:b/>
          <w:sz w:val="20"/>
          <w:lang w:val="es-ES"/>
        </w:rPr>
        <w:t xml:space="preserve">, </w:t>
      </w:r>
      <w:r>
        <w:rPr>
          <w:rFonts w:ascii="GHEA Grapalat" w:hAnsi="GHEA Grapalat" w:cs="Sylfaen"/>
          <w:b/>
          <w:sz w:val="20"/>
        </w:rPr>
        <w:t>ՈՐԱԿԱՎՈՐՄԱՆ</w:t>
      </w:r>
      <w:r>
        <w:rPr>
          <w:rFonts w:ascii="GHEA Grapalat" w:hAnsi="GHEA Grapalat"/>
          <w:b/>
          <w:sz w:val="20"/>
          <w:lang w:val="es-ES"/>
        </w:rPr>
        <w:t xml:space="preserve"> </w:t>
      </w:r>
      <w:r>
        <w:rPr>
          <w:rFonts w:ascii="GHEA Grapalat" w:hAnsi="GHEA Grapalat" w:cs="Sylfaen"/>
          <w:b/>
          <w:sz w:val="20"/>
        </w:rPr>
        <w:t>ՉԱՓԱՆԻՇՆԵՐԸ</w:t>
      </w:r>
      <w:r>
        <w:rPr>
          <w:rFonts w:ascii="GHEA Grapalat" w:hAnsi="GHEA Grapalat"/>
          <w:b/>
          <w:sz w:val="20"/>
          <w:lang w:val="es-ES"/>
        </w:rPr>
        <w:t xml:space="preserve">  ԵՎ </w:t>
      </w:r>
      <w:r>
        <w:rPr>
          <w:rFonts w:ascii="GHEA Grapalat" w:hAnsi="GHEA Grapalat" w:cs="Sylfaen"/>
          <w:b/>
          <w:sz w:val="20"/>
        </w:rPr>
        <w:t>ԴՐԱՆՑ</w:t>
      </w:r>
      <w:r>
        <w:rPr>
          <w:rFonts w:ascii="GHEA Grapalat" w:hAnsi="GHEA Grapalat"/>
          <w:b/>
          <w:sz w:val="20"/>
          <w:lang w:val="es-ES"/>
        </w:rPr>
        <w:t xml:space="preserve"> </w:t>
      </w:r>
      <w:r>
        <w:rPr>
          <w:rFonts w:ascii="GHEA Grapalat" w:hAnsi="GHEA Grapalat" w:cs="Sylfaen"/>
          <w:b/>
          <w:sz w:val="20"/>
          <w:lang w:val="es-ES"/>
        </w:rPr>
        <w:t>Գ</w:t>
      </w:r>
      <w:r>
        <w:rPr>
          <w:rFonts w:ascii="GHEA Grapalat" w:hAnsi="GHEA Grapalat" w:cs="Sylfaen"/>
          <w:b/>
          <w:sz w:val="20"/>
        </w:rPr>
        <w:t>ՆԱՀԱՏՄԱՆ</w:t>
      </w:r>
      <w:r>
        <w:rPr>
          <w:rFonts w:ascii="GHEA Grapalat" w:hAnsi="GHEA Grapalat"/>
          <w:b/>
          <w:sz w:val="20"/>
          <w:lang w:val="es-ES"/>
        </w:rPr>
        <w:t xml:space="preserve"> </w:t>
      </w:r>
      <w:r>
        <w:rPr>
          <w:rFonts w:ascii="GHEA Grapalat" w:hAnsi="GHEA Grapalat" w:cs="Sylfaen"/>
          <w:b/>
          <w:sz w:val="20"/>
        </w:rPr>
        <w:t>ԿԱՐ</w:t>
      </w:r>
      <w:r>
        <w:rPr>
          <w:rFonts w:ascii="GHEA Grapalat" w:hAnsi="GHEA Grapalat" w:cs="Sylfaen"/>
          <w:b/>
          <w:sz w:val="20"/>
          <w:lang w:val="es-ES"/>
        </w:rPr>
        <w:t>Գ</w:t>
      </w:r>
      <w:r>
        <w:rPr>
          <w:rFonts w:ascii="GHEA Grapalat" w:hAnsi="GHEA Grapalat" w:cs="Sylfaen"/>
          <w:b/>
          <w:sz w:val="20"/>
        </w:rPr>
        <w:t>Ը</w:t>
      </w:r>
      <w:r>
        <w:rPr>
          <w:rFonts w:ascii="GHEA Grapalat" w:hAnsi="GHEA Grapalat"/>
          <w:b/>
          <w:sz w:val="20"/>
          <w:lang w:val="es-ES"/>
        </w:rPr>
        <w:t xml:space="preserve"> </w:t>
      </w:r>
    </w:p>
    <w:p w:rsidR="00375C2D" w:rsidRDefault="00375C2D" w:rsidP="00375C2D">
      <w:pPr>
        <w:ind w:firstLine="567"/>
        <w:jc w:val="both"/>
        <w:rPr>
          <w:rFonts w:ascii="GHEA Grapalat" w:hAnsi="GHEA Grapalat"/>
          <w:szCs w:val="22"/>
          <w:lang w:val="es-ES"/>
        </w:rPr>
      </w:pPr>
    </w:p>
    <w:p w:rsidR="00375C2D" w:rsidRDefault="00375C2D" w:rsidP="00375C2D">
      <w:pPr>
        <w:ind w:firstLine="567"/>
        <w:jc w:val="both"/>
        <w:rPr>
          <w:rFonts w:ascii="GHEA Grapalat" w:hAnsi="GHEA Grapalat" w:cs="Arial Armenian"/>
          <w:sz w:val="20"/>
          <w:lang w:val="es-ES"/>
        </w:rPr>
      </w:pPr>
      <w:r>
        <w:rPr>
          <w:rFonts w:ascii="GHEA Grapalat" w:hAnsi="GHEA Grapalat" w:cs="Arial Armenian"/>
          <w:sz w:val="20"/>
          <w:lang w:val="es-ES"/>
        </w:rPr>
        <w:t xml:space="preserve">2.1 </w:t>
      </w:r>
      <w:r>
        <w:rPr>
          <w:rFonts w:ascii="GHEA Grapalat" w:hAnsi="GHEA Grapalat" w:cs="Sylfaen"/>
          <w:sz w:val="20"/>
          <w:lang w:val="ru-RU"/>
        </w:rPr>
        <w:t>Սույն</w:t>
      </w:r>
      <w:r>
        <w:rPr>
          <w:rFonts w:ascii="GHEA Grapalat" w:hAnsi="GHEA Grapalat" w:cs="Arial Armenian"/>
          <w:sz w:val="20"/>
          <w:lang w:val="es-ES"/>
        </w:rPr>
        <w:t xml:space="preserve">  ընթացակարգին </w:t>
      </w:r>
      <w:r>
        <w:rPr>
          <w:rFonts w:ascii="GHEA Grapalat" w:hAnsi="GHEA Grapalat" w:cs="Sylfaen"/>
          <w:sz w:val="20"/>
          <w:lang w:val="ru-RU"/>
        </w:rPr>
        <w:t>մասնակցելու</w:t>
      </w:r>
      <w:r>
        <w:rPr>
          <w:rFonts w:ascii="GHEA Grapalat" w:hAnsi="GHEA Grapalat" w:cs="Arial Armenian"/>
          <w:sz w:val="20"/>
          <w:lang w:val="es-ES"/>
        </w:rPr>
        <w:t xml:space="preserve"> </w:t>
      </w:r>
      <w:r>
        <w:rPr>
          <w:rFonts w:ascii="GHEA Grapalat" w:hAnsi="GHEA Grapalat" w:cs="Sylfaen"/>
          <w:sz w:val="20"/>
          <w:lang w:val="ru-RU"/>
        </w:rPr>
        <w:t>իրավունք</w:t>
      </w:r>
      <w:r>
        <w:rPr>
          <w:rFonts w:ascii="GHEA Grapalat" w:hAnsi="GHEA Grapalat" w:cs="Arial Armenian"/>
          <w:sz w:val="20"/>
          <w:lang w:val="es-ES"/>
        </w:rPr>
        <w:t xml:space="preserve"> </w:t>
      </w:r>
      <w:r>
        <w:rPr>
          <w:rFonts w:ascii="GHEA Grapalat" w:hAnsi="GHEA Grapalat" w:cs="Sylfaen"/>
          <w:sz w:val="20"/>
          <w:lang w:val="ru-RU"/>
        </w:rPr>
        <w:t>չունեն</w:t>
      </w:r>
      <w:r>
        <w:rPr>
          <w:rFonts w:ascii="GHEA Grapalat" w:hAnsi="GHEA Grapalat" w:cs="Arial Armenian"/>
          <w:sz w:val="20"/>
          <w:lang w:val="es-ES"/>
        </w:rPr>
        <w:t xml:space="preserve"> </w:t>
      </w:r>
      <w:r>
        <w:rPr>
          <w:rFonts w:ascii="GHEA Grapalat" w:hAnsi="GHEA Grapalat" w:cs="Sylfaen"/>
          <w:sz w:val="20"/>
          <w:lang w:val="ru-RU"/>
        </w:rPr>
        <w:t>անձինք</w:t>
      </w:r>
      <w:r>
        <w:rPr>
          <w:rFonts w:ascii="GHEA Grapalat" w:hAnsi="GHEA Grapalat" w:cs="Sylfaen"/>
          <w:sz w:val="20"/>
          <w:lang w:val="es-ES"/>
        </w:rPr>
        <w:t>.</w:t>
      </w:r>
    </w:p>
    <w:p w:rsidR="00375C2D" w:rsidRDefault="00375C2D" w:rsidP="00375C2D">
      <w:pPr>
        <w:ind w:firstLine="720"/>
        <w:jc w:val="both"/>
        <w:rPr>
          <w:rFonts w:ascii="GHEA Grapalat" w:hAnsi="GHEA Grapalat"/>
          <w:sz w:val="20"/>
          <w:szCs w:val="20"/>
          <w:lang w:val="es-ES"/>
        </w:rPr>
      </w:pPr>
      <w:r>
        <w:rPr>
          <w:rFonts w:ascii="GHEA Grapalat" w:hAnsi="GHEA Grapalat"/>
          <w:sz w:val="20"/>
          <w:szCs w:val="20"/>
          <w:lang w:val="es-ES"/>
        </w:rPr>
        <w:t xml:space="preserve">1)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cs="Sylfaen"/>
          <w:sz w:val="20"/>
          <w:szCs w:val="20"/>
        </w:rPr>
        <w:t>դատական</w:t>
      </w:r>
      <w:r>
        <w:rPr>
          <w:rFonts w:ascii="GHEA Grapalat" w:hAnsi="GHEA Grapalat"/>
          <w:sz w:val="20"/>
          <w:szCs w:val="20"/>
          <w:lang w:val="es-ES"/>
        </w:rPr>
        <w:t xml:space="preserve"> </w:t>
      </w:r>
      <w:r>
        <w:rPr>
          <w:rFonts w:ascii="GHEA Grapalat" w:hAnsi="GHEA Grapalat" w:cs="Sylfaen"/>
          <w:sz w:val="20"/>
          <w:szCs w:val="20"/>
        </w:rPr>
        <w:t>կարգով</w:t>
      </w:r>
      <w:r>
        <w:rPr>
          <w:rFonts w:ascii="GHEA Grapalat" w:hAnsi="GHEA Grapalat"/>
          <w:sz w:val="20"/>
          <w:szCs w:val="20"/>
          <w:lang w:val="es-ES"/>
        </w:rPr>
        <w:t xml:space="preserve"> </w:t>
      </w:r>
      <w:r>
        <w:rPr>
          <w:rFonts w:ascii="GHEA Grapalat" w:hAnsi="GHEA Grapalat" w:cs="Sylfaen"/>
          <w:sz w:val="20"/>
          <w:szCs w:val="20"/>
        </w:rPr>
        <w:t>ճանաչվել</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սնանկ</w:t>
      </w:r>
      <w:r>
        <w:rPr>
          <w:rFonts w:ascii="GHEA Grapalat" w:hAnsi="GHEA Grapalat"/>
          <w:sz w:val="20"/>
          <w:szCs w:val="20"/>
          <w:lang w:val="es-ES"/>
        </w:rPr>
        <w:t xml:space="preserve">. </w:t>
      </w:r>
    </w:p>
    <w:p w:rsidR="00375C2D" w:rsidRDefault="00375C2D" w:rsidP="00375C2D">
      <w:pPr>
        <w:tabs>
          <w:tab w:val="left" w:pos="7200"/>
        </w:tabs>
        <w:ind w:firstLine="720"/>
        <w:jc w:val="both"/>
        <w:rPr>
          <w:rFonts w:ascii="GHEA Grapalat" w:hAnsi="GHEA Grapalat"/>
          <w:sz w:val="20"/>
          <w:szCs w:val="20"/>
          <w:lang w:val="es-ES"/>
        </w:rPr>
      </w:pPr>
      <w:r>
        <w:rPr>
          <w:rFonts w:ascii="GHEA Grapalat" w:hAnsi="GHEA Grapalat"/>
          <w:sz w:val="20"/>
          <w:szCs w:val="20"/>
          <w:lang w:val="es-ES"/>
        </w:rPr>
        <w:t xml:space="preserve">2)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sz w:val="20"/>
          <w:szCs w:val="20"/>
        </w:rPr>
        <w:t>հարկային</w:t>
      </w:r>
      <w:r>
        <w:rPr>
          <w:rFonts w:ascii="GHEA Grapalat" w:hAnsi="GHEA Grapalat"/>
          <w:sz w:val="20"/>
          <w:szCs w:val="20"/>
          <w:lang w:val="es-ES"/>
        </w:rPr>
        <w:t xml:space="preserve"> </w:t>
      </w:r>
      <w:r>
        <w:rPr>
          <w:rFonts w:ascii="GHEA Grapalat" w:hAnsi="GHEA Grapalat"/>
          <w:sz w:val="20"/>
          <w:szCs w:val="20"/>
        </w:rPr>
        <w:t>մարմնի</w:t>
      </w:r>
      <w:r>
        <w:rPr>
          <w:rFonts w:ascii="GHEA Grapalat" w:hAnsi="GHEA Grapalat"/>
          <w:sz w:val="20"/>
          <w:szCs w:val="20"/>
          <w:lang w:val="es-ES"/>
        </w:rPr>
        <w:t xml:space="preserve"> </w:t>
      </w:r>
      <w:r>
        <w:rPr>
          <w:rFonts w:ascii="GHEA Grapalat" w:hAnsi="GHEA Grapalat"/>
          <w:sz w:val="20"/>
          <w:szCs w:val="20"/>
        </w:rPr>
        <w:t>կողմից</w:t>
      </w:r>
      <w:r>
        <w:rPr>
          <w:rFonts w:ascii="GHEA Grapalat" w:hAnsi="GHEA Grapalat"/>
          <w:sz w:val="20"/>
          <w:szCs w:val="20"/>
          <w:lang w:val="es-ES"/>
        </w:rPr>
        <w:t xml:space="preserve"> </w:t>
      </w:r>
      <w:r>
        <w:rPr>
          <w:rFonts w:ascii="GHEA Grapalat" w:hAnsi="GHEA Grapalat"/>
          <w:sz w:val="20"/>
          <w:szCs w:val="20"/>
        </w:rPr>
        <w:t>վերահսկվող</w:t>
      </w:r>
      <w:r>
        <w:rPr>
          <w:rFonts w:ascii="GHEA Grapalat" w:hAnsi="GHEA Grapalat"/>
          <w:sz w:val="20"/>
          <w:szCs w:val="20"/>
          <w:lang w:val="es-ES"/>
        </w:rPr>
        <w:t xml:space="preserve"> </w:t>
      </w:r>
      <w:r>
        <w:rPr>
          <w:rFonts w:ascii="GHEA Grapalat" w:hAnsi="GHEA Grapalat"/>
          <w:sz w:val="20"/>
          <w:szCs w:val="20"/>
        </w:rPr>
        <w:t>եկամուտների</w:t>
      </w:r>
      <w:r>
        <w:rPr>
          <w:rFonts w:ascii="GHEA Grapalat" w:hAnsi="GHEA Grapalat"/>
          <w:sz w:val="20"/>
          <w:szCs w:val="20"/>
          <w:lang w:val="es-ES"/>
        </w:rPr>
        <w:t xml:space="preserve"> </w:t>
      </w:r>
      <w:r>
        <w:rPr>
          <w:rFonts w:ascii="GHEA Grapalat" w:hAnsi="GHEA Grapalat"/>
          <w:sz w:val="20"/>
          <w:szCs w:val="20"/>
        </w:rPr>
        <w:t>գծով</w:t>
      </w:r>
      <w:r>
        <w:rPr>
          <w:rFonts w:ascii="GHEA Grapalat" w:hAnsi="GHEA Grapalat"/>
          <w:sz w:val="20"/>
          <w:szCs w:val="20"/>
          <w:lang w:val="es-ES"/>
        </w:rPr>
        <w:t xml:space="preserve"> </w:t>
      </w:r>
      <w:r>
        <w:rPr>
          <w:rFonts w:ascii="GHEA Grapalat" w:hAnsi="GHEA Grapalat" w:cs="Sylfaen"/>
          <w:sz w:val="20"/>
          <w:szCs w:val="20"/>
        </w:rPr>
        <w:t>ունեն</w:t>
      </w:r>
      <w:r>
        <w:rPr>
          <w:rFonts w:ascii="GHEA Grapalat" w:hAnsi="GHEA Grapalat"/>
          <w:sz w:val="20"/>
          <w:szCs w:val="20"/>
          <w:lang w:val="es-ES"/>
        </w:rPr>
        <w:t xml:space="preserve"> </w:t>
      </w:r>
      <w:r>
        <w:rPr>
          <w:rFonts w:ascii="GHEA Grapalat" w:hAnsi="GHEA Grapalat" w:cs="Sylfaen"/>
          <w:sz w:val="20"/>
          <w:szCs w:val="20"/>
        </w:rPr>
        <w:t>իրենց</w:t>
      </w:r>
      <w:r>
        <w:rPr>
          <w:rFonts w:ascii="GHEA Grapalat" w:hAnsi="GHEA Grapalat" w:cs="Sylfaen"/>
          <w:sz w:val="20"/>
          <w:szCs w:val="20"/>
          <w:lang w:val="es-ES"/>
        </w:rPr>
        <w:t xml:space="preserve"> </w:t>
      </w:r>
      <w:r>
        <w:rPr>
          <w:rFonts w:ascii="GHEA Grapalat" w:hAnsi="GHEA Grapalat" w:cs="Sylfaen"/>
          <w:sz w:val="20"/>
          <w:szCs w:val="20"/>
        </w:rPr>
        <w:t>ներկայացրած</w:t>
      </w:r>
      <w:r>
        <w:rPr>
          <w:rFonts w:ascii="GHEA Grapalat" w:hAnsi="GHEA Grapalat" w:cs="Sylfaen"/>
          <w:sz w:val="20"/>
          <w:szCs w:val="20"/>
          <w:lang w:val="es-ES"/>
        </w:rPr>
        <w:t xml:space="preserve"> </w:t>
      </w:r>
      <w:r>
        <w:rPr>
          <w:rFonts w:ascii="GHEA Grapalat" w:hAnsi="GHEA Grapalat" w:cs="Sylfaen"/>
          <w:sz w:val="20"/>
          <w:szCs w:val="20"/>
        </w:rPr>
        <w:t>գնային</w:t>
      </w:r>
      <w:r>
        <w:rPr>
          <w:rFonts w:ascii="GHEA Grapalat" w:hAnsi="GHEA Grapalat" w:cs="Sylfaen"/>
          <w:sz w:val="20"/>
          <w:szCs w:val="20"/>
          <w:lang w:val="es-ES"/>
        </w:rPr>
        <w:t xml:space="preserve"> </w:t>
      </w:r>
      <w:r>
        <w:rPr>
          <w:rFonts w:ascii="GHEA Grapalat" w:hAnsi="GHEA Grapalat" w:cs="Sylfaen"/>
          <w:sz w:val="20"/>
          <w:szCs w:val="20"/>
        </w:rPr>
        <w:t>առաջարկի</w:t>
      </w:r>
      <w:r>
        <w:rPr>
          <w:rFonts w:ascii="GHEA Grapalat" w:hAnsi="GHEA Grapalat" w:cs="Sylfaen"/>
          <w:sz w:val="20"/>
          <w:szCs w:val="20"/>
          <w:lang w:val="es-ES"/>
        </w:rPr>
        <w:t xml:space="preserve"> </w:t>
      </w:r>
      <w:r>
        <w:rPr>
          <w:rFonts w:ascii="GHEA Grapalat" w:hAnsi="GHEA Grapalat" w:cs="Sylfaen"/>
          <w:sz w:val="20"/>
          <w:szCs w:val="20"/>
        </w:rPr>
        <w:t>մինչև</w:t>
      </w:r>
      <w:r>
        <w:rPr>
          <w:rFonts w:ascii="GHEA Grapalat" w:hAnsi="GHEA Grapalat" w:cs="Sylfaen"/>
          <w:sz w:val="20"/>
          <w:szCs w:val="20"/>
          <w:lang w:val="es-ES"/>
        </w:rPr>
        <w:t xml:space="preserve"> </w:t>
      </w:r>
      <w:r>
        <w:rPr>
          <w:rFonts w:ascii="GHEA Grapalat" w:hAnsi="GHEA Grapalat" w:cs="Sylfaen"/>
          <w:sz w:val="20"/>
          <w:szCs w:val="20"/>
        </w:rPr>
        <w:t>մեկ</w:t>
      </w:r>
      <w:r>
        <w:rPr>
          <w:rFonts w:ascii="GHEA Grapalat" w:hAnsi="GHEA Grapalat" w:cs="Sylfaen"/>
          <w:sz w:val="20"/>
          <w:szCs w:val="20"/>
          <w:lang w:val="es-ES"/>
        </w:rPr>
        <w:t xml:space="preserve"> </w:t>
      </w:r>
      <w:r>
        <w:rPr>
          <w:rFonts w:ascii="GHEA Grapalat" w:hAnsi="GHEA Grapalat" w:cs="Sylfaen"/>
          <w:sz w:val="20"/>
          <w:szCs w:val="20"/>
        </w:rPr>
        <w:t>տոկոսը</w:t>
      </w:r>
      <w:r>
        <w:rPr>
          <w:rFonts w:ascii="GHEA Grapalat" w:hAnsi="GHEA Grapalat" w:cs="Sylfaen"/>
          <w:sz w:val="20"/>
          <w:szCs w:val="20"/>
          <w:lang w:val="es-ES"/>
        </w:rPr>
        <w:t xml:space="preserve">, </w:t>
      </w:r>
      <w:r>
        <w:rPr>
          <w:rFonts w:ascii="GHEA Grapalat" w:hAnsi="GHEA Grapalat" w:cs="Sylfaen"/>
          <w:sz w:val="20"/>
          <w:szCs w:val="20"/>
        </w:rPr>
        <w:t>բայց</w:t>
      </w:r>
      <w:r>
        <w:rPr>
          <w:rFonts w:ascii="GHEA Grapalat" w:hAnsi="GHEA Grapalat" w:cs="Sylfaen"/>
          <w:sz w:val="20"/>
          <w:szCs w:val="20"/>
          <w:lang w:val="es-ES"/>
        </w:rPr>
        <w:t xml:space="preserve"> </w:t>
      </w:r>
      <w:r>
        <w:rPr>
          <w:rFonts w:ascii="GHEA Grapalat" w:hAnsi="GHEA Grapalat" w:cs="Sylfaen"/>
          <w:sz w:val="20"/>
          <w:szCs w:val="20"/>
        </w:rPr>
        <w:t>ոչ</w:t>
      </w:r>
      <w:r>
        <w:rPr>
          <w:rFonts w:ascii="GHEA Grapalat" w:hAnsi="GHEA Grapalat" w:cs="Sylfaen"/>
          <w:sz w:val="20"/>
          <w:szCs w:val="20"/>
          <w:lang w:val="es-ES"/>
        </w:rPr>
        <w:t xml:space="preserve"> </w:t>
      </w:r>
      <w:r>
        <w:rPr>
          <w:rFonts w:ascii="GHEA Grapalat" w:hAnsi="GHEA Grapalat" w:cs="Sylfaen"/>
          <w:sz w:val="20"/>
          <w:szCs w:val="20"/>
        </w:rPr>
        <w:t>ավելի</w:t>
      </w:r>
      <w:r>
        <w:rPr>
          <w:rFonts w:ascii="GHEA Grapalat" w:hAnsi="GHEA Grapalat" w:cs="Sylfaen"/>
          <w:sz w:val="20"/>
          <w:szCs w:val="20"/>
          <w:lang w:val="es-ES"/>
        </w:rPr>
        <w:t xml:space="preserve">, </w:t>
      </w:r>
      <w:r>
        <w:rPr>
          <w:rFonts w:ascii="GHEA Grapalat" w:hAnsi="GHEA Grapalat" w:cs="Sylfaen"/>
          <w:sz w:val="20"/>
          <w:szCs w:val="20"/>
        </w:rPr>
        <w:t>քան</w:t>
      </w:r>
      <w:r>
        <w:rPr>
          <w:rFonts w:ascii="GHEA Grapalat" w:hAnsi="GHEA Grapalat" w:cs="Sylfaen"/>
          <w:sz w:val="20"/>
          <w:szCs w:val="20"/>
          <w:lang w:val="es-ES"/>
        </w:rPr>
        <w:t xml:space="preserve"> </w:t>
      </w:r>
      <w:r>
        <w:rPr>
          <w:rFonts w:ascii="GHEA Grapalat" w:hAnsi="GHEA Grapalat" w:cs="Sylfaen"/>
          <w:sz w:val="20"/>
          <w:szCs w:val="20"/>
        </w:rPr>
        <w:t>հիսուն</w:t>
      </w:r>
      <w:r>
        <w:rPr>
          <w:rFonts w:ascii="GHEA Grapalat" w:hAnsi="GHEA Grapalat" w:cs="Sylfaen"/>
          <w:sz w:val="20"/>
          <w:szCs w:val="20"/>
          <w:lang w:val="es-ES"/>
        </w:rPr>
        <w:t xml:space="preserve"> </w:t>
      </w:r>
      <w:r>
        <w:rPr>
          <w:rFonts w:ascii="GHEA Grapalat" w:hAnsi="GHEA Grapalat" w:cs="Sylfaen"/>
          <w:sz w:val="20"/>
          <w:szCs w:val="20"/>
        </w:rPr>
        <w:t>հազար</w:t>
      </w:r>
      <w:r>
        <w:rPr>
          <w:rFonts w:ascii="GHEA Grapalat" w:hAnsi="GHEA Grapalat" w:cs="Sylfaen"/>
          <w:sz w:val="20"/>
          <w:szCs w:val="20"/>
          <w:lang w:val="es-ES"/>
        </w:rPr>
        <w:t xml:space="preserve"> </w:t>
      </w:r>
      <w:r>
        <w:rPr>
          <w:rFonts w:ascii="GHEA Grapalat" w:hAnsi="GHEA Grapalat" w:cs="Sylfaen"/>
          <w:sz w:val="20"/>
          <w:szCs w:val="20"/>
        </w:rPr>
        <w:t>Հայաստանի</w:t>
      </w:r>
      <w:r>
        <w:rPr>
          <w:rFonts w:ascii="GHEA Grapalat" w:hAnsi="GHEA Grapalat" w:cs="Sylfaen"/>
          <w:sz w:val="20"/>
          <w:szCs w:val="20"/>
          <w:lang w:val="es-ES"/>
        </w:rPr>
        <w:t xml:space="preserve"> </w:t>
      </w:r>
      <w:r>
        <w:rPr>
          <w:rFonts w:ascii="GHEA Grapalat" w:hAnsi="GHEA Grapalat" w:cs="Sylfaen"/>
          <w:sz w:val="20"/>
          <w:szCs w:val="20"/>
        </w:rPr>
        <w:t>Հանրապետության</w:t>
      </w:r>
      <w:r>
        <w:rPr>
          <w:rFonts w:ascii="GHEA Grapalat" w:hAnsi="GHEA Grapalat" w:cs="Sylfaen"/>
          <w:sz w:val="20"/>
          <w:szCs w:val="20"/>
          <w:lang w:val="es-ES"/>
        </w:rPr>
        <w:t xml:space="preserve"> </w:t>
      </w:r>
      <w:r>
        <w:rPr>
          <w:rFonts w:ascii="GHEA Grapalat" w:hAnsi="GHEA Grapalat" w:cs="Sylfaen"/>
          <w:sz w:val="20"/>
          <w:szCs w:val="20"/>
        </w:rPr>
        <w:t>դրամը</w:t>
      </w:r>
      <w:r>
        <w:rPr>
          <w:rFonts w:ascii="GHEA Grapalat" w:hAnsi="GHEA Grapalat" w:cs="Sylfaen"/>
          <w:sz w:val="20"/>
          <w:szCs w:val="20"/>
          <w:lang w:val="es-ES"/>
        </w:rPr>
        <w:t xml:space="preserve"> </w:t>
      </w:r>
      <w:r>
        <w:rPr>
          <w:rFonts w:ascii="GHEA Grapalat" w:hAnsi="GHEA Grapalat"/>
          <w:sz w:val="20"/>
          <w:szCs w:val="20"/>
        </w:rPr>
        <w:t>գերազանցող</w:t>
      </w:r>
      <w:r>
        <w:rPr>
          <w:rFonts w:ascii="GHEA Grapalat" w:hAnsi="GHEA Grapalat"/>
          <w:sz w:val="20"/>
          <w:szCs w:val="20"/>
          <w:lang w:val="es-ES"/>
        </w:rPr>
        <w:t xml:space="preserve"> </w:t>
      </w:r>
      <w:r>
        <w:rPr>
          <w:rFonts w:ascii="GHEA Grapalat" w:hAnsi="GHEA Grapalat"/>
          <w:sz w:val="20"/>
          <w:szCs w:val="20"/>
        </w:rPr>
        <w:t>ժամկետանց</w:t>
      </w:r>
      <w:r>
        <w:rPr>
          <w:rFonts w:ascii="GHEA Grapalat" w:hAnsi="GHEA Grapalat"/>
          <w:sz w:val="20"/>
          <w:szCs w:val="20"/>
          <w:lang w:val="es-ES"/>
        </w:rPr>
        <w:t xml:space="preserve"> </w:t>
      </w:r>
      <w:r>
        <w:rPr>
          <w:rFonts w:ascii="GHEA Grapalat" w:hAnsi="GHEA Grapalat"/>
          <w:sz w:val="20"/>
          <w:szCs w:val="20"/>
        </w:rPr>
        <w:t>պարտավորություններ</w:t>
      </w:r>
      <w:r>
        <w:rPr>
          <w:rFonts w:ascii="GHEA Grapalat" w:hAnsi="GHEA Grapalat"/>
          <w:sz w:val="20"/>
          <w:szCs w:val="20"/>
          <w:lang w:val="es-ES"/>
        </w:rPr>
        <w:t>.</w:t>
      </w:r>
    </w:p>
    <w:p w:rsidR="00375C2D" w:rsidRDefault="00375C2D" w:rsidP="00375C2D">
      <w:pPr>
        <w:ind w:firstLine="720"/>
        <w:jc w:val="both"/>
        <w:rPr>
          <w:rFonts w:ascii="GHEA Grapalat" w:hAnsi="GHEA Grapalat"/>
          <w:sz w:val="20"/>
          <w:szCs w:val="20"/>
          <w:lang w:val="es-ES"/>
        </w:rPr>
      </w:pPr>
      <w:r>
        <w:rPr>
          <w:rFonts w:ascii="GHEA Grapalat" w:hAnsi="GHEA Grapalat"/>
          <w:sz w:val="20"/>
          <w:szCs w:val="20"/>
          <w:lang w:val="es-ES"/>
        </w:rPr>
        <w:t xml:space="preserve">3)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որոնց</w:t>
      </w:r>
      <w:r>
        <w:rPr>
          <w:rFonts w:ascii="GHEA Grapalat" w:hAnsi="GHEA Grapalat"/>
          <w:sz w:val="20"/>
          <w:szCs w:val="20"/>
          <w:lang w:val="es-ES"/>
        </w:rPr>
        <w:t xml:space="preserve"> </w:t>
      </w:r>
      <w:r>
        <w:rPr>
          <w:rFonts w:ascii="GHEA Grapalat" w:hAnsi="GHEA Grapalat" w:cs="Sylfaen"/>
          <w:sz w:val="20"/>
          <w:szCs w:val="20"/>
        </w:rPr>
        <w:t>գործադիր</w:t>
      </w:r>
      <w:r>
        <w:rPr>
          <w:rFonts w:ascii="GHEA Grapalat" w:hAnsi="GHEA Grapalat"/>
          <w:sz w:val="20"/>
          <w:szCs w:val="20"/>
          <w:lang w:val="es-ES"/>
        </w:rPr>
        <w:t xml:space="preserve"> </w:t>
      </w:r>
      <w:r>
        <w:rPr>
          <w:rFonts w:ascii="GHEA Grapalat" w:hAnsi="GHEA Grapalat" w:cs="Sylfaen"/>
          <w:sz w:val="20"/>
          <w:szCs w:val="20"/>
        </w:rPr>
        <w:t>մարմնի</w:t>
      </w:r>
      <w:r>
        <w:rPr>
          <w:rFonts w:ascii="GHEA Grapalat" w:hAnsi="GHEA Grapalat"/>
          <w:sz w:val="20"/>
          <w:szCs w:val="20"/>
          <w:lang w:val="es-ES"/>
        </w:rPr>
        <w:t xml:space="preserve"> </w:t>
      </w:r>
      <w:r>
        <w:rPr>
          <w:rFonts w:ascii="GHEA Grapalat" w:hAnsi="GHEA Grapalat" w:cs="Sylfaen"/>
          <w:sz w:val="20"/>
          <w:szCs w:val="20"/>
        </w:rPr>
        <w:t>ներկայացուցիչը</w:t>
      </w:r>
      <w:r>
        <w:rPr>
          <w:rFonts w:ascii="GHEA Grapalat" w:hAnsi="GHEA Grapalat"/>
          <w:sz w:val="20"/>
          <w:szCs w:val="20"/>
          <w:lang w:val="es-ES"/>
        </w:rPr>
        <w:t xml:space="preserve"> </w:t>
      </w:r>
      <w:r>
        <w:rPr>
          <w:rFonts w:ascii="GHEA Grapalat" w:hAnsi="GHEA Grapalat" w:cs="Sylfaen"/>
          <w:sz w:val="20"/>
          <w:szCs w:val="20"/>
        </w:rPr>
        <w:t>հայտը</w:t>
      </w:r>
      <w:r>
        <w:rPr>
          <w:rFonts w:ascii="GHEA Grapalat" w:hAnsi="GHEA Grapalat"/>
          <w:sz w:val="20"/>
          <w:szCs w:val="20"/>
          <w:lang w:val="es-ES"/>
        </w:rPr>
        <w:t xml:space="preserve"> </w:t>
      </w:r>
      <w:r>
        <w:rPr>
          <w:rFonts w:ascii="GHEA Grapalat" w:hAnsi="GHEA Grapalat" w:cs="Sylfaen"/>
          <w:sz w:val="20"/>
          <w:szCs w:val="20"/>
        </w:rPr>
        <w:t>ներկայացնելու</w:t>
      </w:r>
      <w:r>
        <w:rPr>
          <w:rFonts w:ascii="GHEA Grapalat" w:hAnsi="GHEA Grapalat"/>
          <w:sz w:val="20"/>
          <w:szCs w:val="20"/>
          <w:lang w:val="es-ES"/>
        </w:rPr>
        <w:t xml:space="preserve"> </w:t>
      </w:r>
      <w:r>
        <w:rPr>
          <w:rFonts w:ascii="GHEA Grapalat" w:hAnsi="GHEA Grapalat" w:cs="Sylfaen"/>
          <w:sz w:val="20"/>
          <w:szCs w:val="20"/>
        </w:rPr>
        <w:t>օրվան</w:t>
      </w:r>
      <w:r>
        <w:rPr>
          <w:rFonts w:ascii="GHEA Grapalat" w:hAnsi="GHEA Grapalat"/>
          <w:sz w:val="20"/>
          <w:szCs w:val="20"/>
          <w:lang w:val="es-ES"/>
        </w:rPr>
        <w:t xml:space="preserve"> </w:t>
      </w:r>
      <w:r>
        <w:rPr>
          <w:rFonts w:ascii="GHEA Grapalat" w:hAnsi="GHEA Grapalat" w:cs="Sylfaen"/>
          <w:sz w:val="20"/>
          <w:szCs w:val="20"/>
        </w:rPr>
        <w:t>նախորդող</w:t>
      </w:r>
      <w:r>
        <w:rPr>
          <w:rFonts w:ascii="GHEA Grapalat" w:hAnsi="GHEA Grapalat"/>
          <w:sz w:val="20"/>
          <w:szCs w:val="20"/>
          <w:lang w:val="es-ES"/>
        </w:rPr>
        <w:t xml:space="preserve"> </w:t>
      </w:r>
      <w:r>
        <w:rPr>
          <w:rFonts w:ascii="GHEA Grapalat" w:hAnsi="GHEA Grapalat" w:cs="Sylfaen"/>
          <w:sz w:val="20"/>
          <w:szCs w:val="20"/>
        </w:rPr>
        <w:t>երեք</w:t>
      </w:r>
      <w:r>
        <w:rPr>
          <w:rFonts w:ascii="GHEA Grapalat" w:hAnsi="GHEA Grapalat"/>
          <w:sz w:val="20"/>
          <w:szCs w:val="20"/>
          <w:lang w:val="es-ES"/>
        </w:rPr>
        <w:t xml:space="preserve"> </w:t>
      </w:r>
      <w:r>
        <w:rPr>
          <w:rFonts w:ascii="GHEA Grapalat" w:hAnsi="GHEA Grapalat" w:cs="Sylfaen"/>
          <w:sz w:val="20"/>
          <w:szCs w:val="20"/>
        </w:rPr>
        <w:t>տարիների</w:t>
      </w:r>
      <w:r>
        <w:rPr>
          <w:rFonts w:ascii="GHEA Grapalat" w:hAnsi="GHEA Grapalat"/>
          <w:sz w:val="20"/>
          <w:szCs w:val="20"/>
          <w:lang w:val="es-ES"/>
        </w:rPr>
        <w:t xml:space="preserve"> </w:t>
      </w:r>
      <w:r>
        <w:rPr>
          <w:rFonts w:ascii="GHEA Grapalat" w:hAnsi="GHEA Grapalat" w:cs="Sylfaen"/>
          <w:sz w:val="20"/>
          <w:szCs w:val="20"/>
        </w:rPr>
        <w:t>ընթացքում</w:t>
      </w:r>
      <w:r>
        <w:rPr>
          <w:rFonts w:ascii="GHEA Grapalat" w:hAnsi="GHEA Grapalat"/>
          <w:sz w:val="20"/>
          <w:szCs w:val="20"/>
          <w:lang w:val="es-ES"/>
        </w:rPr>
        <w:t xml:space="preserve"> </w:t>
      </w:r>
      <w:r>
        <w:rPr>
          <w:rFonts w:ascii="GHEA Grapalat" w:hAnsi="GHEA Grapalat" w:cs="Sylfaen"/>
          <w:sz w:val="20"/>
          <w:szCs w:val="20"/>
        </w:rPr>
        <w:t>դատապարտված</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cs="Sylfaen"/>
          <w:sz w:val="20"/>
          <w:szCs w:val="20"/>
        </w:rPr>
        <w:t>եղել</w:t>
      </w:r>
      <w:r>
        <w:rPr>
          <w:rFonts w:ascii="GHEA Grapalat" w:hAnsi="GHEA Grapalat"/>
          <w:sz w:val="20"/>
          <w:szCs w:val="20"/>
          <w:lang w:val="es-ES"/>
        </w:rPr>
        <w:t xml:space="preserve"> </w:t>
      </w:r>
      <w:r>
        <w:rPr>
          <w:rFonts w:ascii="GHEA Grapalat" w:hAnsi="GHEA Grapalat"/>
          <w:sz w:val="20"/>
          <w:szCs w:val="20"/>
        </w:rPr>
        <w:t>ահաբեկչության</w:t>
      </w:r>
      <w:r>
        <w:rPr>
          <w:rFonts w:ascii="GHEA Grapalat" w:hAnsi="GHEA Grapalat"/>
          <w:sz w:val="20"/>
          <w:szCs w:val="20"/>
          <w:lang w:val="es-ES"/>
        </w:rPr>
        <w:t xml:space="preserve"> </w:t>
      </w:r>
      <w:r>
        <w:rPr>
          <w:rFonts w:ascii="GHEA Grapalat" w:hAnsi="GHEA Grapalat"/>
          <w:sz w:val="20"/>
          <w:szCs w:val="20"/>
        </w:rPr>
        <w:t>ֆինանսավորման</w:t>
      </w:r>
      <w:r>
        <w:rPr>
          <w:rFonts w:ascii="GHEA Grapalat" w:hAnsi="GHEA Grapalat"/>
          <w:sz w:val="20"/>
          <w:szCs w:val="20"/>
          <w:lang w:val="es-ES"/>
        </w:rPr>
        <w:t xml:space="preserve">, </w:t>
      </w:r>
      <w:r>
        <w:rPr>
          <w:rFonts w:ascii="GHEA Grapalat" w:hAnsi="GHEA Grapalat"/>
          <w:sz w:val="20"/>
          <w:szCs w:val="20"/>
        </w:rPr>
        <w:t>երեխայի</w:t>
      </w:r>
      <w:r>
        <w:rPr>
          <w:rFonts w:ascii="GHEA Grapalat" w:hAnsi="GHEA Grapalat"/>
          <w:sz w:val="20"/>
          <w:szCs w:val="20"/>
          <w:lang w:val="es-ES"/>
        </w:rPr>
        <w:t xml:space="preserve"> </w:t>
      </w:r>
      <w:r>
        <w:rPr>
          <w:rFonts w:ascii="GHEA Grapalat" w:hAnsi="GHEA Grapalat"/>
          <w:sz w:val="20"/>
          <w:szCs w:val="20"/>
        </w:rPr>
        <w:t>շահագործման</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մարդկային</w:t>
      </w:r>
      <w:r>
        <w:rPr>
          <w:rFonts w:ascii="GHEA Grapalat" w:hAnsi="GHEA Grapalat"/>
          <w:sz w:val="20"/>
          <w:szCs w:val="20"/>
          <w:lang w:val="es-ES"/>
        </w:rPr>
        <w:t xml:space="preserve"> </w:t>
      </w:r>
      <w:r>
        <w:rPr>
          <w:rFonts w:ascii="GHEA Grapalat" w:hAnsi="GHEA Grapalat"/>
          <w:sz w:val="20"/>
          <w:szCs w:val="20"/>
        </w:rPr>
        <w:t>թրաֆիքինգ</w:t>
      </w:r>
      <w:r>
        <w:rPr>
          <w:rFonts w:ascii="GHEA Grapalat" w:hAnsi="GHEA Grapalat"/>
          <w:sz w:val="20"/>
          <w:szCs w:val="20"/>
          <w:lang w:val="es-ES"/>
        </w:rPr>
        <w:t xml:space="preserve"> </w:t>
      </w:r>
      <w:r>
        <w:rPr>
          <w:rFonts w:ascii="GHEA Grapalat" w:hAnsi="GHEA Grapalat"/>
          <w:sz w:val="20"/>
          <w:szCs w:val="20"/>
        </w:rPr>
        <w:t>ներառող</w:t>
      </w:r>
      <w:r>
        <w:rPr>
          <w:rFonts w:ascii="GHEA Grapalat" w:hAnsi="GHEA Grapalat"/>
          <w:sz w:val="20"/>
          <w:szCs w:val="20"/>
          <w:lang w:val="es-ES"/>
        </w:rPr>
        <w:t xml:space="preserve"> </w:t>
      </w:r>
      <w:r>
        <w:rPr>
          <w:rFonts w:ascii="GHEA Grapalat" w:hAnsi="GHEA Grapalat"/>
          <w:sz w:val="20"/>
          <w:szCs w:val="20"/>
        </w:rPr>
        <w:t>հանցագործության</w:t>
      </w:r>
      <w:r>
        <w:rPr>
          <w:rFonts w:ascii="GHEA Grapalat" w:hAnsi="GHEA Grapalat"/>
          <w:sz w:val="20"/>
          <w:szCs w:val="20"/>
          <w:lang w:val="es-ES"/>
        </w:rPr>
        <w:t xml:space="preserve">, </w:t>
      </w:r>
      <w:r>
        <w:rPr>
          <w:rFonts w:ascii="GHEA Grapalat" w:hAnsi="GHEA Grapalat" w:cs="Sylfaen"/>
          <w:sz w:val="20"/>
          <w:szCs w:val="20"/>
        </w:rPr>
        <w:t>հանցավոր</w:t>
      </w:r>
      <w:r>
        <w:rPr>
          <w:rFonts w:ascii="GHEA Grapalat" w:hAnsi="GHEA Grapalat" w:cs="Sylfaen"/>
          <w:sz w:val="20"/>
          <w:szCs w:val="20"/>
          <w:lang w:val="es-ES"/>
        </w:rPr>
        <w:t xml:space="preserve"> </w:t>
      </w:r>
      <w:r>
        <w:rPr>
          <w:rFonts w:ascii="GHEA Grapalat" w:hAnsi="GHEA Grapalat" w:cs="Sylfaen"/>
          <w:sz w:val="20"/>
          <w:szCs w:val="20"/>
        </w:rPr>
        <w:t>համագործակցություն</w:t>
      </w:r>
      <w:r>
        <w:rPr>
          <w:rFonts w:ascii="GHEA Grapalat" w:hAnsi="GHEA Grapalat" w:cs="Sylfaen"/>
          <w:sz w:val="20"/>
          <w:szCs w:val="20"/>
          <w:lang w:val="es-ES"/>
        </w:rPr>
        <w:t xml:space="preserve"> </w:t>
      </w:r>
      <w:r>
        <w:rPr>
          <w:rFonts w:ascii="GHEA Grapalat" w:hAnsi="GHEA Grapalat" w:cs="Sylfaen"/>
          <w:sz w:val="20"/>
          <w:szCs w:val="20"/>
        </w:rPr>
        <w:t>ստեղծելու</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szCs w:val="20"/>
        </w:rPr>
        <w:t>դրան</w:t>
      </w:r>
      <w:r>
        <w:rPr>
          <w:rFonts w:ascii="GHEA Grapalat" w:hAnsi="GHEA Grapalat" w:cs="Sylfaen"/>
          <w:sz w:val="20"/>
          <w:szCs w:val="20"/>
          <w:lang w:val="es-ES"/>
        </w:rPr>
        <w:t xml:space="preserve"> </w:t>
      </w:r>
      <w:r>
        <w:rPr>
          <w:rFonts w:ascii="GHEA Grapalat" w:hAnsi="GHEA Grapalat" w:cs="Sylfaen"/>
          <w:sz w:val="20"/>
          <w:szCs w:val="20"/>
        </w:rPr>
        <w:t>մասնակցելու</w:t>
      </w:r>
      <w:r>
        <w:rPr>
          <w:rFonts w:ascii="GHEA Grapalat" w:hAnsi="GHEA Grapalat" w:cs="Sylfaen"/>
          <w:sz w:val="20"/>
          <w:szCs w:val="20"/>
          <w:lang w:val="es-ES"/>
        </w:rPr>
        <w:t xml:space="preserve">, </w:t>
      </w:r>
      <w:r>
        <w:rPr>
          <w:rFonts w:ascii="GHEA Grapalat" w:hAnsi="GHEA Grapalat" w:cs="Sylfaen"/>
          <w:sz w:val="20"/>
          <w:szCs w:val="20"/>
        </w:rPr>
        <w:t>կաշառք</w:t>
      </w:r>
      <w:r>
        <w:rPr>
          <w:rFonts w:ascii="GHEA Grapalat" w:hAnsi="GHEA Grapalat" w:cs="Sylfaen"/>
          <w:sz w:val="20"/>
          <w:szCs w:val="20"/>
          <w:lang w:val="es-ES"/>
        </w:rPr>
        <w:t xml:space="preserve"> </w:t>
      </w:r>
      <w:r>
        <w:rPr>
          <w:rFonts w:ascii="GHEA Grapalat" w:hAnsi="GHEA Grapalat" w:cs="Sylfaen"/>
          <w:sz w:val="20"/>
          <w:szCs w:val="20"/>
        </w:rPr>
        <w:t>ստանալու</w:t>
      </w:r>
      <w:r>
        <w:rPr>
          <w:rFonts w:ascii="GHEA Grapalat" w:hAnsi="GHEA Grapalat"/>
          <w:sz w:val="20"/>
          <w:szCs w:val="20"/>
          <w:lang w:val="es-ES"/>
        </w:rPr>
        <w:t xml:space="preserve">, </w:t>
      </w:r>
      <w:r>
        <w:rPr>
          <w:rFonts w:ascii="GHEA Grapalat" w:hAnsi="GHEA Grapalat"/>
          <w:sz w:val="20"/>
          <w:szCs w:val="20"/>
        </w:rPr>
        <w:t>կաշառք</w:t>
      </w:r>
      <w:r>
        <w:rPr>
          <w:rFonts w:ascii="GHEA Grapalat" w:hAnsi="GHEA Grapalat"/>
          <w:sz w:val="20"/>
          <w:szCs w:val="20"/>
          <w:lang w:val="es-ES"/>
        </w:rPr>
        <w:t xml:space="preserve"> </w:t>
      </w:r>
      <w:r>
        <w:rPr>
          <w:rFonts w:ascii="GHEA Grapalat" w:hAnsi="GHEA Grapalat"/>
          <w:sz w:val="20"/>
          <w:szCs w:val="20"/>
        </w:rPr>
        <w:t>տալու</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կաշառքի</w:t>
      </w:r>
      <w:r>
        <w:rPr>
          <w:rFonts w:ascii="GHEA Grapalat" w:hAnsi="GHEA Grapalat"/>
          <w:sz w:val="20"/>
          <w:szCs w:val="20"/>
          <w:lang w:val="es-ES"/>
        </w:rPr>
        <w:t xml:space="preserve"> </w:t>
      </w:r>
      <w:r>
        <w:rPr>
          <w:rFonts w:ascii="GHEA Grapalat" w:hAnsi="GHEA Grapalat"/>
          <w:sz w:val="20"/>
          <w:szCs w:val="20"/>
        </w:rPr>
        <w:t>միջնորդության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օրենքով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տնտեսական</w:t>
      </w:r>
      <w:r>
        <w:rPr>
          <w:rFonts w:ascii="GHEA Grapalat" w:hAnsi="GHEA Grapalat"/>
          <w:sz w:val="20"/>
          <w:szCs w:val="20"/>
          <w:lang w:val="es-ES"/>
        </w:rPr>
        <w:t xml:space="preserve"> </w:t>
      </w:r>
      <w:r>
        <w:rPr>
          <w:rFonts w:ascii="GHEA Grapalat" w:hAnsi="GHEA Grapalat"/>
          <w:sz w:val="20"/>
          <w:szCs w:val="20"/>
        </w:rPr>
        <w:t>գործունեության</w:t>
      </w:r>
      <w:r>
        <w:rPr>
          <w:rFonts w:ascii="GHEA Grapalat" w:hAnsi="GHEA Grapalat"/>
          <w:sz w:val="20"/>
          <w:szCs w:val="20"/>
          <w:lang w:val="es-ES"/>
        </w:rPr>
        <w:t xml:space="preserve"> </w:t>
      </w:r>
      <w:r>
        <w:rPr>
          <w:rFonts w:ascii="GHEA Grapalat" w:hAnsi="GHEA Grapalat"/>
          <w:sz w:val="20"/>
          <w:szCs w:val="20"/>
        </w:rPr>
        <w:t>դեմ</w:t>
      </w:r>
      <w:r>
        <w:rPr>
          <w:rFonts w:ascii="GHEA Grapalat" w:hAnsi="GHEA Grapalat"/>
          <w:sz w:val="20"/>
          <w:szCs w:val="20"/>
          <w:lang w:val="es-ES"/>
        </w:rPr>
        <w:t xml:space="preserve"> </w:t>
      </w:r>
      <w:r>
        <w:rPr>
          <w:rFonts w:ascii="GHEA Grapalat" w:hAnsi="GHEA Grapalat"/>
          <w:sz w:val="20"/>
          <w:szCs w:val="20"/>
        </w:rPr>
        <w:t>ուղղված</w:t>
      </w:r>
      <w:r>
        <w:rPr>
          <w:rFonts w:ascii="GHEA Grapalat" w:hAnsi="GHEA Grapalat"/>
          <w:sz w:val="20"/>
          <w:szCs w:val="20"/>
          <w:lang w:val="es-ES"/>
        </w:rPr>
        <w:t xml:space="preserve"> </w:t>
      </w:r>
      <w:r>
        <w:rPr>
          <w:rFonts w:ascii="GHEA Grapalat" w:hAnsi="GHEA Grapalat"/>
          <w:sz w:val="20"/>
          <w:szCs w:val="20"/>
        </w:rPr>
        <w:t>հանցագործությունների</w:t>
      </w:r>
      <w:r>
        <w:rPr>
          <w:rFonts w:ascii="GHEA Grapalat" w:hAnsi="GHEA Grapalat"/>
          <w:sz w:val="20"/>
          <w:szCs w:val="20"/>
          <w:lang w:val="es-ES"/>
        </w:rPr>
        <w:t xml:space="preserve"> </w:t>
      </w:r>
      <w:r>
        <w:rPr>
          <w:rFonts w:ascii="GHEA Grapalat" w:hAnsi="GHEA Grapalat"/>
          <w:sz w:val="20"/>
          <w:szCs w:val="20"/>
        </w:rPr>
        <w:t>համար</w:t>
      </w:r>
      <w:r>
        <w:rPr>
          <w:rFonts w:ascii="GHEA Grapalat" w:hAnsi="GHEA Grapalat"/>
          <w:sz w:val="20"/>
          <w:szCs w:val="20"/>
          <w:lang w:val="es-ES"/>
        </w:rPr>
        <w:t>,</w:t>
      </w:r>
      <w:r>
        <w:rPr>
          <w:rFonts w:ascii="GHEA Grapalat" w:hAnsi="GHEA Grapalat" w:cs="Sylfaen"/>
          <w:sz w:val="20"/>
          <w:szCs w:val="20"/>
          <w:lang w:val="es-ES"/>
        </w:rPr>
        <w:t xml:space="preserve"> </w:t>
      </w:r>
      <w:r>
        <w:rPr>
          <w:rFonts w:ascii="GHEA Grapalat" w:hAnsi="GHEA Grapalat" w:cs="Sylfaen"/>
          <w:sz w:val="20"/>
          <w:szCs w:val="20"/>
        </w:rPr>
        <w:t>բացառությամբ</w:t>
      </w:r>
      <w:r>
        <w:rPr>
          <w:rFonts w:ascii="GHEA Grapalat" w:hAnsi="GHEA Grapalat"/>
          <w:sz w:val="20"/>
          <w:szCs w:val="20"/>
          <w:lang w:val="es-ES"/>
        </w:rPr>
        <w:t xml:space="preserve"> </w:t>
      </w:r>
      <w:r>
        <w:rPr>
          <w:rFonts w:ascii="GHEA Grapalat" w:hAnsi="GHEA Grapalat" w:cs="Sylfaen"/>
          <w:sz w:val="20"/>
          <w:szCs w:val="20"/>
        </w:rPr>
        <w:t>այն</w:t>
      </w:r>
      <w:r>
        <w:rPr>
          <w:rFonts w:ascii="GHEA Grapalat" w:hAnsi="GHEA Grapalat"/>
          <w:sz w:val="20"/>
          <w:szCs w:val="20"/>
          <w:lang w:val="es-ES"/>
        </w:rPr>
        <w:t xml:space="preserve"> </w:t>
      </w:r>
      <w:r>
        <w:rPr>
          <w:rFonts w:ascii="GHEA Grapalat" w:hAnsi="GHEA Grapalat" w:cs="Sylfaen"/>
          <w:sz w:val="20"/>
          <w:szCs w:val="20"/>
        </w:rPr>
        <w:t>դեպքերի</w:t>
      </w:r>
      <w:r>
        <w:rPr>
          <w:rFonts w:ascii="GHEA Grapalat" w:hAnsi="GHEA Grapalat"/>
          <w:sz w:val="20"/>
          <w:szCs w:val="20"/>
          <w:lang w:val="es-ES"/>
        </w:rPr>
        <w:t xml:space="preserve">, </w:t>
      </w:r>
      <w:r>
        <w:rPr>
          <w:rFonts w:ascii="GHEA Grapalat" w:hAnsi="GHEA Grapalat" w:cs="Sylfaen"/>
          <w:sz w:val="20"/>
          <w:szCs w:val="20"/>
        </w:rPr>
        <w:t>երբ</w:t>
      </w:r>
      <w:r>
        <w:rPr>
          <w:rFonts w:ascii="GHEA Grapalat" w:hAnsi="GHEA Grapalat"/>
          <w:sz w:val="20"/>
          <w:szCs w:val="20"/>
          <w:lang w:val="es-ES"/>
        </w:rPr>
        <w:t xml:space="preserve"> </w:t>
      </w:r>
      <w:r>
        <w:rPr>
          <w:rFonts w:ascii="GHEA Grapalat" w:hAnsi="GHEA Grapalat" w:cs="Sylfaen"/>
          <w:sz w:val="20"/>
          <w:szCs w:val="20"/>
        </w:rPr>
        <w:t>դատվածությունը</w:t>
      </w:r>
      <w:r>
        <w:rPr>
          <w:rFonts w:ascii="GHEA Grapalat" w:hAnsi="GHEA Grapalat"/>
          <w:sz w:val="20"/>
          <w:szCs w:val="20"/>
          <w:lang w:val="es-ES"/>
        </w:rPr>
        <w:t xml:space="preserve"> </w:t>
      </w:r>
      <w:r>
        <w:rPr>
          <w:rFonts w:ascii="GHEA Grapalat" w:hAnsi="GHEA Grapalat" w:cs="Sylfaen"/>
          <w:sz w:val="20"/>
          <w:szCs w:val="20"/>
        </w:rPr>
        <w:t>օրենքով</w:t>
      </w:r>
      <w:r>
        <w:rPr>
          <w:rFonts w:ascii="GHEA Grapalat" w:hAnsi="GHEA Grapalat"/>
          <w:sz w:val="20"/>
          <w:szCs w:val="20"/>
          <w:lang w:val="es-ES"/>
        </w:rPr>
        <w:t xml:space="preserve"> </w:t>
      </w:r>
      <w:r>
        <w:rPr>
          <w:rFonts w:ascii="GHEA Grapalat" w:hAnsi="GHEA Grapalat" w:cs="Sylfaen"/>
          <w:sz w:val="20"/>
          <w:szCs w:val="20"/>
        </w:rPr>
        <w:t>սահմանված</w:t>
      </w:r>
      <w:r>
        <w:rPr>
          <w:rFonts w:ascii="GHEA Grapalat" w:hAnsi="GHEA Grapalat"/>
          <w:sz w:val="20"/>
          <w:szCs w:val="20"/>
          <w:lang w:val="es-ES"/>
        </w:rPr>
        <w:t xml:space="preserve"> </w:t>
      </w:r>
      <w:r>
        <w:rPr>
          <w:rFonts w:ascii="GHEA Grapalat" w:hAnsi="GHEA Grapalat" w:cs="Sylfaen"/>
          <w:sz w:val="20"/>
          <w:szCs w:val="20"/>
        </w:rPr>
        <w:t>կարգով</w:t>
      </w:r>
      <w:r>
        <w:rPr>
          <w:rFonts w:ascii="GHEA Grapalat" w:hAnsi="GHEA Grapalat"/>
          <w:sz w:val="20"/>
          <w:szCs w:val="20"/>
          <w:lang w:val="es-ES"/>
        </w:rPr>
        <w:t xml:space="preserve"> </w:t>
      </w:r>
      <w:r>
        <w:rPr>
          <w:rFonts w:ascii="GHEA Grapalat" w:hAnsi="GHEA Grapalat" w:cs="Sylfaen"/>
          <w:sz w:val="20"/>
          <w:szCs w:val="20"/>
        </w:rPr>
        <w:t>հանված</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մարված</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p>
    <w:p w:rsidR="00375C2D" w:rsidRDefault="00375C2D" w:rsidP="00375C2D">
      <w:pPr>
        <w:ind w:firstLine="720"/>
        <w:jc w:val="both"/>
        <w:rPr>
          <w:rFonts w:ascii="GHEA Grapalat" w:hAnsi="GHEA Grapalat"/>
          <w:sz w:val="20"/>
          <w:szCs w:val="20"/>
          <w:lang w:val="es-ES"/>
        </w:rPr>
      </w:pPr>
      <w:r>
        <w:rPr>
          <w:rFonts w:ascii="GHEA Grapalat" w:hAnsi="GHEA Grapalat" w:cs="Sylfaen"/>
          <w:sz w:val="20"/>
          <w:szCs w:val="20"/>
          <w:lang w:val="es-ES"/>
        </w:rPr>
        <w:t>4)</w:t>
      </w:r>
      <w:r>
        <w:rPr>
          <w:rFonts w:ascii="GHEA Grapalat" w:hAnsi="GHEA Grapalat"/>
          <w:sz w:val="20"/>
          <w:szCs w:val="20"/>
          <w:lang w:val="es-ES"/>
        </w:rPr>
        <w:t xml:space="preserve"> </w:t>
      </w:r>
      <w:r>
        <w:rPr>
          <w:rFonts w:ascii="GHEA Grapalat" w:hAnsi="GHEA Grapalat"/>
          <w:sz w:val="20"/>
          <w:szCs w:val="20"/>
        </w:rPr>
        <w:t>որոնց</w:t>
      </w:r>
      <w:r>
        <w:rPr>
          <w:rFonts w:ascii="GHEA Grapalat" w:hAnsi="GHEA Grapalat"/>
          <w:sz w:val="20"/>
          <w:szCs w:val="20"/>
          <w:lang w:val="es-ES"/>
        </w:rPr>
        <w:t xml:space="preserve"> </w:t>
      </w:r>
      <w:r>
        <w:rPr>
          <w:rFonts w:ascii="GHEA Grapalat" w:hAnsi="GHEA Grapalat"/>
          <w:sz w:val="20"/>
          <w:szCs w:val="20"/>
        </w:rPr>
        <w:t>վերաբերյալ</w:t>
      </w:r>
      <w:r>
        <w:rPr>
          <w:rFonts w:ascii="GHEA Grapalat" w:hAnsi="GHEA Grapalat"/>
          <w:sz w:val="20"/>
          <w:szCs w:val="20"/>
          <w:lang w:val="es-ES"/>
        </w:rPr>
        <w:t xml:space="preserve"> </w:t>
      </w:r>
      <w:r>
        <w:rPr>
          <w:rFonts w:ascii="GHEA Grapalat" w:hAnsi="GHEA Grapalat"/>
          <w:sz w:val="20"/>
          <w:szCs w:val="20"/>
        </w:rPr>
        <w:t>հայտը</w:t>
      </w:r>
      <w:r>
        <w:rPr>
          <w:rFonts w:ascii="GHEA Grapalat" w:hAnsi="GHEA Grapalat"/>
          <w:sz w:val="20"/>
          <w:szCs w:val="20"/>
          <w:lang w:val="es-ES"/>
        </w:rPr>
        <w:t xml:space="preserve"> </w:t>
      </w:r>
      <w:r>
        <w:rPr>
          <w:rFonts w:ascii="GHEA Grapalat" w:hAnsi="GHEA Grapalat"/>
          <w:sz w:val="20"/>
          <w:szCs w:val="20"/>
        </w:rPr>
        <w:t>ներկայացվելու</w:t>
      </w:r>
      <w:r>
        <w:rPr>
          <w:rFonts w:ascii="GHEA Grapalat" w:hAnsi="GHEA Grapalat"/>
          <w:sz w:val="20"/>
          <w:szCs w:val="20"/>
          <w:lang w:val="es-ES"/>
        </w:rPr>
        <w:t xml:space="preserve"> </w:t>
      </w:r>
      <w:r>
        <w:rPr>
          <w:rFonts w:ascii="GHEA Grapalat" w:hAnsi="GHEA Grapalat"/>
          <w:sz w:val="20"/>
          <w:szCs w:val="20"/>
        </w:rPr>
        <w:t>օրվան</w:t>
      </w:r>
      <w:r>
        <w:rPr>
          <w:rFonts w:ascii="GHEA Grapalat" w:hAnsi="GHEA Grapalat"/>
          <w:sz w:val="20"/>
          <w:szCs w:val="20"/>
          <w:lang w:val="es-ES"/>
        </w:rPr>
        <w:t xml:space="preserve"> </w:t>
      </w:r>
      <w:r>
        <w:rPr>
          <w:rFonts w:ascii="GHEA Grapalat" w:hAnsi="GHEA Grapalat"/>
          <w:sz w:val="20"/>
          <w:szCs w:val="20"/>
        </w:rPr>
        <w:t>նախորդող</w:t>
      </w:r>
      <w:r>
        <w:rPr>
          <w:rFonts w:ascii="GHEA Grapalat" w:hAnsi="GHEA Grapalat"/>
          <w:sz w:val="20"/>
          <w:szCs w:val="20"/>
          <w:lang w:val="es-ES"/>
        </w:rPr>
        <w:t xml:space="preserve"> </w:t>
      </w:r>
      <w:r>
        <w:rPr>
          <w:rFonts w:ascii="GHEA Grapalat" w:hAnsi="GHEA Grapalat"/>
          <w:sz w:val="20"/>
          <w:szCs w:val="20"/>
        </w:rPr>
        <w:t>մեկ</w:t>
      </w:r>
      <w:r>
        <w:rPr>
          <w:rFonts w:ascii="GHEA Grapalat" w:hAnsi="GHEA Grapalat"/>
          <w:sz w:val="20"/>
          <w:szCs w:val="20"/>
          <w:lang w:val="es-ES"/>
        </w:rPr>
        <w:t xml:space="preserve"> </w:t>
      </w:r>
      <w:r>
        <w:rPr>
          <w:rFonts w:ascii="GHEA Grapalat" w:hAnsi="GHEA Grapalat"/>
          <w:sz w:val="20"/>
          <w:szCs w:val="20"/>
        </w:rPr>
        <w:t>տարվա</w:t>
      </w:r>
      <w:r>
        <w:rPr>
          <w:rFonts w:ascii="GHEA Grapalat" w:hAnsi="GHEA Grapalat"/>
          <w:sz w:val="20"/>
          <w:szCs w:val="20"/>
          <w:lang w:val="es-ES"/>
        </w:rPr>
        <w:t xml:space="preserve"> </w:t>
      </w:r>
      <w:r>
        <w:rPr>
          <w:rFonts w:ascii="GHEA Grapalat" w:hAnsi="GHEA Grapalat"/>
          <w:sz w:val="20"/>
          <w:szCs w:val="20"/>
        </w:rPr>
        <w:t>ընթացքում</w:t>
      </w:r>
      <w:r>
        <w:rPr>
          <w:rFonts w:ascii="GHEA Grapalat" w:hAnsi="GHEA Grapalat"/>
          <w:sz w:val="20"/>
          <w:szCs w:val="20"/>
          <w:lang w:val="es-ES"/>
        </w:rPr>
        <w:t xml:space="preserve"> </w:t>
      </w:r>
      <w:r>
        <w:rPr>
          <w:rFonts w:ascii="GHEA Grapalat" w:hAnsi="GHEA Grapalat"/>
          <w:sz w:val="20"/>
          <w:szCs w:val="20"/>
        </w:rPr>
        <w:t>առկա</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օրենքով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կարգով</w:t>
      </w:r>
      <w:r>
        <w:rPr>
          <w:rFonts w:ascii="GHEA Grapalat" w:hAnsi="GHEA Grapalat"/>
          <w:sz w:val="20"/>
          <w:szCs w:val="20"/>
          <w:lang w:val="es-ES"/>
        </w:rPr>
        <w:t xml:space="preserve"> </w:t>
      </w:r>
      <w:r>
        <w:rPr>
          <w:rFonts w:ascii="GHEA Grapalat" w:hAnsi="GHEA Grapalat"/>
          <w:sz w:val="20"/>
          <w:szCs w:val="20"/>
        </w:rPr>
        <w:t>կայացված</w:t>
      </w:r>
      <w:r>
        <w:rPr>
          <w:rFonts w:ascii="GHEA Grapalat" w:hAnsi="GHEA Grapalat"/>
          <w:sz w:val="20"/>
          <w:szCs w:val="20"/>
          <w:lang w:val="es-ES"/>
        </w:rPr>
        <w:t xml:space="preserve"> </w:t>
      </w:r>
      <w:r>
        <w:rPr>
          <w:rFonts w:ascii="GHEA Grapalat" w:hAnsi="GHEA Grapalat"/>
          <w:sz w:val="20"/>
          <w:szCs w:val="20"/>
        </w:rPr>
        <w:t>անբողոքարկելի</w:t>
      </w:r>
      <w:r>
        <w:rPr>
          <w:rFonts w:ascii="GHEA Grapalat" w:hAnsi="GHEA Grapalat"/>
          <w:sz w:val="20"/>
          <w:szCs w:val="20"/>
          <w:lang w:val="es-ES"/>
        </w:rPr>
        <w:t xml:space="preserve"> </w:t>
      </w:r>
      <w:r>
        <w:rPr>
          <w:rFonts w:ascii="GHEA Grapalat" w:hAnsi="GHEA Grapalat"/>
          <w:sz w:val="20"/>
          <w:szCs w:val="20"/>
        </w:rPr>
        <w:t>վարչական</w:t>
      </w:r>
      <w:r>
        <w:rPr>
          <w:rFonts w:ascii="GHEA Grapalat" w:hAnsi="GHEA Grapalat"/>
          <w:sz w:val="20"/>
          <w:szCs w:val="20"/>
          <w:lang w:val="es-ES"/>
        </w:rPr>
        <w:t xml:space="preserve"> </w:t>
      </w:r>
      <w:r>
        <w:rPr>
          <w:rFonts w:ascii="GHEA Grapalat" w:hAnsi="GHEA Grapalat"/>
          <w:sz w:val="20"/>
          <w:szCs w:val="20"/>
        </w:rPr>
        <w:t>ակտ</w:t>
      </w:r>
      <w:r>
        <w:rPr>
          <w:rFonts w:ascii="GHEA Grapalat" w:hAnsi="GHEA Grapalat"/>
          <w:sz w:val="20"/>
          <w:szCs w:val="20"/>
          <w:lang w:val="es-ES"/>
        </w:rPr>
        <w:t xml:space="preserve">` </w:t>
      </w:r>
      <w:r>
        <w:rPr>
          <w:rFonts w:ascii="GHEA Grapalat" w:hAnsi="GHEA Grapalat"/>
          <w:sz w:val="20"/>
          <w:szCs w:val="20"/>
        </w:rPr>
        <w:t>գնումների</w:t>
      </w:r>
      <w:r>
        <w:rPr>
          <w:rFonts w:ascii="GHEA Grapalat" w:hAnsi="GHEA Grapalat"/>
          <w:sz w:val="20"/>
          <w:szCs w:val="20"/>
          <w:lang w:val="es-ES"/>
        </w:rPr>
        <w:t xml:space="preserve"> </w:t>
      </w:r>
      <w:r>
        <w:rPr>
          <w:rFonts w:ascii="GHEA Grapalat" w:hAnsi="GHEA Grapalat"/>
          <w:sz w:val="20"/>
          <w:szCs w:val="20"/>
        </w:rPr>
        <w:t>ոլորտում</w:t>
      </w:r>
      <w:r>
        <w:rPr>
          <w:rFonts w:ascii="GHEA Grapalat" w:hAnsi="GHEA Grapalat"/>
          <w:sz w:val="20"/>
          <w:szCs w:val="20"/>
          <w:lang w:val="es-ES"/>
        </w:rPr>
        <w:t xml:space="preserve"> </w:t>
      </w:r>
      <w:r>
        <w:rPr>
          <w:rFonts w:ascii="GHEA Grapalat" w:hAnsi="GHEA Grapalat" w:cs="Sylfaen"/>
          <w:sz w:val="20"/>
          <w:szCs w:val="20"/>
        </w:rPr>
        <w:t>հակամրցակցային</w:t>
      </w:r>
      <w:r>
        <w:rPr>
          <w:rFonts w:ascii="GHEA Grapalat" w:hAnsi="GHEA Grapalat"/>
          <w:sz w:val="20"/>
          <w:szCs w:val="20"/>
          <w:lang w:val="es-ES"/>
        </w:rPr>
        <w:t xml:space="preserve"> </w:t>
      </w:r>
      <w:r>
        <w:rPr>
          <w:rFonts w:ascii="GHEA Grapalat" w:hAnsi="GHEA Grapalat" w:cs="Sylfaen"/>
          <w:sz w:val="20"/>
          <w:szCs w:val="20"/>
        </w:rPr>
        <w:t>համաձայնության</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գերիշխող</w:t>
      </w:r>
      <w:r>
        <w:rPr>
          <w:rFonts w:ascii="GHEA Grapalat" w:hAnsi="GHEA Grapalat"/>
          <w:sz w:val="20"/>
          <w:szCs w:val="20"/>
          <w:lang w:val="es-ES"/>
        </w:rPr>
        <w:t xml:space="preserve"> </w:t>
      </w:r>
      <w:r>
        <w:rPr>
          <w:rFonts w:ascii="GHEA Grapalat" w:hAnsi="GHEA Grapalat" w:cs="Sylfaen"/>
          <w:sz w:val="20"/>
          <w:szCs w:val="20"/>
        </w:rPr>
        <w:t>դիրքի</w:t>
      </w:r>
      <w:r>
        <w:rPr>
          <w:rFonts w:ascii="GHEA Grapalat" w:hAnsi="GHEA Grapalat"/>
          <w:sz w:val="20"/>
          <w:szCs w:val="20"/>
          <w:lang w:val="es-ES"/>
        </w:rPr>
        <w:t xml:space="preserve"> </w:t>
      </w:r>
      <w:r>
        <w:rPr>
          <w:rFonts w:ascii="GHEA Grapalat" w:hAnsi="GHEA Grapalat" w:cs="Sylfaen"/>
          <w:sz w:val="20"/>
          <w:szCs w:val="20"/>
        </w:rPr>
        <w:t>չարաշահման</w:t>
      </w:r>
      <w:r>
        <w:rPr>
          <w:rFonts w:ascii="GHEA Grapalat" w:hAnsi="GHEA Grapalat"/>
          <w:sz w:val="20"/>
          <w:szCs w:val="20"/>
          <w:lang w:val="es-ES"/>
        </w:rPr>
        <w:t xml:space="preserve"> </w:t>
      </w:r>
      <w:r>
        <w:rPr>
          <w:rFonts w:ascii="GHEA Grapalat" w:hAnsi="GHEA Grapalat" w:cs="Sylfaen"/>
          <w:sz w:val="20"/>
          <w:szCs w:val="20"/>
        </w:rPr>
        <w:t>համար</w:t>
      </w:r>
      <w:r>
        <w:rPr>
          <w:rFonts w:ascii="GHEA Grapalat" w:hAnsi="GHEA Grapalat" w:cs="Sylfaen"/>
          <w:sz w:val="20"/>
          <w:szCs w:val="20"/>
          <w:lang w:val="es-ES"/>
        </w:rPr>
        <w:t>.</w:t>
      </w:r>
    </w:p>
    <w:p w:rsidR="00375C2D" w:rsidRDefault="00375C2D" w:rsidP="00375C2D">
      <w:pPr>
        <w:ind w:firstLine="720"/>
        <w:jc w:val="both"/>
        <w:rPr>
          <w:rFonts w:ascii="GHEA Grapalat" w:hAnsi="GHEA Grapalat"/>
          <w:sz w:val="20"/>
          <w:szCs w:val="20"/>
          <w:lang w:val="es-ES"/>
        </w:rPr>
      </w:pPr>
      <w:r>
        <w:rPr>
          <w:rFonts w:ascii="GHEA Grapalat" w:hAnsi="GHEA Grapalat" w:cs="Sylfaen"/>
          <w:sz w:val="20"/>
          <w:szCs w:val="20"/>
          <w:lang w:val="es-ES"/>
        </w:rPr>
        <w:t xml:space="preserve">5)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cs="Sylfaen"/>
          <w:sz w:val="20"/>
          <w:szCs w:val="20"/>
        </w:rPr>
        <w:t>ներառված</w:t>
      </w:r>
      <w:r>
        <w:rPr>
          <w:rFonts w:ascii="GHEA Grapalat" w:hAnsi="GHEA Grapalat" w:cs="Sylfaen"/>
          <w:sz w:val="20"/>
          <w:szCs w:val="20"/>
          <w:lang w:val="es-ES"/>
        </w:rPr>
        <w:t xml:space="preserve"> </w:t>
      </w:r>
      <w:r>
        <w:rPr>
          <w:rFonts w:ascii="GHEA Grapalat" w:hAnsi="GHEA Grapalat" w:cs="Sylfaen"/>
          <w:sz w:val="20"/>
          <w:szCs w:val="20"/>
        </w:rPr>
        <w:t>են</w:t>
      </w:r>
      <w:r>
        <w:rPr>
          <w:rFonts w:ascii="GHEA Grapalat" w:hAnsi="GHEA Grapalat" w:cs="Sylfaen"/>
          <w:sz w:val="20"/>
          <w:szCs w:val="20"/>
          <w:lang w:val="es-ES"/>
        </w:rPr>
        <w:t xml:space="preserve"> </w:t>
      </w:r>
      <w:r>
        <w:rPr>
          <w:rFonts w:ascii="GHEA Grapalat" w:hAnsi="GHEA Grapalat" w:cs="Sylfaen"/>
          <w:sz w:val="20"/>
          <w:szCs w:val="20"/>
        </w:rPr>
        <w:t>Եվրասիական</w:t>
      </w:r>
      <w:r>
        <w:rPr>
          <w:rFonts w:ascii="GHEA Grapalat" w:hAnsi="GHEA Grapalat" w:cs="Sylfaen"/>
          <w:sz w:val="20"/>
          <w:szCs w:val="20"/>
          <w:lang w:val="es-ES"/>
        </w:rPr>
        <w:t xml:space="preserve"> </w:t>
      </w:r>
      <w:r>
        <w:rPr>
          <w:rFonts w:ascii="GHEA Grapalat" w:hAnsi="GHEA Grapalat" w:cs="Sylfaen"/>
          <w:sz w:val="20"/>
          <w:szCs w:val="20"/>
        </w:rPr>
        <w:t>տնտեսական</w:t>
      </w:r>
      <w:r>
        <w:rPr>
          <w:rFonts w:ascii="GHEA Grapalat" w:hAnsi="GHEA Grapalat" w:cs="Sylfaen"/>
          <w:sz w:val="20"/>
          <w:szCs w:val="20"/>
          <w:lang w:val="es-ES"/>
        </w:rPr>
        <w:t xml:space="preserve"> </w:t>
      </w:r>
      <w:r>
        <w:rPr>
          <w:rFonts w:ascii="GHEA Grapalat" w:hAnsi="GHEA Grapalat" w:cs="Sylfaen"/>
          <w:sz w:val="20"/>
          <w:szCs w:val="20"/>
        </w:rPr>
        <w:t>միությանն</w:t>
      </w:r>
      <w:r>
        <w:rPr>
          <w:rFonts w:ascii="GHEA Grapalat" w:hAnsi="GHEA Grapalat" w:cs="Sylfaen"/>
          <w:sz w:val="20"/>
          <w:szCs w:val="20"/>
          <w:lang w:val="es-ES"/>
        </w:rPr>
        <w:t xml:space="preserve"> </w:t>
      </w:r>
      <w:r>
        <w:rPr>
          <w:rFonts w:ascii="GHEA Grapalat" w:hAnsi="GHEA Grapalat" w:cs="Sylfaen"/>
          <w:sz w:val="20"/>
          <w:szCs w:val="20"/>
        </w:rPr>
        <w:t>անդամակցող</w:t>
      </w:r>
      <w:r>
        <w:rPr>
          <w:rFonts w:ascii="GHEA Grapalat" w:hAnsi="GHEA Grapalat" w:cs="Sylfaen"/>
          <w:sz w:val="20"/>
          <w:szCs w:val="20"/>
          <w:lang w:val="es-ES"/>
        </w:rPr>
        <w:t xml:space="preserve"> </w:t>
      </w:r>
      <w:r>
        <w:rPr>
          <w:rFonts w:ascii="GHEA Grapalat" w:hAnsi="GHEA Grapalat" w:cs="Sylfaen"/>
          <w:sz w:val="20"/>
          <w:szCs w:val="20"/>
        </w:rPr>
        <w:t>երկրների</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մասին</w:t>
      </w:r>
      <w:r>
        <w:rPr>
          <w:rFonts w:ascii="GHEA Grapalat" w:hAnsi="GHEA Grapalat" w:cs="Sylfaen"/>
          <w:sz w:val="20"/>
          <w:szCs w:val="20"/>
          <w:lang w:val="es-ES"/>
        </w:rPr>
        <w:t xml:space="preserve"> </w:t>
      </w:r>
      <w:r>
        <w:rPr>
          <w:rFonts w:ascii="GHEA Grapalat" w:hAnsi="GHEA Grapalat" w:cs="Sylfaen"/>
          <w:sz w:val="20"/>
          <w:szCs w:val="20"/>
        </w:rPr>
        <w:t>օրենսդրության</w:t>
      </w:r>
      <w:r>
        <w:rPr>
          <w:rFonts w:ascii="GHEA Grapalat" w:hAnsi="GHEA Grapalat" w:cs="Sylfaen"/>
          <w:sz w:val="20"/>
          <w:szCs w:val="20"/>
          <w:lang w:val="es-ES"/>
        </w:rPr>
        <w:t xml:space="preserve"> </w:t>
      </w:r>
      <w:r>
        <w:rPr>
          <w:rFonts w:ascii="GHEA Grapalat" w:hAnsi="GHEA Grapalat" w:cs="Sylfaen"/>
          <w:sz w:val="20"/>
          <w:szCs w:val="20"/>
        </w:rPr>
        <w:t>համաձայն</w:t>
      </w:r>
      <w:r>
        <w:rPr>
          <w:rFonts w:ascii="GHEA Grapalat" w:hAnsi="GHEA Grapalat" w:cs="Sylfaen"/>
          <w:sz w:val="20"/>
          <w:szCs w:val="20"/>
          <w:lang w:val="es-ES"/>
        </w:rPr>
        <w:t xml:space="preserve"> </w:t>
      </w:r>
      <w:r>
        <w:rPr>
          <w:rFonts w:ascii="GHEA Grapalat" w:hAnsi="GHEA Grapalat" w:cs="Sylfaen"/>
          <w:sz w:val="20"/>
          <w:szCs w:val="20"/>
        </w:rPr>
        <w:t>հրապարակված</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sz w:val="20"/>
          <w:szCs w:val="20"/>
          <w:lang w:val="es-ES"/>
        </w:rPr>
        <w:t xml:space="preserve"> </w:t>
      </w:r>
      <w:r>
        <w:rPr>
          <w:rFonts w:ascii="GHEA Grapalat" w:hAnsi="GHEA Grapalat" w:cs="Sylfaen"/>
          <w:sz w:val="20"/>
          <w:szCs w:val="20"/>
        </w:rPr>
        <w:t>մասնակցելու</w:t>
      </w:r>
      <w:r>
        <w:rPr>
          <w:rFonts w:ascii="GHEA Grapalat" w:hAnsi="GHEA Grapalat"/>
          <w:sz w:val="20"/>
          <w:szCs w:val="20"/>
          <w:lang w:val="es-ES"/>
        </w:rPr>
        <w:t xml:space="preserve"> </w:t>
      </w:r>
      <w:r>
        <w:rPr>
          <w:rFonts w:ascii="GHEA Grapalat" w:hAnsi="GHEA Grapalat" w:cs="Sylfaen"/>
          <w:sz w:val="20"/>
          <w:szCs w:val="20"/>
        </w:rPr>
        <w:t>իրավունք</w:t>
      </w:r>
      <w:r>
        <w:rPr>
          <w:rFonts w:ascii="GHEA Grapalat" w:hAnsi="GHEA Grapalat"/>
          <w:sz w:val="20"/>
          <w:szCs w:val="20"/>
          <w:lang w:val="es-ES"/>
        </w:rPr>
        <w:t xml:space="preserve"> </w:t>
      </w:r>
      <w:r>
        <w:rPr>
          <w:rFonts w:ascii="GHEA Grapalat" w:hAnsi="GHEA Grapalat" w:cs="Sylfaen"/>
          <w:sz w:val="20"/>
          <w:szCs w:val="20"/>
        </w:rPr>
        <w:t>չունեցող</w:t>
      </w:r>
      <w:r>
        <w:rPr>
          <w:rFonts w:ascii="GHEA Grapalat" w:hAnsi="GHEA Grapalat"/>
          <w:sz w:val="20"/>
          <w:szCs w:val="20"/>
          <w:lang w:val="es-ES"/>
        </w:rPr>
        <w:t xml:space="preserve"> </w:t>
      </w:r>
      <w:r>
        <w:rPr>
          <w:rFonts w:ascii="GHEA Grapalat" w:hAnsi="GHEA Grapalat" w:cs="Sylfaen"/>
          <w:sz w:val="20"/>
          <w:szCs w:val="20"/>
        </w:rPr>
        <w:t>մասնակիցների</w:t>
      </w:r>
      <w:r>
        <w:rPr>
          <w:rFonts w:ascii="GHEA Grapalat" w:hAnsi="GHEA Grapalat"/>
          <w:sz w:val="20"/>
          <w:szCs w:val="20"/>
          <w:lang w:val="es-ES"/>
        </w:rPr>
        <w:t xml:space="preserve"> </w:t>
      </w:r>
      <w:r>
        <w:rPr>
          <w:rFonts w:ascii="GHEA Grapalat" w:hAnsi="GHEA Grapalat" w:cs="Sylfaen"/>
          <w:sz w:val="20"/>
          <w:szCs w:val="20"/>
        </w:rPr>
        <w:t>ցուցակում</w:t>
      </w:r>
      <w:r>
        <w:rPr>
          <w:rFonts w:ascii="GHEA Grapalat" w:hAnsi="GHEA Grapalat" w:cs="Sylfaen"/>
          <w:sz w:val="20"/>
          <w:szCs w:val="20"/>
          <w:lang w:val="es-ES"/>
        </w:rPr>
        <w:t xml:space="preserve">. </w:t>
      </w:r>
    </w:p>
    <w:p w:rsidR="00375C2D" w:rsidRDefault="00375C2D" w:rsidP="00375C2D">
      <w:pPr>
        <w:ind w:firstLine="567"/>
        <w:jc w:val="both"/>
        <w:rPr>
          <w:rFonts w:ascii="GHEA Grapalat" w:hAnsi="GHEA Grapalat"/>
          <w:sz w:val="20"/>
          <w:szCs w:val="20"/>
          <w:lang w:val="es-ES"/>
        </w:rPr>
      </w:pPr>
      <w:r>
        <w:rPr>
          <w:rFonts w:ascii="GHEA Grapalat" w:hAnsi="GHEA Grapalat"/>
          <w:sz w:val="20"/>
          <w:szCs w:val="20"/>
          <w:lang w:val="es-ES"/>
        </w:rPr>
        <w:t xml:space="preserve">   6)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հայտը</w:t>
      </w:r>
      <w:r>
        <w:rPr>
          <w:rFonts w:ascii="GHEA Grapalat" w:hAnsi="GHEA Grapalat"/>
          <w:sz w:val="20"/>
          <w:szCs w:val="20"/>
          <w:lang w:val="es-ES"/>
        </w:rPr>
        <w:t xml:space="preserve"> </w:t>
      </w:r>
      <w:r>
        <w:rPr>
          <w:rFonts w:ascii="GHEA Grapalat" w:hAnsi="GHEA Grapalat"/>
          <w:sz w:val="20"/>
          <w:szCs w:val="20"/>
        </w:rPr>
        <w:t>ներկայացնելու</w:t>
      </w:r>
      <w:r>
        <w:rPr>
          <w:rFonts w:ascii="GHEA Grapalat" w:hAnsi="GHEA Grapalat"/>
          <w:sz w:val="20"/>
          <w:szCs w:val="20"/>
          <w:lang w:val="es-ES"/>
        </w:rPr>
        <w:t xml:space="preserve"> </w:t>
      </w:r>
      <w:r>
        <w:rPr>
          <w:rFonts w:ascii="GHEA Grapalat" w:hAnsi="GHEA Grapalat"/>
          <w:sz w:val="20"/>
          <w:szCs w:val="20"/>
        </w:rPr>
        <w:t>օրվա</w:t>
      </w:r>
      <w:r>
        <w:rPr>
          <w:rFonts w:ascii="GHEA Grapalat" w:hAnsi="GHEA Grapalat"/>
          <w:sz w:val="20"/>
          <w:szCs w:val="20"/>
          <w:lang w:val="es-ES"/>
        </w:rPr>
        <w:t xml:space="preserve"> </w:t>
      </w:r>
      <w:r>
        <w:rPr>
          <w:rFonts w:ascii="GHEA Grapalat" w:hAnsi="GHEA Grapalat"/>
          <w:sz w:val="20"/>
          <w:szCs w:val="20"/>
        </w:rPr>
        <w:t>դրությամբ</w:t>
      </w:r>
      <w:r>
        <w:rPr>
          <w:rFonts w:ascii="GHEA Grapalat" w:hAnsi="GHEA Grapalat"/>
          <w:sz w:val="20"/>
          <w:szCs w:val="20"/>
          <w:lang w:val="es-ES"/>
        </w:rPr>
        <w:t xml:space="preserve"> </w:t>
      </w:r>
      <w:r>
        <w:rPr>
          <w:rFonts w:ascii="GHEA Grapalat" w:hAnsi="GHEA Grapalat" w:cs="Sylfaen"/>
          <w:sz w:val="20"/>
          <w:szCs w:val="20"/>
        </w:rPr>
        <w:t>ներառված</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sz w:val="20"/>
          <w:szCs w:val="20"/>
          <w:lang w:val="es-ES"/>
        </w:rPr>
        <w:t xml:space="preserve"> </w:t>
      </w:r>
      <w:r>
        <w:rPr>
          <w:rFonts w:ascii="GHEA Grapalat" w:hAnsi="GHEA Grapalat" w:cs="Sylfaen"/>
          <w:sz w:val="20"/>
          <w:szCs w:val="20"/>
        </w:rPr>
        <w:t>մասնակցելու</w:t>
      </w:r>
      <w:r>
        <w:rPr>
          <w:rFonts w:ascii="GHEA Grapalat" w:hAnsi="GHEA Grapalat"/>
          <w:sz w:val="20"/>
          <w:szCs w:val="20"/>
          <w:lang w:val="es-ES"/>
        </w:rPr>
        <w:t xml:space="preserve"> </w:t>
      </w:r>
      <w:r>
        <w:rPr>
          <w:rFonts w:ascii="GHEA Grapalat" w:hAnsi="GHEA Grapalat" w:cs="Sylfaen"/>
          <w:sz w:val="20"/>
          <w:szCs w:val="20"/>
        </w:rPr>
        <w:t>իրավունք</w:t>
      </w:r>
      <w:r>
        <w:rPr>
          <w:rFonts w:ascii="GHEA Grapalat" w:hAnsi="GHEA Grapalat"/>
          <w:sz w:val="20"/>
          <w:szCs w:val="20"/>
          <w:lang w:val="es-ES"/>
        </w:rPr>
        <w:t xml:space="preserve"> </w:t>
      </w:r>
      <w:r>
        <w:rPr>
          <w:rFonts w:ascii="GHEA Grapalat" w:hAnsi="GHEA Grapalat" w:cs="Sylfaen"/>
          <w:sz w:val="20"/>
          <w:szCs w:val="20"/>
        </w:rPr>
        <w:t>չունեցող</w:t>
      </w:r>
      <w:r>
        <w:rPr>
          <w:rFonts w:ascii="GHEA Grapalat" w:hAnsi="GHEA Grapalat"/>
          <w:sz w:val="20"/>
          <w:szCs w:val="20"/>
          <w:lang w:val="es-ES"/>
        </w:rPr>
        <w:t xml:space="preserve"> </w:t>
      </w:r>
      <w:r>
        <w:rPr>
          <w:rFonts w:ascii="GHEA Grapalat" w:hAnsi="GHEA Grapalat" w:cs="Sylfaen"/>
          <w:sz w:val="20"/>
          <w:szCs w:val="20"/>
        </w:rPr>
        <w:t>մասնակիցների</w:t>
      </w:r>
      <w:r>
        <w:rPr>
          <w:rFonts w:ascii="GHEA Grapalat" w:hAnsi="GHEA Grapalat"/>
          <w:sz w:val="20"/>
          <w:szCs w:val="20"/>
          <w:lang w:val="es-ES"/>
        </w:rPr>
        <w:t xml:space="preserve"> </w:t>
      </w:r>
      <w:r>
        <w:rPr>
          <w:rFonts w:ascii="GHEA Grapalat" w:hAnsi="GHEA Grapalat" w:cs="Sylfaen"/>
          <w:sz w:val="20"/>
          <w:szCs w:val="20"/>
        </w:rPr>
        <w:t>ցուցակում</w:t>
      </w:r>
      <w:r>
        <w:rPr>
          <w:rFonts w:ascii="GHEA Grapalat" w:hAnsi="GHEA Grapalat"/>
          <w:sz w:val="20"/>
          <w:szCs w:val="20"/>
          <w:lang w:val="es-ES"/>
        </w:rPr>
        <w:t>:</w:t>
      </w:r>
    </w:p>
    <w:p w:rsidR="00375C2D" w:rsidRDefault="00375C2D" w:rsidP="00375C2D">
      <w:pPr>
        <w:ind w:firstLine="567"/>
        <w:jc w:val="both"/>
        <w:rPr>
          <w:rFonts w:ascii="GHEA Grapalat" w:hAnsi="GHEA Grapalat" w:cs="Sylfaen"/>
          <w:sz w:val="20"/>
          <w:lang w:val="es-ES"/>
        </w:rPr>
      </w:pPr>
      <w:r>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75C2D" w:rsidRDefault="00375C2D" w:rsidP="00375C2D">
      <w:pPr>
        <w:ind w:firstLine="567"/>
        <w:jc w:val="both"/>
        <w:rPr>
          <w:rFonts w:ascii="GHEA Grapalat" w:hAnsi="GHEA Grapalat" w:cs="Sylfaen"/>
          <w:sz w:val="20"/>
          <w:lang w:val="es-ES"/>
        </w:rPr>
      </w:pPr>
      <w:r>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Pr>
          <w:rFonts w:ascii="GHEA Grapalat" w:hAnsi="GHEA Grapalat" w:cs="Arial"/>
          <w:sz w:val="20"/>
          <w:lang w:val="es-ES"/>
        </w:rPr>
        <w:t xml:space="preserve"> </w:t>
      </w:r>
      <w:r>
        <w:rPr>
          <w:rFonts w:ascii="GHEA Grapalat" w:hAnsi="GHEA Grapalat" w:cs="Sylfaen"/>
          <w:sz w:val="20"/>
          <w:lang w:val="es-ES"/>
        </w:rPr>
        <w:t>հրավերի</w:t>
      </w:r>
      <w:r>
        <w:rPr>
          <w:rFonts w:ascii="GHEA Grapalat" w:hAnsi="GHEA Grapalat" w:cs="Arial"/>
          <w:sz w:val="20"/>
          <w:lang w:val="es-ES"/>
        </w:rPr>
        <w:t xml:space="preserve"> 2-րդ </w:t>
      </w:r>
      <w:r>
        <w:rPr>
          <w:rFonts w:ascii="GHEA Grapalat" w:hAnsi="GHEA Grapalat" w:cs="Sylfaen"/>
          <w:sz w:val="20"/>
          <w:lang w:val="es-ES"/>
        </w:rPr>
        <w:t>մասի</w:t>
      </w:r>
      <w:r>
        <w:rPr>
          <w:rFonts w:ascii="GHEA Grapalat" w:hAnsi="GHEA Grapalat" w:cs="Arial"/>
          <w:sz w:val="20"/>
          <w:lang w:val="es-ES"/>
        </w:rPr>
        <w:t xml:space="preserve"> 2.2 </w:t>
      </w:r>
      <w:r>
        <w:rPr>
          <w:rFonts w:ascii="GHEA Grapalat" w:hAnsi="GHEA Grapalat" w:cs="Sylfaen"/>
          <w:sz w:val="20"/>
          <w:lang w:val="es-ES"/>
        </w:rPr>
        <w:t>կետով</w:t>
      </w:r>
      <w:r>
        <w:rPr>
          <w:rFonts w:ascii="GHEA Grapalat" w:hAnsi="GHEA Grapalat" w:cs="Arial"/>
          <w:sz w:val="20"/>
          <w:lang w:val="es-ES"/>
        </w:rPr>
        <w:t xml:space="preserve"> </w:t>
      </w:r>
      <w:r>
        <w:rPr>
          <w:rFonts w:ascii="GHEA Grapalat" w:hAnsi="GHEA Grapalat" w:cs="Sylfaen"/>
          <w:sz w:val="20"/>
          <w:lang w:val="es-ES"/>
        </w:rPr>
        <w:t>նախատեսված</w:t>
      </w:r>
      <w:r>
        <w:rPr>
          <w:rFonts w:ascii="GHEA Grapalat" w:hAnsi="GHEA Grapalat" w:cs="Arial"/>
          <w:sz w:val="20"/>
          <w:lang w:val="es-ES"/>
        </w:rPr>
        <w:t xml:space="preserve"> </w:t>
      </w:r>
      <w:r>
        <w:rPr>
          <w:rFonts w:ascii="GHEA Grapalat" w:hAnsi="GHEA Grapalat" w:cs="Sylfaen"/>
          <w:sz w:val="20"/>
          <w:lang w:val="es-ES"/>
        </w:rPr>
        <w:t>գրավոր</w:t>
      </w:r>
      <w:r>
        <w:rPr>
          <w:rFonts w:ascii="GHEA Grapalat" w:hAnsi="GHEA Grapalat" w:cs="Arial"/>
          <w:sz w:val="20"/>
          <w:lang w:val="es-ES"/>
        </w:rPr>
        <w:t xml:space="preserve"> </w:t>
      </w:r>
      <w:r>
        <w:rPr>
          <w:rFonts w:ascii="GHEA Grapalat" w:hAnsi="GHEA Grapalat" w:cs="Sylfaen"/>
          <w:sz w:val="20"/>
          <w:lang w:val="es-ES"/>
        </w:rPr>
        <w:t xml:space="preserve">հայտարարություն: </w:t>
      </w:r>
      <w:r>
        <w:rPr>
          <w:rFonts w:ascii="GHEA Grapalat" w:hAnsi="GHEA Grapalat" w:cs="Sylfaen"/>
          <w:sz w:val="20"/>
        </w:rPr>
        <w:t>Բացի</w:t>
      </w:r>
      <w:r>
        <w:rPr>
          <w:rFonts w:ascii="GHEA Grapalat" w:hAnsi="GHEA Grapalat" w:cs="Sylfaen"/>
          <w:sz w:val="20"/>
          <w:lang w:val="es-ES"/>
        </w:rPr>
        <w:t xml:space="preserve"> </w:t>
      </w:r>
      <w:r>
        <w:rPr>
          <w:rFonts w:ascii="GHEA Grapalat" w:hAnsi="GHEA Grapalat" w:cs="Sylfaen"/>
          <w:sz w:val="20"/>
        </w:rPr>
        <w:t>սույն</w:t>
      </w:r>
      <w:r>
        <w:rPr>
          <w:rFonts w:ascii="GHEA Grapalat" w:hAnsi="GHEA Grapalat" w:cs="Sylfaen"/>
          <w:sz w:val="20"/>
          <w:lang w:val="es-ES"/>
        </w:rPr>
        <w:t xml:space="preserve"> </w:t>
      </w:r>
      <w:r>
        <w:rPr>
          <w:rFonts w:ascii="GHEA Grapalat" w:hAnsi="GHEA Grapalat" w:cs="Sylfaen"/>
          <w:sz w:val="20"/>
        </w:rPr>
        <w:t>կետով</w:t>
      </w:r>
      <w:r>
        <w:rPr>
          <w:rFonts w:ascii="GHEA Grapalat" w:hAnsi="GHEA Grapalat" w:cs="Sylfaen"/>
          <w:sz w:val="20"/>
          <w:lang w:val="es-ES"/>
        </w:rPr>
        <w:t xml:space="preserve"> </w:t>
      </w:r>
      <w:r>
        <w:rPr>
          <w:rFonts w:ascii="GHEA Grapalat" w:hAnsi="GHEA Grapalat" w:cs="Sylfaen"/>
          <w:sz w:val="20"/>
        </w:rPr>
        <w:t>նախատեսված</w:t>
      </w:r>
      <w:r>
        <w:rPr>
          <w:rFonts w:ascii="GHEA Grapalat" w:hAnsi="GHEA Grapalat" w:cs="Sylfaen"/>
          <w:sz w:val="20"/>
          <w:lang w:val="es-ES"/>
        </w:rPr>
        <w:t xml:space="preserve"> </w:t>
      </w:r>
      <w:r>
        <w:rPr>
          <w:rFonts w:ascii="GHEA Grapalat" w:hAnsi="GHEA Grapalat" w:cs="Sylfaen"/>
          <w:sz w:val="20"/>
        </w:rPr>
        <w:t>հայտարարությունից</w:t>
      </w:r>
      <w:r>
        <w:rPr>
          <w:rFonts w:ascii="GHEA Grapalat" w:hAnsi="GHEA Grapalat" w:cs="Sylfaen"/>
          <w:sz w:val="20"/>
          <w:lang w:val="es-ES"/>
        </w:rPr>
        <w:t xml:space="preserve"> </w:t>
      </w:r>
      <w:r>
        <w:rPr>
          <w:rFonts w:ascii="GHEA Grapalat" w:hAnsi="GHEA Grapalat" w:cs="Sylfaen"/>
          <w:sz w:val="20"/>
        </w:rPr>
        <w:t>մասնակցության</w:t>
      </w:r>
      <w:r>
        <w:rPr>
          <w:rFonts w:ascii="GHEA Grapalat" w:hAnsi="GHEA Grapalat" w:cs="Sylfaen"/>
          <w:sz w:val="20"/>
          <w:lang w:val="es-ES"/>
        </w:rPr>
        <w:t xml:space="preserve"> </w:t>
      </w:r>
      <w:r>
        <w:rPr>
          <w:rFonts w:ascii="GHEA Grapalat" w:hAnsi="GHEA Grapalat" w:cs="Sylfaen"/>
          <w:sz w:val="20"/>
        </w:rPr>
        <w:t>իրավունքի</w:t>
      </w:r>
      <w:r>
        <w:rPr>
          <w:rFonts w:ascii="GHEA Grapalat" w:hAnsi="GHEA Grapalat" w:cs="Sylfaen"/>
          <w:sz w:val="20"/>
          <w:lang w:val="es-ES"/>
        </w:rPr>
        <w:t xml:space="preserve"> </w:t>
      </w:r>
      <w:r>
        <w:rPr>
          <w:rFonts w:ascii="GHEA Grapalat" w:hAnsi="GHEA Grapalat" w:cs="Sylfaen"/>
          <w:sz w:val="20"/>
        </w:rPr>
        <w:t>գնահատման</w:t>
      </w:r>
      <w:r>
        <w:rPr>
          <w:rFonts w:ascii="GHEA Grapalat" w:hAnsi="GHEA Grapalat" w:cs="Sylfaen"/>
          <w:sz w:val="20"/>
          <w:lang w:val="es-ES"/>
        </w:rPr>
        <w:t xml:space="preserve"> </w:t>
      </w:r>
      <w:r>
        <w:rPr>
          <w:rFonts w:ascii="GHEA Grapalat" w:hAnsi="GHEA Grapalat" w:cs="Sylfaen"/>
          <w:sz w:val="20"/>
        </w:rPr>
        <w:t>համար</w:t>
      </w:r>
      <w:r>
        <w:rPr>
          <w:rFonts w:ascii="GHEA Grapalat" w:hAnsi="GHEA Grapalat" w:cs="Sylfaen"/>
          <w:sz w:val="20"/>
          <w:lang w:val="es-ES"/>
        </w:rPr>
        <w:t xml:space="preserve"> </w:t>
      </w:r>
      <w:r>
        <w:rPr>
          <w:rFonts w:ascii="GHEA Grapalat" w:hAnsi="GHEA Grapalat" w:cs="Sylfaen"/>
          <w:sz w:val="20"/>
        </w:rPr>
        <w:t>մասնակցից</w:t>
      </w:r>
      <w:r>
        <w:rPr>
          <w:rFonts w:ascii="GHEA Grapalat" w:hAnsi="GHEA Grapalat" w:cs="Sylfaen"/>
          <w:sz w:val="20"/>
          <w:lang w:val="es-ES"/>
        </w:rPr>
        <w:t xml:space="preserve">, </w:t>
      </w:r>
      <w:r>
        <w:rPr>
          <w:rFonts w:ascii="GHEA Grapalat" w:hAnsi="GHEA Grapalat" w:cs="Sylfaen"/>
          <w:sz w:val="20"/>
        </w:rPr>
        <w:t>այդ</w:t>
      </w:r>
      <w:r>
        <w:rPr>
          <w:rFonts w:ascii="GHEA Grapalat" w:hAnsi="GHEA Grapalat" w:cs="Sylfaen"/>
          <w:sz w:val="20"/>
          <w:lang w:val="es-ES"/>
        </w:rPr>
        <w:t xml:space="preserve"> </w:t>
      </w:r>
      <w:r>
        <w:rPr>
          <w:rFonts w:ascii="GHEA Grapalat" w:hAnsi="GHEA Grapalat" w:cs="Sylfaen"/>
          <w:sz w:val="20"/>
        </w:rPr>
        <w:t>թվում</w:t>
      </w:r>
      <w:r>
        <w:rPr>
          <w:rFonts w:ascii="GHEA Grapalat" w:hAnsi="GHEA Grapalat" w:cs="Sylfaen"/>
          <w:sz w:val="20"/>
          <w:lang w:val="es-ES"/>
        </w:rPr>
        <w:t xml:space="preserve"> </w:t>
      </w:r>
      <w:r>
        <w:rPr>
          <w:rFonts w:ascii="GHEA Grapalat" w:hAnsi="GHEA Grapalat" w:cs="Sylfaen"/>
          <w:sz w:val="20"/>
        </w:rPr>
        <w:t>ընտրված</w:t>
      </w:r>
      <w:r>
        <w:rPr>
          <w:rFonts w:ascii="GHEA Grapalat" w:hAnsi="GHEA Grapalat" w:cs="Sylfaen"/>
          <w:sz w:val="20"/>
          <w:lang w:val="es-ES"/>
        </w:rPr>
        <w:t xml:space="preserve"> </w:t>
      </w:r>
      <w:r>
        <w:rPr>
          <w:rFonts w:ascii="GHEA Grapalat" w:hAnsi="GHEA Grapalat" w:cs="Sylfaen"/>
          <w:sz w:val="20"/>
        </w:rPr>
        <w:t>մասնակցից</w:t>
      </w:r>
      <w:r>
        <w:rPr>
          <w:rFonts w:ascii="GHEA Grapalat" w:hAnsi="GHEA Grapalat" w:cs="Sylfaen"/>
          <w:sz w:val="20"/>
          <w:lang w:val="es-ES"/>
        </w:rPr>
        <w:t xml:space="preserve"> </w:t>
      </w:r>
      <w:r>
        <w:rPr>
          <w:rFonts w:ascii="GHEA Grapalat" w:hAnsi="GHEA Grapalat" w:cs="Sylfaen"/>
          <w:sz w:val="20"/>
        </w:rPr>
        <w:t>այլ</w:t>
      </w:r>
      <w:r>
        <w:rPr>
          <w:rFonts w:ascii="GHEA Grapalat" w:hAnsi="GHEA Grapalat" w:cs="Sylfaen"/>
          <w:sz w:val="20"/>
          <w:lang w:val="es-ES"/>
        </w:rPr>
        <w:t xml:space="preserve"> </w:t>
      </w:r>
      <w:r>
        <w:rPr>
          <w:rFonts w:ascii="GHEA Grapalat" w:hAnsi="GHEA Grapalat" w:cs="Sylfaen"/>
          <w:sz w:val="20"/>
        </w:rPr>
        <w:t>փաստաթղթեր</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հիմնավորումներ</w:t>
      </w:r>
      <w:r>
        <w:rPr>
          <w:rFonts w:ascii="GHEA Grapalat" w:hAnsi="GHEA Grapalat" w:cs="Sylfaen"/>
          <w:sz w:val="20"/>
          <w:lang w:val="es-ES"/>
        </w:rPr>
        <w:t xml:space="preserve"> </w:t>
      </w:r>
      <w:r>
        <w:rPr>
          <w:rFonts w:ascii="GHEA Grapalat" w:hAnsi="GHEA Grapalat" w:cs="Sylfaen"/>
          <w:sz w:val="20"/>
        </w:rPr>
        <w:t>չեն</w:t>
      </w:r>
      <w:r>
        <w:rPr>
          <w:rFonts w:ascii="GHEA Grapalat" w:hAnsi="GHEA Grapalat" w:cs="Sylfaen"/>
          <w:sz w:val="20"/>
          <w:lang w:val="es-ES"/>
        </w:rPr>
        <w:t xml:space="preserve"> </w:t>
      </w:r>
      <w:r>
        <w:rPr>
          <w:rFonts w:ascii="GHEA Grapalat" w:hAnsi="GHEA Grapalat" w:cs="Sylfaen"/>
          <w:sz w:val="20"/>
        </w:rPr>
        <w:t>կարող</w:t>
      </w:r>
      <w:r>
        <w:rPr>
          <w:rFonts w:ascii="GHEA Grapalat" w:hAnsi="GHEA Grapalat" w:cs="Sylfaen"/>
          <w:sz w:val="20"/>
          <w:lang w:val="es-ES"/>
        </w:rPr>
        <w:t xml:space="preserve"> </w:t>
      </w:r>
      <w:r>
        <w:rPr>
          <w:rFonts w:ascii="GHEA Grapalat" w:hAnsi="GHEA Grapalat" w:cs="Sylfaen"/>
          <w:sz w:val="20"/>
        </w:rPr>
        <w:t>պահանջվել</w:t>
      </w:r>
      <w:r>
        <w:rPr>
          <w:rFonts w:ascii="GHEA Grapalat" w:hAnsi="GHEA Grapalat" w:cs="Sylfaen"/>
          <w:sz w:val="20"/>
          <w:lang w:val="es-ES"/>
        </w:rPr>
        <w:t>:</w:t>
      </w:r>
      <w:r>
        <w:rPr>
          <w:rFonts w:ascii="GHEA Grapalat" w:hAnsi="GHEA Grapalat" w:cs="Tahoma"/>
          <w:sz w:val="20"/>
          <w:lang w:val="hy-AM"/>
        </w:rPr>
        <w:t xml:space="preserve"> </w:t>
      </w:r>
      <w:r>
        <w:rPr>
          <w:rFonts w:ascii="GHEA Grapalat" w:hAnsi="GHEA Grapalat" w:cs="Tahoma"/>
          <w:sz w:val="20"/>
        </w:rPr>
        <w:t>Մասնակցի</w:t>
      </w:r>
      <w:r>
        <w:rPr>
          <w:rFonts w:ascii="GHEA Grapalat" w:hAnsi="GHEA Grapalat" w:cs="Tahoma"/>
          <w:sz w:val="20"/>
          <w:lang w:val="es-ES"/>
        </w:rPr>
        <w:t xml:space="preserve"> </w:t>
      </w:r>
      <w:r>
        <w:rPr>
          <w:rFonts w:ascii="GHEA Grapalat" w:hAnsi="GHEA Grapalat" w:cs="Tahoma"/>
          <w:sz w:val="20"/>
        </w:rPr>
        <w:t>հայտարարության</w:t>
      </w:r>
      <w:r>
        <w:rPr>
          <w:rFonts w:ascii="GHEA Grapalat" w:hAnsi="GHEA Grapalat" w:cs="Tahoma"/>
          <w:sz w:val="20"/>
          <w:lang w:val="es-ES"/>
        </w:rPr>
        <w:t xml:space="preserve"> </w:t>
      </w:r>
      <w:r>
        <w:rPr>
          <w:rFonts w:ascii="GHEA Grapalat" w:hAnsi="GHEA Grapalat" w:cs="Tahoma"/>
          <w:sz w:val="20"/>
        </w:rPr>
        <w:t>իսկությունը</w:t>
      </w:r>
      <w:r>
        <w:rPr>
          <w:rFonts w:ascii="GHEA Grapalat" w:hAnsi="GHEA Grapalat" w:cs="Tahoma"/>
          <w:sz w:val="20"/>
          <w:lang w:val="es-ES"/>
        </w:rPr>
        <w:t xml:space="preserve"> </w:t>
      </w:r>
      <w:r>
        <w:rPr>
          <w:rFonts w:ascii="GHEA Grapalat" w:hAnsi="GHEA Grapalat" w:cs="Tahoma"/>
          <w:sz w:val="20"/>
        </w:rPr>
        <w:t>գնահատող</w:t>
      </w:r>
      <w:r>
        <w:rPr>
          <w:rFonts w:ascii="GHEA Grapalat" w:hAnsi="GHEA Grapalat" w:cs="Tahoma"/>
          <w:sz w:val="20"/>
          <w:lang w:val="es-ES"/>
        </w:rPr>
        <w:t xml:space="preserve"> </w:t>
      </w:r>
      <w:r>
        <w:rPr>
          <w:rFonts w:ascii="GHEA Grapalat" w:hAnsi="GHEA Grapalat" w:cs="Tahoma"/>
          <w:sz w:val="20"/>
        </w:rPr>
        <w:t>հանձնաժողովը</w:t>
      </w:r>
      <w:r>
        <w:rPr>
          <w:rFonts w:ascii="GHEA Grapalat" w:hAnsi="GHEA Grapalat" w:cs="Tahoma"/>
          <w:sz w:val="20"/>
          <w:lang w:val="es-ES"/>
        </w:rPr>
        <w:t xml:space="preserve"> (</w:t>
      </w:r>
      <w:r>
        <w:rPr>
          <w:rFonts w:ascii="GHEA Grapalat" w:hAnsi="GHEA Grapalat" w:cs="Tahoma"/>
          <w:sz w:val="20"/>
        </w:rPr>
        <w:t>այսուհետ</w:t>
      </w:r>
      <w:r>
        <w:rPr>
          <w:rFonts w:ascii="GHEA Grapalat" w:hAnsi="GHEA Grapalat" w:cs="Tahoma"/>
          <w:sz w:val="20"/>
          <w:lang w:val="es-ES"/>
        </w:rPr>
        <w:t xml:space="preserve">` </w:t>
      </w:r>
      <w:r>
        <w:rPr>
          <w:rFonts w:ascii="GHEA Grapalat" w:hAnsi="GHEA Grapalat" w:cs="Tahoma"/>
          <w:sz w:val="20"/>
        </w:rPr>
        <w:t>հանձնաժողով</w:t>
      </w:r>
      <w:r>
        <w:rPr>
          <w:rFonts w:ascii="GHEA Grapalat" w:hAnsi="GHEA Grapalat" w:cs="Tahoma"/>
          <w:sz w:val="20"/>
          <w:lang w:val="es-ES"/>
        </w:rPr>
        <w:t xml:space="preserve">) </w:t>
      </w:r>
      <w:r>
        <w:rPr>
          <w:rFonts w:ascii="GHEA Grapalat" w:hAnsi="GHEA Grapalat" w:cs="Tahoma"/>
          <w:sz w:val="20"/>
        </w:rPr>
        <w:t>գնահատում</w:t>
      </w:r>
      <w:r>
        <w:rPr>
          <w:rFonts w:ascii="GHEA Grapalat" w:hAnsi="GHEA Grapalat" w:cs="Tahoma"/>
          <w:sz w:val="20"/>
          <w:lang w:val="es-ES"/>
        </w:rPr>
        <w:t xml:space="preserve"> </w:t>
      </w:r>
      <w:r>
        <w:rPr>
          <w:rFonts w:ascii="GHEA Grapalat" w:hAnsi="GHEA Grapalat" w:cs="Tahoma"/>
          <w:sz w:val="20"/>
        </w:rPr>
        <w:t>է</w:t>
      </w:r>
      <w:r>
        <w:rPr>
          <w:rFonts w:ascii="GHEA Grapalat" w:hAnsi="GHEA Grapalat" w:cs="Tahoma"/>
          <w:sz w:val="20"/>
          <w:lang w:val="es-ES"/>
        </w:rPr>
        <w:t xml:space="preserve"> </w:t>
      </w:r>
      <w:r>
        <w:rPr>
          <w:rFonts w:ascii="GHEA Grapalat" w:hAnsi="GHEA Grapalat" w:cs="Tahoma"/>
          <w:sz w:val="20"/>
        </w:rPr>
        <w:t>սույն</w:t>
      </w:r>
      <w:r>
        <w:rPr>
          <w:rFonts w:ascii="GHEA Grapalat" w:hAnsi="GHEA Grapalat" w:cs="Tahoma"/>
          <w:sz w:val="20"/>
          <w:lang w:val="es-ES"/>
        </w:rPr>
        <w:t xml:space="preserve"> </w:t>
      </w:r>
      <w:r>
        <w:rPr>
          <w:rFonts w:ascii="GHEA Grapalat" w:hAnsi="GHEA Grapalat" w:cs="Tahoma"/>
          <w:sz w:val="20"/>
        </w:rPr>
        <w:t>հրավերով</w:t>
      </w:r>
      <w:r>
        <w:rPr>
          <w:rFonts w:ascii="GHEA Grapalat" w:hAnsi="GHEA Grapalat" w:cs="Tahoma"/>
          <w:sz w:val="20"/>
          <w:lang w:val="es-ES"/>
        </w:rPr>
        <w:t xml:space="preserve"> </w:t>
      </w:r>
      <w:r>
        <w:rPr>
          <w:rFonts w:ascii="GHEA Grapalat" w:hAnsi="GHEA Grapalat" w:cs="Tahoma"/>
          <w:sz w:val="20"/>
        </w:rPr>
        <w:t>սահմանված</w:t>
      </w:r>
      <w:r>
        <w:rPr>
          <w:rFonts w:ascii="GHEA Grapalat" w:hAnsi="GHEA Grapalat" w:cs="Tahoma"/>
          <w:sz w:val="20"/>
          <w:lang w:val="es-ES"/>
        </w:rPr>
        <w:t xml:space="preserve"> </w:t>
      </w:r>
      <w:r>
        <w:rPr>
          <w:rFonts w:ascii="GHEA Grapalat" w:hAnsi="GHEA Grapalat" w:cs="Tahoma"/>
          <w:sz w:val="20"/>
        </w:rPr>
        <w:t>պայմաններով</w:t>
      </w:r>
      <w:r>
        <w:rPr>
          <w:rFonts w:ascii="GHEA Grapalat" w:hAnsi="GHEA Grapalat" w:cs="Tahoma"/>
          <w:sz w:val="20"/>
          <w:lang w:val="es-ES"/>
        </w:rPr>
        <w:t>:</w:t>
      </w:r>
    </w:p>
    <w:p w:rsidR="00375C2D" w:rsidRDefault="00375C2D" w:rsidP="00375C2D">
      <w:pPr>
        <w:ind w:firstLine="720"/>
        <w:jc w:val="both"/>
        <w:rPr>
          <w:rFonts w:ascii="GHEA Grapalat" w:hAnsi="GHEA Grapalat"/>
          <w:sz w:val="20"/>
          <w:szCs w:val="20"/>
          <w:lang w:val="es-ES"/>
        </w:rPr>
      </w:pPr>
      <w:r>
        <w:rPr>
          <w:rFonts w:ascii="GHEA Grapalat" w:hAnsi="GHEA Grapalat" w:cs="Tahoma"/>
          <w:sz w:val="20"/>
          <w:szCs w:val="20"/>
          <w:lang w:val="es-ES"/>
        </w:rPr>
        <w:t xml:space="preserve">2.3 </w:t>
      </w:r>
      <w:r>
        <w:rPr>
          <w:rFonts w:ascii="GHEA Grapalat" w:hAnsi="GHEA Grapalat" w:cs="Sylfaen"/>
          <w:sz w:val="20"/>
          <w:szCs w:val="20"/>
        </w:rPr>
        <w:t>Արգելվում</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կետով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փոխկապակցված</w:t>
      </w:r>
      <w:r>
        <w:rPr>
          <w:rFonts w:ascii="GHEA Grapalat" w:hAnsi="GHEA Grapalat"/>
          <w:sz w:val="20"/>
          <w:szCs w:val="20"/>
          <w:lang w:val="es-ES"/>
        </w:rPr>
        <w:t xml:space="preserve"> </w:t>
      </w:r>
      <w:r>
        <w:rPr>
          <w:rFonts w:ascii="GHEA Grapalat" w:hAnsi="GHEA Grapalat"/>
          <w:sz w:val="20"/>
          <w:szCs w:val="20"/>
        </w:rPr>
        <w:t>անձանց</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cs="Sylfaen"/>
          <w:sz w:val="20"/>
          <w:szCs w:val="20"/>
        </w:rPr>
        <w:t>միևնույն</w:t>
      </w:r>
      <w:r>
        <w:rPr>
          <w:rFonts w:ascii="GHEA Grapalat" w:hAnsi="GHEA Grapalat"/>
          <w:sz w:val="20"/>
          <w:szCs w:val="20"/>
          <w:lang w:val="es-ES"/>
        </w:rPr>
        <w:t xml:space="preserve"> </w:t>
      </w:r>
      <w:r>
        <w:rPr>
          <w:rFonts w:ascii="GHEA Grapalat" w:hAnsi="GHEA Grapalat" w:cs="Sylfaen"/>
          <w:sz w:val="20"/>
          <w:szCs w:val="20"/>
        </w:rPr>
        <w:t>անձի</w:t>
      </w:r>
      <w:r>
        <w:rPr>
          <w:rFonts w:ascii="GHEA Grapalat" w:hAnsi="GHEA Grapalat"/>
          <w:sz w:val="20"/>
          <w:szCs w:val="20"/>
          <w:lang w:val="es-ES"/>
        </w:rPr>
        <w:t xml:space="preserve"> (</w:t>
      </w:r>
      <w:r>
        <w:rPr>
          <w:rFonts w:ascii="GHEA Grapalat" w:hAnsi="GHEA Grapalat" w:cs="Sylfaen"/>
          <w:sz w:val="20"/>
          <w:szCs w:val="20"/>
        </w:rPr>
        <w:t>անձանց</w:t>
      </w:r>
      <w:r>
        <w:rPr>
          <w:rFonts w:ascii="GHEA Grapalat" w:hAnsi="GHEA Grapalat"/>
          <w:sz w:val="20"/>
          <w:szCs w:val="20"/>
          <w:lang w:val="es-ES"/>
        </w:rPr>
        <w:t xml:space="preserve">) </w:t>
      </w:r>
      <w:r>
        <w:rPr>
          <w:rFonts w:ascii="GHEA Grapalat" w:hAnsi="GHEA Grapalat" w:cs="Sylfaen"/>
          <w:sz w:val="20"/>
          <w:szCs w:val="20"/>
        </w:rPr>
        <w:t>կողմից</w:t>
      </w:r>
      <w:r>
        <w:rPr>
          <w:rFonts w:ascii="GHEA Grapalat" w:hAnsi="GHEA Grapalat"/>
          <w:sz w:val="20"/>
          <w:szCs w:val="20"/>
          <w:lang w:val="es-ES"/>
        </w:rPr>
        <w:t xml:space="preserve"> </w:t>
      </w:r>
      <w:r>
        <w:rPr>
          <w:rFonts w:ascii="GHEA Grapalat" w:hAnsi="GHEA Grapalat" w:cs="Sylfaen"/>
          <w:sz w:val="20"/>
          <w:szCs w:val="20"/>
        </w:rPr>
        <w:t>հիմնադրված</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ավելի</w:t>
      </w:r>
      <w:r>
        <w:rPr>
          <w:rFonts w:ascii="GHEA Grapalat" w:hAnsi="GHEA Grapalat"/>
          <w:sz w:val="20"/>
          <w:szCs w:val="20"/>
          <w:lang w:val="es-ES"/>
        </w:rPr>
        <w:t xml:space="preserve"> </w:t>
      </w:r>
      <w:r>
        <w:rPr>
          <w:rFonts w:ascii="GHEA Grapalat" w:hAnsi="GHEA Grapalat" w:cs="Sylfaen"/>
          <w:sz w:val="20"/>
          <w:szCs w:val="20"/>
        </w:rPr>
        <w:t>քան</w:t>
      </w:r>
      <w:r>
        <w:rPr>
          <w:rFonts w:ascii="GHEA Grapalat" w:hAnsi="GHEA Grapalat"/>
          <w:sz w:val="20"/>
          <w:szCs w:val="20"/>
          <w:lang w:val="es-ES"/>
        </w:rPr>
        <w:t xml:space="preserve"> </w:t>
      </w:r>
      <w:r>
        <w:rPr>
          <w:rFonts w:ascii="GHEA Grapalat" w:hAnsi="GHEA Grapalat" w:cs="Sylfaen"/>
          <w:sz w:val="20"/>
          <w:szCs w:val="20"/>
        </w:rPr>
        <w:t>հիսուն</w:t>
      </w:r>
      <w:r>
        <w:rPr>
          <w:rFonts w:ascii="GHEA Grapalat" w:hAnsi="GHEA Grapalat"/>
          <w:sz w:val="20"/>
          <w:szCs w:val="20"/>
          <w:lang w:val="es-ES"/>
        </w:rPr>
        <w:t xml:space="preserve"> </w:t>
      </w:r>
      <w:r>
        <w:rPr>
          <w:rFonts w:ascii="GHEA Grapalat" w:hAnsi="GHEA Grapalat" w:cs="Sylfaen"/>
          <w:sz w:val="20"/>
          <w:szCs w:val="20"/>
        </w:rPr>
        <w:t>տոկոս</w:t>
      </w:r>
      <w:r>
        <w:rPr>
          <w:rFonts w:ascii="GHEA Grapalat" w:hAnsi="GHEA Grapalat"/>
          <w:sz w:val="20"/>
          <w:szCs w:val="20"/>
          <w:lang w:val="es-ES"/>
        </w:rPr>
        <w:t xml:space="preserve"> </w:t>
      </w:r>
      <w:r>
        <w:rPr>
          <w:rFonts w:ascii="GHEA Grapalat" w:hAnsi="GHEA Grapalat" w:cs="Sylfaen"/>
          <w:sz w:val="20"/>
          <w:szCs w:val="20"/>
        </w:rPr>
        <w:t>միևնույն</w:t>
      </w:r>
      <w:r>
        <w:rPr>
          <w:rFonts w:ascii="GHEA Grapalat" w:hAnsi="GHEA Grapalat"/>
          <w:sz w:val="20"/>
          <w:szCs w:val="20"/>
          <w:lang w:val="es-ES"/>
        </w:rPr>
        <w:t xml:space="preserve"> </w:t>
      </w:r>
      <w:r>
        <w:rPr>
          <w:rFonts w:ascii="GHEA Grapalat" w:hAnsi="GHEA Grapalat" w:cs="Sylfaen"/>
          <w:sz w:val="20"/>
          <w:szCs w:val="20"/>
        </w:rPr>
        <w:t>անձի</w:t>
      </w:r>
      <w:r>
        <w:rPr>
          <w:rFonts w:ascii="GHEA Grapalat" w:hAnsi="GHEA Grapalat"/>
          <w:sz w:val="20"/>
          <w:szCs w:val="20"/>
          <w:lang w:val="es-ES"/>
        </w:rPr>
        <w:t xml:space="preserve"> (</w:t>
      </w:r>
      <w:r>
        <w:rPr>
          <w:rFonts w:ascii="GHEA Grapalat" w:hAnsi="GHEA Grapalat" w:cs="Sylfaen"/>
          <w:sz w:val="20"/>
          <w:szCs w:val="20"/>
        </w:rPr>
        <w:t>անձանց</w:t>
      </w:r>
      <w:r>
        <w:rPr>
          <w:rFonts w:ascii="GHEA Grapalat" w:hAnsi="GHEA Grapalat"/>
          <w:sz w:val="20"/>
          <w:szCs w:val="20"/>
          <w:lang w:val="es-ES"/>
        </w:rPr>
        <w:t xml:space="preserve">) </w:t>
      </w:r>
      <w:r>
        <w:rPr>
          <w:rFonts w:ascii="GHEA Grapalat" w:hAnsi="GHEA Grapalat" w:cs="Sylfaen"/>
          <w:sz w:val="20"/>
          <w:szCs w:val="20"/>
        </w:rPr>
        <w:t>պատկանող</w:t>
      </w:r>
      <w:r>
        <w:rPr>
          <w:rFonts w:ascii="GHEA Grapalat" w:hAnsi="GHEA Grapalat"/>
          <w:sz w:val="20"/>
          <w:szCs w:val="20"/>
          <w:lang w:val="es-ES"/>
        </w:rPr>
        <w:t xml:space="preserve"> </w:t>
      </w:r>
      <w:r>
        <w:rPr>
          <w:rFonts w:ascii="GHEA Grapalat" w:hAnsi="GHEA Grapalat" w:cs="Sylfaen"/>
          <w:sz w:val="20"/>
          <w:szCs w:val="20"/>
        </w:rPr>
        <w:t>բաժնեմաս</w:t>
      </w:r>
      <w:r>
        <w:rPr>
          <w:rFonts w:ascii="GHEA Grapalat" w:hAnsi="GHEA Grapalat"/>
          <w:sz w:val="20"/>
          <w:szCs w:val="20"/>
          <w:lang w:val="es-ES"/>
        </w:rPr>
        <w:t xml:space="preserve"> (</w:t>
      </w:r>
      <w:r>
        <w:rPr>
          <w:rFonts w:ascii="GHEA Grapalat" w:hAnsi="GHEA Grapalat"/>
          <w:sz w:val="20"/>
          <w:szCs w:val="20"/>
        </w:rPr>
        <w:t>փայաբաժին</w:t>
      </w:r>
      <w:r>
        <w:rPr>
          <w:rFonts w:ascii="GHEA Grapalat" w:hAnsi="GHEA Grapalat"/>
          <w:sz w:val="20"/>
          <w:szCs w:val="20"/>
          <w:lang w:val="es-ES"/>
        </w:rPr>
        <w:t xml:space="preserve">) </w:t>
      </w:r>
      <w:r>
        <w:rPr>
          <w:rFonts w:ascii="GHEA Grapalat" w:hAnsi="GHEA Grapalat" w:cs="Sylfaen"/>
          <w:sz w:val="20"/>
          <w:szCs w:val="20"/>
        </w:rPr>
        <w:t>ունեցող</w:t>
      </w:r>
      <w:r>
        <w:rPr>
          <w:rFonts w:ascii="GHEA Grapalat" w:hAnsi="GHEA Grapalat"/>
          <w:sz w:val="20"/>
          <w:szCs w:val="20"/>
          <w:lang w:val="es-ES"/>
        </w:rPr>
        <w:t xml:space="preserve"> </w:t>
      </w:r>
      <w:r>
        <w:rPr>
          <w:rFonts w:ascii="GHEA Grapalat" w:hAnsi="GHEA Grapalat" w:cs="Sylfaen"/>
          <w:sz w:val="20"/>
          <w:szCs w:val="20"/>
        </w:rPr>
        <w:t>կազմակերպությունների</w:t>
      </w:r>
      <w:r>
        <w:rPr>
          <w:rFonts w:ascii="GHEA Grapalat" w:hAnsi="GHEA Grapalat"/>
          <w:sz w:val="20"/>
          <w:szCs w:val="20"/>
          <w:lang w:val="es-ES"/>
        </w:rPr>
        <w:t xml:space="preserve"> </w:t>
      </w:r>
      <w:r>
        <w:rPr>
          <w:rFonts w:ascii="GHEA Grapalat" w:hAnsi="GHEA Grapalat" w:cs="Sylfaen"/>
          <w:sz w:val="20"/>
          <w:szCs w:val="20"/>
        </w:rPr>
        <w:t>միաժամանակյա</w:t>
      </w:r>
      <w:r>
        <w:rPr>
          <w:rFonts w:ascii="GHEA Grapalat" w:hAnsi="GHEA Grapalat"/>
          <w:sz w:val="20"/>
          <w:szCs w:val="20"/>
          <w:lang w:val="es-ES"/>
        </w:rPr>
        <w:t xml:space="preserve"> </w:t>
      </w:r>
      <w:r>
        <w:rPr>
          <w:rFonts w:ascii="GHEA Grapalat" w:hAnsi="GHEA Grapalat" w:cs="Sylfaen"/>
          <w:sz w:val="20"/>
          <w:szCs w:val="20"/>
        </w:rPr>
        <w:t>մասնակցությունը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ընթացակարգին</w:t>
      </w:r>
      <w:r>
        <w:rPr>
          <w:rFonts w:ascii="GHEA Grapalat" w:hAnsi="GHEA Grapalat"/>
          <w:sz w:val="20"/>
          <w:szCs w:val="20"/>
          <w:lang w:val="hy-AM"/>
        </w:rPr>
        <w:t xml:space="preserve"> </w:t>
      </w:r>
      <w:r>
        <w:rPr>
          <w:rFonts w:ascii="GHEA Grapalat" w:hAnsi="GHEA Grapalat" w:cs="Sylfaen"/>
          <w:sz w:val="20"/>
          <w:szCs w:val="20"/>
          <w:lang w:val="es-ES"/>
        </w:rPr>
        <w:t>(</w:t>
      </w:r>
      <w:r>
        <w:rPr>
          <w:rFonts w:ascii="GHEA Grapalat" w:hAnsi="GHEA Grapalat" w:cs="Sylfaen"/>
          <w:sz w:val="20"/>
          <w:szCs w:val="20"/>
        </w:rPr>
        <w:t>միևնույն</w:t>
      </w:r>
      <w:r>
        <w:rPr>
          <w:rFonts w:ascii="GHEA Grapalat" w:hAnsi="GHEA Grapalat" w:cs="Sylfaen"/>
          <w:sz w:val="20"/>
          <w:szCs w:val="20"/>
          <w:lang w:val="es-ES"/>
        </w:rPr>
        <w:t xml:space="preserve"> </w:t>
      </w:r>
      <w:r>
        <w:rPr>
          <w:rFonts w:ascii="GHEA Grapalat" w:hAnsi="GHEA Grapalat" w:cs="Sylfaen"/>
          <w:sz w:val="20"/>
          <w:szCs w:val="20"/>
        </w:rPr>
        <w:t>չափաբաժնին</w:t>
      </w:r>
      <w:r>
        <w:rPr>
          <w:rFonts w:ascii="GHEA Grapalat" w:hAnsi="GHEA Grapalat" w:cs="Sylfaen"/>
          <w:sz w:val="20"/>
          <w:szCs w:val="20"/>
          <w:lang w:val="es-ES"/>
        </w:rPr>
        <w:t xml:space="preserve">), </w:t>
      </w:r>
      <w:r>
        <w:rPr>
          <w:rFonts w:ascii="GHEA Grapalat" w:hAnsi="GHEA Grapalat" w:cs="Sylfaen"/>
          <w:sz w:val="20"/>
          <w:szCs w:val="20"/>
        </w:rPr>
        <w:t>բացառությամբ</w:t>
      </w:r>
      <w:r>
        <w:rPr>
          <w:rFonts w:ascii="GHEA Grapalat" w:hAnsi="GHEA Grapalat"/>
          <w:sz w:val="20"/>
          <w:szCs w:val="20"/>
          <w:lang w:val="es-ES"/>
        </w:rPr>
        <w:t xml:space="preserve"> </w:t>
      </w:r>
      <w:r>
        <w:rPr>
          <w:rFonts w:ascii="GHEA Grapalat" w:hAnsi="GHEA Grapalat" w:cs="Sylfaen"/>
          <w:sz w:val="20"/>
          <w:szCs w:val="20"/>
        </w:rPr>
        <w:t>պետության</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համայնքների</w:t>
      </w:r>
      <w:r>
        <w:rPr>
          <w:rFonts w:ascii="GHEA Grapalat" w:hAnsi="GHEA Grapalat"/>
          <w:sz w:val="20"/>
          <w:szCs w:val="20"/>
          <w:lang w:val="es-ES"/>
        </w:rPr>
        <w:t xml:space="preserve"> </w:t>
      </w:r>
      <w:r>
        <w:rPr>
          <w:rFonts w:ascii="GHEA Grapalat" w:hAnsi="GHEA Grapalat" w:cs="Sylfaen"/>
          <w:sz w:val="20"/>
          <w:szCs w:val="20"/>
        </w:rPr>
        <w:t>կողմից</w:t>
      </w:r>
      <w:r>
        <w:rPr>
          <w:rFonts w:ascii="GHEA Grapalat" w:hAnsi="GHEA Grapalat"/>
          <w:sz w:val="20"/>
          <w:szCs w:val="20"/>
          <w:lang w:val="es-ES"/>
        </w:rPr>
        <w:t xml:space="preserve"> </w:t>
      </w:r>
      <w:r>
        <w:rPr>
          <w:rFonts w:ascii="GHEA Grapalat" w:hAnsi="GHEA Grapalat" w:cs="Sylfaen"/>
          <w:sz w:val="20"/>
          <w:szCs w:val="20"/>
        </w:rPr>
        <w:t>հիմնադրված</w:t>
      </w:r>
      <w:r>
        <w:rPr>
          <w:rFonts w:ascii="GHEA Grapalat" w:hAnsi="GHEA Grapalat"/>
          <w:sz w:val="20"/>
          <w:szCs w:val="20"/>
          <w:lang w:val="es-ES"/>
        </w:rPr>
        <w:t xml:space="preserve"> </w:t>
      </w:r>
      <w:r>
        <w:rPr>
          <w:rFonts w:ascii="GHEA Grapalat" w:hAnsi="GHEA Grapalat" w:cs="Sylfaen"/>
          <w:sz w:val="20"/>
          <w:szCs w:val="20"/>
        </w:rPr>
        <w:t>կազմակերպությունների</w:t>
      </w:r>
      <w:r>
        <w:rPr>
          <w:rFonts w:ascii="GHEA Grapalat" w:hAnsi="GHEA Grapalat" w:cs="Sylfaen"/>
          <w:sz w:val="20"/>
          <w:szCs w:val="20"/>
          <w:lang w:val="es-ES"/>
        </w:rPr>
        <w:t xml:space="preserve"> </w:t>
      </w:r>
      <w:r>
        <w:rPr>
          <w:rFonts w:ascii="GHEA Grapalat" w:hAnsi="GHEA Grapalat" w:cs="Sylfaen"/>
          <w:sz w:val="20"/>
          <w:szCs w:val="20"/>
        </w:rPr>
        <w:t>և</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rPr>
        <w:t>համատեղ</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ործունեության</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ով</w:t>
      </w:r>
      <w:r>
        <w:rPr>
          <w:rFonts w:ascii="GHEA Grapalat" w:hAnsi="GHEA Grapalat" w:cs="Sylfaen"/>
          <w:sz w:val="20"/>
          <w:lang w:val="af-ZA"/>
        </w:rPr>
        <w:t xml:space="preserve"> </w:t>
      </w:r>
      <w:r>
        <w:rPr>
          <w:rFonts w:ascii="GHEA Grapalat" w:hAnsi="GHEA Grapalat" w:cs="Times Armenian"/>
          <w:sz w:val="20"/>
          <w:lang w:val="af-ZA"/>
        </w:rPr>
        <w:t>(</w:t>
      </w:r>
      <w:r>
        <w:rPr>
          <w:rFonts w:ascii="GHEA Grapalat" w:hAnsi="GHEA Grapalat" w:cs="Sylfaen"/>
          <w:sz w:val="20"/>
        </w:rPr>
        <w:t>կոնսորցիումով</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նումների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ործընթացին</w:t>
      </w:r>
      <w:r>
        <w:rPr>
          <w:rFonts w:ascii="GHEA Grapalat" w:hAnsi="GHEA Grapalat" w:cs="Sylfaen"/>
          <w:sz w:val="20"/>
          <w:lang w:val="es-ES"/>
        </w:rPr>
        <w:t xml:space="preserve"> </w:t>
      </w:r>
      <w:r>
        <w:rPr>
          <w:rFonts w:ascii="GHEA Grapalat" w:hAnsi="GHEA Grapalat" w:cs="Sylfaen"/>
          <w:sz w:val="20"/>
          <w:szCs w:val="20"/>
        </w:rPr>
        <w:t>մասնակցության</w:t>
      </w:r>
      <w:r>
        <w:rPr>
          <w:rFonts w:ascii="GHEA Grapalat" w:hAnsi="GHEA Grapalat" w:cs="Sylfaen"/>
          <w:sz w:val="20"/>
          <w:szCs w:val="20"/>
          <w:lang w:val="es-ES"/>
        </w:rPr>
        <w:t xml:space="preserve"> </w:t>
      </w:r>
      <w:r>
        <w:rPr>
          <w:rFonts w:ascii="GHEA Grapalat" w:hAnsi="GHEA Grapalat" w:cs="Sylfaen"/>
          <w:sz w:val="20"/>
          <w:szCs w:val="20"/>
        </w:rPr>
        <w:t>դեպքերի</w:t>
      </w:r>
      <w:r>
        <w:rPr>
          <w:rFonts w:ascii="GHEA Grapalat" w:hAnsi="GHEA Grapalat" w:cs="Sylfaen"/>
          <w:sz w:val="20"/>
          <w:szCs w:val="20"/>
          <w:lang w:val="es-ES"/>
        </w:rPr>
        <w:t>:</w:t>
      </w:r>
    </w:p>
    <w:p w:rsidR="00375C2D" w:rsidRDefault="00375C2D" w:rsidP="00375C2D">
      <w:pPr>
        <w:pStyle w:val="a5"/>
        <w:spacing w:before="0" w:beforeAutospacing="0" w:after="0" w:afterAutospacing="0"/>
        <w:ind w:firstLine="708"/>
        <w:jc w:val="both"/>
        <w:rPr>
          <w:rFonts w:ascii="GHEA Grapalat" w:hAnsi="GHEA Grapalat"/>
          <w:sz w:val="20"/>
          <w:szCs w:val="20"/>
          <w:lang w:val="hy-AM"/>
        </w:rPr>
      </w:pPr>
      <w:r>
        <w:rPr>
          <w:rFonts w:ascii="GHEA Grapalat" w:hAnsi="GHEA Grapalat"/>
          <w:sz w:val="20"/>
          <w:szCs w:val="20"/>
        </w:rPr>
        <w:t>Կարգի</w:t>
      </w:r>
      <w:r>
        <w:rPr>
          <w:rFonts w:ascii="GHEA Grapalat" w:hAnsi="GHEA Grapalat"/>
          <w:sz w:val="20"/>
          <w:szCs w:val="20"/>
          <w:lang w:val="es-ES"/>
        </w:rPr>
        <w:t xml:space="preserve"> 119-</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կետի</w:t>
      </w:r>
      <w:r>
        <w:rPr>
          <w:rFonts w:ascii="GHEA Grapalat" w:hAnsi="GHEA Grapalat"/>
          <w:sz w:val="20"/>
          <w:szCs w:val="20"/>
          <w:lang w:val="es-ES"/>
        </w:rPr>
        <w:t xml:space="preserve"> </w:t>
      </w:r>
      <w:r>
        <w:rPr>
          <w:rFonts w:ascii="GHEA Grapalat" w:hAnsi="GHEA Grapalat"/>
          <w:sz w:val="20"/>
          <w:szCs w:val="20"/>
          <w:lang w:val="hy-AM"/>
        </w:rPr>
        <w:t>իմաստով`</w:t>
      </w:r>
    </w:p>
    <w:p w:rsidR="00375C2D" w:rsidRDefault="00375C2D" w:rsidP="00375C2D">
      <w:pPr>
        <w:pStyle w:val="a5"/>
        <w:spacing w:before="0" w:beforeAutospacing="0" w:after="0" w:afterAutospacing="0"/>
        <w:ind w:firstLine="708"/>
        <w:jc w:val="both"/>
        <w:rPr>
          <w:rFonts w:ascii="GHEA Grapalat" w:hAnsi="GHEA Grapalat"/>
          <w:color w:val="000000"/>
          <w:sz w:val="20"/>
          <w:szCs w:val="20"/>
          <w:lang w:val="hy-AM"/>
        </w:rPr>
      </w:pPr>
      <w:r>
        <w:rPr>
          <w:rFonts w:ascii="GHEA Grapalat" w:hAnsi="GHEA Grapalat"/>
          <w:sz w:val="20"/>
          <w:szCs w:val="20"/>
          <w:lang w:val="hy-AM"/>
        </w:rPr>
        <w:t>1</w:t>
      </w:r>
      <w:r>
        <w:rPr>
          <w:rFonts w:ascii="GHEA Grapalat" w:hAnsi="GHEA Grapalat"/>
          <w:color w:val="000000"/>
          <w:sz w:val="20"/>
          <w:szCs w:val="20"/>
          <w:lang w:val="hy-AM"/>
        </w:rPr>
        <w:t xml:space="preserve">) </w:t>
      </w:r>
      <w:r>
        <w:rPr>
          <w:rFonts w:ascii="GHEA Grapalat" w:hAnsi="GHEA Grapalat"/>
          <w:sz w:val="20"/>
          <w:szCs w:val="20"/>
          <w:lang w:val="hy-AM"/>
        </w:rPr>
        <w:t xml:space="preserve">ֆիզիկական </w:t>
      </w:r>
      <w:r>
        <w:rPr>
          <w:rFonts w:ascii="GHEA Grapalat" w:hAnsi="GHEA Grapalat" w:cs="GHEA Grapalat"/>
          <w:color w:val="000000"/>
          <w:sz w:val="20"/>
          <w:szCs w:val="20"/>
          <w:lang w:val="hy-AM"/>
        </w:rPr>
        <w:t xml:space="preserve">անձինք համարվում են փոխկապակցված, </w:t>
      </w:r>
      <w:r>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375C2D" w:rsidRDefault="00375C2D" w:rsidP="00375C2D">
      <w:pPr>
        <w:pStyle w:val="a5"/>
        <w:spacing w:before="0" w:beforeAutospacing="0" w:after="0" w:afterAutospacing="0"/>
        <w:ind w:firstLine="708"/>
        <w:jc w:val="both"/>
        <w:rPr>
          <w:rFonts w:ascii="GHEA Grapalat" w:hAnsi="GHEA Grapalat"/>
          <w:color w:val="000000"/>
          <w:sz w:val="20"/>
          <w:szCs w:val="20"/>
          <w:lang w:val="hy-AM"/>
        </w:rPr>
      </w:pPr>
      <w:r>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375C2D" w:rsidRDefault="00375C2D" w:rsidP="00375C2D">
      <w:pPr>
        <w:pStyle w:val="a5"/>
        <w:spacing w:before="0" w:beforeAutospacing="0" w:after="0" w:afterAutospacing="0"/>
        <w:ind w:firstLine="708"/>
        <w:jc w:val="both"/>
        <w:rPr>
          <w:rFonts w:ascii="GHEA Grapalat" w:hAnsi="GHEA Grapalat"/>
          <w:color w:val="000000"/>
          <w:sz w:val="20"/>
          <w:szCs w:val="20"/>
          <w:lang w:val="hy-AM"/>
        </w:rPr>
      </w:pPr>
      <w:r>
        <w:rPr>
          <w:rFonts w:ascii="GHEA Grapalat" w:hAnsi="GHEA Grapalat"/>
          <w:color w:val="000000"/>
          <w:sz w:val="20"/>
          <w:szCs w:val="20"/>
          <w:lang w:val="hy-AM"/>
        </w:rPr>
        <w:t>ա. տվյալ իրավաբանական անձի բաժնետոմսերի տաս տոկոսից ավելին տնօրինող մասնակից.</w:t>
      </w:r>
    </w:p>
    <w:p w:rsidR="00375C2D" w:rsidRDefault="00375C2D" w:rsidP="00375C2D">
      <w:pPr>
        <w:pStyle w:val="a5"/>
        <w:spacing w:before="0" w:beforeAutospacing="0" w:after="0" w:afterAutospacing="0"/>
        <w:ind w:firstLine="708"/>
        <w:jc w:val="both"/>
        <w:rPr>
          <w:rFonts w:ascii="GHEA Grapalat" w:hAnsi="GHEA Grapalat"/>
          <w:color w:val="000000"/>
          <w:sz w:val="20"/>
          <w:szCs w:val="20"/>
          <w:lang w:val="hy-AM"/>
        </w:rPr>
      </w:pPr>
      <w:r>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375C2D" w:rsidRDefault="00375C2D" w:rsidP="00375C2D">
      <w:pPr>
        <w:pStyle w:val="a5"/>
        <w:spacing w:before="0" w:beforeAutospacing="0" w:after="0" w:afterAutospacing="0"/>
        <w:ind w:firstLine="708"/>
        <w:jc w:val="both"/>
        <w:rPr>
          <w:rFonts w:ascii="GHEA Grapalat" w:hAnsi="GHEA Grapalat"/>
          <w:color w:val="000000"/>
          <w:sz w:val="20"/>
          <w:szCs w:val="20"/>
          <w:lang w:val="hy-AM"/>
        </w:rPr>
      </w:pPr>
      <w:r>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375C2D" w:rsidRDefault="00375C2D" w:rsidP="00375C2D">
      <w:pPr>
        <w:pStyle w:val="a5"/>
        <w:spacing w:before="0" w:beforeAutospacing="0" w:after="0" w:afterAutospacing="0"/>
        <w:ind w:firstLine="708"/>
        <w:jc w:val="both"/>
        <w:rPr>
          <w:rFonts w:ascii="GHEA Grapalat" w:hAnsi="GHEA Grapalat"/>
          <w:color w:val="000000"/>
          <w:sz w:val="20"/>
          <w:szCs w:val="20"/>
          <w:lang w:val="hy-AM"/>
        </w:rPr>
      </w:pPr>
      <w:r>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375C2D" w:rsidRDefault="00375C2D" w:rsidP="00375C2D">
      <w:pPr>
        <w:pStyle w:val="a5"/>
        <w:spacing w:before="0" w:beforeAutospacing="0" w:after="0" w:afterAutospacing="0"/>
        <w:ind w:firstLine="708"/>
        <w:jc w:val="both"/>
        <w:rPr>
          <w:rFonts w:ascii="GHEA Grapalat" w:hAnsi="GHEA Grapalat"/>
          <w:color w:val="000000"/>
          <w:sz w:val="20"/>
          <w:szCs w:val="20"/>
          <w:lang w:val="hy-AM"/>
        </w:rPr>
      </w:pPr>
      <w:r>
        <w:rPr>
          <w:rFonts w:ascii="GHEA Grapalat" w:hAnsi="GHEA Grapalat"/>
          <w:sz w:val="20"/>
          <w:szCs w:val="20"/>
          <w:lang w:val="hy-AM"/>
        </w:rPr>
        <w:t xml:space="preserve">3) ֆիզիկական անձի կարգավիճակ չունեցող մասնակիցները </w:t>
      </w:r>
      <w:r>
        <w:rPr>
          <w:rFonts w:ascii="GHEA Grapalat" w:hAnsi="GHEA Grapalat"/>
          <w:color w:val="000000"/>
          <w:sz w:val="20"/>
          <w:szCs w:val="20"/>
          <w:lang w:val="hy-AM"/>
        </w:rPr>
        <w:t xml:space="preserve">համարվում են փոխկապակցված, եթե` </w:t>
      </w:r>
    </w:p>
    <w:p w:rsidR="00375C2D" w:rsidRDefault="00375C2D" w:rsidP="00375C2D">
      <w:pPr>
        <w:pStyle w:val="a5"/>
        <w:spacing w:before="0" w:beforeAutospacing="0" w:after="0" w:afterAutospacing="0"/>
        <w:ind w:firstLine="269"/>
        <w:jc w:val="both"/>
        <w:rPr>
          <w:rFonts w:ascii="GHEA Grapalat" w:hAnsi="GHEA Grapalat"/>
          <w:color w:val="000000"/>
          <w:sz w:val="20"/>
          <w:szCs w:val="20"/>
          <w:lang w:val="hy-AM"/>
        </w:rPr>
      </w:pPr>
      <w:r>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375C2D" w:rsidRDefault="00375C2D" w:rsidP="00375C2D">
      <w:pPr>
        <w:pStyle w:val="a5"/>
        <w:spacing w:before="0" w:beforeAutospacing="0" w:after="0" w:afterAutospacing="0"/>
        <w:ind w:firstLine="269"/>
        <w:jc w:val="both"/>
        <w:rPr>
          <w:rFonts w:ascii="GHEA Grapalat" w:hAnsi="GHEA Grapalat"/>
          <w:color w:val="000000"/>
          <w:sz w:val="20"/>
          <w:szCs w:val="20"/>
          <w:lang w:val="hy-AM"/>
        </w:rPr>
      </w:pPr>
      <w:r>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375C2D" w:rsidRDefault="00375C2D" w:rsidP="00375C2D">
      <w:pPr>
        <w:pStyle w:val="a5"/>
        <w:spacing w:before="0" w:beforeAutospacing="0" w:after="0" w:afterAutospacing="0"/>
        <w:ind w:firstLine="708"/>
        <w:jc w:val="both"/>
        <w:rPr>
          <w:rFonts w:ascii="Sylfaen" w:hAnsi="Sylfaen"/>
          <w:sz w:val="20"/>
          <w:szCs w:val="20"/>
          <w:lang w:val="hy-AM"/>
        </w:rPr>
      </w:pPr>
      <w:r>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375C2D" w:rsidRDefault="00375C2D" w:rsidP="00375C2D">
      <w:pPr>
        <w:pStyle w:val="a5"/>
        <w:spacing w:before="0" w:beforeAutospacing="0" w:after="0" w:afterAutospacing="0"/>
        <w:ind w:firstLine="708"/>
        <w:jc w:val="both"/>
        <w:rPr>
          <w:rFonts w:ascii="GHEA Grapalat" w:hAnsi="GHEA Grapalat"/>
          <w:color w:val="000000"/>
          <w:sz w:val="20"/>
          <w:szCs w:val="20"/>
          <w:lang w:val="hy-AM"/>
        </w:rPr>
      </w:pPr>
      <w:r>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375C2D" w:rsidRDefault="00375C2D" w:rsidP="00375C2D">
      <w:pPr>
        <w:ind w:firstLine="284"/>
        <w:jc w:val="both"/>
        <w:rPr>
          <w:rFonts w:ascii="GHEA Grapalat" w:hAnsi="GHEA Grapalat"/>
          <w:color w:val="000000"/>
          <w:sz w:val="20"/>
          <w:szCs w:val="20"/>
          <w:lang w:val="hy-AM"/>
        </w:rPr>
      </w:pPr>
      <w:r>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75C2D" w:rsidRDefault="00375C2D" w:rsidP="00375C2D">
      <w:pPr>
        <w:ind w:firstLine="567"/>
        <w:jc w:val="both"/>
        <w:rPr>
          <w:rFonts w:ascii="GHEA Grapalat" w:hAnsi="GHEA Grapalat" w:cs="Arial"/>
          <w:sz w:val="20"/>
          <w:lang w:val="hy-AM"/>
        </w:rPr>
      </w:pPr>
      <w:r>
        <w:rPr>
          <w:rFonts w:ascii="GHEA Grapalat" w:hAnsi="GHEA Grapalat" w:cs="Arial Armenian"/>
          <w:sz w:val="20"/>
          <w:lang w:val="hy-AM"/>
        </w:rPr>
        <w:t xml:space="preserve">2.4 </w:t>
      </w:r>
      <w:r>
        <w:rPr>
          <w:rFonts w:ascii="GHEA Grapalat" w:hAnsi="GHEA Grapalat" w:cs="Sylfaen"/>
          <w:sz w:val="20"/>
          <w:lang w:val="hy-AM"/>
        </w:rPr>
        <w:t>Մասնակիցը</w:t>
      </w:r>
      <w:r>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375C2D" w:rsidRDefault="00375C2D" w:rsidP="00375C2D">
      <w:pPr>
        <w:pStyle w:val="norm"/>
        <w:spacing w:line="240" w:lineRule="auto"/>
        <w:ind w:firstLine="540"/>
        <w:rPr>
          <w:rFonts w:ascii="GHEA Grapalat" w:hAnsi="GHEA Grapalat" w:cs="Sylfaen"/>
          <w:sz w:val="20"/>
          <w:szCs w:val="24"/>
          <w:lang w:val="af-ZA" w:eastAsia="en-US"/>
        </w:rPr>
      </w:pPr>
      <w:r>
        <w:rPr>
          <w:rFonts w:ascii="GHEA Grapalat" w:hAnsi="GHEA Grapalat" w:cs="Sylfaen"/>
          <w:sz w:val="20"/>
          <w:szCs w:val="24"/>
          <w:lang w:val="hy-AM" w:eastAsia="en-US"/>
        </w:rPr>
        <w:t>2.5 Սույն ընթացակարգի շրջանակում կնքվելիք պայմանագիրը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կարող</w:t>
      </w:r>
      <w:r>
        <w:rPr>
          <w:rFonts w:ascii="GHEA Grapalat" w:hAnsi="GHEA Grapalat" w:cs="Sylfaen"/>
          <w:sz w:val="20"/>
          <w:szCs w:val="24"/>
          <w:lang w:val="af-ZA" w:eastAsia="en-US"/>
        </w:rPr>
        <w:t xml:space="preserve"> է </w:t>
      </w:r>
      <w:r>
        <w:rPr>
          <w:rFonts w:ascii="GHEA Grapalat" w:hAnsi="GHEA Grapalat" w:cs="Sylfaen"/>
          <w:sz w:val="20"/>
          <w:szCs w:val="24"/>
          <w:lang w:val="hy-AM" w:eastAsia="en-US"/>
        </w:rPr>
        <w:t>իրականացվել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պայմանագիր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կնքելու</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միջոցով։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կողմ</w:t>
      </w:r>
      <w:r>
        <w:rPr>
          <w:rFonts w:ascii="GHEA Grapalat" w:hAnsi="GHEA Grapalat" w:cs="Sylfaen"/>
          <w:sz w:val="20"/>
          <w:szCs w:val="24"/>
          <w:lang w:val="af-ZA" w:eastAsia="en-US"/>
        </w:rPr>
        <w:t xml:space="preserve"> </w:t>
      </w:r>
      <w:r>
        <w:rPr>
          <w:rFonts w:ascii="GHEA Grapalat" w:hAnsi="GHEA Grapalat" w:cs="Sylfaen"/>
          <w:sz w:val="20"/>
          <w:szCs w:val="24"/>
          <w:lang w:eastAsia="en-US"/>
        </w:rPr>
        <w:t>չի</w:t>
      </w:r>
      <w:r>
        <w:rPr>
          <w:rFonts w:ascii="GHEA Grapalat" w:hAnsi="GHEA Grapalat" w:cs="Sylfaen"/>
          <w:sz w:val="20"/>
          <w:szCs w:val="24"/>
          <w:lang w:val="af-ZA" w:eastAsia="en-US"/>
        </w:rPr>
        <w:t xml:space="preserve"> </w:t>
      </w:r>
      <w:r>
        <w:rPr>
          <w:rFonts w:ascii="GHEA Grapalat" w:hAnsi="GHEA Grapalat" w:cs="Sylfaen"/>
          <w:sz w:val="20"/>
          <w:szCs w:val="24"/>
          <w:lang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հանդիսանալ</w:t>
      </w:r>
      <w:r>
        <w:rPr>
          <w:rFonts w:ascii="GHEA Grapalat" w:hAnsi="GHEA Grapalat" w:cs="Sylfaen"/>
          <w:sz w:val="20"/>
          <w:szCs w:val="24"/>
          <w:lang w:val="af-ZA" w:eastAsia="en-US"/>
        </w:rPr>
        <w:t xml:space="preserve"> </w:t>
      </w:r>
      <w:r>
        <w:rPr>
          <w:rFonts w:ascii="GHEA Grapalat" w:hAnsi="GHEA Grapalat" w:cs="Sylfaen"/>
          <w:sz w:val="20"/>
          <w:szCs w:val="24"/>
          <w:lang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lang w:val="af-ZA"/>
        </w:rPr>
        <w:t>(</w:t>
      </w:r>
      <w:r>
        <w:rPr>
          <w:rFonts w:ascii="GHEA Grapalat" w:hAnsi="GHEA Grapalat" w:cs="Sylfaen"/>
          <w:sz w:val="20"/>
        </w:rPr>
        <w:t>միևնույն</w:t>
      </w:r>
      <w:r>
        <w:rPr>
          <w:rFonts w:ascii="GHEA Grapalat" w:hAnsi="GHEA Grapalat" w:cs="Sylfaen"/>
          <w:sz w:val="20"/>
          <w:lang w:val="af-ZA"/>
        </w:rPr>
        <w:t xml:space="preserve"> </w:t>
      </w:r>
      <w:r>
        <w:rPr>
          <w:rFonts w:ascii="GHEA Grapalat" w:hAnsi="GHEA Grapalat" w:cs="Sylfaen"/>
          <w:sz w:val="20"/>
        </w:rPr>
        <w:t>չափաբաժնին</w:t>
      </w:r>
      <w:r>
        <w:rPr>
          <w:rFonts w:ascii="GHEA Grapalat" w:hAnsi="GHEA Grapalat" w:cs="Sylfaen"/>
          <w:sz w:val="20"/>
          <w:lang w:val="af-ZA"/>
        </w:rPr>
        <w:t xml:space="preserve">) </w:t>
      </w:r>
      <w:r>
        <w:rPr>
          <w:rFonts w:ascii="GHEA Grapalat" w:hAnsi="GHEA Grapalat" w:cs="Sylfaen"/>
          <w:sz w:val="20"/>
          <w:szCs w:val="24"/>
          <w:lang w:eastAsia="en-US"/>
        </w:rPr>
        <w:t>մասնակցելու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հայտ</w:t>
      </w:r>
      <w:r>
        <w:rPr>
          <w:rFonts w:ascii="GHEA Grapalat" w:hAnsi="GHEA Grapalat" w:cs="Sylfaen"/>
          <w:sz w:val="20"/>
          <w:szCs w:val="24"/>
          <w:lang w:val="af-ZA" w:eastAsia="en-US"/>
        </w:rPr>
        <w:t xml:space="preserve"> </w:t>
      </w:r>
      <w:r>
        <w:rPr>
          <w:rFonts w:ascii="GHEA Grapalat" w:hAnsi="GHEA Grapalat" w:cs="Sylfaen"/>
          <w:sz w:val="20"/>
          <w:szCs w:val="24"/>
          <w:lang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մասնակիցը</w:t>
      </w:r>
      <w:r>
        <w:rPr>
          <w:rFonts w:ascii="GHEA Grapalat" w:hAnsi="GHEA Grapalat" w:cs="Sylfaen"/>
          <w:sz w:val="20"/>
          <w:szCs w:val="24"/>
          <w:lang w:val="af-ZA" w:eastAsia="en-US"/>
        </w:rPr>
        <w:t xml:space="preserve">: </w:t>
      </w:r>
    </w:p>
    <w:p w:rsidR="00375C2D" w:rsidRDefault="00375C2D" w:rsidP="00375C2D">
      <w:pPr>
        <w:pStyle w:val="23"/>
        <w:spacing w:line="240" w:lineRule="auto"/>
        <w:rPr>
          <w:rFonts w:ascii="GHEA Grapalat" w:hAnsi="GHEA Grapalat" w:cs="Sylfaen"/>
          <w:szCs w:val="24"/>
        </w:rPr>
      </w:pPr>
      <w:r>
        <w:rPr>
          <w:rFonts w:ascii="GHEA Grapalat" w:hAnsi="GHEA Grapalat" w:cs="Sylfaen"/>
          <w:szCs w:val="24"/>
        </w:rPr>
        <w:t xml:space="preserve"> 2</w:t>
      </w:r>
      <w:r>
        <w:rPr>
          <w:rFonts w:ascii="GHEA Grapalat" w:hAnsi="GHEA Grapalat" w:cs="Sylfaen"/>
          <w:szCs w:val="24"/>
          <w:lang w:val="hy-AM"/>
        </w:rPr>
        <w:t>.</w:t>
      </w:r>
      <w:r>
        <w:rPr>
          <w:rFonts w:ascii="GHEA Grapalat" w:hAnsi="GHEA Grapalat" w:cs="Sylfaen"/>
          <w:szCs w:val="24"/>
        </w:rPr>
        <w:t xml:space="preserve">6 </w:t>
      </w:r>
      <w:r>
        <w:rPr>
          <w:rFonts w:ascii="GHEA Grapalat" w:hAnsi="GHEA Grapalat" w:cs="Sylfaen"/>
          <w:szCs w:val="24"/>
          <w:lang w:val="ru-RU"/>
        </w:rPr>
        <w:t>Մասնակիցները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ընթացակարգին</w:t>
      </w:r>
      <w:r>
        <w:rPr>
          <w:rFonts w:ascii="GHEA Grapalat" w:hAnsi="GHEA Grapalat" w:cs="Sylfaen"/>
          <w:szCs w:val="24"/>
        </w:rPr>
        <w:t xml:space="preserve"> </w:t>
      </w:r>
      <w:r>
        <w:rPr>
          <w:rFonts w:ascii="GHEA Grapalat" w:hAnsi="GHEA Grapalat" w:cs="Sylfaen"/>
          <w:szCs w:val="24"/>
          <w:lang w:val="ru-RU"/>
        </w:rPr>
        <w:t>մասնակցել</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կարգով</w:t>
      </w:r>
      <w:r>
        <w:rPr>
          <w:rFonts w:ascii="GHEA Grapalat" w:hAnsi="GHEA Grapalat" w:cs="Sylfaen"/>
          <w:szCs w:val="24"/>
        </w:rPr>
        <w:t xml:space="preserve"> (</w:t>
      </w:r>
      <w:r>
        <w:rPr>
          <w:rFonts w:ascii="GHEA Grapalat" w:hAnsi="GHEA Grapalat" w:cs="Sylfaen"/>
          <w:szCs w:val="24"/>
          <w:lang w:val="ru-RU"/>
        </w:rPr>
        <w:t>կոնսորցիումով</w:t>
      </w:r>
      <w:r>
        <w:rPr>
          <w:rFonts w:ascii="GHEA Grapalat" w:hAnsi="GHEA Grapalat" w:cs="Sylfaen"/>
          <w:szCs w:val="24"/>
        </w:rPr>
        <w:t>)</w:t>
      </w:r>
      <w:r>
        <w:rPr>
          <w:rFonts w:ascii="GHEA Grapalat" w:hAnsi="GHEA Grapalat" w:cs="Sylfaen"/>
          <w:szCs w:val="24"/>
          <w:lang w:val="ru-RU"/>
        </w:rPr>
        <w:t>։</w:t>
      </w:r>
      <w:r>
        <w:rPr>
          <w:rFonts w:ascii="GHEA Grapalat" w:hAnsi="GHEA Grapalat" w:cs="Sylfaen"/>
          <w:szCs w:val="24"/>
        </w:rPr>
        <w:t xml:space="preserve"> </w:t>
      </w:r>
      <w:r>
        <w:rPr>
          <w:rFonts w:ascii="GHEA Grapalat" w:hAnsi="GHEA Grapalat" w:cs="Sylfaen"/>
          <w:szCs w:val="24"/>
          <w:lang w:val="ru-RU"/>
        </w:rPr>
        <w:t>Նման</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w:t>
      </w:r>
    </w:p>
    <w:p w:rsidR="00375C2D" w:rsidRDefault="00375C2D" w:rsidP="00375C2D">
      <w:pPr>
        <w:pStyle w:val="23"/>
        <w:spacing w:line="240" w:lineRule="auto"/>
        <w:rPr>
          <w:rFonts w:ascii="GHEA Grapalat" w:hAnsi="GHEA Grapalat" w:cs="Sylfaen"/>
          <w:szCs w:val="24"/>
        </w:rPr>
      </w:pPr>
      <w:r>
        <w:rPr>
          <w:rFonts w:ascii="GHEA Grapalat" w:hAnsi="GHEA Grapalat" w:cs="Sylfaen"/>
          <w:szCs w:val="24"/>
        </w:rPr>
        <w:t xml:space="preserve">1)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պայմանագրի</w:t>
      </w:r>
      <w:r>
        <w:rPr>
          <w:rFonts w:ascii="GHEA Grapalat" w:hAnsi="GHEA Grapalat" w:cs="Sylfaen"/>
          <w:szCs w:val="24"/>
        </w:rPr>
        <w:t xml:space="preserve"> </w:t>
      </w:r>
      <w:r>
        <w:rPr>
          <w:rFonts w:ascii="GHEA Grapalat" w:hAnsi="GHEA Grapalat" w:cs="Sylfaen"/>
          <w:szCs w:val="24"/>
          <w:lang w:val="ru-RU"/>
        </w:rPr>
        <w:t>կողմերից</w:t>
      </w:r>
      <w:r>
        <w:rPr>
          <w:rFonts w:ascii="GHEA Grapalat" w:hAnsi="GHEA Grapalat" w:cs="Sylfaen"/>
          <w:szCs w:val="24"/>
        </w:rPr>
        <w:t xml:space="preserve"> </w:t>
      </w:r>
      <w:r>
        <w:rPr>
          <w:rFonts w:ascii="GHEA Grapalat" w:hAnsi="GHEA Grapalat" w:cs="Sylfaen"/>
          <w:szCs w:val="24"/>
          <w:lang w:val="ru-RU"/>
        </w:rPr>
        <w:t>որևէ</w:t>
      </w:r>
      <w:r>
        <w:rPr>
          <w:rFonts w:ascii="GHEA Grapalat" w:hAnsi="GHEA Grapalat" w:cs="Sylfaen"/>
          <w:szCs w:val="24"/>
        </w:rPr>
        <w:t xml:space="preserve"> </w:t>
      </w:r>
      <w:r>
        <w:rPr>
          <w:rFonts w:ascii="GHEA Grapalat" w:hAnsi="GHEA Grapalat" w:cs="Sylfaen"/>
          <w:szCs w:val="24"/>
          <w:lang w:val="ru-RU"/>
        </w:rPr>
        <w:t>մեկը</w:t>
      </w:r>
      <w:r>
        <w:rPr>
          <w:rFonts w:ascii="GHEA Grapalat" w:hAnsi="GHEA Grapalat" w:cs="Sylfaen"/>
          <w:szCs w:val="24"/>
        </w:rPr>
        <w:t xml:space="preserve"> </w:t>
      </w:r>
      <w:r>
        <w:rPr>
          <w:rFonts w:ascii="GHEA Grapalat" w:hAnsi="GHEA Grapalat" w:cs="Sylfaen"/>
          <w:szCs w:val="24"/>
          <w:lang w:val="ru-RU"/>
        </w:rPr>
        <w:t>չի</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նույն</w:t>
      </w:r>
      <w:r>
        <w:rPr>
          <w:rFonts w:ascii="GHEA Grapalat" w:hAnsi="GHEA Grapalat" w:cs="Sylfaen"/>
          <w:szCs w:val="24"/>
        </w:rPr>
        <w:t xml:space="preserve"> </w:t>
      </w:r>
      <w:r>
        <w:rPr>
          <w:rFonts w:ascii="GHEA Grapalat" w:hAnsi="GHEA Grapalat" w:cs="Sylfaen"/>
          <w:szCs w:val="24"/>
          <w:lang w:val="ru-RU"/>
        </w:rPr>
        <w:t>ընթացակարգին</w:t>
      </w:r>
      <w:r>
        <w:rPr>
          <w:rFonts w:ascii="GHEA Grapalat" w:hAnsi="GHEA Grapalat" w:cs="Sylfaen"/>
          <w:szCs w:val="24"/>
        </w:rPr>
        <w:t xml:space="preserve"> </w:t>
      </w:r>
      <w:r>
        <w:rPr>
          <w:rFonts w:ascii="GHEA Grapalat" w:hAnsi="GHEA Grapalat" w:cs="Sylfaen"/>
        </w:rPr>
        <w:t>(</w:t>
      </w:r>
      <w:r>
        <w:rPr>
          <w:rFonts w:ascii="GHEA Grapalat" w:hAnsi="GHEA Grapalat" w:cs="Sylfaen"/>
          <w:lang w:val="en-US"/>
        </w:rPr>
        <w:t>միևնույն</w:t>
      </w:r>
      <w:r w:rsidRPr="00375C2D">
        <w:rPr>
          <w:rFonts w:ascii="GHEA Grapalat" w:hAnsi="GHEA Grapalat" w:cs="Sylfaen"/>
        </w:rPr>
        <w:t xml:space="preserve"> </w:t>
      </w:r>
      <w:r>
        <w:rPr>
          <w:rFonts w:ascii="GHEA Grapalat" w:hAnsi="GHEA Grapalat" w:cs="Sylfaen"/>
          <w:lang w:val="en-US"/>
        </w:rPr>
        <w:t>չափաբաժնին</w:t>
      </w:r>
      <w:r>
        <w:rPr>
          <w:rFonts w:ascii="GHEA Grapalat" w:hAnsi="GHEA Grapalat" w:cs="Sylfaen"/>
        </w:rPr>
        <w:t xml:space="preserve">) </w:t>
      </w:r>
      <w:r>
        <w:rPr>
          <w:rFonts w:ascii="GHEA Grapalat" w:hAnsi="GHEA Grapalat" w:cs="Sylfaen"/>
          <w:szCs w:val="24"/>
          <w:lang w:val="ru-RU"/>
        </w:rPr>
        <w:t>ներկայացնել</w:t>
      </w:r>
      <w:r>
        <w:rPr>
          <w:rFonts w:ascii="GHEA Grapalat" w:hAnsi="GHEA Grapalat" w:cs="Sylfaen"/>
          <w:szCs w:val="24"/>
        </w:rPr>
        <w:t xml:space="preserve"> </w:t>
      </w:r>
      <w:r>
        <w:rPr>
          <w:rFonts w:ascii="GHEA Grapalat" w:hAnsi="GHEA Grapalat" w:cs="Sylfaen"/>
          <w:szCs w:val="24"/>
          <w:lang w:val="ru-RU"/>
        </w:rPr>
        <w:t>առանձին</w:t>
      </w:r>
      <w:r>
        <w:rPr>
          <w:rFonts w:ascii="GHEA Grapalat" w:hAnsi="GHEA Grapalat" w:cs="Sylfaen"/>
          <w:szCs w:val="24"/>
        </w:rPr>
        <w:t xml:space="preserve"> </w:t>
      </w:r>
      <w:r>
        <w:rPr>
          <w:rFonts w:ascii="GHEA Grapalat" w:hAnsi="GHEA Grapalat" w:cs="Sylfaen"/>
          <w:szCs w:val="24"/>
          <w:lang w:val="ru-RU"/>
        </w:rPr>
        <w:t>հայտ</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պարբերության</w:t>
      </w:r>
      <w:r>
        <w:rPr>
          <w:rFonts w:ascii="GHEA Grapalat" w:hAnsi="GHEA Grapalat" w:cs="Sylfaen"/>
          <w:szCs w:val="24"/>
        </w:rPr>
        <w:t xml:space="preserve"> </w:t>
      </w:r>
      <w:r>
        <w:rPr>
          <w:rFonts w:ascii="GHEA Grapalat" w:hAnsi="GHEA Grapalat" w:cs="Sylfaen"/>
          <w:szCs w:val="24"/>
          <w:lang w:val="ru-RU"/>
        </w:rPr>
        <w:t>պահանջի</w:t>
      </w:r>
      <w:r>
        <w:rPr>
          <w:rFonts w:ascii="GHEA Grapalat" w:hAnsi="GHEA Grapalat" w:cs="Sylfaen"/>
          <w:szCs w:val="24"/>
        </w:rPr>
        <w:t xml:space="preserve"> </w:t>
      </w:r>
      <w:r>
        <w:rPr>
          <w:rFonts w:ascii="GHEA Grapalat" w:hAnsi="GHEA Grapalat" w:cs="Sylfaen"/>
          <w:szCs w:val="24"/>
          <w:lang w:val="ru-RU"/>
        </w:rPr>
        <w:t>չպահպանման</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հայտերի</w:t>
      </w:r>
      <w:r>
        <w:rPr>
          <w:rFonts w:ascii="GHEA Grapalat" w:hAnsi="GHEA Grapalat" w:cs="Sylfaen"/>
          <w:szCs w:val="24"/>
        </w:rPr>
        <w:t xml:space="preserve"> </w:t>
      </w:r>
      <w:r>
        <w:rPr>
          <w:rFonts w:ascii="GHEA Grapalat" w:hAnsi="GHEA Grapalat" w:cs="Sylfaen"/>
          <w:szCs w:val="24"/>
          <w:lang w:val="ru-RU"/>
        </w:rPr>
        <w:t>բացման</w:t>
      </w:r>
      <w:r>
        <w:rPr>
          <w:rFonts w:ascii="GHEA Grapalat" w:hAnsi="GHEA Grapalat" w:cs="Sylfaen"/>
          <w:szCs w:val="24"/>
        </w:rPr>
        <w:t xml:space="preserve"> </w:t>
      </w:r>
      <w:r>
        <w:rPr>
          <w:rFonts w:ascii="GHEA Grapalat" w:hAnsi="GHEA Grapalat" w:cs="Sylfaen"/>
          <w:szCs w:val="24"/>
          <w:lang w:val="ru-RU"/>
        </w:rPr>
        <w:t>նիստում</w:t>
      </w:r>
      <w:r>
        <w:rPr>
          <w:rFonts w:ascii="GHEA Grapalat" w:hAnsi="GHEA Grapalat" w:cs="Sylfaen"/>
          <w:szCs w:val="24"/>
        </w:rPr>
        <w:t xml:space="preserve"> </w:t>
      </w:r>
      <w:r>
        <w:rPr>
          <w:rFonts w:ascii="GHEA Grapalat" w:hAnsi="GHEA Grapalat" w:cs="Sylfaen"/>
          <w:szCs w:val="24"/>
          <w:lang w:val="ru-RU"/>
        </w:rPr>
        <w:t>մերժվում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ինչպես</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կարգով</w:t>
      </w:r>
      <w:r>
        <w:rPr>
          <w:rFonts w:ascii="GHEA Grapalat" w:hAnsi="GHEA Grapalat" w:cs="Sylfaen"/>
          <w:szCs w:val="24"/>
        </w:rPr>
        <w:t xml:space="preserve">, </w:t>
      </w:r>
      <w:r>
        <w:rPr>
          <w:rFonts w:ascii="GHEA Grapalat" w:hAnsi="GHEA Grapalat" w:cs="Sylfaen"/>
          <w:szCs w:val="24"/>
          <w:lang w:val="ru-RU"/>
        </w:rPr>
        <w:t>այնպես</w:t>
      </w:r>
      <w:r>
        <w:rPr>
          <w:rFonts w:ascii="GHEA Grapalat" w:hAnsi="GHEA Grapalat" w:cs="Sylfaen"/>
          <w:szCs w:val="24"/>
        </w:rPr>
        <w:t xml:space="preserve"> </w:t>
      </w:r>
      <w:r>
        <w:rPr>
          <w:rFonts w:ascii="GHEA Grapalat" w:hAnsi="GHEA Grapalat" w:cs="Sylfaen"/>
          <w:szCs w:val="24"/>
          <w:lang w:val="ru-RU"/>
        </w:rPr>
        <w:t>էլ</w:t>
      </w:r>
      <w:r>
        <w:rPr>
          <w:rFonts w:ascii="GHEA Grapalat" w:hAnsi="GHEA Grapalat" w:cs="Sylfaen"/>
          <w:szCs w:val="24"/>
        </w:rPr>
        <w:t xml:space="preserve"> </w:t>
      </w:r>
      <w:r>
        <w:rPr>
          <w:rFonts w:ascii="GHEA Grapalat" w:hAnsi="GHEA Grapalat" w:cs="Sylfaen"/>
          <w:szCs w:val="24"/>
          <w:lang w:val="ru-RU"/>
        </w:rPr>
        <w:t>առանձին</w:t>
      </w:r>
      <w:r>
        <w:rPr>
          <w:rFonts w:ascii="GHEA Grapalat" w:hAnsi="GHEA Grapalat" w:cs="Sylfaen"/>
          <w:szCs w:val="24"/>
        </w:rPr>
        <w:t xml:space="preserve"> </w:t>
      </w:r>
      <w:r>
        <w:rPr>
          <w:rFonts w:ascii="GHEA Grapalat" w:hAnsi="GHEA Grapalat" w:cs="Sylfaen"/>
          <w:szCs w:val="24"/>
          <w:lang w:val="ru-RU"/>
        </w:rPr>
        <w:t>ներկայացված</w:t>
      </w:r>
      <w:r>
        <w:rPr>
          <w:rFonts w:ascii="GHEA Grapalat" w:hAnsi="GHEA Grapalat" w:cs="Sylfaen"/>
          <w:szCs w:val="24"/>
        </w:rPr>
        <w:t xml:space="preserve"> </w:t>
      </w:r>
      <w:r>
        <w:rPr>
          <w:rFonts w:ascii="GHEA Grapalat" w:hAnsi="GHEA Grapalat" w:cs="Sylfaen"/>
          <w:szCs w:val="24"/>
          <w:lang w:val="ru-RU"/>
        </w:rPr>
        <w:t>հայտերը</w:t>
      </w:r>
      <w:r>
        <w:rPr>
          <w:rFonts w:ascii="GHEA Grapalat" w:hAnsi="GHEA Grapalat" w:cs="Sylfaen"/>
          <w:szCs w:val="24"/>
        </w:rPr>
        <w:t>.</w:t>
      </w:r>
    </w:p>
    <w:p w:rsidR="00375C2D" w:rsidRDefault="00375C2D" w:rsidP="00375C2D">
      <w:pPr>
        <w:pStyle w:val="23"/>
        <w:spacing w:line="240" w:lineRule="auto"/>
        <w:ind w:firstLine="567"/>
        <w:rPr>
          <w:rFonts w:ascii="GHEA Grapalat" w:hAnsi="GHEA Grapalat" w:cs="Sylfaen"/>
          <w:szCs w:val="24"/>
          <w:lang w:val="hy-AM"/>
        </w:rPr>
      </w:pPr>
      <w:r>
        <w:rPr>
          <w:rFonts w:ascii="GHEA Grapalat" w:hAnsi="GHEA Grapalat" w:cs="Sylfaen"/>
          <w:szCs w:val="24"/>
        </w:rPr>
        <w:t>2) Մ</w:t>
      </w:r>
      <w:r>
        <w:rPr>
          <w:rFonts w:ascii="GHEA Grapalat" w:hAnsi="GHEA Grapalat" w:cs="Sylfaen"/>
          <w:szCs w:val="24"/>
          <w:lang w:val="ru-RU"/>
        </w:rPr>
        <w:t>ասնակիցները</w:t>
      </w:r>
      <w:r>
        <w:rPr>
          <w:rFonts w:ascii="GHEA Grapalat" w:hAnsi="GHEA Grapalat" w:cs="Sylfaen"/>
          <w:szCs w:val="24"/>
        </w:rPr>
        <w:t xml:space="preserve"> </w:t>
      </w:r>
      <w:r>
        <w:rPr>
          <w:rFonts w:ascii="GHEA Grapalat" w:hAnsi="GHEA Grapalat" w:cs="Sylfaen"/>
          <w:szCs w:val="24"/>
          <w:lang w:val="ru-RU"/>
        </w:rPr>
        <w:t>կրում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համապարտ</w:t>
      </w:r>
      <w:r>
        <w:rPr>
          <w:rFonts w:ascii="GHEA Grapalat" w:hAnsi="GHEA Grapalat" w:cs="Sylfaen"/>
          <w:szCs w:val="24"/>
        </w:rPr>
        <w:t xml:space="preserve"> </w:t>
      </w:r>
      <w:r>
        <w:rPr>
          <w:rFonts w:ascii="GHEA Grapalat" w:hAnsi="GHEA Grapalat" w:cs="Sylfaen"/>
          <w:szCs w:val="24"/>
          <w:lang w:val="ru-RU"/>
        </w:rPr>
        <w:t>պատասխանատվություն</w:t>
      </w:r>
      <w:r>
        <w:rPr>
          <w:rFonts w:ascii="GHEA Grapalat" w:hAnsi="GHEA Grapalat" w:cs="Sylfaen"/>
          <w:szCs w:val="24"/>
        </w:rPr>
        <w:t>:</w:t>
      </w:r>
      <w:r>
        <w:rPr>
          <w:rFonts w:ascii="GHEA Grapalat" w:hAnsi="GHEA Grapalat" w:cs="Sylfaen"/>
          <w:szCs w:val="24"/>
          <w:lang w:val="hy-AM"/>
        </w:rPr>
        <w:t xml:space="preserve"> </w:t>
      </w:r>
      <w:r>
        <w:rPr>
          <w:rFonts w:ascii="GHEA Grapalat" w:hAnsi="GHEA Grapalat" w:cs="Sylfaen"/>
          <w:szCs w:val="24"/>
        </w:rPr>
        <w:t>Ընդ որում,</w:t>
      </w:r>
      <w:r>
        <w:rPr>
          <w:rFonts w:ascii="GHEA Grapalat" w:hAnsi="GHEA Grapalat" w:cs="Sylfaen"/>
          <w:szCs w:val="24"/>
          <w:lang w:val="hy-AM"/>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անդամի</w:t>
      </w:r>
      <w:r>
        <w:rPr>
          <w:rFonts w:ascii="GHEA Grapalat" w:hAnsi="GHEA Grapalat" w:cs="Sylfaen"/>
          <w:szCs w:val="24"/>
        </w:rPr>
        <w:t xml:space="preserve"> </w:t>
      </w:r>
      <w:r>
        <w:rPr>
          <w:rFonts w:ascii="GHEA Grapalat" w:hAnsi="GHEA Grapalat" w:cs="Sylfaen"/>
          <w:szCs w:val="24"/>
          <w:lang w:val="ru-RU"/>
        </w:rPr>
        <w:t>կոնսորցիումից</w:t>
      </w:r>
      <w:r>
        <w:rPr>
          <w:rFonts w:ascii="GHEA Grapalat" w:hAnsi="GHEA Grapalat" w:cs="Sylfaen"/>
          <w:szCs w:val="24"/>
        </w:rPr>
        <w:t xml:space="preserve"> </w:t>
      </w:r>
      <w:r>
        <w:rPr>
          <w:rFonts w:ascii="GHEA Grapalat" w:hAnsi="GHEA Grapalat" w:cs="Sylfaen"/>
          <w:szCs w:val="24"/>
          <w:lang w:val="ru-RU"/>
        </w:rPr>
        <w:t>դուրս</w:t>
      </w:r>
      <w:r>
        <w:rPr>
          <w:rFonts w:ascii="GHEA Grapalat" w:hAnsi="GHEA Grapalat" w:cs="Sylfaen"/>
          <w:szCs w:val="24"/>
        </w:rPr>
        <w:t xml:space="preserve"> </w:t>
      </w:r>
      <w:r>
        <w:rPr>
          <w:rFonts w:ascii="GHEA Grapalat" w:hAnsi="GHEA Grapalat" w:cs="Sylfaen"/>
          <w:szCs w:val="24"/>
          <w:lang w:val="ru-RU"/>
        </w:rPr>
        <w:t>գալու</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հետ</w:t>
      </w:r>
      <w:r>
        <w:rPr>
          <w:rFonts w:ascii="GHEA Grapalat" w:hAnsi="GHEA Grapalat" w:cs="Sylfaen"/>
          <w:szCs w:val="24"/>
        </w:rPr>
        <w:t xml:space="preserve"> </w:t>
      </w:r>
      <w:r>
        <w:rPr>
          <w:rFonts w:ascii="GHEA Grapalat" w:hAnsi="GHEA Grapalat" w:cs="Sylfaen"/>
          <w:szCs w:val="24"/>
          <w:lang w:val="en-US"/>
        </w:rPr>
        <w:t>պ</w:t>
      </w:r>
      <w:r>
        <w:rPr>
          <w:rFonts w:ascii="GHEA Grapalat" w:hAnsi="GHEA Grapalat" w:cs="Sylfaen"/>
          <w:szCs w:val="24"/>
          <w:lang w:val="ru-RU"/>
        </w:rPr>
        <w:t>ատվիրատուի</w:t>
      </w:r>
      <w:r>
        <w:rPr>
          <w:rFonts w:ascii="GHEA Grapalat" w:hAnsi="GHEA Grapalat" w:cs="Sylfaen"/>
          <w:szCs w:val="24"/>
        </w:rPr>
        <w:t xml:space="preserve"> </w:t>
      </w:r>
      <w:r>
        <w:rPr>
          <w:rFonts w:ascii="GHEA Grapalat" w:hAnsi="GHEA Grapalat" w:cs="Sylfaen"/>
          <w:szCs w:val="24"/>
          <w:lang w:val="ru-RU"/>
        </w:rPr>
        <w:t>կնքած</w:t>
      </w:r>
      <w:r>
        <w:rPr>
          <w:rFonts w:ascii="GHEA Grapalat" w:hAnsi="GHEA Grapalat" w:cs="Sylfaen"/>
          <w:szCs w:val="24"/>
        </w:rPr>
        <w:t xml:space="preserve"> </w:t>
      </w:r>
      <w:r>
        <w:rPr>
          <w:rFonts w:ascii="GHEA Grapalat" w:hAnsi="GHEA Grapalat" w:cs="Sylfaen"/>
          <w:szCs w:val="24"/>
          <w:lang w:val="ru-RU"/>
        </w:rPr>
        <w:t>պայմանագիրը</w:t>
      </w:r>
      <w:r>
        <w:rPr>
          <w:rFonts w:ascii="GHEA Grapalat" w:hAnsi="GHEA Grapalat" w:cs="Sylfaen"/>
          <w:szCs w:val="24"/>
        </w:rPr>
        <w:t xml:space="preserve"> </w:t>
      </w:r>
      <w:r>
        <w:rPr>
          <w:rFonts w:ascii="GHEA Grapalat" w:hAnsi="GHEA Grapalat" w:cs="Sylfaen"/>
          <w:szCs w:val="24"/>
          <w:lang w:val="ru-RU"/>
        </w:rPr>
        <w:t>միակողմանիորեն</w:t>
      </w:r>
      <w:r>
        <w:rPr>
          <w:rFonts w:ascii="GHEA Grapalat" w:hAnsi="GHEA Grapalat" w:cs="Sylfaen"/>
          <w:szCs w:val="24"/>
        </w:rPr>
        <w:t xml:space="preserve"> </w:t>
      </w:r>
      <w:r>
        <w:rPr>
          <w:rFonts w:ascii="GHEA Grapalat" w:hAnsi="GHEA Grapalat" w:cs="Sylfaen"/>
          <w:szCs w:val="24"/>
          <w:lang w:val="ru-RU"/>
        </w:rPr>
        <w:t>լուծվում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անդամների</w:t>
      </w:r>
      <w:r>
        <w:rPr>
          <w:rFonts w:ascii="GHEA Grapalat" w:hAnsi="GHEA Grapalat" w:cs="Sylfaen"/>
          <w:szCs w:val="24"/>
        </w:rPr>
        <w:t xml:space="preserve"> </w:t>
      </w:r>
      <w:r>
        <w:rPr>
          <w:rFonts w:ascii="GHEA Grapalat" w:hAnsi="GHEA Grapalat" w:cs="Sylfaen"/>
          <w:szCs w:val="24"/>
          <w:lang w:val="ru-RU"/>
        </w:rPr>
        <w:t>նկատմամբ</w:t>
      </w:r>
      <w:r>
        <w:rPr>
          <w:rFonts w:ascii="GHEA Grapalat" w:hAnsi="GHEA Grapalat" w:cs="Sylfaen"/>
          <w:szCs w:val="24"/>
        </w:rPr>
        <w:t xml:space="preserve"> </w:t>
      </w:r>
      <w:r>
        <w:rPr>
          <w:rFonts w:ascii="GHEA Grapalat" w:hAnsi="GHEA Grapalat" w:cs="Sylfaen"/>
          <w:szCs w:val="24"/>
          <w:lang w:val="ru-RU"/>
        </w:rPr>
        <w:t>կիրառվում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պայմանագրով</w:t>
      </w:r>
      <w:r>
        <w:rPr>
          <w:rFonts w:ascii="GHEA Grapalat" w:hAnsi="GHEA Grapalat" w:cs="Sylfaen"/>
          <w:szCs w:val="24"/>
        </w:rPr>
        <w:t xml:space="preserve"> </w:t>
      </w:r>
      <w:r>
        <w:rPr>
          <w:rFonts w:ascii="GHEA Grapalat" w:hAnsi="GHEA Grapalat" w:cs="Sylfaen"/>
          <w:szCs w:val="24"/>
          <w:lang w:val="ru-RU"/>
        </w:rPr>
        <w:t>նախատեսված</w:t>
      </w:r>
      <w:r>
        <w:rPr>
          <w:rFonts w:ascii="GHEA Grapalat" w:hAnsi="GHEA Grapalat" w:cs="Sylfaen"/>
          <w:szCs w:val="24"/>
        </w:rPr>
        <w:t xml:space="preserve"> </w:t>
      </w:r>
      <w:r>
        <w:rPr>
          <w:rFonts w:ascii="GHEA Grapalat" w:hAnsi="GHEA Grapalat" w:cs="Sylfaen"/>
          <w:szCs w:val="24"/>
          <w:lang w:val="ru-RU"/>
        </w:rPr>
        <w:t>պատասխանատվության</w:t>
      </w:r>
      <w:r>
        <w:rPr>
          <w:rFonts w:ascii="GHEA Grapalat" w:hAnsi="GHEA Grapalat" w:cs="Sylfaen"/>
          <w:szCs w:val="24"/>
        </w:rPr>
        <w:t xml:space="preserve"> </w:t>
      </w:r>
      <w:r>
        <w:rPr>
          <w:rFonts w:ascii="GHEA Grapalat" w:hAnsi="GHEA Grapalat" w:cs="Sylfaen"/>
          <w:szCs w:val="24"/>
          <w:lang w:val="ru-RU"/>
        </w:rPr>
        <w:t>միջոցները</w:t>
      </w:r>
      <w:r>
        <w:rPr>
          <w:rFonts w:ascii="GHEA Grapalat" w:hAnsi="GHEA Grapalat" w:cs="Sylfaen"/>
          <w:szCs w:val="24"/>
          <w:lang w:val="hy-AM"/>
        </w:rPr>
        <w:t>:</w:t>
      </w:r>
    </w:p>
    <w:p w:rsidR="00375C2D" w:rsidRDefault="00375C2D" w:rsidP="00375C2D">
      <w:pPr>
        <w:ind w:firstLine="567"/>
        <w:jc w:val="both"/>
        <w:rPr>
          <w:rFonts w:ascii="GHEA Grapalat" w:hAnsi="GHEA Grapalat"/>
          <w:b/>
          <w:sz w:val="20"/>
          <w:lang w:val="af-ZA"/>
        </w:rPr>
      </w:pPr>
    </w:p>
    <w:p w:rsidR="00375C2D" w:rsidRDefault="00375C2D" w:rsidP="00375C2D">
      <w:pPr>
        <w:ind w:firstLine="567"/>
        <w:jc w:val="both"/>
        <w:rPr>
          <w:rFonts w:ascii="GHEA Grapalat" w:hAnsi="GHEA Grapalat"/>
          <w:b/>
          <w:sz w:val="20"/>
          <w:lang w:val="af-ZA"/>
        </w:rPr>
      </w:pPr>
    </w:p>
    <w:p w:rsidR="00375C2D" w:rsidRDefault="00375C2D" w:rsidP="00375C2D">
      <w:pPr>
        <w:jc w:val="center"/>
        <w:rPr>
          <w:rFonts w:ascii="GHEA Grapalat" w:hAnsi="GHEA Grapalat" w:cs="Arial"/>
          <w:b/>
          <w:sz w:val="20"/>
          <w:lang w:val="af-ZA"/>
        </w:rPr>
      </w:pPr>
      <w:r>
        <w:rPr>
          <w:rFonts w:ascii="GHEA Grapalat" w:hAnsi="GHEA Grapalat"/>
          <w:b/>
          <w:sz w:val="20"/>
          <w:lang w:val="af-ZA"/>
        </w:rPr>
        <w:t xml:space="preserve">3.  </w:t>
      </w:r>
      <w:r>
        <w:rPr>
          <w:rFonts w:ascii="GHEA Grapalat" w:hAnsi="GHEA Grapalat" w:cs="Sylfaen"/>
          <w:b/>
          <w:sz w:val="20"/>
        </w:rPr>
        <w:t>ՀՐԱՎԵՐԻ</w:t>
      </w:r>
      <w:r>
        <w:rPr>
          <w:rFonts w:ascii="GHEA Grapalat" w:hAnsi="GHEA Grapalat" w:cs="Arial"/>
          <w:b/>
          <w:sz w:val="20"/>
          <w:lang w:val="af-ZA"/>
        </w:rPr>
        <w:t xml:space="preserve">  </w:t>
      </w:r>
      <w:r>
        <w:rPr>
          <w:rFonts w:ascii="GHEA Grapalat" w:hAnsi="GHEA Grapalat" w:cs="Sylfaen"/>
          <w:b/>
          <w:sz w:val="20"/>
        </w:rPr>
        <w:t>ՊԱՐԶԱԲԱՆՈՒՄԸ</w:t>
      </w:r>
      <w:r>
        <w:rPr>
          <w:rFonts w:ascii="GHEA Grapalat" w:hAnsi="GHEA Grapalat" w:cs="Arial"/>
          <w:b/>
          <w:sz w:val="20"/>
          <w:lang w:val="af-ZA"/>
        </w:rPr>
        <w:t xml:space="preserve">  </w:t>
      </w:r>
      <w:r>
        <w:rPr>
          <w:rFonts w:ascii="GHEA Grapalat" w:hAnsi="GHEA Grapalat" w:cs="Arial"/>
          <w:b/>
          <w:sz w:val="20"/>
        </w:rPr>
        <w:t>ԵՎ</w:t>
      </w:r>
      <w:r>
        <w:rPr>
          <w:rFonts w:ascii="GHEA Grapalat" w:hAnsi="GHEA Grapalat" w:cs="Arial"/>
          <w:b/>
          <w:sz w:val="20"/>
          <w:lang w:val="af-ZA"/>
        </w:rPr>
        <w:t xml:space="preserve"> </w:t>
      </w:r>
      <w:r>
        <w:rPr>
          <w:rFonts w:ascii="GHEA Grapalat" w:hAnsi="GHEA Grapalat" w:cs="Sylfaen"/>
          <w:b/>
          <w:sz w:val="20"/>
        </w:rPr>
        <w:t>ՀՐԱՎԵՐՈՒՄ</w:t>
      </w:r>
      <w:r>
        <w:rPr>
          <w:rFonts w:ascii="GHEA Grapalat" w:hAnsi="GHEA Grapalat" w:cs="Arial"/>
          <w:b/>
          <w:sz w:val="20"/>
          <w:lang w:val="af-ZA"/>
        </w:rPr>
        <w:t xml:space="preserve"> </w:t>
      </w:r>
      <w:r>
        <w:rPr>
          <w:rFonts w:ascii="GHEA Grapalat" w:hAnsi="GHEA Grapalat" w:cs="Sylfaen"/>
          <w:b/>
          <w:sz w:val="20"/>
        </w:rPr>
        <w:t>ՓՈՓՈԽՈՒԹՅՈՒՆ</w:t>
      </w:r>
      <w:r>
        <w:rPr>
          <w:rFonts w:ascii="GHEA Grapalat" w:hAnsi="GHEA Grapalat" w:cs="Arial"/>
          <w:b/>
          <w:sz w:val="20"/>
          <w:lang w:val="af-ZA"/>
        </w:rPr>
        <w:t xml:space="preserve"> </w:t>
      </w:r>
      <w:r>
        <w:rPr>
          <w:rFonts w:ascii="GHEA Grapalat" w:hAnsi="GHEA Grapalat" w:cs="Sylfaen"/>
          <w:b/>
          <w:sz w:val="20"/>
        </w:rPr>
        <w:t>ԿԱՏԱՐԵԼՈՒ</w:t>
      </w:r>
      <w:r>
        <w:rPr>
          <w:rFonts w:ascii="GHEA Grapalat" w:hAnsi="GHEA Grapalat" w:cs="Arial"/>
          <w:b/>
          <w:sz w:val="20"/>
          <w:lang w:val="af-ZA"/>
        </w:rPr>
        <w:t xml:space="preserve"> </w:t>
      </w:r>
      <w:r>
        <w:rPr>
          <w:rFonts w:ascii="GHEA Grapalat" w:hAnsi="GHEA Grapalat" w:cs="Sylfaen"/>
          <w:b/>
          <w:sz w:val="20"/>
        </w:rPr>
        <w:t>ԿԱՐԳԸ</w:t>
      </w:r>
      <w:r>
        <w:rPr>
          <w:rFonts w:ascii="GHEA Grapalat" w:hAnsi="GHEA Grapalat" w:cs="Arial"/>
          <w:b/>
          <w:sz w:val="20"/>
          <w:lang w:val="af-ZA"/>
        </w:rPr>
        <w:t xml:space="preserve"> </w:t>
      </w:r>
    </w:p>
    <w:p w:rsidR="00375C2D" w:rsidRDefault="00375C2D" w:rsidP="00375C2D">
      <w:pPr>
        <w:jc w:val="center"/>
        <w:rPr>
          <w:rFonts w:ascii="GHEA Grapalat" w:hAnsi="GHEA Grapalat"/>
          <w:b/>
          <w:sz w:val="20"/>
          <w:lang w:val="af-ZA"/>
        </w:rPr>
      </w:pPr>
    </w:p>
    <w:p w:rsidR="00375C2D" w:rsidRDefault="00375C2D" w:rsidP="00375C2D">
      <w:pPr>
        <w:ind w:firstLine="567"/>
        <w:jc w:val="both"/>
        <w:rPr>
          <w:rFonts w:ascii="GHEA Grapalat" w:hAnsi="GHEA Grapalat"/>
          <w:sz w:val="20"/>
          <w:lang w:val="af-ZA"/>
        </w:rPr>
      </w:pPr>
      <w:r>
        <w:rPr>
          <w:rFonts w:ascii="GHEA Grapalat" w:hAnsi="GHEA Grapalat"/>
          <w:sz w:val="20"/>
          <w:lang w:val="af-ZA"/>
        </w:rPr>
        <w:t xml:space="preserve">3.1 </w:t>
      </w:r>
      <w:r>
        <w:rPr>
          <w:rFonts w:ascii="GHEA Grapalat" w:hAnsi="GHEA Grapalat" w:cs="Sylfaen"/>
          <w:sz w:val="20"/>
        </w:rPr>
        <w:t>Օրենքի</w:t>
      </w:r>
      <w:r>
        <w:rPr>
          <w:rFonts w:ascii="GHEA Grapalat" w:hAnsi="GHEA Grapalat" w:cs="Arial"/>
          <w:sz w:val="20"/>
          <w:lang w:val="af-ZA"/>
        </w:rPr>
        <w:t xml:space="preserve"> 29-</w:t>
      </w:r>
      <w:r>
        <w:rPr>
          <w:rFonts w:ascii="GHEA Grapalat" w:hAnsi="GHEA Grapalat" w:cs="Sylfaen"/>
          <w:sz w:val="20"/>
        </w:rPr>
        <w:t>րդ</w:t>
      </w:r>
      <w:r>
        <w:rPr>
          <w:rFonts w:ascii="GHEA Grapalat" w:hAnsi="GHEA Grapalat" w:cs="Arial"/>
          <w:sz w:val="20"/>
          <w:lang w:val="af-ZA"/>
        </w:rPr>
        <w:t xml:space="preserve"> </w:t>
      </w:r>
      <w:r>
        <w:rPr>
          <w:rFonts w:ascii="GHEA Grapalat" w:hAnsi="GHEA Grapalat" w:cs="Sylfaen"/>
          <w:sz w:val="20"/>
        </w:rPr>
        <w:t>հոդվածի</w:t>
      </w:r>
      <w:r>
        <w:rPr>
          <w:rFonts w:ascii="GHEA Grapalat" w:hAnsi="GHEA Grapalat" w:cs="Arial"/>
          <w:sz w:val="20"/>
          <w:lang w:val="af-ZA"/>
        </w:rPr>
        <w:t xml:space="preserve"> </w:t>
      </w:r>
      <w:r>
        <w:rPr>
          <w:rFonts w:ascii="GHEA Grapalat" w:hAnsi="GHEA Grapalat" w:cs="Sylfaen"/>
          <w:sz w:val="20"/>
        </w:rPr>
        <w:t>համաձայն</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ասնակիցն</w:t>
      </w:r>
      <w:r>
        <w:rPr>
          <w:rFonts w:ascii="GHEA Grapalat" w:hAnsi="GHEA Grapalat" w:cs="Arial"/>
          <w:sz w:val="20"/>
          <w:lang w:val="af-ZA"/>
        </w:rPr>
        <w:t xml:space="preserve"> </w:t>
      </w:r>
      <w:r>
        <w:rPr>
          <w:rFonts w:ascii="GHEA Grapalat" w:hAnsi="GHEA Grapalat" w:cs="Sylfaen"/>
          <w:sz w:val="20"/>
        </w:rPr>
        <w:t>իրավունք</w:t>
      </w:r>
      <w:r>
        <w:rPr>
          <w:rFonts w:ascii="GHEA Grapalat" w:hAnsi="GHEA Grapalat" w:cs="Arial"/>
          <w:sz w:val="20"/>
          <w:lang w:val="af-ZA"/>
        </w:rPr>
        <w:t xml:space="preserve"> </w:t>
      </w:r>
      <w:r>
        <w:rPr>
          <w:rFonts w:ascii="GHEA Grapalat" w:hAnsi="GHEA Grapalat" w:cs="Sylfaen"/>
          <w:sz w:val="20"/>
        </w:rPr>
        <w:t>ունի</w:t>
      </w:r>
      <w:r>
        <w:rPr>
          <w:rFonts w:ascii="GHEA Grapalat" w:hAnsi="GHEA Grapalat" w:cs="Arial"/>
          <w:sz w:val="20"/>
          <w:lang w:val="af-ZA"/>
        </w:rPr>
        <w:t xml:space="preserve"> </w:t>
      </w:r>
      <w:r>
        <w:rPr>
          <w:rFonts w:ascii="GHEA Grapalat" w:hAnsi="GHEA Grapalat" w:cs="Sylfaen"/>
          <w:sz w:val="20"/>
        </w:rPr>
        <w:t>պատվիրատուից</w:t>
      </w:r>
      <w:r>
        <w:rPr>
          <w:rFonts w:ascii="GHEA Grapalat" w:hAnsi="GHEA Grapalat" w:cs="Arial"/>
          <w:sz w:val="20"/>
          <w:lang w:val="af-ZA"/>
        </w:rPr>
        <w:t xml:space="preserve"> </w:t>
      </w:r>
      <w:r>
        <w:rPr>
          <w:rFonts w:ascii="GHEA Grapalat" w:hAnsi="GHEA Grapalat" w:cs="Sylfaen"/>
          <w:sz w:val="20"/>
        </w:rPr>
        <w:t>պահանջել</w:t>
      </w:r>
      <w:r>
        <w:rPr>
          <w:rFonts w:ascii="GHEA Grapalat" w:hAnsi="GHEA Grapalat" w:cs="Arial"/>
          <w:sz w:val="20"/>
          <w:lang w:val="af-ZA"/>
        </w:rPr>
        <w:t xml:space="preserve"> </w:t>
      </w:r>
      <w:r>
        <w:rPr>
          <w:rFonts w:ascii="GHEA Grapalat" w:hAnsi="GHEA Grapalat" w:cs="Sylfaen"/>
          <w:sz w:val="20"/>
        </w:rPr>
        <w:t>հրավերի</w:t>
      </w:r>
      <w:r>
        <w:rPr>
          <w:rFonts w:ascii="GHEA Grapalat" w:hAnsi="GHEA Grapalat" w:cs="Arial"/>
          <w:sz w:val="20"/>
          <w:lang w:val="af-ZA"/>
        </w:rPr>
        <w:t xml:space="preserve"> </w:t>
      </w:r>
      <w:r>
        <w:rPr>
          <w:rFonts w:ascii="GHEA Grapalat" w:hAnsi="GHEA Grapalat" w:cs="Sylfaen"/>
          <w:sz w:val="20"/>
        </w:rPr>
        <w:t>պարզաբանում</w:t>
      </w:r>
      <w:r>
        <w:rPr>
          <w:rFonts w:ascii="GHEA Grapalat" w:hAnsi="GHEA Grapalat" w:cs="Tahoma"/>
          <w:sz w:val="20"/>
        </w:rPr>
        <w:t>։</w:t>
      </w:r>
    </w:p>
    <w:p w:rsidR="00375C2D" w:rsidRDefault="00375C2D" w:rsidP="00375C2D">
      <w:pPr>
        <w:autoSpaceDE w:val="0"/>
        <w:autoSpaceDN w:val="0"/>
        <w:adjustRightInd w:val="0"/>
        <w:ind w:firstLine="567"/>
        <w:jc w:val="both"/>
        <w:rPr>
          <w:rFonts w:ascii="GHEA Grapalat" w:hAnsi="GHEA Grapalat"/>
          <w:sz w:val="20"/>
          <w:lang w:val="af-ZA"/>
        </w:rPr>
      </w:pPr>
      <w:r>
        <w:rPr>
          <w:rFonts w:ascii="GHEA Grapalat" w:hAnsi="GHEA Grapalat" w:cs="Sylfaen"/>
          <w:sz w:val="20"/>
        </w:rPr>
        <w:t>Մասնակիցն</w:t>
      </w:r>
      <w:r>
        <w:rPr>
          <w:rFonts w:ascii="GHEA Grapalat" w:hAnsi="GHEA Grapalat" w:cs="Arial"/>
          <w:sz w:val="20"/>
          <w:lang w:val="af-ZA"/>
        </w:rPr>
        <w:t xml:space="preserve"> </w:t>
      </w:r>
      <w:r>
        <w:rPr>
          <w:rFonts w:ascii="GHEA Grapalat" w:hAnsi="GHEA Grapalat" w:cs="Sylfaen"/>
          <w:sz w:val="20"/>
        </w:rPr>
        <w:t>իրավունք</w:t>
      </w:r>
      <w:r>
        <w:rPr>
          <w:rFonts w:ascii="GHEA Grapalat" w:hAnsi="GHEA Grapalat" w:cs="Arial"/>
          <w:sz w:val="20"/>
          <w:lang w:val="af-ZA"/>
        </w:rPr>
        <w:t xml:space="preserve"> </w:t>
      </w:r>
      <w:r>
        <w:rPr>
          <w:rFonts w:ascii="GHEA Grapalat" w:hAnsi="GHEA Grapalat" w:cs="Sylfaen"/>
          <w:sz w:val="20"/>
        </w:rPr>
        <w:t>ունի</w:t>
      </w:r>
      <w:r>
        <w:rPr>
          <w:rFonts w:ascii="GHEA Grapalat" w:hAnsi="GHEA Grapalat" w:cs="Arial"/>
          <w:sz w:val="20"/>
          <w:lang w:val="af-ZA"/>
        </w:rPr>
        <w:t xml:space="preserve"> </w:t>
      </w:r>
      <w:r>
        <w:rPr>
          <w:rFonts w:ascii="GHEA Grapalat" w:hAnsi="GHEA Grapalat" w:cs="Sylfaen"/>
          <w:sz w:val="20"/>
        </w:rPr>
        <w:t>հայտերի</w:t>
      </w:r>
      <w:r>
        <w:rPr>
          <w:rFonts w:ascii="GHEA Grapalat" w:hAnsi="GHEA Grapalat" w:cs="Arial"/>
          <w:sz w:val="20"/>
          <w:lang w:val="af-ZA"/>
        </w:rPr>
        <w:t xml:space="preserve"> </w:t>
      </w:r>
      <w:r>
        <w:rPr>
          <w:rFonts w:ascii="GHEA Grapalat" w:hAnsi="GHEA Grapalat" w:cs="Sylfaen"/>
          <w:sz w:val="20"/>
        </w:rPr>
        <w:t>ներկայացման</w:t>
      </w:r>
      <w:r>
        <w:rPr>
          <w:rFonts w:ascii="GHEA Grapalat" w:hAnsi="GHEA Grapalat" w:cs="Arial"/>
          <w:sz w:val="20"/>
          <w:lang w:val="af-ZA"/>
        </w:rPr>
        <w:t xml:space="preserve"> </w:t>
      </w:r>
      <w:r>
        <w:rPr>
          <w:rFonts w:ascii="GHEA Grapalat" w:hAnsi="GHEA Grapalat" w:cs="Sylfaen"/>
          <w:sz w:val="20"/>
        </w:rPr>
        <w:t>վերջնաժամկետը</w:t>
      </w:r>
      <w:r>
        <w:rPr>
          <w:rFonts w:ascii="GHEA Grapalat" w:hAnsi="GHEA Grapalat" w:cs="Arial"/>
          <w:sz w:val="20"/>
          <w:lang w:val="af-ZA"/>
        </w:rPr>
        <w:t xml:space="preserve"> </w:t>
      </w:r>
      <w:r>
        <w:rPr>
          <w:rFonts w:ascii="GHEA Grapalat" w:hAnsi="GHEA Grapalat" w:cs="Sylfaen"/>
          <w:sz w:val="20"/>
        </w:rPr>
        <w:t>լրանալուց</w:t>
      </w:r>
      <w:r>
        <w:rPr>
          <w:rFonts w:ascii="GHEA Grapalat" w:hAnsi="GHEA Grapalat" w:cs="Arial"/>
          <w:sz w:val="20"/>
          <w:lang w:val="af-ZA"/>
        </w:rPr>
        <w:t xml:space="preserve"> </w:t>
      </w:r>
      <w:r>
        <w:rPr>
          <w:rFonts w:ascii="GHEA Grapalat" w:hAnsi="GHEA Grapalat" w:cs="Sylfaen"/>
          <w:sz w:val="20"/>
        </w:rPr>
        <w:t>առնվազն</w:t>
      </w:r>
      <w:r>
        <w:rPr>
          <w:rFonts w:ascii="GHEA Grapalat" w:hAnsi="GHEA Grapalat" w:cs="Arial"/>
          <w:sz w:val="20"/>
          <w:lang w:val="af-ZA"/>
        </w:rPr>
        <w:t xml:space="preserve"> </w:t>
      </w:r>
      <w:r>
        <w:rPr>
          <w:rFonts w:ascii="GHEA Grapalat" w:hAnsi="GHEA Grapalat" w:cs="Sylfaen"/>
          <w:sz w:val="20"/>
        </w:rPr>
        <w:t>հինգ</w:t>
      </w:r>
      <w:r>
        <w:rPr>
          <w:rFonts w:ascii="GHEA Grapalat" w:hAnsi="GHEA Grapalat" w:cs="Arial"/>
          <w:sz w:val="20"/>
          <w:lang w:val="af-ZA"/>
        </w:rPr>
        <w:t xml:space="preserve"> </w:t>
      </w:r>
      <w:r>
        <w:rPr>
          <w:rFonts w:ascii="GHEA Grapalat" w:hAnsi="GHEA Grapalat" w:cs="Sylfaen"/>
          <w:sz w:val="20"/>
        </w:rPr>
        <w:t>օրացուցային</w:t>
      </w:r>
      <w:r>
        <w:rPr>
          <w:rFonts w:ascii="GHEA Grapalat" w:hAnsi="GHEA Grapalat" w:cs="Arial"/>
          <w:sz w:val="20"/>
          <w:lang w:val="af-ZA"/>
        </w:rPr>
        <w:t xml:space="preserve"> </w:t>
      </w:r>
      <w:r>
        <w:rPr>
          <w:rFonts w:ascii="GHEA Grapalat" w:hAnsi="GHEA Grapalat" w:cs="Sylfaen"/>
          <w:sz w:val="20"/>
        </w:rPr>
        <w:t>օր</w:t>
      </w:r>
      <w:r>
        <w:rPr>
          <w:rFonts w:ascii="GHEA Grapalat" w:hAnsi="GHEA Grapalat" w:cs="Sylfaen"/>
          <w:sz w:val="20"/>
          <w:lang w:val="af-ZA"/>
        </w:rPr>
        <w:t xml:space="preserve"> </w:t>
      </w:r>
      <w:r>
        <w:rPr>
          <w:rFonts w:ascii="GHEA Grapalat" w:hAnsi="GHEA Grapalat" w:cs="Sylfaen"/>
          <w:sz w:val="20"/>
        </w:rPr>
        <w:t>առաջ</w:t>
      </w:r>
      <w:r>
        <w:rPr>
          <w:rFonts w:ascii="GHEA Grapalat" w:hAnsi="GHEA Grapalat" w:cs="Arial"/>
          <w:sz w:val="20"/>
          <w:lang w:val="af-ZA"/>
        </w:rPr>
        <w:t xml:space="preserve"> գրավոր </w:t>
      </w:r>
      <w:r>
        <w:rPr>
          <w:rFonts w:ascii="GHEA Grapalat" w:hAnsi="GHEA Grapalat" w:cs="Sylfaen"/>
          <w:sz w:val="20"/>
        </w:rPr>
        <w:t>հանձնաժողովից</w:t>
      </w:r>
      <w:r>
        <w:rPr>
          <w:rFonts w:ascii="GHEA Grapalat" w:hAnsi="GHEA Grapalat" w:cs="Sylfaen"/>
          <w:sz w:val="20"/>
          <w:lang w:val="af-ZA"/>
        </w:rPr>
        <w:t xml:space="preserve"> </w:t>
      </w:r>
      <w:r>
        <w:rPr>
          <w:rFonts w:ascii="GHEA Grapalat" w:hAnsi="GHEA Grapalat" w:cs="Sylfaen"/>
          <w:sz w:val="20"/>
        </w:rPr>
        <w:t>պահանջելու</w:t>
      </w:r>
      <w:r>
        <w:rPr>
          <w:rFonts w:ascii="GHEA Grapalat" w:hAnsi="GHEA Grapalat" w:cs="Arial"/>
          <w:sz w:val="20"/>
          <w:lang w:val="af-ZA"/>
        </w:rPr>
        <w:t xml:space="preserve"> </w:t>
      </w:r>
      <w:r>
        <w:rPr>
          <w:rFonts w:ascii="GHEA Grapalat" w:hAnsi="GHEA Grapalat" w:cs="Sylfaen"/>
          <w:sz w:val="20"/>
        </w:rPr>
        <w:t>հրավերի</w:t>
      </w:r>
      <w:r>
        <w:rPr>
          <w:rFonts w:ascii="GHEA Grapalat" w:hAnsi="GHEA Grapalat" w:cs="Arial"/>
          <w:sz w:val="20"/>
          <w:lang w:val="af-ZA"/>
        </w:rPr>
        <w:t xml:space="preserve"> </w:t>
      </w:r>
      <w:r>
        <w:rPr>
          <w:rFonts w:ascii="GHEA Grapalat" w:hAnsi="GHEA Grapalat" w:cs="Sylfaen"/>
          <w:sz w:val="20"/>
        </w:rPr>
        <w:t>պարզաբանում</w:t>
      </w:r>
      <w:r>
        <w:rPr>
          <w:rFonts w:ascii="GHEA Grapalat" w:hAnsi="GHEA Grapalat" w:cs="Tahoma"/>
          <w:sz w:val="20"/>
        </w:rPr>
        <w:t>։</w:t>
      </w:r>
      <w:r>
        <w:rPr>
          <w:rFonts w:ascii="GHEA Grapalat" w:hAnsi="GHEA Grapalat"/>
          <w:sz w:val="20"/>
          <w:lang w:val="af-ZA"/>
        </w:rPr>
        <w:t xml:space="preserve"> </w:t>
      </w:r>
      <w:r>
        <w:rPr>
          <w:rFonts w:ascii="GHEA Grapalat" w:hAnsi="GHEA Grapalat"/>
          <w:sz w:val="20"/>
        </w:rPr>
        <w:t>Հանձնաժողովը</w:t>
      </w:r>
      <w:r>
        <w:rPr>
          <w:rFonts w:ascii="GHEA Grapalat" w:hAnsi="GHEA Grapalat"/>
          <w:sz w:val="20"/>
          <w:lang w:val="af-ZA"/>
        </w:rPr>
        <w:t xml:space="preserve">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կատարած</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ասնակցին</w:t>
      </w:r>
      <w:r>
        <w:rPr>
          <w:rFonts w:ascii="GHEA Grapalat" w:hAnsi="GHEA Grapalat" w:cs="Arial"/>
          <w:sz w:val="20"/>
          <w:lang w:val="af-ZA"/>
        </w:rPr>
        <w:t xml:space="preserve"> </w:t>
      </w:r>
      <w:r>
        <w:rPr>
          <w:rFonts w:ascii="GHEA Grapalat" w:hAnsi="GHEA Grapalat" w:cs="Sylfaen"/>
          <w:sz w:val="20"/>
        </w:rPr>
        <w:t>պարզաբանումը</w:t>
      </w:r>
      <w:r>
        <w:rPr>
          <w:rFonts w:ascii="GHEA Grapalat" w:hAnsi="GHEA Grapalat" w:cs="Arial"/>
          <w:sz w:val="20"/>
          <w:lang w:val="af-ZA"/>
        </w:rPr>
        <w:t xml:space="preserve"> </w:t>
      </w:r>
      <w:r>
        <w:rPr>
          <w:rFonts w:ascii="GHEA Grapalat" w:hAnsi="GHEA Grapalat" w:cs="Sylfaen"/>
          <w:sz w:val="20"/>
        </w:rPr>
        <w:t>տրամադրում</w:t>
      </w:r>
      <w:r>
        <w:rPr>
          <w:rFonts w:ascii="GHEA Grapalat" w:hAnsi="GHEA Grapalat" w:cs="Arial"/>
          <w:sz w:val="20"/>
          <w:lang w:val="af-ZA"/>
        </w:rPr>
        <w:t xml:space="preserve"> </w:t>
      </w:r>
      <w:r>
        <w:rPr>
          <w:rFonts w:ascii="GHEA Grapalat" w:hAnsi="GHEA Grapalat" w:cs="Sylfaen"/>
          <w:sz w:val="20"/>
        </w:rPr>
        <w:t>է</w:t>
      </w:r>
      <w:r>
        <w:rPr>
          <w:rFonts w:ascii="GHEA Grapalat" w:hAnsi="GHEA Grapalat" w:cs="Sylfaen"/>
          <w:sz w:val="20"/>
          <w:lang w:val="af-ZA"/>
        </w:rPr>
        <w:t xml:space="preserve"> գրավոր `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ստանալու</w:t>
      </w:r>
      <w:r>
        <w:rPr>
          <w:rFonts w:ascii="GHEA Grapalat" w:hAnsi="GHEA Grapalat" w:cs="Arial"/>
          <w:sz w:val="20"/>
          <w:lang w:val="af-ZA"/>
        </w:rPr>
        <w:t xml:space="preserve"> </w:t>
      </w:r>
      <w:r>
        <w:rPr>
          <w:rFonts w:ascii="GHEA Grapalat" w:hAnsi="GHEA Grapalat" w:cs="Sylfaen"/>
          <w:sz w:val="20"/>
        </w:rPr>
        <w:t>օրվան</w:t>
      </w:r>
      <w:r>
        <w:rPr>
          <w:rFonts w:ascii="GHEA Grapalat" w:hAnsi="GHEA Grapalat" w:cs="Arial"/>
          <w:sz w:val="20"/>
          <w:lang w:val="af-ZA"/>
        </w:rPr>
        <w:t xml:space="preserve"> </w:t>
      </w:r>
      <w:r>
        <w:rPr>
          <w:rFonts w:ascii="GHEA Grapalat" w:hAnsi="GHEA Grapalat" w:cs="Sylfaen"/>
          <w:sz w:val="20"/>
        </w:rPr>
        <w:t>հաջորդող</w:t>
      </w:r>
      <w:r>
        <w:rPr>
          <w:rFonts w:ascii="GHEA Grapalat" w:hAnsi="GHEA Grapalat" w:cs="Arial"/>
          <w:sz w:val="20"/>
          <w:lang w:val="af-ZA"/>
        </w:rPr>
        <w:t xml:space="preserve"> </w:t>
      </w:r>
      <w:r>
        <w:rPr>
          <w:rFonts w:ascii="GHEA Grapalat" w:hAnsi="GHEA Grapalat" w:cs="Sylfaen"/>
          <w:sz w:val="20"/>
        </w:rPr>
        <w:t>երկու</w:t>
      </w:r>
      <w:r>
        <w:rPr>
          <w:rFonts w:ascii="GHEA Grapalat" w:hAnsi="GHEA Grapalat" w:cs="Arial"/>
          <w:sz w:val="20"/>
          <w:lang w:val="af-ZA"/>
        </w:rPr>
        <w:t xml:space="preserve"> </w:t>
      </w:r>
      <w:r>
        <w:rPr>
          <w:rFonts w:ascii="GHEA Grapalat" w:hAnsi="GHEA Grapalat" w:cs="Sylfaen"/>
          <w:sz w:val="20"/>
        </w:rPr>
        <w:t>օրացուցային</w:t>
      </w:r>
      <w:r>
        <w:rPr>
          <w:rFonts w:ascii="GHEA Grapalat" w:hAnsi="GHEA Grapalat" w:cs="Arial"/>
          <w:sz w:val="20"/>
          <w:lang w:val="af-ZA"/>
        </w:rPr>
        <w:t xml:space="preserve"> </w:t>
      </w:r>
      <w:r>
        <w:rPr>
          <w:rFonts w:ascii="GHEA Grapalat" w:hAnsi="GHEA Grapalat" w:cs="Sylfaen"/>
          <w:sz w:val="20"/>
        </w:rPr>
        <w:t>օրվա</w:t>
      </w:r>
      <w:r>
        <w:rPr>
          <w:rFonts w:ascii="GHEA Grapalat" w:hAnsi="GHEA Grapalat" w:cs="Arial"/>
          <w:sz w:val="20"/>
          <w:lang w:val="af-ZA"/>
        </w:rPr>
        <w:t xml:space="preserve"> </w:t>
      </w:r>
      <w:r>
        <w:rPr>
          <w:rFonts w:ascii="GHEA Grapalat" w:hAnsi="GHEA Grapalat" w:cs="Sylfaen"/>
          <w:sz w:val="20"/>
        </w:rPr>
        <w:t>ընթացքում</w:t>
      </w:r>
      <w:r>
        <w:rPr>
          <w:rFonts w:ascii="GHEA Grapalat" w:hAnsi="GHEA Grapalat" w:cs="Tahoma"/>
          <w:sz w:val="20"/>
        </w:rPr>
        <w:t>։</w:t>
      </w:r>
      <w:r>
        <w:rPr>
          <w:rFonts w:ascii="GHEA Grapalat" w:hAnsi="GHEA Grapalat" w:cs="Tahoma"/>
          <w:sz w:val="20"/>
          <w:vertAlign w:val="superscript"/>
        </w:rPr>
        <w:t>5</w:t>
      </w:r>
      <w:r>
        <w:rPr>
          <w:rFonts w:ascii="GHEA Grapalat" w:hAnsi="GHEA Grapalat" w:cs="Tahoma"/>
          <w:sz w:val="20"/>
          <w:lang w:val="af-ZA"/>
        </w:rPr>
        <w:t xml:space="preserve"> </w:t>
      </w:r>
      <w:r>
        <w:rPr>
          <w:rFonts w:ascii="GHEA Grapalat" w:hAnsi="GHEA Grapalat"/>
          <w:sz w:val="20"/>
          <w:lang w:val="af-ZA"/>
        </w:rPr>
        <w:t xml:space="preserve"> </w:t>
      </w:r>
    </w:p>
    <w:p w:rsidR="00375C2D" w:rsidRDefault="00375C2D" w:rsidP="00375C2D">
      <w:pPr>
        <w:ind w:firstLine="567"/>
        <w:jc w:val="both"/>
        <w:rPr>
          <w:rFonts w:ascii="GHEA Grapalat" w:hAnsi="GHEA Grapalat"/>
          <w:sz w:val="20"/>
          <w:szCs w:val="20"/>
          <w:lang w:val="af-ZA"/>
        </w:rPr>
      </w:pPr>
      <w:r>
        <w:rPr>
          <w:rFonts w:ascii="GHEA Grapalat" w:hAnsi="GHEA Grapalat"/>
          <w:sz w:val="20"/>
          <w:lang w:val="af-ZA"/>
        </w:rPr>
        <w:t xml:space="preserve">3.2 </w:t>
      </w:r>
      <w:r>
        <w:rPr>
          <w:rFonts w:ascii="GHEA Grapalat" w:hAnsi="GHEA Grapalat" w:cs="Sylfaen"/>
          <w:sz w:val="20"/>
        </w:rPr>
        <w:t>Հարցման</w:t>
      </w:r>
      <w:r>
        <w:rPr>
          <w:rFonts w:ascii="GHEA Grapalat" w:hAnsi="GHEA Grapalat" w:cs="Arial"/>
          <w:sz w:val="20"/>
          <w:lang w:val="af-ZA"/>
        </w:rPr>
        <w:t xml:space="preserve"> </w:t>
      </w:r>
      <w:r>
        <w:rPr>
          <w:rFonts w:ascii="GHEA Grapalat" w:hAnsi="GHEA Grapalat" w:cs="Sylfaen"/>
          <w:sz w:val="20"/>
        </w:rPr>
        <w:t>և</w:t>
      </w:r>
      <w:r>
        <w:rPr>
          <w:rFonts w:ascii="GHEA Grapalat" w:hAnsi="GHEA Grapalat" w:cs="Arial"/>
          <w:sz w:val="20"/>
          <w:lang w:val="af-ZA"/>
        </w:rPr>
        <w:t xml:space="preserve"> </w:t>
      </w:r>
      <w:r>
        <w:rPr>
          <w:rFonts w:ascii="GHEA Grapalat" w:hAnsi="GHEA Grapalat" w:cs="Sylfaen"/>
          <w:sz w:val="20"/>
        </w:rPr>
        <w:t>պարզաբանումների</w:t>
      </w:r>
      <w:r>
        <w:rPr>
          <w:rFonts w:ascii="GHEA Grapalat" w:hAnsi="GHEA Grapalat" w:cs="Arial"/>
          <w:sz w:val="20"/>
          <w:lang w:val="af-ZA"/>
        </w:rPr>
        <w:t xml:space="preserve"> </w:t>
      </w:r>
      <w:r>
        <w:rPr>
          <w:rFonts w:ascii="GHEA Grapalat" w:hAnsi="GHEA Grapalat" w:cs="Sylfaen"/>
          <w:sz w:val="20"/>
        </w:rPr>
        <w:t>բովանդակության</w:t>
      </w:r>
      <w:r>
        <w:rPr>
          <w:rFonts w:ascii="GHEA Grapalat" w:hAnsi="GHEA Grapalat" w:cs="Arial"/>
          <w:sz w:val="20"/>
          <w:lang w:val="af-ZA"/>
        </w:rPr>
        <w:t xml:space="preserve"> </w:t>
      </w:r>
      <w:r>
        <w:rPr>
          <w:rFonts w:ascii="GHEA Grapalat" w:hAnsi="GHEA Grapalat" w:cs="Sylfaen"/>
          <w:sz w:val="20"/>
        </w:rPr>
        <w:t>մասին</w:t>
      </w:r>
      <w:r>
        <w:rPr>
          <w:rFonts w:ascii="GHEA Grapalat" w:hAnsi="GHEA Grapalat" w:cs="Arial"/>
          <w:sz w:val="20"/>
          <w:lang w:val="af-ZA"/>
        </w:rPr>
        <w:t xml:space="preserve"> </w:t>
      </w:r>
      <w:r>
        <w:rPr>
          <w:rFonts w:ascii="GHEA Grapalat" w:hAnsi="GHEA Grapalat" w:cs="Sylfaen"/>
          <w:sz w:val="20"/>
        </w:rPr>
        <w:t>հայտարարությունը</w:t>
      </w:r>
      <w:r>
        <w:rPr>
          <w:rFonts w:ascii="GHEA Grapalat" w:hAnsi="GHEA Grapalat" w:cs="Arial"/>
          <w:sz w:val="20"/>
          <w:lang w:val="af-ZA"/>
        </w:rPr>
        <w:t xml:space="preserve"> </w:t>
      </w:r>
      <w:r>
        <w:rPr>
          <w:rFonts w:ascii="GHEA Grapalat" w:hAnsi="GHEA Grapalat" w:cs="Arial"/>
          <w:sz w:val="20"/>
        </w:rPr>
        <w:t>պարզաբանումը</w:t>
      </w:r>
      <w:r>
        <w:rPr>
          <w:rFonts w:ascii="GHEA Grapalat" w:hAnsi="GHEA Grapalat" w:cs="Arial"/>
          <w:sz w:val="20"/>
          <w:lang w:val="af-ZA"/>
        </w:rPr>
        <w:t xml:space="preserve"> </w:t>
      </w:r>
      <w:r>
        <w:rPr>
          <w:rFonts w:ascii="GHEA Grapalat" w:hAnsi="GHEA Grapalat" w:cs="Arial"/>
          <w:sz w:val="20"/>
        </w:rPr>
        <w:t>տրամադրելու</w:t>
      </w:r>
      <w:r>
        <w:rPr>
          <w:rFonts w:ascii="GHEA Grapalat" w:hAnsi="GHEA Grapalat" w:cs="Arial"/>
          <w:sz w:val="20"/>
          <w:lang w:val="af-ZA"/>
        </w:rPr>
        <w:t xml:space="preserve"> </w:t>
      </w:r>
      <w:r>
        <w:rPr>
          <w:rFonts w:ascii="GHEA Grapalat" w:hAnsi="GHEA Grapalat" w:cs="Arial"/>
          <w:sz w:val="20"/>
        </w:rPr>
        <w:t>օրը</w:t>
      </w:r>
      <w:r>
        <w:rPr>
          <w:rFonts w:ascii="GHEA Grapalat" w:hAnsi="GHEA Grapalat" w:cs="Arial"/>
          <w:sz w:val="20"/>
          <w:lang w:val="af-ZA"/>
        </w:rPr>
        <w:t xml:space="preserve"> </w:t>
      </w:r>
      <w:r>
        <w:rPr>
          <w:rFonts w:ascii="GHEA Grapalat" w:hAnsi="GHEA Grapalat" w:cs="Sylfaen"/>
          <w:sz w:val="20"/>
        </w:rPr>
        <w:t>հրապարակվում</w:t>
      </w:r>
      <w:r>
        <w:rPr>
          <w:rFonts w:ascii="GHEA Grapalat" w:hAnsi="GHEA Grapalat" w:cs="Arial"/>
          <w:sz w:val="20"/>
          <w:lang w:val="af-ZA"/>
        </w:rPr>
        <w:t xml:space="preserve"> </w:t>
      </w:r>
      <w:r>
        <w:rPr>
          <w:rFonts w:ascii="GHEA Grapalat" w:hAnsi="GHEA Grapalat" w:cs="Sylfaen"/>
          <w:sz w:val="20"/>
        </w:rPr>
        <w:t>է</w:t>
      </w:r>
      <w:r>
        <w:rPr>
          <w:rFonts w:ascii="GHEA Grapalat" w:hAnsi="GHEA Grapalat" w:cs="Arial"/>
          <w:sz w:val="20"/>
          <w:lang w:val="af-ZA"/>
        </w:rPr>
        <w:t xml:space="preserve"> </w:t>
      </w:r>
      <w:r>
        <w:rPr>
          <w:rFonts w:ascii="GHEA Grapalat" w:hAnsi="GHEA Grapalat" w:cs="Sylfaen"/>
          <w:sz w:val="20"/>
          <w:lang w:val="af-ZA"/>
        </w:rPr>
        <w:t xml:space="preserve">www.procurement.am </w:t>
      </w:r>
      <w:r>
        <w:rPr>
          <w:rFonts w:ascii="GHEA Grapalat" w:hAnsi="GHEA Grapalat" w:cs="Sylfaen"/>
          <w:sz w:val="20"/>
          <w:lang w:val="ru-RU"/>
        </w:rPr>
        <w:t>հասցեով</w:t>
      </w:r>
      <w:r>
        <w:rPr>
          <w:rFonts w:ascii="GHEA Grapalat" w:hAnsi="GHEA Grapalat" w:cs="Sylfaen"/>
          <w:sz w:val="20"/>
          <w:lang w:val="af-ZA"/>
        </w:rPr>
        <w:t xml:space="preserve"> </w:t>
      </w:r>
      <w:r>
        <w:rPr>
          <w:rFonts w:ascii="GHEA Grapalat" w:hAnsi="GHEA Grapalat" w:cs="Sylfaen"/>
          <w:sz w:val="20"/>
        </w:rPr>
        <w:t>գործող</w:t>
      </w:r>
      <w:r>
        <w:rPr>
          <w:rFonts w:ascii="GHEA Grapalat" w:hAnsi="GHEA Grapalat" w:cs="Sylfaen"/>
          <w:sz w:val="20"/>
          <w:lang w:val="af-ZA"/>
        </w:rPr>
        <w:t xml:space="preserve"> </w:t>
      </w:r>
      <w:r>
        <w:rPr>
          <w:rFonts w:ascii="GHEA Grapalat" w:hAnsi="GHEA Grapalat" w:cs="Sylfaen"/>
          <w:sz w:val="20"/>
          <w:lang w:val="ru-RU"/>
        </w:rPr>
        <w:t>տեղեկագր</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lang w:val="ru-RU"/>
        </w:rPr>
        <w:t>այսուհետ</w:t>
      </w:r>
      <w:r>
        <w:rPr>
          <w:rFonts w:ascii="GHEA Grapalat" w:hAnsi="GHEA Grapalat" w:cs="Sylfaen"/>
          <w:sz w:val="20"/>
          <w:lang w:val="af-ZA"/>
        </w:rPr>
        <w:t xml:space="preserve">` </w:t>
      </w:r>
      <w:r>
        <w:rPr>
          <w:rFonts w:ascii="GHEA Grapalat" w:hAnsi="GHEA Grapalat" w:cs="Sylfaen"/>
          <w:sz w:val="20"/>
          <w:lang w:val="ru-RU"/>
        </w:rPr>
        <w:t>տեղեկագիր</w:t>
      </w:r>
      <w:r>
        <w:rPr>
          <w:rFonts w:ascii="GHEA Grapalat" w:hAnsi="GHEA Grapalat" w:cs="Sylfaen"/>
          <w:sz w:val="20"/>
          <w:lang w:val="af-ZA"/>
        </w:rPr>
        <w:t xml:space="preserve">) </w:t>
      </w:r>
      <w:r>
        <w:rPr>
          <w:rFonts w:ascii="GHEA Grapalat" w:hAnsi="GHEA Grapalat"/>
          <w:lang w:val="af-ZA"/>
        </w:rPr>
        <w:t>«</w:t>
      </w:r>
      <w:r>
        <w:rPr>
          <w:rFonts w:ascii="GHEA Grapalat" w:hAnsi="GHEA Grapalat" w:cs="Sylfaen"/>
          <w:sz w:val="20"/>
        </w:rPr>
        <w:t>Գնումների</w:t>
      </w:r>
      <w:r>
        <w:rPr>
          <w:rFonts w:ascii="GHEA Grapalat" w:hAnsi="GHEA Grapalat" w:cs="Sylfaen"/>
          <w:sz w:val="20"/>
          <w:lang w:val="af-ZA"/>
        </w:rPr>
        <w:t xml:space="preserve"> </w:t>
      </w:r>
      <w:r>
        <w:rPr>
          <w:rFonts w:ascii="GHEA Grapalat" w:hAnsi="GHEA Grapalat" w:cs="Sylfaen"/>
          <w:sz w:val="20"/>
        </w:rPr>
        <w:t>հայտարարություններ</w:t>
      </w:r>
      <w:r>
        <w:rPr>
          <w:rFonts w:ascii="GHEA Grapalat" w:hAnsi="GHEA Grapalat"/>
          <w:lang w:val="af-ZA"/>
        </w:rPr>
        <w:t>»</w:t>
      </w:r>
      <w:r>
        <w:rPr>
          <w:rFonts w:ascii="GHEA Grapalat" w:hAnsi="GHEA Grapalat" w:cs="Sylfaen"/>
          <w:sz w:val="20"/>
          <w:lang w:val="af-ZA"/>
        </w:rPr>
        <w:t xml:space="preserve"> </w:t>
      </w:r>
      <w:r>
        <w:rPr>
          <w:rFonts w:ascii="GHEA Grapalat" w:hAnsi="GHEA Grapalat" w:cs="Sylfaen"/>
          <w:sz w:val="20"/>
        </w:rPr>
        <w:t>բաժնի</w:t>
      </w:r>
      <w:r>
        <w:rPr>
          <w:rFonts w:ascii="GHEA Grapalat" w:hAnsi="GHEA Grapalat" w:cs="Sylfaen"/>
          <w:sz w:val="20"/>
          <w:lang w:val="af-ZA"/>
        </w:rPr>
        <w:t xml:space="preserve"> </w:t>
      </w:r>
      <w:r>
        <w:rPr>
          <w:rFonts w:ascii="GHEA Grapalat" w:hAnsi="GHEA Grapalat"/>
          <w:lang w:val="af-ZA"/>
        </w:rPr>
        <w:t>«</w:t>
      </w:r>
      <w:r>
        <w:rPr>
          <w:rFonts w:ascii="GHEA Grapalat" w:hAnsi="GHEA Grapalat" w:cs="Sylfaen"/>
          <w:sz w:val="20"/>
        </w:rPr>
        <w:t>Հրավերների</w:t>
      </w:r>
      <w:r>
        <w:rPr>
          <w:rFonts w:ascii="GHEA Grapalat" w:hAnsi="GHEA Grapalat" w:cs="Sylfaen"/>
          <w:sz w:val="20"/>
          <w:lang w:val="af-ZA"/>
        </w:rPr>
        <w:t xml:space="preserve"> </w:t>
      </w:r>
      <w:r>
        <w:rPr>
          <w:rFonts w:ascii="GHEA Grapalat" w:hAnsi="GHEA Grapalat" w:cs="Sylfaen"/>
          <w:sz w:val="20"/>
        </w:rPr>
        <w:t>պարզաբանումների</w:t>
      </w:r>
      <w:r>
        <w:rPr>
          <w:rFonts w:ascii="GHEA Grapalat" w:hAnsi="GHEA Grapalat" w:cs="Sylfaen"/>
          <w:sz w:val="20"/>
          <w:lang w:val="af-ZA"/>
        </w:rPr>
        <w:t xml:space="preserve"> </w:t>
      </w:r>
      <w:r>
        <w:rPr>
          <w:rFonts w:ascii="GHEA Grapalat" w:hAnsi="GHEA Grapalat" w:cs="Sylfaen"/>
          <w:sz w:val="20"/>
        </w:rPr>
        <w:t>վերաբերյալ</w:t>
      </w:r>
      <w:r>
        <w:rPr>
          <w:rFonts w:ascii="GHEA Grapalat" w:hAnsi="GHEA Grapalat" w:cs="Sylfaen"/>
          <w:sz w:val="20"/>
          <w:lang w:val="af-ZA"/>
        </w:rPr>
        <w:t xml:space="preserve"> </w:t>
      </w:r>
      <w:r>
        <w:rPr>
          <w:rFonts w:ascii="GHEA Grapalat" w:hAnsi="GHEA Grapalat" w:cs="Sylfaen"/>
          <w:sz w:val="20"/>
        </w:rPr>
        <w:t>հայտարարություններ</w:t>
      </w:r>
      <w:r>
        <w:rPr>
          <w:rFonts w:ascii="GHEA Grapalat" w:hAnsi="GHEA Grapalat"/>
          <w:lang w:val="af-ZA"/>
        </w:rPr>
        <w:t>»</w:t>
      </w:r>
      <w:r>
        <w:rPr>
          <w:rFonts w:ascii="GHEA Grapalat" w:hAnsi="GHEA Grapalat" w:cs="Sylfaen"/>
          <w:sz w:val="20"/>
          <w:lang w:val="af-ZA"/>
        </w:rPr>
        <w:t xml:space="preserve"> </w:t>
      </w:r>
      <w:r>
        <w:rPr>
          <w:rFonts w:ascii="GHEA Grapalat" w:hAnsi="GHEA Grapalat" w:cs="Sylfaen"/>
          <w:sz w:val="20"/>
        </w:rPr>
        <w:t>ենթաբաբաժնում</w:t>
      </w:r>
      <w:r>
        <w:rPr>
          <w:rFonts w:ascii="GHEA Grapalat" w:hAnsi="GHEA Grapalat" w:cs="Sylfaen"/>
          <w:sz w:val="20"/>
          <w:lang w:val="af-ZA"/>
        </w:rPr>
        <w:t xml:space="preserve">` </w:t>
      </w:r>
      <w:r>
        <w:rPr>
          <w:rFonts w:ascii="GHEA Grapalat" w:hAnsi="GHEA Grapalat" w:cs="Sylfaen"/>
          <w:sz w:val="20"/>
        </w:rPr>
        <w:t>առանց</w:t>
      </w:r>
      <w:r>
        <w:rPr>
          <w:rFonts w:ascii="GHEA Grapalat" w:hAnsi="GHEA Grapalat" w:cs="Arial"/>
          <w:sz w:val="20"/>
          <w:lang w:val="af-ZA"/>
        </w:rPr>
        <w:t xml:space="preserve"> </w:t>
      </w:r>
      <w:r>
        <w:rPr>
          <w:rFonts w:ascii="GHEA Grapalat" w:hAnsi="GHEA Grapalat" w:cs="Sylfaen"/>
          <w:sz w:val="20"/>
        </w:rPr>
        <w:t>նշելու</w:t>
      </w:r>
      <w:r>
        <w:rPr>
          <w:rFonts w:ascii="GHEA Grapalat" w:hAnsi="GHEA Grapalat" w:cs="Arial"/>
          <w:sz w:val="20"/>
          <w:lang w:val="af-ZA"/>
        </w:rPr>
        <w:t xml:space="preserve">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կատարած</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ասնակցի</w:t>
      </w:r>
      <w:r>
        <w:rPr>
          <w:rFonts w:ascii="GHEA Grapalat" w:hAnsi="GHEA Grapalat" w:cs="Arial"/>
          <w:sz w:val="20"/>
          <w:lang w:val="af-ZA"/>
        </w:rPr>
        <w:t xml:space="preserve"> </w:t>
      </w:r>
      <w:r>
        <w:rPr>
          <w:rFonts w:ascii="GHEA Grapalat" w:hAnsi="GHEA Grapalat" w:cs="Sylfaen"/>
          <w:sz w:val="20"/>
        </w:rPr>
        <w:t>տվյալները</w:t>
      </w:r>
      <w:r>
        <w:rPr>
          <w:rFonts w:ascii="GHEA Grapalat" w:hAnsi="GHEA Grapalat" w:cs="Tahoma"/>
          <w:sz w:val="20"/>
        </w:rPr>
        <w:t>։</w:t>
      </w:r>
      <w:r>
        <w:rPr>
          <w:rFonts w:ascii="GHEA Grapalat" w:hAnsi="GHEA Grapalat" w:cs="Tahoma"/>
          <w:sz w:val="20"/>
          <w:lang w:val="af-ZA"/>
        </w:rPr>
        <w:t xml:space="preserve"> </w:t>
      </w:r>
    </w:p>
    <w:p w:rsidR="00375C2D" w:rsidRDefault="00375C2D" w:rsidP="00375C2D">
      <w:pPr>
        <w:autoSpaceDE w:val="0"/>
        <w:autoSpaceDN w:val="0"/>
        <w:adjustRightInd w:val="0"/>
        <w:ind w:firstLine="567"/>
        <w:jc w:val="both"/>
        <w:rPr>
          <w:rFonts w:ascii="GHEA Grapalat" w:hAnsi="GHEA Grapalat" w:cs="Arial Unicode"/>
          <w:sz w:val="20"/>
          <w:lang w:val="af-ZA"/>
        </w:rPr>
      </w:pPr>
      <w:r>
        <w:rPr>
          <w:rFonts w:ascii="GHEA Grapalat" w:hAnsi="GHEA Grapalat" w:cs="Arial Unicode"/>
          <w:sz w:val="20"/>
          <w:lang w:val="af-ZA"/>
        </w:rPr>
        <w:t xml:space="preserve">3.3 </w:t>
      </w:r>
      <w:r>
        <w:rPr>
          <w:rFonts w:ascii="GHEA Grapalat" w:hAnsi="GHEA Grapalat" w:cs="Sylfaen"/>
          <w:sz w:val="20"/>
          <w:lang w:val="ru-RU"/>
        </w:rPr>
        <w:t>Պարզաբանում</w:t>
      </w:r>
      <w:r>
        <w:rPr>
          <w:rFonts w:ascii="GHEA Grapalat" w:hAnsi="GHEA Grapalat" w:cs="Arial Unicode"/>
          <w:sz w:val="20"/>
          <w:lang w:val="af-ZA"/>
        </w:rPr>
        <w:t xml:space="preserve"> </w:t>
      </w:r>
      <w:r>
        <w:rPr>
          <w:rFonts w:ascii="GHEA Grapalat" w:hAnsi="GHEA Grapalat" w:cs="Sylfaen"/>
          <w:sz w:val="20"/>
          <w:lang w:val="ru-RU"/>
        </w:rPr>
        <w:t>չի</w:t>
      </w:r>
      <w:r>
        <w:rPr>
          <w:rFonts w:ascii="GHEA Grapalat" w:hAnsi="GHEA Grapalat" w:cs="Arial Unicode"/>
          <w:sz w:val="20"/>
          <w:lang w:val="af-ZA"/>
        </w:rPr>
        <w:t xml:space="preserve"> </w:t>
      </w:r>
      <w:r>
        <w:rPr>
          <w:rFonts w:ascii="GHEA Grapalat" w:hAnsi="GHEA Grapalat" w:cs="Sylfaen"/>
          <w:sz w:val="20"/>
          <w:lang w:val="ru-RU"/>
        </w:rPr>
        <w:t>տրամադրվում</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սույն</w:t>
      </w:r>
      <w:r>
        <w:rPr>
          <w:rFonts w:ascii="GHEA Grapalat" w:hAnsi="GHEA Grapalat" w:cs="Arial Unicode"/>
          <w:sz w:val="20"/>
          <w:lang w:val="af-ZA"/>
        </w:rPr>
        <w:t xml:space="preserve"> </w:t>
      </w:r>
      <w:r>
        <w:rPr>
          <w:rFonts w:ascii="GHEA Grapalat" w:hAnsi="GHEA Grapalat" w:cs="Sylfaen"/>
          <w:sz w:val="20"/>
        </w:rPr>
        <w:t>բաժն</w:t>
      </w:r>
      <w:r>
        <w:rPr>
          <w:rFonts w:ascii="GHEA Grapalat" w:hAnsi="GHEA Grapalat" w:cs="Sylfaen"/>
          <w:sz w:val="20"/>
          <w:lang w:val="ru-RU"/>
        </w:rPr>
        <w:t>ով</w:t>
      </w:r>
      <w:r>
        <w:rPr>
          <w:rFonts w:ascii="GHEA Grapalat" w:hAnsi="GHEA Grapalat" w:cs="Arial Unicode"/>
          <w:sz w:val="20"/>
          <w:lang w:val="af-ZA"/>
        </w:rPr>
        <w:t xml:space="preserve"> </w:t>
      </w:r>
      <w:r>
        <w:rPr>
          <w:rFonts w:ascii="GHEA Grapalat" w:hAnsi="GHEA Grapalat" w:cs="Sylfaen"/>
          <w:sz w:val="20"/>
          <w:lang w:val="ru-RU"/>
        </w:rPr>
        <w:t>սահմանված</w:t>
      </w:r>
      <w:r>
        <w:rPr>
          <w:rFonts w:ascii="GHEA Grapalat" w:hAnsi="GHEA Grapalat" w:cs="Arial Unicode"/>
          <w:sz w:val="20"/>
          <w:lang w:val="af-ZA"/>
        </w:rPr>
        <w:t xml:space="preserve"> </w:t>
      </w:r>
      <w:r>
        <w:rPr>
          <w:rFonts w:ascii="GHEA Grapalat" w:hAnsi="GHEA Grapalat" w:cs="Sylfaen"/>
          <w:sz w:val="20"/>
          <w:lang w:val="ru-RU"/>
        </w:rPr>
        <w:t>ժամկետի</w:t>
      </w:r>
      <w:r>
        <w:rPr>
          <w:rFonts w:ascii="GHEA Grapalat" w:hAnsi="GHEA Grapalat" w:cs="Arial Unicode"/>
          <w:sz w:val="20"/>
          <w:lang w:val="af-ZA"/>
        </w:rPr>
        <w:t xml:space="preserve"> </w:t>
      </w:r>
      <w:r>
        <w:rPr>
          <w:rFonts w:ascii="GHEA Grapalat" w:hAnsi="GHEA Grapalat" w:cs="Sylfaen"/>
          <w:sz w:val="20"/>
          <w:lang w:val="ru-RU"/>
        </w:rPr>
        <w:t>խախտմամբ</w:t>
      </w:r>
      <w:r>
        <w:rPr>
          <w:rFonts w:ascii="GHEA Grapalat" w:hAnsi="GHEA Grapalat" w:cs="Arial Unicode"/>
          <w:sz w:val="20"/>
          <w:lang w:val="af-ZA"/>
        </w:rPr>
        <w:t xml:space="preserve">, </w:t>
      </w:r>
      <w:r>
        <w:rPr>
          <w:rFonts w:ascii="GHEA Grapalat" w:hAnsi="GHEA Grapalat" w:cs="Sylfaen"/>
          <w:sz w:val="20"/>
          <w:lang w:val="ru-RU"/>
        </w:rPr>
        <w:t>ինչպես</w:t>
      </w:r>
      <w:r>
        <w:rPr>
          <w:rFonts w:ascii="GHEA Grapalat" w:hAnsi="GHEA Grapalat" w:cs="Arial Unicode"/>
          <w:sz w:val="20"/>
          <w:lang w:val="af-ZA"/>
        </w:rPr>
        <w:t xml:space="preserve"> </w:t>
      </w:r>
      <w:r>
        <w:rPr>
          <w:rFonts w:ascii="GHEA Grapalat" w:hAnsi="GHEA Grapalat" w:cs="Sylfaen"/>
          <w:sz w:val="20"/>
          <w:lang w:val="ru-RU"/>
        </w:rPr>
        <w:t>նաև</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դուրս</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Arial Unicode"/>
          <w:sz w:val="20"/>
        </w:rPr>
        <w:t>սույն</w:t>
      </w:r>
      <w:r>
        <w:rPr>
          <w:rFonts w:ascii="GHEA Grapalat" w:hAnsi="GHEA Grapalat" w:cs="Arial Unicode"/>
          <w:sz w:val="20"/>
          <w:lang w:val="af-ZA"/>
        </w:rPr>
        <w:t xml:space="preserve"> </w:t>
      </w:r>
      <w:r>
        <w:rPr>
          <w:rFonts w:ascii="GHEA Grapalat" w:hAnsi="GHEA Grapalat" w:cs="Sylfaen"/>
          <w:sz w:val="20"/>
          <w:lang w:val="ru-RU"/>
        </w:rPr>
        <w:t>հրավերի</w:t>
      </w:r>
      <w:r>
        <w:rPr>
          <w:rFonts w:ascii="GHEA Grapalat" w:hAnsi="GHEA Grapalat" w:cs="Arial Unicode"/>
          <w:sz w:val="20"/>
          <w:lang w:val="af-ZA"/>
        </w:rPr>
        <w:t xml:space="preserve"> </w:t>
      </w:r>
      <w:r>
        <w:rPr>
          <w:rFonts w:ascii="GHEA Grapalat" w:hAnsi="GHEA Grapalat" w:cs="Sylfaen"/>
          <w:sz w:val="20"/>
          <w:lang w:val="ru-RU"/>
        </w:rPr>
        <w:t>բովանդակության</w:t>
      </w:r>
      <w:r>
        <w:rPr>
          <w:rFonts w:ascii="GHEA Grapalat" w:hAnsi="GHEA Grapalat" w:cs="Arial Unicode"/>
          <w:sz w:val="20"/>
          <w:lang w:val="af-ZA"/>
        </w:rPr>
        <w:t xml:space="preserve"> </w:t>
      </w:r>
      <w:r>
        <w:rPr>
          <w:rFonts w:ascii="GHEA Grapalat" w:hAnsi="GHEA Grapalat" w:cs="Sylfaen"/>
          <w:sz w:val="20"/>
          <w:lang w:val="ru-RU"/>
        </w:rPr>
        <w:t>շրջանակից</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հարցումը</w:t>
      </w:r>
      <w:r>
        <w:rPr>
          <w:rFonts w:ascii="GHEA Grapalat" w:hAnsi="GHEA Grapalat" w:cs="Sylfaen"/>
          <w:sz w:val="20"/>
          <w:lang w:val="af-ZA"/>
        </w:rPr>
        <w:t xml:space="preserve"> </w:t>
      </w:r>
      <w:r>
        <w:rPr>
          <w:rFonts w:ascii="GHEA Grapalat" w:hAnsi="GHEA Grapalat" w:cs="Sylfaen"/>
          <w:sz w:val="20"/>
          <w:lang w:val="ru-RU"/>
        </w:rPr>
        <w:t>վերաբերում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վերջինիս</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առաջարկվելիք</w:t>
      </w:r>
      <w:r>
        <w:rPr>
          <w:rFonts w:ascii="GHEA Grapalat" w:hAnsi="GHEA Grapalat" w:cs="Sylfaen"/>
          <w:sz w:val="20"/>
          <w:lang w:val="af-ZA"/>
        </w:rPr>
        <w:t xml:space="preserve"> </w:t>
      </w:r>
      <w:r>
        <w:rPr>
          <w:rFonts w:ascii="GHEA Grapalat" w:hAnsi="GHEA Grapalat" w:cs="Sylfaen"/>
          <w:sz w:val="20"/>
          <w:lang w:val="ru-RU"/>
        </w:rPr>
        <w:t>ապրանքների</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հրավերով</w:t>
      </w:r>
      <w:r>
        <w:rPr>
          <w:rFonts w:ascii="GHEA Grapalat" w:hAnsi="GHEA Grapalat" w:cs="Sylfaen"/>
          <w:sz w:val="20"/>
          <w:lang w:val="af-ZA"/>
        </w:rPr>
        <w:t xml:space="preserve"> </w:t>
      </w:r>
      <w:r>
        <w:rPr>
          <w:rFonts w:ascii="GHEA Grapalat" w:hAnsi="GHEA Grapalat" w:cs="Sylfaen"/>
          <w:sz w:val="20"/>
          <w:lang w:val="ru-RU"/>
        </w:rPr>
        <w:t>նախատեսված</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բնութագրերին</w:t>
      </w:r>
      <w:r>
        <w:rPr>
          <w:rFonts w:ascii="GHEA Grapalat" w:hAnsi="GHEA Grapalat" w:cs="Sylfaen"/>
          <w:sz w:val="20"/>
          <w:lang w:val="af-ZA"/>
        </w:rPr>
        <w:t xml:space="preserve"> </w:t>
      </w:r>
      <w:r>
        <w:rPr>
          <w:rFonts w:ascii="GHEA Grapalat" w:hAnsi="GHEA Grapalat" w:cs="Sylfaen"/>
          <w:sz w:val="20"/>
          <w:lang w:val="ru-RU"/>
        </w:rPr>
        <w:t>համարժեքության</w:t>
      </w:r>
      <w:r>
        <w:rPr>
          <w:rFonts w:ascii="GHEA Grapalat" w:hAnsi="GHEA Grapalat" w:cs="Sylfaen"/>
          <w:sz w:val="20"/>
          <w:lang w:val="af-ZA"/>
        </w:rPr>
        <w:t xml:space="preserve"> </w:t>
      </w:r>
      <w:r>
        <w:rPr>
          <w:rFonts w:ascii="GHEA Grapalat" w:hAnsi="GHEA Grapalat" w:cs="Sylfaen"/>
          <w:sz w:val="20"/>
          <w:lang w:val="ru-RU"/>
        </w:rPr>
        <w:t>համա</w:t>
      </w:r>
      <w:r>
        <w:rPr>
          <w:rFonts w:ascii="GHEA Grapalat" w:hAnsi="GHEA Grapalat" w:cs="Sylfaen"/>
          <w:sz w:val="20"/>
          <w:lang w:val="af-ZA"/>
        </w:rPr>
        <w:softHyphen/>
      </w:r>
      <w:r>
        <w:rPr>
          <w:rFonts w:ascii="GHEA Grapalat" w:hAnsi="GHEA Grapalat" w:cs="Sylfaen"/>
          <w:sz w:val="20"/>
          <w:lang w:val="ru-RU"/>
        </w:rPr>
        <w:t>պատասխանությանը</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sz w:val="20"/>
          <w:szCs w:val="20"/>
        </w:rPr>
        <w:t>Ընդ</w:t>
      </w:r>
      <w:r>
        <w:rPr>
          <w:rFonts w:ascii="GHEA Grapalat" w:hAnsi="GHEA Grapalat"/>
          <w:sz w:val="20"/>
          <w:szCs w:val="20"/>
          <w:lang w:val="af-ZA"/>
        </w:rPr>
        <w:t xml:space="preserve"> </w:t>
      </w:r>
      <w:r>
        <w:rPr>
          <w:rFonts w:ascii="GHEA Grapalat" w:hAnsi="GHEA Grapalat"/>
          <w:sz w:val="20"/>
          <w:szCs w:val="20"/>
        </w:rPr>
        <w:t>որում</w:t>
      </w:r>
      <w:r>
        <w:rPr>
          <w:rFonts w:ascii="GHEA Grapalat" w:hAnsi="GHEA Grapalat"/>
          <w:sz w:val="20"/>
          <w:szCs w:val="20"/>
          <w:lang w:val="af-ZA"/>
        </w:rPr>
        <w:t xml:space="preserve">, </w:t>
      </w:r>
      <w:r>
        <w:rPr>
          <w:rFonts w:ascii="GHEA Grapalat" w:hAnsi="GHEA Grapalat"/>
          <w:sz w:val="20"/>
          <w:szCs w:val="20"/>
        </w:rPr>
        <w:t>մասնակիցը</w:t>
      </w:r>
      <w:r>
        <w:rPr>
          <w:rFonts w:ascii="GHEA Grapalat" w:hAnsi="GHEA Grapalat"/>
          <w:sz w:val="20"/>
          <w:szCs w:val="20"/>
          <w:lang w:val="af-ZA"/>
        </w:rPr>
        <w:t xml:space="preserve"> </w:t>
      </w:r>
      <w:r>
        <w:rPr>
          <w:rFonts w:ascii="GHEA Grapalat" w:hAnsi="GHEA Grapalat"/>
          <w:sz w:val="20"/>
          <w:szCs w:val="20"/>
        </w:rPr>
        <w:t>գրավոր</w:t>
      </w:r>
      <w:r>
        <w:rPr>
          <w:rFonts w:ascii="GHEA Grapalat" w:hAnsi="GHEA Grapalat"/>
          <w:sz w:val="20"/>
          <w:szCs w:val="20"/>
          <w:lang w:val="af-ZA"/>
        </w:rPr>
        <w:t xml:space="preserve"> </w:t>
      </w:r>
      <w:r>
        <w:rPr>
          <w:rFonts w:ascii="GHEA Grapalat" w:hAnsi="GHEA Grapalat"/>
          <w:sz w:val="20"/>
          <w:szCs w:val="20"/>
        </w:rPr>
        <w:t>ծանուցվում</w:t>
      </w:r>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r>
        <w:rPr>
          <w:rFonts w:ascii="GHEA Grapalat" w:hAnsi="GHEA Grapalat"/>
          <w:sz w:val="20"/>
          <w:szCs w:val="20"/>
        </w:rPr>
        <w:t>պարզաբանում</w:t>
      </w:r>
      <w:r>
        <w:rPr>
          <w:rFonts w:ascii="GHEA Grapalat" w:hAnsi="GHEA Grapalat"/>
          <w:sz w:val="20"/>
          <w:szCs w:val="20"/>
          <w:lang w:val="af-ZA"/>
        </w:rPr>
        <w:t xml:space="preserve"> </w:t>
      </w:r>
      <w:r>
        <w:rPr>
          <w:rFonts w:ascii="GHEA Grapalat" w:hAnsi="GHEA Grapalat"/>
          <w:sz w:val="20"/>
          <w:szCs w:val="20"/>
        </w:rPr>
        <w:t>չտրամադրելու</w:t>
      </w:r>
      <w:r>
        <w:rPr>
          <w:rFonts w:ascii="GHEA Grapalat" w:hAnsi="GHEA Grapalat"/>
          <w:sz w:val="20"/>
          <w:szCs w:val="20"/>
          <w:lang w:val="af-ZA"/>
        </w:rPr>
        <w:t xml:space="preserve"> </w:t>
      </w:r>
      <w:r>
        <w:rPr>
          <w:rFonts w:ascii="GHEA Grapalat" w:hAnsi="GHEA Grapalat"/>
          <w:sz w:val="20"/>
          <w:szCs w:val="20"/>
        </w:rPr>
        <w:t>հիմքերի</w:t>
      </w:r>
      <w:r>
        <w:rPr>
          <w:rFonts w:ascii="GHEA Grapalat" w:hAnsi="GHEA Grapalat"/>
          <w:sz w:val="20"/>
          <w:szCs w:val="20"/>
          <w:lang w:val="af-ZA"/>
        </w:rPr>
        <w:t xml:space="preserve"> </w:t>
      </w:r>
      <w:r>
        <w:rPr>
          <w:rFonts w:ascii="GHEA Grapalat" w:hAnsi="GHEA Grapalat"/>
          <w:sz w:val="20"/>
          <w:szCs w:val="20"/>
        </w:rPr>
        <w:t>մասին</w:t>
      </w:r>
      <w:r>
        <w:rPr>
          <w:rFonts w:ascii="GHEA Grapalat" w:hAnsi="GHEA Grapalat"/>
          <w:sz w:val="20"/>
          <w:szCs w:val="20"/>
          <w:lang w:val="af-ZA"/>
        </w:rPr>
        <w:t xml:space="preserve">` </w:t>
      </w:r>
      <w:r>
        <w:rPr>
          <w:rFonts w:ascii="GHEA Grapalat" w:hAnsi="GHEA Grapalat" w:cs="Sylfaen"/>
          <w:sz w:val="20"/>
          <w:szCs w:val="20"/>
        </w:rPr>
        <w:t>հարցումը</w:t>
      </w:r>
      <w:r>
        <w:rPr>
          <w:rFonts w:ascii="GHEA Grapalat" w:hAnsi="GHEA Grapalat"/>
          <w:sz w:val="20"/>
          <w:szCs w:val="20"/>
          <w:lang w:val="af-ZA"/>
        </w:rPr>
        <w:t xml:space="preserve"> </w:t>
      </w:r>
      <w:r>
        <w:rPr>
          <w:rFonts w:ascii="GHEA Grapalat" w:hAnsi="GHEA Grapalat" w:cs="Sylfaen"/>
          <w:sz w:val="20"/>
          <w:szCs w:val="20"/>
        </w:rPr>
        <w:t>ստանալու</w:t>
      </w:r>
      <w:r>
        <w:rPr>
          <w:rFonts w:ascii="GHEA Grapalat" w:hAnsi="GHEA Grapalat"/>
          <w:sz w:val="20"/>
          <w:szCs w:val="20"/>
          <w:lang w:val="af-ZA"/>
        </w:rPr>
        <w:t xml:space="preserve"> </w:t>
      </w:r>
      <w:r>
        <w:rPr>
          <w:rFonts w:ascii="GHEA Grapalat" w:hAnsi="GHEA Grapalat" w:cs="Sylfaen"/>
          <w:sz w:val="20"/>
          <w:szCs w:val="20"/>
        </w:rPr>
        <w:t>օրվան</w:t>
      </w:r>
      <w:r>
        <w:rPr>
          <w:rFonts w:ascii="GHEA Grapalat" w:hAnsi="GHEA Grapalat"/>
          <w:sz w:val="20"/>
          <w:szCs w:val="20"/>
          <w:lang w:val="af-ZA"/>
        </w:rPr>
        <w:t xml:space="preserve"> </w:t>
      </w:r>
      <w:r>
        <w:rPr>
          <w:rFonts w:ascii="GHEA Grapalat" w:hAnsi="GHEA Grapalat" w:cs="Sylfaen"/>
          <w:sz w:val="20"/>
          <w:szCs w:val="20"/>
        </w:rPr>
        <w:t>հաջորդող</w:t>
      </w:r>
      <w:r>
        <w:rPr>
          <w:rFonts w:ascii="GHEA Grapalat" w:hAnsi="GHEA Grapalat"/>
          <w:sz w:val="20"/>
          <w:szCs w:val="20"/>
          <w:lang w:val="af-ZA"/>
        </w:rPr>
        <w:t xml:space="preserve"> </w:t>
      </w:r>
      <w:r>
        <w:rPr>
          <w:rFonts w:ascii="GHEA Grapalat" w:hAnsi="GHEA Grapalat" w:cs="Sylfaen"/>
          <w:sz w:val="20"/>
          <w:szCs w:val="20"/>
        </w:rPr>
        <w:t>երկու</w:t>
      </w:r>
      <w:r>
        <w:rPr>
          <w:rFonts w:ascii="GHEA Grapalat" w:hAnsi="GHEA Grapalat" w:cs="Sylfaen"/>
          <w:sz w:val="20"/>
          <w:szCs w:val="20"/>
          <w:lang w:val="af-ZA"/>
        </w:rPr>
        <w:t xml:space="preserve"> </w:t>
      </w:r>
      <w:r>
        <w:rPr>
          <w:rFonts w:ascii="GHEA Grapalat" w:hAnsi="GHEA Grapalat" w:cs="Sylfaen"/>
          <w:sz w:val="20"/>
          <w:szCs w:val="20"/>
        </w:rPr>
        <w:t>օրացուցային</w:t>
      </w:r>
      <w:r>
        <w:rPr>
          <w:rFonts w:ascii="GHEA Grapalat" w:hAnsi="GHEA Grapalat"/>
          <w:sz w:val="20"/>
          <w:szCs w:val="20"/>
          <w:lang w:val="af-ZA"/>
        </w:rPr>
        <w:t xml:space="preserve"> </w:t>
      </w:r>
      <w:r>
        <w:rPr>
          <w:rFonts w:ascii="GHEA Grapalat" w:hAnsi="GHEA Grapalat" w:cs="Sylfaen"/>
          <w:sz w:val="20"/>
          <w:szCs w:val="20"/>
        </w:rPr>
        <w:t>օրվա</w:t>
      </w:r>
      <w:r>
        <w:rPr>
          <w:rFonts w:ascii="GHEA Grapalat" w:hAnsi="GHEA Grapalat"/>
          <w:sz w:val="20"/>
          <w:szCs w:val="20"/>
          <w:lang w:val="af-ZA"/>
        </w:rPr>
        <w:t xml:space="preserve"> </w:t>
      </w:r>
      <w:r>
        <w:rPr>
          <w:rFonts w:ascii="GHEA Grapalat" w:hAnsi="GHEA Grapalat" w:cs="Sylfaen"/>
          <w:sz w:val="20"/>
          <w:szCs w:val="20"/>
        </w:rPr>
        <w:t>ընթացքում</w:t>
      </w:r>
      <w:r>
        <w:rPr>
          <w:rFonts w:ascii="GHEA Grapalat" w:hAnsi="GHEA Grapalat"/>
          <w:sz w:val="20"/>
          <w:szCs w:val="20"/>
          <w:lang w:val="af-ZA"/>
        </w:rPr>
        <w:t>:</w:t>
      </w:r>
    </w:p>
    <w:p w:rsidR="00375C2D" w:rsidRDefault="00375C2D" w:rsidP="00375C2D">
      <w:pPr>
        <w:autoSpaceDE w:val="0"/>
        <w:autoSpaceDN w:val="0"/>
        <w:adjustRightInd w:val="0"/>
        <w:ind w:firstLine="567"/>
        <w:jc w:val="both"/>
        <w:rPr>
          <w:rFonts w:ascii="GHEA Grapalat" w:hAnsi="GHEA Grapalat" w:cs="Arial Unicode"/>
          <w:sz w:val="20"/>
          <w:lang w:val="hy-AM"/>
        </w:rPr>
      </w:pPr>
      <w:r>
        <w:rPr>
          <w:rFonts w:ascii="GHEA Grapalat" w:hAnsi="GHEA Grapalat" w:cs="Arial Unicode"/>
          <w:sz w:val="20"/>
          <w:lang w:val="af-ZA"/>
        </w:rPr>
        <w:t xml:space="preserve">3.4 </w:t>
      </w:r>
      <w:r>
        <w:rPr>
          <w:rFonts w:ascii="GHEA Grapalat" w:hAnsi="GHEA Grapalat" w:cs="Sylfaen"/>
          <w:sz w:val="20"/>
          <w:lang w:val="ru-RU"/>
        </w:rPr>
        <w:t>Հայտերի</w:t>
      </w:r>
      <w:r>
        <w:rPr>
          <w:rFonts w:ascii="GHEA Grapalat" w:hAnsi="GHEA Grapalat" w:cs="Arial Unicode"/>
          <w:sz w:val="20"/>
          <w:lang w:val="af-ZA"/>
        </w:rPr>
        <w:t xml:space="preserve"> </w:t>
      </w:r>
      <w:r>
        <w:rPr>
          <w:rFonts w:ascii="GHEA Grapalat" w:hAnsi="GHEA Grapalat" w:cs="Sylfaen"/>
          <w:sz w:val="20"/>
          <w:lang w:val="ru-RU"/>
        </w:rPr>
        <w:t>ներկայացման</w:t>
      </w:r>
      <w:r>
        <w:rPr>
          <w:rFonts w:ascii="GHEA Grapalat" w:hAnsi="GHEA Grapalat" w:cs="Arial Unicode"/>
          <w:sz w:val="20"/>
          <w:lang w:val="af-ZA"/>
        </w:rPr>
        <w:t xml:space="preserve"> </w:t>
      </w:r>
      <w:r>
        <w:rPr>
          <w:rFonts w:ascii="GHEA Grapalat" w:hAnsi="GHEA Grapalat" w:cs="Sylfaen"/>
          <w:sz w:val="20"/>
          <w:lang w:val="ru-RU"/>
        </w:rPr>
        <w:t>վերջնաժամկետը</w:t>
      </w:r>
      <w:r>
        <w:rPr>
          <w:rFonts w:ascii="GHEA Grapalat" w:hAnsi="GHEA Grapalat" w:cs="Arial Unicode"/>
          <w:sz w:val="20"/>
          <w:lang w:val="af-ZA"/>
        </w:rPr>
        <w:t xml:space="preserve"> </w:t>
      </w:r>
      <w:r>
        <w:rPr>
          <w:rFonts w:ascii="GHEA Grapalat" w:hAnsi="GHEA Grapalat" w:cs="Sylfaen"/>
          <w:sz w:val="20"/>
          <w:lang w:val="ru-RU"/>
        </w:rPr>
        <w:t>լրանալուց</w:t>
      </w:r>
      <w:r>
        <w:rPr>
          <w:rFonts w:ascii="GHEA Grapalat" w:hAnsi="GHEA Grapalat" w:cs="Arial Unicode"/>
          <w:sz w:val="20"/>
          <w:lang w:val="af-ZA"/>
        </w:rPr>
        <w:t xml:space="preserve"> </w:t>
      </w:r>
      <w:r>
        <w:rPr>
          <w:rFonts w:ascii="GHEA Grapalat" w:hAnsi="GHEA Grapalat" w:cs="Sylfaen"/>
          <w:sz w:val="20"/>
          <w:lang w:val="ru-RU"/>
        </w:rPr>
        <w:t>առնվազն</w:t>
      </w:r>
      <w:r>
        <w:rPr>
          <w:rFonts w:ascii="GHEA Grapalat" w:hAnsi="GHEA Grapalat" w:cs="Arial Unicode"/>
          <w:sz w:val="20"/>
          <w:lang w:val="af-ZA"/>
        </w:rPr>
        <w:t xml:space="preserve"> </w:t>
      </w:r>
      <w:r>
        <w:rPr>
          <w:rFonts w:ascii="GHEA Grapalat" w:hAnsi="GHEA Grapalat" w:cs="Sylfaen"/>
          <w:sz w:val="20"/>
          <w:lang w:val="ru-RU"/>
        </w:rPr>
        <w:t>հինգ</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w:t>
      </w:r>
      <w:r>
        <w:rPr>
          <w:rFonts w:ascii="GHEA Grapalat" w:hAnsi="GHEA Grapalat" w:cs="Arial Unicode"/>
          <w:sz w:val="20"/>
          <w:lang w:val="af-ZA"/>
        </w:rPr>
        <w:t xml:space="preserve"> </w:t>
      </w:r>
      <w:r>
        <w:rPr>
          <w:rFonts w:ascii="GHEA Grapalat" w:hAnsi="GHEA Grapalat" w:cs="Sylfaen"/>
          <w:sz w:val="20"/>
          <w:lang w:val="ru-RU"/>
        </w:rPr>
        <w:t>առաջ</w:t>
      </w:r>
      <w:r>
        <w:rPr>
          <w:rFonts w:ascii="GHEA Grapalat" w:hAnsi="GHEA Grapalat" w:cs="Arial Unicode"/>
          <w:sz w:val="20"/>
          <w:lang w:val="af-ZA"/>
        </w:rPr>
        <w:t xml:space="preserve"> </w:t>
      </w:r>
      <w:r>
        <w:rPr>
          <w:rFonts w:ascii="GHEA Grapalat" w:hAnsi="GHEA Grapalat" w:cs="Sylfaen"/>
          <w:sz w:val="20"/>
          <w:lang w:val="ru-RU"/>
        </w:rPr>
        <w:t>հրավերում</w:t>
      </w:r>
      <w:r>
        <w:rPr>
          <w:rFonts w:ascii="GHEA Grapalat" w:hAnsi="GHEA Grapalat" w:cs="Arial Unicode"/>
          <w:sz w:val="20"/>
          <w:lang w:val="af-ZA"/>
        </w:rPr>
        <w:t xml:space="preserve"> </w:t>
      </w:r>
      <w:r>
        <w:rPr>
          <w:rFonts w:ascii="GHEA Grapalat" w:hAnsi="GHEA Grapalat" w:cs="Sylfaen"/>
          <w:sz w:val="20"/>
          <w:lang w:val="ru-RU"/>
        </w:rPr>
        <w:t>կարող</w:t>
      </w:r>
      <w:r>
        <w:rPr>
          <w:rFonts w:ascii="GHEA Grapalat" w:hAnsi="GHEA Grapalat" w:cs="Arial Unicode"/>
          <w:sz w:val="20"/>
          <w:lang w:val="af-ZA"/>
        </w:rPr>
        <w:t xml:space="preserve"> </w:t>
      </w:r>
      <w:r>
        <w:rPr>
          <w:rFonts w:ascii="GHEA Grapalat" w:hAnsi="GHEA Grapalat" w:cs="Sylfaen"/>
          <w:sz w:val="20"/>
          <w:lang w:val="ru-RU"/>
        </w:rPr>
        <w:t>են</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փոփոխություններ</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cs="Sylfaen"/>
          <w:sz w:val="20"/>
        </w:rPr>
        <w:t>Փ</w:t>
      </w:r>
      <w:r>
        <w:rPr>
          <w:rFonts w:ascii="GHEA Grapalat" w:hAnsi="GHEA Grapalat" w:cs="Sylfaen"/>
          <w:sz w:val="20"/>
          <w:lang w:val="ru-RU"/>
        </w:rPr>
        <w:t>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օրվան</w:t>
      </w:r>
      <w:r>
        <w:rPr>
          <w:rFonts w:ascii="GHEA Grapalat" w:hAnsi="GHEA Grapalat" w:cs="Arial Unicode"/>
          <w:sz w:val="20"/>
          <w:lang w:val="af-ZA"/>
        </w:rPr>
        <w:t xml:space="preserve"> </w:t>
      </w:r>
      <w:r>
        <w:rPr>
          <w:rFonts w:ascii="GHEA Grapalat" w:hAnsi="GHEA Grapalat" w:cs="Sylfaen"/>
          <w:sz w:val="20"/>
          <w:lang w:val="ru-RU"/>
        </w:rPr>
        <w:t>հաջորդող</w:t>
      </w:r>
      <w:r>
        <w:rPr>
          <w:rFonts w:ascii="GHEA Grapalat" w:hAnsi="GHEA Grapalat" w:cs="Arial Unicode"/>
          <w:sz w:val="20"/>
          <w:lang w:val="af-ZA"/>
        </w:rPr>
        <w:t xml:space="preserve"> </w:t>
      </w:r>
      <w:r>
        <w:rPr>
          <w:rFonts w:ascii="GHEA Grapalat" w:hAnsi="GHEA Grapalat" w:cs="Sylfaen"/>
          <w:sz w:val="20"/>
          <w:lang w:val="ru-RU"/>
        </w:rPr>
        <w:t>երեք</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օրվա</w:t>
      </w:r>
      <w:r>
        <w:rPr>
          <w:rFonts w:ascii="GHEA Grapalat" w:hAnsi="GHEA Grapalat" w:cs="Arial Unicode"/>
          <w:sz w:val="20"/>
          <w:lang w:val="af-ZA"/>
        </w:rPr>
        <w:t xml:space="preserve"> </w:t>
      </w:r>
      <w:r>
        <w:rPr>
          <w:rFonts w:ascii="GHEA Grapalat" w:hAnsi="GHEA Grapalat" w:cs="Sylfaen"/>
          <w:sz w:val="20"/>
          <w:lang w:val="ru-RU"/>
        </w:rPr>
        <w:t>ընթացքում</w:t>
      </w:r>
      <w:r>
        <w:rPr>
          <w:rFonts w:ascii="GHEA Grapalat" w:hAnsi="GHEA Grapalat" w:cs="Arial Unicode"/>
          <w:sz w:val="20"/>
          <w:lang w:val="af-ZA"/>
        </w:rPr>
        <w:t xml:space="preserve"> </w:t>
      </w:r>
      <w:r>
        <w:rPr>
          <w:rFonts w:ascii="GHEA Grapalat" w:hAnsi="GHEA Grapalat" w:cs="Sylfaen"/>
          <w:sz w:val="20"/>
          <w:lang w:val="ru-RU"/>
        </w:rPr>
        <w:t>փոփոխություն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և</w:t>
      </w:r>
      <w:r>
        <w:rPr>
          <w:rFonts w:ascii="GHEA Grapalat" w:hAnsi="GHEA Grapalat" w:cs="Arial Unicode"/>
          <w:sz w:val="20"/>
          <w:lang w:val="af-ZA"/>
        </w:rPr>
        <w:t xml:space="preserve"> </w:t>
      </w:r>
      <w:r>
        <w:rPr>
          <w:rFonts w:ascii="GHEA Grapalat" w:hAnsi="GHEA Grapalat" w:cs="Sylfaen"/>
          <w:sz w:val="20"/>
          <w:lang w:val="ru-RU"/>
        </w:rPr>
        <w:t>դրանք</w:t>
      </w:r>
      <w:r>
        <w:rPr>
          <w:rFonts w:ascii="GHEA Grapalat" w:hAnsi="GHEA Grapalat" w:cs="Arial Unicode"/>
          <w:sz w:val="20"/>
          <w:lang w:val="af-ZA"/>
        </w:rPr>
        <w:t xml:space="preserve"> </w:t>
      </w:r>
      <w:r>
        <w:rPr>
          <w:rFonts w:ascii="GHEA Grapalat" w:hAnsi="GHEA Grapalat" w:cs="Sylfaen"/>
          <w:sz w:val="20"/>
          <w:lang w:val="ru-RU"/>
        </w:rPr>
        <w:t>տրամադրելու</w:t>
      </w:r>
      <w:r>
        <w:rPr>
          <w:rFonts w:ascii="GHEA Grapalat" w:hAnsi="GHEA Grapalat" w:cs="Arial Unicode"/>
          <w:sz w:val="20"/>
          <w:lang w:val="af-ZA"/>
        </w:rPr>
        <w:t xml:space="preserve"> </w:t>
      </w:r>
      <w:r>
        <w:rPr>
          <w:rFonts w:ascii="GHEA Grapalat" w:hAnsi="GHEA Grapalat" w:cs="Sylfaen"/>
          <w:sz w:val="20"/>
          <w:lang w:val="ru-RU"/>
        </w:rPr>
        <w:t>պայմանների</w:t>
      </w:r>
      <w:r>
        <w:rPr>
          <w:rFonts w:ascii="GHEA Grapalat" w:hAnsi="GHEA Grapalat" w:cs="Arial Unicode"/>
          <w:sz w:val="20"/>
          <w:lang w:val="af-ZA"/>
        </w:rPr>
        <w:t xml:space="preserve"> </w:t>
      </w:r>
      <w:r>
        <w:rPr>
          <w:rFonts w:ascii="GHEA Grapalat" w:hAnsi="GHEA Grapalat" w:cs="Sylfaen"/>
          <w:sz w:val="20"/>
          <w:lang w:val="ru-RU"/>
        </w:rPr>
        <w:t>մասին</w:t>
      </w:r>
      <w:r>
        <w:rPr>
          <w:rFonts w:ascii="GHEA Grapalat" w:hAnsi="GHEA Grapalat" w:cs="Arial Unicode"/>
          <w:sz w:val="20"/>
          <w:lang w:val="af-ZA"/>
        </w:rPr>
        <w:t xml:space="preserve"> </w:t>
      </w:r>
      <w:r>
        <w:rPr>
          <w:rFonts w:ascii="GHEA Grapalat" w:hAnsi="GHEA Grapalat" w:cs="Sylfaen"/>
          <w:sz w:val="20"/>
          <w:lang w:val="ru-RU"/>
        </w:rPr>
        <w:t>հայտարարություն</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հրապարակվում</w:t>
      </w:r>
      <w:r>
        <w:rPr>
          <w:rFonts w:ascii="GHEA Grapalat" w:hAnsi="GHEA Grapalat" w:cs="Arial Unicode"/>
          <w:sz w:val="20"/>
          <w:lang w:val="af-ZA"/>
        </w:rPr>
        <w:t xml:space="preserve"> </w:t>
      </w:r>
      <w:r>
        <w:rPr>
          <w:rFonts w:ascii="GHEA Grapalat" w:hAnsi="GHEA Grapalat" w:cs="Sylfaen"/>
          <w:sz w:val="20"/>
          <w:lang w:val="ru-RU"/>
        </w:rPr>
        <w:t>տեղեկագրում</w:t>
      </w:r>
      <w:r>
        <w:rPr>
          <w:rFonts w:ascii="GHEA Grapalat" w:hAnsi="GHEA Grapalat" w:cs="Tahoma"/>
          <w:sz w:val="20"/>
        </w:rPr>
        <w:t>։</w:t>
      </w:r>
      <w:r>
        <w:rPr>
          <w:rFonts w:ascii="GHEA Grapalat" w:hAnsi="GHEA Grapalat" w:cs="Arial Unicode"/>
          <w:sz w:val="20"/>
          <w:lang w:val="af-ZA"/>
        </w:rPr>
        <w:t xml:space="preserve"> </w:t>
      </w:r>
    </w:p>
    <w:p w:rsidR="00375C2D" w:rsidRDefault="00375C2D" w:rsidP="00375C2D">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375C2D" w:rsidRDefault="00375C2D" w:rsidP="00375C2D">
      <w:pPr>
        <w:ind w:firstLine="567"/>
        <w:jc w:val="both"/>
        <w:rPr>
          <w:rFonts w:ascii="GHEA Grapalat" w:hAnsi="GHEA Grapalat" w:cs="Sylfaen"/>
          <w:sz w:val="20"/>
          <w:lang w:val="af-ZA"/>
        </w:rPr>
      </w:pPr>
    </w:p>
    <w:p w:rsidR="00375C2D" w:rsidRDefault="00375C2D" w:rsidP="00375C2D">
      <w:pPr>
        <w:jc w:val="center"/>
        <w:rPr>
          <w:rFonts w:ascii="GHEA Grapalat" w:hAnsi="GHEA Grapalat"/>
          <w:b/>
          <w:sz w:val="20"/>
          <w:lang w:val="hy-AM"/>
        </w:rPr>
      </w:pPr>
    </w:p>
    <w:p w:rsidR="00375C2D" w:rsidRDefault="00375C2D" w:rsidP="00375C2D">
      <w:pPr>
        <w:jc w:val="center"/>
        <w:rPr>
          <w:rFonts w:ascii="GHEA Grapalat" w:hAnsi="GHEA Grapalat" w:cs="Arial"/>
          <w:b/>
          <w:sz w:val="20"/>
          <w:lang w:val="hy-AM"/>
        </w:rPr>
      </w:pPr>
      <w:r>
        <w:rPr>
          <w:rFonts w:ascii="GHEA Grapalat" w:hAnsi="GHEA Grapalat"/>
          <w:b/>
          <w:sz w:val="20"/>
          <w:lang w:val="hy-AM"/>
        </w:rPr>
        <w:t xml:space="preserve">4.  </w:t>
      </w:r>
      <w:r>
        <w:rPr>
          <w:rFonts w:ascii="GHEA Grapalat" w:hAnsi="GHEA Grapalat" w:cs="Sylfaen"/>
          <w:b/>
          <w:sz w:val="20"/>
          <w:lang w:val="hy-AM"/>
        </w:rPr>
        <w:t>ՀԱՅՏԸ</w:t>
      </w:r>
      <w:r>
        <w:rPr>
          <w:rFonts w:ascii="GHEA Grapalat" w:hAnsi="GHEA Grapalat" w:cs="Arial"/>
          <w:b/>
          <w:sz w:val="20"/>
          <w:lang w:val="hy-AM"/>
        </w:rPr>
        <w:t xml:space="preserve"> </w:t>
      </w:r>
      <w:r>
        <w:rPr>
          <w:rFonts w:ascii="GHEA Grapalat" w:hAnsi="GHEA Grapalat" w:cs="Sylfaen"/>
          <w:b/>
          <w:sz w:val="20"/>
          <w:lang w:val="hy-AM"/>
        </w:rPr>
        <w:t>ՆԵՐԿԱՅԱՑՆԵԼՈՒ</w:t>
      </w:r>
      <w:r>
        <w:rPr>
          <w:rFonts w:ascii="GHEA Grapalat" w:hAnsi="GHEA Grapalat" w:cs="Arial"/>
          <w:b/>
          <w:sz w:val="20"/>
          <w:lang w:val="hy-AM"/>
        </w:rPr>
        <w:t xml:space="preserve"> </w:t>
      </w:r>
      <w:r>
        <w:rPr>
          <w:rFonts w:ascii="GHEA Grapalat" w:hAnsi="GHEA Grapalat" w:cs="Sylfaen"/>
          <w:b/>
          <w:sz w:val="20"/>
          <w:lang w:val="hy-AM"/>
        </w:rPr>
        <w:t>ԿԱՐԳԸ</w:t>
      </w:r>
    </w:p>
    <w:p w:rsidR="00375C2D" w:rsidRDefault="00375C2D" w:rsidP="00375C2D">
      <w:pPr>
        <w:jc w:val="center"/>
        <w:rPr>
          <w:rFonts w:ascii="GHEA Grapalat" w:hAnsi="GHEA Grapalat"/>
          <w:b/>
          <w:sz w:val="20"/>
          <w:lang w:val="hy-AM"/>
        </w:rPr>
      </w:pPr>
      <w:r>
        <w:rPr>
          <w:rFonts w:ascii="GHEA Grapalat" w:hAnsi="GHEA Grapalat"/>
          <w:b/>
          <w:sz w:val="20"/>
          <w:lang w:val="hy-AM"/>
        </w:rPr>
        <w:t xml:space="preserve">  </w:t>
      </w:r>
    </w:p>
    <w:p w:rsidR="00375C2D" w:rsidRDefault="00375C2D" w:rsidP="00375C2D">
      <w:pPr>
        <w:ind w:firstLine="567"/>
        <w:jc w:val="both"/>
        <w:rPr>
          <w:rFonts w:ascii="GHEA Grapalat" w:hAnsi="GHEA Grapalat"/>
          <w:sz w:val="20"/>
          <w:lang w:val="hy-AM"/>
        </w:rPr>
      </w:pPr>
      <w:r>
        <w:rPr>
          <w:rFonts w:ascii="GHEA Grapalat" w:hAnsi="GHEA Grapalat"/>
          <w:sz w:val="20"/>
          <w:lang w:val="hy-AM"/>
        </w:rPr>
        <w:t>4</w:t>
      </w:r>
      <w:r>
        <w:rPr>
          <w:rFonts w:ascii="GHEA Grapalat" w:hAnsi="GHEA Grapalat" w:cs="Sylfaen"/>
          <w:sz w:val="20"/>
          <w:lang w:val="hy-AM"/>
        </w:rPr>
        <w:t>.1 Սույն ընթացակարգին մասնակցելու համար մասնակիցը հանձնաժողովին ներկայացնում է հայտ</w:t>
      </w:r>
      <w:r>
        <w:rPr>
          <w:rFonts w:ascii="GHEA Grapalat" w:hAnsi="GHEA Grapalat" w:cs="Tahoma"/>
          <w:sz w:val="20"/>
          <w:lang w:val="hy-AM"/>
        </w:rPr>
        <w:t>։</w:t>
      </w:r>
      <w:r>
        <w:rPr>
          <w:rFonts w:ascii="GHEA Grapalat" w:hAnsi="GHEA Grapalat"/>
          <w:sz w:val="20"/>
          <w:lang w:val="hy-AM"/>
        </w:rPr>
        <w:t xml:space="preserve"> </w:t>
      </w:r>
      <w:r>
        <w:rPr>
          <w:rFonts w:ascii="GHEA Grapalat" w:hAnsi="GHEA Grapalat" w:cs="Sylfaen"/>
          <w:sz w:val="20"/>
          <w:lang w:val="hy-AM"/>
        </w:rPr>
        <w:t>Հայտը սույն հրավերի հիման վրա մասնակցի կողմից ներկայացվող առաջարկն է:</w:t>
      </w:r>
    </w:p>
    <w:p w:rsidR="00375C2D" w:rsidRDefault="00375C2D" w:rsidP="00375C2D">
      <w:pPr>
        <w:pStyle w:val="23"/>
        <w:spacing w:line="240" w:lineRule="auto"/>
        <w:ind w:firstLine="567"/>
        <w:rPr>
          <w:rFonts w:ascii="GHEA Grapalat" w:hAnsi="GHEA Grapalat" w:cs="Sylfaen"/>
          <w:szCs w:val="24"/>
          <w:lang w:val="hy-AM"/>
        </w:rPr>
      </w:pPr>
      <w:r>
        <w:rPr>
          <w:rFonts w:ascii="GHEA Grapalat" w:hAnsi="GHEA Grapalat" w:cs="Sylfaen"/>
        </w:rPr>
        <w:t>Մասնակիցը</w:t>
      </w:r>
      <w:r>
        <w:rPr>
          <w:rFonts w:ascii="GHEA Grapalat" w:hAnsi="GHEA Grapalat"/>
          <w:lang w:val="hy-AM"/>
        </w:rPr>
        <w:t xml:space="preserve"> </w:t>
      </w:r>
      <w:r>
        <w:rPr>
          <w:rFonts w:ascii="GHEA Grapalat" w:hAnsi="GHEA Grapalat" w:cs="Sylfaen"/>
        </w:rPr>
        <w:t>կարող</w:t>
      </w:r>
      <w:r>
        <w:rPr>
          <w:rFonts w:ascii="GHEA Grapalat" w:hAnsi="GHEA Grapalat"/>
          <w:lang w:val="hy-AM"/>
        </w:rPr>
        <w:t xml:space="preserve"> </w:t>
      </w:r>
      <w:r>
        <w:rPr>
          <w:rFonts w:ascii="GHEA Grapalat" w:hAnsi="GHEA Grapalat" w:cs="Sylfaen"/>
        </w:rPr>
        <w:t>է</w:t>
      </w:r>
      <w:r>
        <w:rPr>
          <w:rFonts w:ascii="GHEA Grapalat" w:hAnsi="GHEA Grapalat"/>
          <w:lang w:val="hy-AM"/>
        </w:rPr>
        <w:t xml:space="preserve"> </w:t>
      </w:r>
      <w:r>
        <w:rPr>
          <w:rFonts w:ascii="GHEA Grapalat" w:hAnsi="GHEA Grapalat" w:cs="Sylfaen"/>
        </w:rPr>
        <w:t>հայտ</w:t>
      </w:r>
      <w:r>
        <w:rPr>
          <w:rFonts w:ascii="GHEA Grapalat" w:hAnsi="GHEA Grapalat"/>
          <w:lang w:val="hy-AM"/>
        </w:rPr>
        <w:t xml:space="preserve"> </w:t>
      </w:r>
      <w:r>
        <w:rPr>
          <w:rFonts w:ascii="GHEA Grapalat" w:hAnsi="GHEA Grapalat" w:cs="Sylfaen"/>
        </w:rPr>
        <w:t>ներկայացնել</w:t>
      </w:r>
      <w:r>
        <w:rPr>
          <w:rFonts w:ascii="GHEA Grapalat" w:hAnsi="GHEA Grapalat"/>
          <w:lang w:val="hy-AM"/>
        </w:rPr>
        <w:t xml:space="preserve"> </w:t>
      </w:r>
      <w:r>
        <w:rPr>
          <w:rFonts w:ascii="GHEA Grapalat" w:hAnsi="GHEA Grapalat" w:cs="Sylfaen"/>
        </w:rPr>
        <w:t>ինչպես</w:t>
      </w:r>
      <w:r>
        <w:rPr>
          <w:rFonts w:ascii="GHEA Grapalat" w:hAnsi="GHEA Grapalat"/>
          <w:lang w:val="hy-AM"/>
        </w:rPr>
        <w:t xml:space="preserve"> </w:t>
      </w:r>
      <w:r>
        <w:rPr>
          <w:rFonts w:ascii="GHEA Grapalat" w:hAnsi="GHEA Grapalat" w:cs="Sylfaen"/>
        </w:rPr>
        <w:t>յուրաքանչյուր</w:t>
      </w:r>
      <w:r>
        <w:rPr>
          <w:rFonts w:ascii="GHEA Grapalat" w:hAnsi="GHEA Grapalat"/>
          <w:lang w:val="hy-AM"/>
        </w:rPr>
        <w:t xml:space="preserve"> </w:t>
      </w:r>
      <w:r>
        <w:rPr>
          <w:rFonts w:ascii="GHEA Grapalat" w:hAnsi="GHEA Grapalat" w:cs="Sylfaen"/>
        </w:rPr>
        <w:t>չափաբաժնի</w:t>
      </w:r>
      <w:r>
        <w:rPr>
          <w:rFonts w:ascii="GHEA Grapalat" w:hAnsi="GHEA Grapalat"/>
          <w:lang w:val="hy-AM"/>
        </w:rPr>
        <w:t xml:space="preserve">, </w:t>
      </w:r>
      <w:r>
        <w:rPr>
          <w:rFonts w:ascii="GHEA Grapalat" w:hAnsi="GHEA Grapalat" w:cs="Sylfaen"/>
        </w:rPr>
        <w:t>այնպես</w:t>
      </w:r>
      <w:r>
        <w:rPr>
          <w:rFonts w:ascii="GHEA Grapalat" w:hAnsi="GHEA Grapalat"/>
          <w:lang w:val="hy-AM"/>
        </w:rPr>
        <w:t xml:space="preserve"> </w:t>
      </w:r>
      <w:r>
        <w:rPr>
          <w:rFonts w:ascii="GHEA Grapalat" w:hAnsi="GHEA Grapalat" w:cs="Sylfaen"/>
        </w:rPr>
        <w:t>էլ</w:t>
      </w:r>
      <w:r>
        <w:rPr>
          <w:rFonts w:ascii="GHEA Grapalat" w:hAnsi="GHEA Grapalat"/>
          <w:lang w:val="hy-AM"/>
        </w:rPr>
        <w:t xml:space="preserve"> </w:t>
      </w:r>
      <w:r>
        <w:rPr>
          <w:rFonts w:ascii="GHEA Grapalat" w:hAnsi="GHEA Grapalat" w:cs="Sylfaen"/>
        </w:rPr>
        <w:t>մի</w:t>
      </w:r>
      <w:r>
        <w:rPr>
          <w:rFonts w:ascii="GHEA Grapalat" w:hAnsi="GHEA Grapalat"/>
          <w:lang w:val="hy-AM"/>
        </w:rPr>
        <w:t xml:space="preserve"> </w:t>
      </w:r>
      <w:r>
        <w:rPr>
          <w:rFonts w:ascii="GHEA Grapalat" w:hAnsi="GHEA Grapalat" w:cs="Sylfaen"/>
        </w:rPr>
        <w:t>քանի</w:t>
      </w:r>
      <w:r>
        <w:rPr>
          <w:rFonts w:ascii="GHEA Grapalat" w:hAnsi="GHEA Grapalat"/>
          <w:lang w:val="hy-AM"/>
        </w:rPr>
        <w:t xml:space="preserve"> </w:t>
      </w:r>
      <w:r>
        <w:rPr>
          <w:rFonts w:ascii="GHEA Grapalat" w:hAnsi="GHEA Grapalat" w:cs="Sylfaen"/>
        </w:rPr>
        <w:t>կամ</w:t>
      </w:r>
      <w:r>
        <w:rPr>
          <w:rFonts w:ascii="GHEA Grapalat" w:hAnsi="GHEA Grapalat"/>
          <w:lang w:val="hy-AM"/>
        </w:rPr>
        <w:t xml:space="preserve"> </w:t>
      </w:r>
      <w:r>
        <w:rPr>
          <w:rFonts w:ascii="GHEA Grapalat" w:hAnsi="GHEA Grapalat" w:cs="Sylfaen"/>
        </w:rPr>
        <w:t>բոլոր</w:t>
      </w:r>
      <w:r>
        <w:rPr>
          <w:rFonts w:ascii="GHEA Grapalat" w:hAnsi="GHEA Grapalat"/>
          <w:lang w:val="hy-AM"/>
        </w:rPr>
        <w:t xml:space="preserve"> </w:t>
      </w:r>
      <w:r>
        <w:rPr>
          <w:rFonts w:ascii="GHEA Grapalat" w:hAnsi="GHEA Grapalat" w:cs="Sylfaen"/>
        </w:rPr>
        <w:t>չափաբաժինների</w:t>
      </w:r>
      <w:r>
        <w:rPr>
          <w:rFonts w:ascii="GHEA Grapalat" w:hAnsi="GHEA Grapalat"/>
          <w:lang w:val="hy-AM"/>
        </w:rPr>
        <w:t xml:space="preserve"> </w:t>
      </w:r>
      <w:r>
        <w:rPr>
          <w:rFonts w:ascii="GHEA Grapalat" w:hAnsi="GHEA Grapalat" w:cs="Sylfaen"/>
        </w:rPr>
        <w:t>համար</w:t>
      </w:r>
      <w:r>
        <w:rPr>
          <w:rFonts w:ascii="GHEA Grapalat" w:hAnsi="GHEA Grapalat" w:cs="Sylfaen"/>
          <w:szCs w:val="24"/>
          <w:lang w:val="hy-AM"/>
        </w:rPr>
        <w:t xml:space="preserve">։  </w:t>
      </w:r>
    </w:p>
    <w:p w:rsidR="00375C2D" w:rsidRDefault="00375C2D" w:rsidP="00375C2D">
      <w:pPr>
        <w:pStyle w:val="23"/>
        <w:spacing w:line="240" w:lineRule="auto"/>
        <w:ind w:firstLine="567"/>
        <w:rPr>
          <w:rFonts w:ascii="GHEA Grapalat" w:hAnsi="GHEA Grapalat" w:cs="Sylfaen"/>
          <w:szCs w:val="24"/>
          <w:lang w:val="hy-AM"/>
        </w:rPr>
      </w:pPr>
      <w:r>
        <w:rPr>
          <w:rFonts w:ascii="GHEA Grapalat" w:hAnsi="GHEA Grapalat" w:cs="Sylfaen"/>
          <w:szCs w:val="24"/>
          <w:lang w:val="hy-AM"/>
        </w:rPr>
        <w:t>Հայտը ներկայացվում է մինչև դրա համար սույն հրավերով սահմանված ժամկետի ավարտը։</w:t>
      </w:r>
    </w:p>
    <w:p w:rsidR="00375C2D" w:rsidRDefault="00375C2D" w:rsidP="00375C2D">
      <w:pPr>
        <w:pStyle w:val="23"/>
        <w:spacing w:line="240" w:lineRule="auto"/>
        <w:ind w:firstLine="567"/>
        <w:rPr>
          <w:rFonts w:ascii="GHEA Grapalat" w:hAnsi="GHEA Grapalat" w:cs="Sylfaen"/>
          <w:szCs w:val="24"/>
          <w:lang w:val="hy-AM"/>
        </w:rPr>
      </w:pPr>
      <w:r>
        <w:rPr>
          <w:rFonts w:ascii="GHEA Grapalat" w:hAnsi="GHEA Grapalat" w:cs="Sylfaen"/>
          <w:szCs w:val="24"/>
          <w:lang w:val="hy-AM"/>
        </w:rPr>
        <w:t xml:space="preserve">Հայտի պատրաստման կարգը նկարագրված է սույն հրավերի 2-րդ մասում` </w:t>
      </w:r>
      <w:r>
        <w:rPr>
          <w:rFonts w:ascii="GHEA Grapalat" w:hAnsi="GHEA Grapalat"/>
          <w:i/>
          <w:lang w:val="hy-AM"/>
        </w:rPr>
        <w:t>գնանշման հարց</w:t>
      </w:r>
      <w:r w:rsidR="00AE122A" w:rsidRPr="00AE122A">
        <w:rPr>
          <w:rFonts w:ascii="GHEA Grapalat" w:hAnsi="GHEA Grapalat"/>
          <w:i/>
          <w:lang w:val="hy-AM"/>
        </w:rPr>
        <w:t>ման</w:t>
      </w:r>
      <w:r>
        <w:rPr>
          <w:rFonts w:ascii="GHEA Grapalat" w:hAnsi="GHEA Grapalat" w:cs="Sylfaen"/>
          <w:szCs w:val="24"/>
          <w:lang w:val="hy-AM"/>
        </w:rPr>
        <w:t xml:space="preserve"> հայտերը պատրաստելու հրահանգում։</w:t>
      </w:r>
    </w:p>
    <w:p w:rsidR="00375C2D" w:rsidRDefault="00375C2D" w:rsidP="00375C2D">
      <w:pPr>
        <w:pStyle w:val="23"/>
        <w:spacing w:line="240" w:lineRule="auto"/>
        <w:ind w:firstLine="567"/>
        <w:rPr>
          <w:rFonts w:ascii="GHEA Grapalat" w:hAnsi="GHEA Grapalat" w:cs="Sylfaen"/>
          <w:szCs w:val="24"/>
          <w:lang w:val="hy-AM"/>
        </w:rPr>
      </w:pPr>
      <w:r>
        <w:rPr>
          <w:rFonts w:ascii="GHEA Grapalat" w:hAnsi="GHEA Grapalat" w:cs="Sylfaen"/>
          <w:szCs w:val="24"/>
          <w:lang w:val="hy-AM"/>
        </w:rPr>
        <w:t>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«7»րդ օրվա ժամը «1</w:t>
      </w:r>
      <w:r w:rsidR="00AA03AD">
        <w:rPr>
          <w:rFonts w:ascii="GHEA Grapalat" w:hAnsi="GHEA Grapalat" w:cs="Sylfaen"/>
          <w:szCs w:val="24"/>
          <w:lang w:val="hy-AM"/>
        </w:rPr>
        <w:t>1</w:t>
      </w:r>
      <w:r>
        <w:rPr>
          <w:rFonts w:ascii="GHEA Grapalat" w:hAnsi="GHEA Grapalat" w:cs="Sylfaen"/>
          <w:szCs w:val="24"/>
          <w:lang w:val="hy-AM"/>
        </w:rPr>
        <w:t>:</w:t>
      </w:r>
      <w:r w:rsidR="00AA03AD">
        <w:rPr>
          <w:rFonts w:ascii="GHEA Grapalat" w:hAnsi="GHEA Grapalat" w:cs="Sylfaen"/>
          <w:szCs w:val="24"/>
          <w:lang w:val="hy-AM"/>
        </w:rPr>
        <w:t xml:space="preserve">00»-ն, </w:t>
      </w:r>
      <w:r w:rsidR="00AA03AD">
        <w:rPr>
          <w:rFonts w:ascii="Sylfaen" w:hAnsi="Sylfaen"/>
          <w:lang w:val="hy-AM"/>
        </w:rPr>
        <w:t>Արարատի մարզի Սայաթ-Նովա համայնք, Չարենցի փողոց թիվ 26</w:t>
      </w:r>
      <w:r>
        <w:rPr>
          <w:rFonts w:ascii="GHEA Grapalat" w:hAnsi="GHEA Grapalat" w:cs="Sylfaen"/>
          <w:szCs w:val="24"/>
          <w:lang w:val="hy-AM"/>
        </w:rPr>
        <w:t xml:space="preserve"> հասցեով։  </w:t>
      </w:r>
    </w:p>
    <w:p w:rsidR="00375C2D" w:rsidRDefault="00375C2D" w:rsidP="00375C2D">
      <w:pPr>
        <w:pStyle w:val="23"/>
        <w:spacing w:line="240" w:lineRule="auto"/>
        <w:ind w:firstLine="567"/>
        <w:rPr>
          <w:rFonts w:ascii="GHEA Grapalat" w:hAnsi="GHEA Grapalat" w:cs="Sylfaen"/>
          <w:szCs w:val="24"/>
          <w:lang w:val="hy-AM"/>
        </w:rPr>
      </w:pPr>
      <w:r>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Pr>
          <w:rFonts w:ascii="GHEA Grapalat" w:hAnsi="GHEA Grapalat"/>
          <w:sz w:val="24"/>
          <w:szCs w:val="24"/>
        </w:rPr>
        <w:t>«</w:t>
      </w:r>
      <w:r w:rsidR="00AA03AD">
        <w:rPr>
          <w:rFonts w:ascii="GHEA Grapalat" w:hAnsi="GHEA Grapalat" w:cs="Sylfaen"/>
          <w:sz w:val="24"/>
          <w:szCs w:val="24"/>
          <w:lang w:val="hy-AM"/>
        </w:rPr>
        <w:t>Արփինե Ավետիսյանը</w:t>
      </w:r>
      <w:r>
        <w:rPr>
          <w:rFonts w:ascii="GHEA Grapalat" w:hAnsi="GHEA Grapalat"/>
          <w:sz w:val="24"/>
          <w:szCs w:val="24"/>
        </w:rPr>
        <w:t>»</w:t>
      </w:r>
      <w:r>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375C2D" w:rsidRDefault="00375C2D" w:rsidP="00375C2D">
      <w:pPr>
        <w:pStyle w:val="23"/>
        <w:spacing w:line="240" w:lineRule="auto"/>
        <w:ind w:firstLine="567"/>
        <w:rPr>
          <w:rFonts w:ascii="GHEA Grapalat" w:hAnsi="GHEA Grapalat" w:cs="Sylfaen"/>
          <w:szCs w:val="24"/>
          <w:lang w:val="hy-AM"/>
        </w:rPr>
      </w:pPr>
      <w:r>
        <w:rPr>
          <w:rFonts w:ascii="GHEA Grapalat" w:hAnsi="GHEA Grapalat" w:cs="Sylfaen"/>
          <w:szCs w:val="24"/>
          <w:lang w:val="hy-AM"/>
        </w:rPr>
        <w:t>4.3 Մասնակիցը հայտով ներկայացնում է`</w:t>
      </w:r>
    </w:p>
    <w:p w:rsidR="00375C2D" w:rsidRDefault="00375C2D" w:rsidP="00375C2D">
      <w:pPr>
        <w:pStyle w:val="23"/>
        <w:spacing w:line="240" w:lineRule="auto"/>
        <w:ind w:firstLine="567"/>
        <w:rPr>
          <w:rFonts w:ascii="GHEA Grapalat" w:hAnsi="GHEA Grapalat" w:cs="Sylfaen"/>
          <w:szCs w:val="24"/>
          <w:lang w:val="hy-AM"/>
        </w:rPr>
      </w:pPr>
      <w:bookmarkStart w:id="3" w:name="_Hlk9261647"/>
      <w:r>
        <w:rPr>
          <w:rFonts w:ascii="GHEA Grapalat" w:hAnsi="GHEA Grapalat" w:cs="Sylfaen"/>
          <w:szCs w:val="24"/>
          <w:lang w:val="hy-AM"/>
        </w:rPr>
        <w:t>1) իր կողմից հաստատված՝ սույն հրավերի 2-րդ մասի 2.1 կետով նախատեսված դիմում-հայտարարություն`</w:t>
      </w:r>
      <w:r>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Pr>
          <w:rFonts w:ascii="GHEA Grapalat" w:hAnsi="GHEA Grapalat" w:cs="Sylfaen"/>
          <w:szCs w:val="24"/>
          <w:lang w:val="hy-AM"/>
        </w:rPr>
        <w:t>, որը ներառում է`</w:t>
      </w:r>
    </w:p>
    <w:p w:rsidR="00375C2D" w:rsidRDefault="00375C2D" w:rsidP="00375C2D">
      <w:pPr>
        <w:pStyle w:val="23"/>
        <w:spacing w:line="240" w:lineRule="auto"/>
        <w:ind w:firstLine="567"/>
        <w:rPr>
          <w:rFonts w:ascii="GHEA Grapalat" w:hAnsi="GHEA Grapalat" w:cs="Sylfaen"/>
          <w:szCs w:val="24"/>
          <w:lang w:val="hy-AM"/>
        </w:rPr>
      </w:pPr>
      <w:r>
        <w:rPr>
          <w:rFonts w:ascii="GHEA Grapalat" w:hAnsi="GHEA Grapalat" w:cs="Sylfaen"/>
          <w:szCs w:val="24"/>
          <w:lang w:val="hy-AM"/>
        </w:rPr>
        <w:t>ա) հավաստում սույն հրավերով սահմանված մասնակ</w:t>
      </w:r>
      <w:r>
        <w:rPr>
          <w:rFonts w:ascii="GHEA Grapalat" w:hAnsi="GHEA Grapalat" w:cs="Sylfaen"/>
          <w:szCs w:val="24"/>
          <w:lang w:val="hy-AM"/>
        </w:rPr>
        <w:softHyphen/>
        <w:t>ցության իրավունքի պահանջներին իր տվյալների համապատասխանության մասին.</w:t>
      </w:r>
    </w:p>
    <w:p w:rsidR="00375C2D" w:rsidRDefault="00375C2D" w:rsidP="00375C2D">
      <w:pPr>
        <w:shd w:val="clear" w:color="auto" w:fill="FFFFFF"/>
        <w:ind w:firstLine="567"/>
        <w:jc w:val="both"/>
        <w:rPr>
          <w:rFonts w:ascii="GHEA Grapalat" w:hAnsi="GHEA Grapalat" w:cs="Sylfaen"/>
          <w:sz w:val="20"/>
          <w:lang w:val="hy-AM"/>
        </w:rPr>
      </w:pPr>
      <w:r>
        <w:rPr>
          <w:rFonts w:ascii="GHEA Grapalat" w:hAnsi="GHEA Grapalat" w:cs="Sylfaen"/>
          <w:sz w:val="20"/>
          <w:lang w:val="hy-AM"/>
        </w:rPr>
        <w:t>բ)</w:t>
      </w:r>
      <w:r>
        <w:rPr>
          <w:rFonts w:ascii="GHEA Grapalat" w:hAnsi="GHEA Grapalat" w:cs="Sylfaen"/>
          <w:lang w:val="hy-AM"/>
        </w:rPr>
        <w:t xml:space="preserve"> </w:t>
      </w:r>
      <w:r>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375C2D" w:rsidRDefault="00375C2D" w:rsidP="00375C2D">
      <w:pPr>
        <w:pStyle w:val="23"/>
        <w:spacing w:line="240" w:lineRule="auto"/>
        <w:ind w:firstLine="567"/>
        <w:rPr>
          <w:rFonts w:ascii="GHEA Grapalat" w:hAnsi="GHEA Grapalat" w:cs="Sylfaen"/>
          <w:szCs w:val="24"/>
          <w:lang w:val="hy-AM"/>
        </w:rPr>
      </w:pPr>
      <w:r>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375C2D" w:rsidRDefault="00375C2D" w:rsidP="00375C2D">
      <w:pPr>
        <w:pStyle w:val="23"/>
        <w:spacing w:line="240" w:lineRule="auto"/>
        <w:ind w:firstLine="567"/>
        <w:rPr>
          <w:rFonts w:ascii="GHEA Grapalat" w:hAnsi="GHEA Grapalat" w:cs="Sylfaen"/>
          <w:szCs w:val="24"/>
          <w:lang w:val="hy-AM"/>
        </w:rPr>
      </w:pPr>
      <w:bookmarkStart w:id="4" w:name="_Hlk9261892"/>
      <w:bookmarkEnd w:id="3"/>
      <w:r>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75C2D" w:rsidRDefault="00375C2D" w:rsidP="00375C2D">
      <w:pPr>
        <w:pStyle w:val="norm"/>
        <w:spacing w:line="240" w:lineRule="auto"/>
        <w:ind w:firstLine="630"/>
        <w:rPr>
          <w:rFonts w:ascii="GHEA Grapalat" w:hAnsi="GHEA Grapalat" w:cs="Sylfaen"/>
          <w:szCs w:val="24"/>
          <w:lang w:val="hy-AM"/>
        </w:rPr>
      </w:pPr>
      <w:r>
        <w:rPr>
          <w:rFonts w:ascii="GHEA Grapalat" w:hAnsi="GHEA Grapalat"/>
          <w:sz w:val="20"/>
          <w:lang w:val="hy-AM"/>
        </w:rPr>
        <w:t xml:space="preserve">ե) </w:t>
      </w:r>
      <w:r>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Pr>
          <w:rFonts w:ascii="GHEA Grapalat" w:hAnsi="GHEA Grapalat"/>
          <w:sz w:val="20"/>
          <w:lang w:val="hy-AM"/>
        </w:rPr>
        <w:t xml:space="preserve">: Ընդ որում </w:t>
      </w:r>
      <w:r>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r>
        <w:rPr>
          <w:rFonts w:ascii="GHEA Grapalat" w:hAnsi="GHEA Grapalat" w:cs="Sylfaen"/>
          <w:szCs w:val="24"/>
          <w:lang w:val="hy-AM"/>
        </w:rPr>
        <w:t xml:space="preserve"> </w:t>
      </w:r>
    </w:p>
    <w:p w:rsidR="00375C2D" w:rsidRDefault="00375C2D" w:rsidP="00375C2D">
      <w:pPr>
        <w:pStyle w:val="norm"/>
        <w:spacing w:line="240" w:lineRule="auto"/>
        <w:ind w:firstLine="630"/>
        <w:rPr>
          <w:rFonts w:ascii="GHEA Grapalat" w:hAnsi="GHEA Grapalat"/>
          <w:sz w:val="20"/>
          <w:lang w:val="hy-AM"/>
        </w:rPr>
      </w:pPr>
      <w:r>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p>
    <w:bookmarkEnd w:id="4"/>
    <w:p w:rsidR="00375C2D" w:rsidRDefault="00375C2D" w:rsidP="00375C2D">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2) իր կողմից հաստատված գնային առաջարկ.</w:t>
      </w:r>
    </w:p>
    <w:p w:rsidR="00375C2D" w:rsidRDefault="00375C2D" w:rsidP="00375C2D">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375C2D" w:rsidRDefault="00375C2D" w:rsidP="00375C2D">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375C2D" w:rsidRDefault="00375C2D" w:rsidP="00375C2D">
      <w:pPr>
        <w:pStyle w:val="norm"/>
        <w:spacing w:line="240" w:lineRule="auto"/>
        <w:rPr>
          <w:rFonts w:ascii="GHEA Grapalat" w:hAnsi="GHEA Grapalat" w:cs="Sylfaen"/>
          <w:sz w:val="20"/>
          <w:szCs w:val="24"/>
          <w:lang w:val="hy-AM" w:eastAsia="en-US"/>
        </w:rPr>
      </w:pPr>
      <w:bookmarkStart w:id="5" w:name="_Hlk9262052"/>
      <w:r>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375C2D" w:rsidRDefault="00375C2D" w:rsidP="00375C2D">
      <w:pPr>
        <w:pStyle w:val="norm"/>
        <w:numPr>
          <w:ilvl w:val="0"/>
          <w:numId w:val="5"/>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375C2D" w:rsidRDefault="00375C2D" w:rsidP="00375C2D">
      <w:pPr>
        <w:pStyle w:val="norm"/>
        <w:numPr>
          <w:ilvl w:val="0"/>
          <w:numId w:val="5"/>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375C2D" w:rsidRDefault="00375C2D" w:rsidP="00375C2D">
      <w:pPr>
        <w:pStyle w:val="norm"/>
        <w:spacing w:line="240" w:lineRule="auto"/>
        <w:rPr>
          <w:rFonts w:ascii="GHEA Grapalat" w:hAnsi="GHEA Grapalat" w:cs="Sylfaen"/>
          <w:sz w:val="20"/>
          <w:szCs w:val="24"/>
          <w:lang w:val="hy-AM" w:eastAsia="en-US"/>
        </w:rPr>
      </w:pPr>
    </w:p>
    <w:p w:rsidR="00375C2D" w:rsidRDefault="00375C2D" w:rsidP="00375C2D">
      <w:pPr>
        <w:jc w:val="center"/>
        <w:rPr>
          <w:rFonts w:ascii="GHEA Grapalat" w:hAnsi="GHEA Grapalat" w:cs="Arial"/>
          <w:b/>
          <w:sz w:val="20"/>
          <w:lang w:val="es-ES"/>
        </w:rPr>
      </w:pPr>
      <w:r>
        <w:rPr>
          <w:rFonts w:ascii="GHEA Grapalat" w:hAnsi="GHEA Grapalat"/>
          <w:b/>
          <w:sz w:val="20"/>
          <w:lang w:val="es-ES"/>
        </w:rPr>
        <w:t xml:space="preserve">5.   </w:t>
      </w:r>
      <w:r>
        <w:rPr>
          <w:rFonts w:ascii="GHEA Grapalat" w:hAnsi="GHEA Grapalat" w:cs="Sylfaen"/>
          <w:b/>
          <w:sz w:val="20"/>
          <w:lang w:val="es-ES"/>
        </w:rPr>
        <w:t>ՀԱՅՏԻ</w:t>
      </w:r>
      <w:r>
        <w:rPr>
          <w:rFonts w:ascii="GHEA Grapalat" w:hAnsi="GHEA Grapalat" w:cs="Arial"/>
          <w:b/>
          <w:sz w:val="20"/>
          <w:lang w:val="es-ES"/>
        </w:rPr>
        <w:t xml:space="preserve">   </w:t>
      </w:r>
      <w:r>
        <w:rPr>
          <w:rFonts w:ascii="GHEA Grapalat" w:hAnsi="GHEA Grapalat" w:cs="Sylfaen"/>
          <w:b/>
          <w:sz w:val="20"/>
          <w:lang w:val="es-ES"/>
        </w:rPr>
        <w:t>ԳՆԱՅԻՆ</w:t>
      </w:r>
      <w:r>
        <w:rPr>
          <w:rFonts w:ascii="GHEA Grapalat" w:hAnsi="GHEA Grapalat" w:cs="Arial"/>
          <w:b/>
          <w:sz w:val="20"/>
          <w:lang w:val="es-ES"/>
        </w:rPr>
        <w:t xml:space="preserve">  </w:t>
      </w:r>
      <w:r>
        <w:rPr>
          <w:rFonts w:ascii="GHEA Grapalat" w:hAnsi="GHEA Grapalat" w:cs="Sylfaen"/>
          <w:b/>
          <w:sz w:val="20"/>
          <w:lang w:val="es-ES"/>
        </w:rPr>
        <w:t>ԱՌԱՋԱՐԿԸ</w:t>
      </w:r>
      <w:r>
        <w:rPr>
          <w:rFonts w:ascii="GHEA Grapalat" w:hAnsi="GHEA Grapalat" w:cs="Arial"/>
          <w:b/>
          <w:sz w:val="20"/>
          <w:lang w:val="es-ES"/>
        </w:rPr>
        <w:t xml:space="preserve"> </w:t>
      </w:r>
    </w:p>
    <w:p w:rsidR="00375C2D" w:rsidRDefault="00375C2D" w:rsidP="00375C2D">
      <w:pPr>
        <w:jc w:val="center"/>
        <w:rPr>
          <w:rFonts w:ascii="GHEA Grapalat" w:hAnsi="GHEA Grapalat" w:cs="Arial"/>
          <w:b/>
          <w:sz w:val="20"/>
          <w:lang w:val="es-ES"/>
        </w:rPr>
      </w:pPr>
    </w:p>
    <w:p w:rsidR="00375C2D" w:rsidRDefault="00375C2D" w:rsidP="00375C2D">
      <w:pPr>
        <w:ind w:firstLine="567"/>
        <w:jc w:val="both"/>
        <w:rPr>
          <w:rFonts w:ascii="GHEA Grapalat" w:hAnsi="GHEA Grapalat"/>
          <w:sz w:val="20"/>
          <w:lang w:val="es-ES"/>
        </w:rPr>
      </w:pPr>
      <w:r>
        <w:rPr>
          <w:rFonts w:ascii="GHEA Grapalat" w:hAnsi="GHEA Grapalat" w:cs="Sylfaen"/>
          <w:sz w:val="20"/>
          <w:lang w:val="es-ES"/>
        </w:rPr>
        <w:t xml:space="preserve">5.1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գինը</w:t>
      </w:r>
      <w:r>
        <w:rPr>
          <w:rFonts w:ascii="GHEA Grapalat" w:hAnsi="GHEA Grapalat" w:cs="Sylfaen"/>
          <w:sz w:val="20"/>
          <w:lang w:val="es-ES"/>
        </w:rPr>
        <w:t xml:space="preserve"> </w:t>
      </w:r>
      <w:r>
        <w:rPr>
          <w:rFonts w:ascii="GHEA Grapalat" w:hAnsi="GHEA Grapalat" w:cs="Sylfaen"/>
          <w:sz w:val="20"/>
          <w:lang w:val="hy-AM"/>
        </w:rPr>
        <w:t>ապրանքի</w:t>
      </w:r>
      <w:r>
        <w:rPr>
          <w:rFonts w:ascii="GHEA Grapalat" w:hAnsi="GHEA Grapalat" w:cs="Sylfaen"/>
          <w:sz w:val="20"/>
          <w:lang w:val="es-ES"/>
        </w:rPr>
        <w:t xml:space="preserve"> </w:t>
      </w:r>
      <w:r>
        <w:rPr>
          <w:rFonts w:ascii="GHEA Grapalat" w:hAnsi="GHEA Grapalat" w:cs="Sylfaen"/>
          <w:sz w:val="20"/>
          <w:lang w:val="hy-AM"/>
        </w:rPr>
        <w:t>արժեքից</w:t>
      </w:r>
      <w:r>
        <w:rPr>
          <w:rFonts w:ascii="GHEA Grapalat" w:hAnsi="GHEA Grapalat" w:cs="Sylfaen"/>
          <w:sz w:val="20"/>
          <w:lang w:val="es-ES"/>
        </w:rPr>
        <w:t xml:space="preserve"> </w:t>
      </w:r>
      <w:r>
        <w:rPr>
          <w:rFonts w:ascii="GHEA Grapalat" w:hAnsi="GHEA Grapalat" w:cs="Sylfaen"/>
          <w:sz w:val="20"/>
          <w:lang w:val="hy-AM"/>
        </w:rPr>
        <w:t>բացի</w:t>
      </w:r>
      <w:r>
        <w:rPr>
          <w:rFonts w:ascii="GHEA Grapalat" w:hAnsi="GHEA Grapalat" w:cs="Sylfaen"/>
          <w:sz w:val="20"/>
          <w:lang w:val="es-ES"/>
        </w:rPr>
        <w:t xml:space="preserve"> </w:t>
      </w:r>
      <w:r>
        <w:rPr>
          <w:rFonts w:ascii="GHEA Grapalat" w:hAnsi="GHEA Grapalat" w:cs="Sylfaen"/>
          <w:sz w:val="20"/>
          <w:lang w:val="hy-AM"/>
        </w:rPr>
        <w:t>ներառում</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փոխադրման</w:t>
      </w:r>
      <w:r>
        <w:rPr>
          <w:rFonts w:ascii="GHEA Grapalat" w:hAnsi="GHEA Grapalat" w:cs="Sylfaen"/>
          <w:sz w:val="20"/>
          <w:lang w:val="es-ES"/>
        </w:rPr>
        <w:t xml:space="preserve">, </w:t>
      </w:r>
      <w:r>
        <w:rPr>
          <w:rFonts w:ascii="GHEA Grapalat" w:hAnsi="GHEA Grapalat" w:cs="Sylfaen"/>
          <w:sz w:val="20"/>
          <w:lang w:val="hy-AM"/>
        </w:rPr>
        <w:t>ապահովագրման</w:t>
      </w:r>
      <w:r>
        <w:rPr>
          <w:rFonts w:ascii="GHEA Grapalat" w:hAnsi="GHEA Grapalat" w:cs="Sylfaen"/>
          <w:sz w:val="20"/>
          <w:lang w:val="es-ES"/>
        </w:rPr>
        <w:t xml:space="preserve">, </w:t>
      </w:r>
      <w:r>
        <w:rPr>
          <w:rFonts w:ascii="GHEA Grapalat" w:hAnsi="GHEA Grapalat" w:cs="Sylfaen"/>
          <w:sz w:val="20"/>
          <w:lang w:val="hy-AM"/>
        </w:rPr>
        <w:t>տուրքերի</w:t>
      </w:r>
      <w:r>
        <w:rPr>
          <w:rFonts w:ascii="GHEA Grapalat" w:hAnsi="GHEA Grapalat" w:cs="Sylfaen"/>
          <w:sz w:val="20"/>
          <w:lang w:val="es-ES"/>
        </w:rPr>
        <w:t xml:space="preserve">, </w:t>
      </w:r>
      <w:r>
        <w:rPr>
          <w:rFonts w:ascii="GHEA Grapalat" w:hAnsi="GHEA Grapalat" w:cs="Sylfaen"/>
          <w:sz w:val="20"/>
          <w:lang w:val="hy-AM"/>
        </w:rPr>
        <w:t>հարկերի</w:t>
      </w:r>
      <w:r>
        <w:rPr>
          <w:rFonts w:ascii="GHEA Grapalat" w:hAnsi="GHEA Grapalat" w:cs="Sylfaen"/>
          <w:sz w:val="20"/>
          <w:lang w:val="es-ES"/>
        </w:rPr>
        <w:t xml:space="preserve">, </w:t>
      </w:r>
      <w:r>
        <w:rPr>
          <w:rFonts w:ascii="GHEA Grapalat" w:hAnsi="GHEA Grapalat" w:cs="Sylfaen"/>
          <w:sz w:val="20"/>
          <w:lang w:val="hy-AM"/>
        </w:rPr>
        <w:t>այլ</w:t>
      </w:r>
      <w:r>
        <w:rPr>
          <w:rFonts w:ascii="GHEA Grapalat" w:hAnsi="GHEA Grapalat" w:cs="Sylfaen"/>
          <w:sz w:val="20"/>
          <w:lang w:val="es-ES"/>
        </w:rPr>
        <w:t xml:space="preserve"> </w:t>
      </w:r>
      <w:r>
        <w:rPr>
          <w:rFonts w:ascii="GHEA Grapalat" w:hAnsi="GHEA Grapalat" w:cs="Sylfaen"/>
          <w:sz w:val="20"/>
          <w:lang w:val="hy-AM"/>
        </w:rPr>
        <w:t>վճարումների</w:t>
      </w:r>
      <w:r>
        <w:rPr>
          <w:rFonts w:ascii="GHEA Grapalat" w:hAnsi="GHEA Grapalat" w:cs="Sylfaen"/>
          <w:sz w:val="20"/>
          <w:lang w:val="es-ES"/>
        </w:rPr>
        <w:t xml:space="preserve"> </w:t>
      </w:r>
      <w:r>
        <w:rPr>
          <w:rFonts w:ascii="GHEA Grapalat" w:hAnsi="GHEA Grapalat" w:cs="Sylfaen"/>
          <w:sz w:val="20"/>
          <w:lang w:val="hy-AM"/>
        </w:rPr>
        <w:t>գծով</w:t>
      </w:r>
      <w:r>
        <w:rPr>
          <w:rFonts w:ascii="GHEA Grapalat" w:hAnsi="GHEA Grapalat" w:cs="Sylfaen"/>
          <w:sz w:val="20"/>
          <w:lang w:val="es-ES"/>
        </w:rPr>
        <w:t xml:space="preserve"> </w:t>
      </w:r>
      <w:r>
        <w:rPr>
          <w:rFonts w:ascii="GHEA Grapalat" w:hAnsi="GHEA Grapalat" w:cs="Sylfaen"/>
          <w:sz w:val="20"/>
          <w:lang w:val="hy-AM"/>
        </w:rPr>
        <w:t>ծախսերը</w:t>
      </w:r>
      <w:r>
        <w:rPr>
          <w:rFonts w:ascii="GHEA Grapalat" w:hAnsi="GHEA Grapalat" w:cs="Sylfaen"/>
          <w:sz w:val="20"/>
          <w:lang w:val="es-ES"/>
        </w:rPr>
        <w:t xml:space="preserve"> </w:t>
      </w:r>
      <w:r>
        <w:rPr>
          <w:rFonts w:ascii="GHEA Grapalat" w:hAnsi="GHEA Grapalat" w:cs="Sylfaen"/>
          <w:sz w:val="20"/>
          <w:lang w:val="hy-AM"/>
        </w:rPr>
        <w:t>և</w:t>
      </w:r>
      <w:r>
        <w:rPr>
          <w:rFonts w:ascii="GHEA Grapalat" w:hAnsi="GHEA Grapalat" w:cs="Sylfaen"/>
          <w:sz w:val="20"/>
          <w:lang w:val="es-ES"/>
        </w:rPr>
        <w:t xml:space="preserve"> </w:t>
      </w:r>
      <w:r>
        <w:rPr>
          <w:rFonts w:ascii="GHEA Grapalat" w:hAnsi="GHEA Grapalat" w:cs="Sylfaen"/>
          <w:sz w:val="20"/>
          <w:lang w:val="hy-AM"/>
        </w:rPr>
        <w:t>չի</w:t>
      </w:r>
      <w:r>
        <w:rPr>
          <w:rFonts w:ascii="GHEA Grapalat" w:hAnsi="GHEA Grapalat" w:cs="Sylfaen"/>
          <w:sz w:val="20"/>
          <w:lang w:val="es-ES"/>
        </w:rPr>
        <w:t xml:space="preserve"> </w:t>
      </w:r>
      <w:r>
        <w:rPr>
          <w:rFonts w:ascii="GHEA Grapalat" w:hAnsi="GHEA Grapalat" w:cs="Sylfaen"/>
          <w:sz w:val="20"/>
          <w:lang w:val="hy-AM"/>
        </w:rPr>
        <w:t>կարող</w:t>
      </w:r>
      <w:r>
        <w:rPr>
          <w:rFonts w:ascii="GHEA Grapalat" w:hAnsi="GHEA Grapalat" w:cs="Sylfaen"/>
          <w:sz w:val="20"/>
          <w:lang w:val="es-ES"/>
        </w:rPr>
        <w:t xml:space="preserve"> </w:t>
      </w:r>
      <w:r>
        <w:rPr>
          <w:rFonts w:ascii="GHEA Grapalat" w:hAnsi="GHEA Grapalat" w:cs="Sylfaen"/>
          <w:sz w:val="20"/>
          <w:lang w:val="hy-AM"/>
        </w:rPr>
        <w:t>պակաս</w:t>
      </w:r>
      <w:r>
        <w:rPr>
          <w:rFonts w:ascii="GHEA Grapalat" w:hAnsi="GHEA Grapalat" w:cs="Sylfaen"/>
          <w:sz w:val="20"/>
          <w:lang w:val="es-ES"/>
        </w:rPr>
        <w:t xml:space="preserve"> </w:t>
      </w:r>
      <w:r>
        <w:rPr>
          <w:rFonts w:ascii="GHEA Grapalat" w:hAnsi="GHEA Grapalat" w:cs="Sylfaen"/>
          <w:sz w:val="20"/>
          <w:lang w:val="hy-AM"/>
        </w:rPr>
        <w:t>լինել</w:t>
      </w:r>
      <w:r>
        <w:rPr>
          <w:rFonts w:ascii="GHEA Grapalat" w:hAnsi="GHEA Grapalat" w:cs="Sylfaen"/>
          <w:sz w:val="20"/>
          <w:lang w:val="es-ES"/>
        </w:rPr>
        <w:t xml:space="preserve"> </w:t>
      </w:r>
      <w:r>
        <w:rPr>
          <w:rFonts w:ascii="GHEA Grapalat" w:hAnsi="GHEA Grapalat" w:cs="Sylfaen"/>
          <w:sz w:val="20"/>
          <w:lang w:val="hy-AM"/>
        </w:rPr>
        <w:t>դրանց</w:t>
      </w:r>
      <w:r>
        <w:rPr>
          <w:rFonts w:ascii="GHEA Grapalat" w:hAnsi="GHEA Grapalat" w:cs="Sylfaen"/>
          <w:sz w:val="20"/>
          <w:lang w:val="es-ES"/>
        </w:rPr>
        <w:t xml:space="preserve"> </w:t>
      </w:r>
      <w:r>
        <w:rPr>
          <w:rFonts w:ascii="GHEA Grapalat" w:hAnsi="GHEA Grapalat" w:cs="Sylfaen"/>
          <w:sz w:val="20"/>
          <w:lang w:val="hy-AM"/>
        </w:rPr>
        <w:t>ինքնարժեքից</w:t>
      </w:r>
      <w:r>
        <w:rPr>
          <w:rFonts w:ascii="GHEA Grapalat" w:hAnsi="GHEA Grapalat" w:cs="Sylfaen"/>
          <w:sz w:val="20"/>
          <w:lang w:val="es-ES"/>
        </w:rPr>
        <w:t xml:space="preserve">: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գնի</w:t>
      </w:r>
      <w:r>
        <w:rPr>
          <w:rFonts w:ascii="GHEA Grapalat" w:hAnsi="GHEA Grapalat" w:cs="Sylfaen"/>
          <w:sz w:val="20"/>
          <w:lang w:val="es-ES"/>
        </w:rPr>
        <w:t xml:space="preserve">  </w:t>
      </w:r>
      <w:r>
        <w:rPr>
          <w:rFonts w:ascii="GHEA Grapalat" w:hAnsi="GHEA Grapalat" w:cs="Sylfaen"/>
          <w:sz w:val="20"/>
          <w:lang w:val="hy-AM"/>
        </w:rPr>
        <w:t>հաշվարկը</w:t>
      </w:r>
      <w:r>
        <w:rPr>
          <w:rFonts w:ascii="GHEA Grapalat" w:hAnsi="GHEA Grapalat" w:cs="Sylfaen"/>
          <w:sz w:val="20"/>
          <w:lang w:val="es-ES"/>
        </w:rPr>
        <w:t xml:space="preserve"> </w:t>
      </w:r>
      <w:r>
        <w:rPr>
          <w:rFonts w:ascii="GHEA Grapalat" w:hAnsi="GHEA Grapalat" w:cs="Sylfaen"/>
          <w:sz w:val="20"/>
          <w:lang w:val="hy-AM"/>
        </w:rPr>
        <w:t>պետք</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ներկայացվի</w:t>
      </w:r>
      <w:r>
        <w:rPr>
          <w:rFonts w:ascii="GHEA Grapalat" w:hAnsi="GHEA Grapalat" w:cs="Sylfaen"/>
          <w:sz w:val="20"/>
          <w:lang w:val="es-ES"/>
        </w:rPr>
        <w:t xml:space="preserve"> </w:t>
      </w:r>
      <w:r>
        <w:rPr>
          <w:rFonts w:ascii="GHEA Grapalat" w:hAnsi="GHEA Grapalat" w:cs="Sylfaen"/>
          <w:sz w:val="20"/>
          <w:lang w:val="hy-AM"/>
        </w:rPr>
        <w:t>հայտով</w:t>
      </w:r>
      <w:r>
        <w:rPr>
          <w:rFonts w:ascii="GHEA Grapalat" w:hAnsi="GHEA Grapalat"/>
          <w:sz w:val="20"/>
          <w:lang w:val="es-ES"/>
        </w:rPr>
        <w:t>:</w:t>
      </w:r>
    </w:p>
    <w:p w:rsidR="00375C2D" w:rsidRDefault="00375C2D" w:rsidP="00375C2D">
      <w:pPr>
        <w:pStyle w:val="norm"/>
        <w:spacing w:line="240" w:lineRule="auto"/>
        <w:ind w:firstLine="567"/>
        <w:rPr>
          <w:rFonts w:ascii="GHEA Grapalat" w:hAnsi="GHEA Grapalat" w:cs="Sylfaen"/>
          <w:sz w:val="20"/>
          <w:szCs w:val="24"/>
          <w:lang w:val="es-ES" w:eastAsia="en-US"/>
        </w:rPr>
      </w:pPr>
      <w:r>
        <w:rPr>
          <w:rFonts w:ascii="GHEA Grapalat" w:hAnsi="GHEA Grapalat"/>
          <w:sz w:val="20"/>
          <w:lang w:val="es-ES"/>
        </w:rPr>
        <w:t>5.</w:t>
      </w:r>
      <w:r>
        <w:rPr>
          <w:rFonts w:ascii="GHEA Grapalat" w:hAnsi="GHEA Grapalat"/>
          <w:sz w:val="20"/>
          <w:lang w:val="hy-AM"/>
        </w:rPr>
        <w:t>2</w:t>
      </w:r>
      <w:r>
        <w:rPr>
          <w:rFonts w:ascii="GHEA Grapalat" w:hAnsi="GHEA Grapalat" w:cs="Sylfaen"/>
          <w:sz w:val="20"/>
          <w:lang w:val="es-ES"/>
        </w:rPr>
        <w:t xml:space="preserve"> Մ</w:t>
      </w:r>
      <w:r>
        <w:rPr>
          <w:rFonts w:ascii="GHEA Grapalat" w:hAnsi="GHEA Grapalat" w:cs="Sylfaen"/>
          <w:sz w:val="20"/>
          <w:szCs w:val="24"/>
          <w:lang w:val="hy-AM" w:eastAsia="en-US"/>
        </w:rPr>
        <w:t xml:space="preserve">ասնակիցը գնային առաջարկը ներկայացնում է </w:t>
      </w:r>
      <w:r>
        <w:rPr>
          <w:rFonts w:ascii="GHEA Grapalat" w:hAnsi="GHEA Grapalat" w:cs="Sylfaen"/>
          <w:sz w:val="20"/>
          <w:lang w:val="hy-AM"/>
        </w:rPr>
        <w:t>ինքնարժեք, շահույթ</w:t>
      </w:r>
      <w:r>
        <w:rPr>
          <w:rFonts w:ascii="GHEA Grapalat" w:hAnsi="GHEA Grapalat" w:cs="Sylfaen"/>
          <w:szCs w:val="22"/>
          <w:lang w:val="es-ES"/>
        </w:rPr>
        <w:t xml:space="preserve"> </w:t>
      </w:r>
      <w:r>
        <w:rPr>
          <w:rFonts w:ascii="GHEA Grapalat" w:hAnsi="GHEA Grapalat"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Pr>
          <w:rFonts w:ascii="GHEA Grapalat" w:hAnsi="GHEA Grapalat" w:cs="Sylfaen"/>
          <w:sz w:val="20"/>
          <w:szCs w:val="24"/>
          <w:lang w:eastAsia="en-US"/>
        </w:rPr>
        <w:t>մ</w:t>
      </w:r>
      <w:r>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Pr>
          <w:rFonts w:ascii="GHEA Grapalat" w:hAnsi="GHEA Grapalat" w:cs="Sylfaen"/>
          <w:sz w:val="20"/>
          <w:szCs w:val="24"/>
          <w:lang w:val="es-ES" w:eastAsia="en-US"/>
        </w:rPr>
        <w:t xml:space="preserve"> </w:t>
      </w:r>
      <w:r>
        <w:rPr>
          <w:rFonts w:ascii="GHEA Grapalat" w:hAnsi="GHEA Grapalat" w:cs="Sylfaen"/>
          <w:sz w:val="20"/>
          <w:lang w:val="ru-RU"/>
        </w:rPr>
        <w:t>ներկայաց</w:t>
      </w:r>
      <w:r>
        <w:rPr>
          <w:rFonts w:ascii="GHEA Grapalat" w:hAnsi="GHEA Grapalat" w:cs="Sylfaen"/>
          <w:sz w:val="20"/>
        </w:rPr>
        <w:t>վող</w:t>
      </w:r>
      <w:r>
        <w:rPr>
          <w:rFonts w:ascii="GHEA Grapalat" w:hAnsi="GHEA Grapalat" w:cs="Sylfaen"/>
          <w:sz w:val="20"/>
          <w:lang w:val="es-ES"/>
        </w:rPr>
        <w:t xml:space="preserve"> </w:t>
      </w:r>
      <w:r>
        <w:rPr>
          <w:rFonts w:ascii="GHEA Grapalat" w:hAnsi="GHEA Grapalat" w:cs="Sylfaen"/>
          <w:sz w:val="20"/>
          <w:lang w:val="ru-RU"/>
        </w:rPr>
        <w:t>գնային</w:t>
      </w:r>
      <w:r>
        <w:rPr>
          <w:rFonts w:ascii="GHEA Grapalat" w:hAnsi="GHEA Grapalat" w:cs="Sylfaen"/>
          <w:sz w:val="20"/>
          <w:lang w:val="es-ES"/>
        </w:rPr>
        <w:t xml:space="preserve"> </w:t>
      </w:r>
      <w:r>
        <w:rPr>
          <w:rFonts w:ascii="GHEA Grapalat" w:hAnsi="GHEA Grapalat" w:cs="Sylfaen"/>
          <w:sz w:val="20"/>
          <w:lang w:val="ru-RU"/>
        </w:rPr>
        <w:t>առաջարկում</w:t>
      </w:r>
      <w:r>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Pr>
          <w:rFonts w:ascii="GHEA Grapalat" w:hAnsi="GHEA Grapalat" w:cs="Sylfaen"/>
          <w:sz w:val="20"/>
          <w:szCs w:val="24"/>
          <w:lang w:val="es-ES" w:eastAsia="en-US"/>
        </w:rPr>
        <w:t xml:space="preserve"> </w:t>
      </w:r>
    </w:p>
    <w:p w:rsidR="00375C2D" w:rsidRDefault="00375C2D" w:rsidP="00375C2D">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eastAsia="en-US"/>
        </w:rPr>
        <w:t>Մ</w:t>
      </w:r>
      <w:r>
        <w:rPr>
          <w:rFonts w:ascii="GHEA Grapalat" w:hAnsi="GHEA Grapalat" w:cs="Sylfaen"/>
          <w:sz w:val="20"/>
          <w:szCs w:val="24"/>
          <w:lang w:val="hy-AM" w:eastAsia="en-US"/>
        </w:rPr>
        <w:t>ասնակիցների գնային առաջարկների գնահատում</w:t>
      </w:r>
      <w:r>
        <w:rPr>
          <w:rFonts w:ascii="GHEA Grapalat" w:hAnsi="GHEA Grapalat" w:cs="Sylfaen"/>
          <w:sz w:val="20"/>
          <w:szCs w:val="24"/>
          <w:lang w:eastAsia="en-US"/>
        </w:rPr>
        <w:t>ն</w:t>
      </w:r>
      <w:r>
        <w:rPr>
          <w:rFonts w:ascii="GHEA Grapalat" w:hAnsi="GHEA Grapalat" w:cs="Sylfaen"/>
          <w:sz w:val="20"/>
          <w:szCs w:val="24"/>
          <w:lang w:val="hy-AM" w:eastAsia="en-US"/>
        </w:rPr>
        <w:t xml:space="preserve"> </w:t>
      </w:r>
      <w:r>
        <w:rPr>
          <w:rFonts w:ascii="GHEA Grapalat" w:hAnsi="GHEA Grapalat" w:cs="Sylfaen"/>
          <w:sz w:val="20"/>
          <w:szCs w:val="24"/>
          <w:lang w:eastAsia="en-US"/>
        </w:rPr>
        <w:t>ու</w:t>
      </w:r>
      <w:r>
        <w:rPr>
          <w:rFonts w:ascii="GHEA Grapalat" w:hAnsi="GHEA Grapalat" w:cs="Sylfaen"/>
          <w:sz w:val="20"/>
          <w:szCs w:val="24"/>
          <w:lang w:val="hy-AM" w:eastAsia="en-US"/>
        </w:rPr>
        <w:t xml:space="preserve"> համեմատումն իրականացվում </w:t>
      </w:r>
      <w:r>
        <w:rPr>
          <w:rFonts w:ascii="GHEA Grapalat" w:hAnsi="GHEA Grapalat" w:cs="Sylfaen"/>
          <w:sz w:val="20"/>
          <w:szCs w:val="24"/>
          <w:lang w:eastAsia="en-US"/>
        </w:rPr>
        <w:t>են</w:t>
      </w:r>
      <w:r>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375C2D" w:rsidRDefault="00375C2D" w:rsidP="00375C2D">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ա. գնային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375C2D" w:rsidRDefault="00375C2D" w:rsidP="00375C2D">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բ. գնային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375C2D" w:rsidRDefault="00375C2D" w:rsidP="00375C2D">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375C2D" w:rsidRDefault="00375C2D" w:rsidP="00375C2D">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ավելին՝ դեպի վերև ամբողջ թիվը.  </w:t>
      </w:r>
    </w:p>
    <w:p w:rsidR="00375C2D" w:rsidRDefault="00375C2D" w:rsidP="00375C2D">
      <w:pPr>
        <w:tabs>
          <w:tab w:val="left" w:pos="0"/>
        </w:tabs>
        <w:ind w:firstLine="360"/>
        <w:jc w:val="both"/>
        <w:rPr>
          <w:rFonts w:ascii="GHEA Grapalat" w:hAnsi="GHEA Grapalat" w:cs="Sylfaen"/>
          <w:sz w:val="20"/>
          <w:lang w:val="hy-AM"/>
        </w:rPr>
      </w:pPr>
      <w:r>
        <w:rPr>
          <w:rFonts w:ascii="GHEA Grapalat" w:hAnsi="GHEA Grapalat" w:cs="Sylfaen"/>
          <w:sz w:val="20"/>
          <w:lang w:val="hy-AM"/>
        </w:rPr>
        <w:t xml:space="preserve">       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375C2D" w:rsidRDefault="00375C2D" w:rsidP="00375C2D">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p>
    <w:p w:rsidR="00375C2D" w:rsidRDefault="00375C2D" w:rsidP="00375C2D">
      <w:pPr>
        <w:pStyle w:val="norm"/>
        <w:spacing w:line="240" w:lineRule="auto"/>
        <w:ind w:firstLine="567"/>
        <w:rPr>
          <w:rFonts w:ascii="GHEA Grapalat" w:hAnsi="GHEA Grapalat"/>
          <w:sz w:val="20"/>
          <w:lang w:val="es-ES"/>
        </w:rPr>
      </w:pPr>
      <w:r>
        <w:rPr>
          <w:rFonts w:ascii="GHEA Grapalat" w:hAnsi="GHEA Grapalat"/>
          <w:sz w:val="20"/>
          <w:lang w:val="es-ES"/>
        </w:rPr>
        <w:t>5.</w:t>
      </w:r>
      <w:r>
        <w:rPr>
          <w:rFonts w:ascii="GHEA Grapalat" w:hAnsi="GHEA Grapalat"/>
          <w:sz w:val="20"/>
          <w:lang w:val="hy-AM"/>
        </w:rPr>
        <w:t>3</w:t>
      </w:r>
      <w:r>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375C2D" w:rsidRDefault="00375C2D" w:rsidP="00375C2D">
      <w:pPr>
        <w:pStyle w:val="23"/>
        <w:spacing w:line="240" w:lineRule="auto"/>
        <w:ind w:firstLine="567"/>
        <w:rPr>
          <w:rFonts w:ascii="GHEA Grapalat" w:hAnsi="GHEA Grapalat"/>
          <w:lang w:val="es-ES"/>
        </w:rPr>
      </w:pPr>
    </w:p>
    <w:p w:rsidR="00375C2D" w:rsidRDefault="00375C2D" w:rsidP="00375C2D">
      <w:pPr>
        <w:jc w:val="center"/>
        <w:rPr>
          <w:rFonts w:ascii="GHEA Grapalat" w:hAnsi="GHEA Grapalat"/>
          <w:b/>
          <w:sz w:val="20"/>
          <w:lang w:val="es-ES"/>
        </w:rPr>
      </w:pPr>
      <w:r>
        <w:rPr>
          <w:rFonts w:ascii="GHEA Grapalat" w:hAnsi="GHEA Grapalat"/>
          <w:b/>
          <w:sz w:val="20"/>
          <w:lang w:val="es-ES"/>
        </w:rPr>
        <w:t xml:space="preserve">6. </w:t>
      </w:r>
      <w:r>
        <w:rPr>
          <w:rFonts w:ascii="GHEA Grapalat" w:hAnsi="GHEA Grapalat"/>
          <w:b/>
          <w:sz w:val="20"/>
        </w:rPr>
        <w:t>ՀԱՅՏԻ</w:t>
      </w:r>
      <w:r>
        <w:rPr>
          <w:rFonts w:ascii="GHEA Grapalat" w:hAnsi="GHEA Grapalat"/>
          <w:b/>
          <w:sz w:val="20"/>
          <w:lang w:val="es-ES"/>
        </w:rPr>
        <w:t xml:space="preserve"> </w:t>
      </w:r>
      <w:r>
        <w:rPr>
          <w:rFonts w:ascii="GHEA Grapalat" w:hAnsi="GHEA Grapalat"/>
          <w:b/>
          <w:sz w:val="20"/>
        </w:rPr>
        <w:t>ԳՈՐԾՈՂՈՒԹՅԱՆ</w:t>
      </w:r>
      <w:r>
        <w:rPr>
          <w:rFonts w:ascii="GHEA Grapalat" w:hAnsi="GHEA Grapalat"/>
          <w:b/>
          <w:sz w:val="20"/>
          <w:lang w:val="es-ES"/>
        </w:rPr>
        <w:t xml:space="preserve"> </w:t>
      </w:r>
      <w:r>
        <w:rPr>
          <w:rFonts w:ascii="GHEA Grapalat" w:hAnsi="GHEA Grapalat"/>
          <w:b/>
          <w:sz w:val="20"/>
        </w:rPr>
        <w:t>ԺԱՄԿԵՏԸ</w:t>
      </w:r>
      <w:r>
        <w:rPr>
          <w:rFonts w:ascii="GHEA Grapalat" w:hAnsi="GHEA Grapalat"/>
          <w:b/>
          <w:sz w:val="20"/>
          <w:lang w:val="es-ES"/>
        </w:rPr>
        <w:t xml:space="preserve">, </w:t>
      </w:r>
      <w:r>
        <w:rPr>
          <w:rFonts w:ascii="GHEA Grapalat" w:hAnsi="GHEA Grapalat"/>
          <w:b/>
          <w:sz w:val="20"/>
        </w:rPr>
        <w:t>ՀԱՅՏԵՐՈՒՄ</w:t>
      </w:r>
      <w:r>
        <w:rPr>
          <w:rFonts w:ascii="GHEA Grapalat" w:hAnsi="GHEA Grapalat"/>
          <w:b/>
          <w:sz w:val="20"/>
          <w:lang w:val="es-ES"/>
        </w:rPr>
        <w:t xml:space="preserve"> </w:t>
      </w:r>
      <w:r>
        <w:rPr>
          <w:rFonts w:ascii="GHEA Grapalat" w:hAnsi="GHEA Grapalat"/>
          <w:b/>
          <w:sz w:val="20"/>
        </w:rPr>
        <w:t>ՓՈՓՈԽՈՒԹՅՈՒՆ</w:t>
      </w:r>
      <w:r>
        <w:rPr>
          <w:rFonts w:ascii="GHEA Grapalat" w:hAnsi="GHEA Grapalat"/>
          <w:b/>
          <w:sz w:val="20"/>
          <w:lang w:val="es-ES"/>
        </w:rPr>
        <w:t xml:space="preserve"> </w:t>
      </w:r>
      <w:r>
        <w:rPr>
          <w:rFonts w:ascii="GHEA Grapalat" w:hAnsi="GHEA Grapalat"/>
          <w:b/>
          <w:sz w:val="20"/>
        </w:rPr>
        <w:t>ԿԱՏԱՐԵԼՈՒ</w:t>
      </w:r>
    </w:p>
    <w:p w:rsidR="00375C2D" w:rsidRDefault="00375C2D" w:rsidP="00375C2D">
      <w:pPr>
        <w:jc w:val="center"/>
        <w:rPr>
          <w:rFonts w:ascii="GHEA Grapalat" w:hAnsi="GHEA Grapalat"/>
          <w:b/>
          <w:sz w:val="20"/>
          <w:lang w:val="es-ES"/>
        </w:rPr>
      </w:pPr>
      <w:r>
        <w:rPr>
          <w:rFonts w:ascii="GHEA Grapalat" w:hAnsi="GHEA Grapalat"/>
          <w:b/>
          <w:sz w:val="20"/>
        </w:rPr>
        <w:t>ԵՎ</w:t>
      </w:r>
      <w:r>
        <w:rPr>
          <w:rFonts w:ascii="GHEA Grapalat" w:hAnsi="GHEA Grapalat"/>
          <w:b/>
          <w:sz w:val="20"/>
          <w:lang w:val="es-ES"/>
        </w:rPr>
        <w:t xml:space="preserve"> </w:t>
      </w:r>
      <w:r>
        <w:rPr>
          <w:rFonts w:ascii="GHEA Grapalat" w:hAnsi="GHEA Grapalat"/>
          <w:b/>
          <w:sz w:val="20"/>
        </w:rPr>
        <w:t>ԴՐԱՆՔ</w:t>
      </w:r>
      <w:r>
        <w:rPr>
          <w:rFonts w:ascii="GHEA Grapalat" w:hAnsi="GHEA Grapalat"/>
          <w:b/>
          <w:sz w:val="20"/>
          <w:lang w:val="es-ES"/>
        </w:rPr>
        <w:t xml:space="preserve"> </w:t>
      </w:r>
      <w:r>
        <w:rPr>
          <w:rFonts w:ascii="GHEA Grapalat" w:hAnsi="GHEA Grapalat"/>
          <w:b/>
          <w:sz w:val="20"/>
        </w:rPr>
        <w:t>ՀԵՏ</w:t>
      </w:r>
      <w:r>
        <w:rPr>
          <w:rFonts w:ascii="GHEA Grapalat" w:hAnsi="GHEA Grapalat"/>
          <w:b/>
          <w:sz w:val="20"/>
          <w:lang w:val="es-ES"/>
        </w:rPr>
        <w:t xml:space="preserve"> </w:t>
      </w:r>
      <w:r>
        <w:rPr>
          <w:rFonts w:ascii="GHEA Grapalat" w:hAnsi="GHEA Grapalat"/>
          <w:b/>
          <w:sz w:val="20"/>
        </w:rPr>
        <w:t>ՎԵՐՑՆԵԼՈՒ</w:t>
      </w:r>
      <w:r>
        <w:rPr>
          <w:rFonts w:ascii="GHEA Grapalat" w:hAnsi="GHEA Grapalat"/>
          <w:b/>
          <w:sz w:val="20"/>
          <w:lang w:val="es-ES"/>
        </w:rPr>
        <w:t xml:space="preserve"> </w:t>
      </w:r>
      <w:r>
        <w:rPr>
          <w:rFonts w:ascii="GHEA Grapalat" w:hAnsi="GHEA Grapalat"/>
          <w:b/>
          <w:sz w:val="20"/>
        </w:rPr>
        <w:t>ԿԱՐԳԸ</w:t>
      </w:r>
    </w:p>
    <w:p w:rsidR="00375C2D" w:rsidRDefault="00375C2D" w:rsidP="00375C2D">
      <w:pPr>
        <w:pStyle w:val="af6"/>
        <w:spacing w:after="0" w:line="240" w:lineRule="auto"/>
        <w:ind w:firstLine="567"/>
        <w:rPr>
          <w:rFonts w:ascii="GHEA Grapalat" w:hAnsi="GHEA Grapalat" w:cs="Times New Roman"/>
          <w:b/>
          <w:sz w:val="20"/>
          <w:lang w:val="af-ZA"/>
        </w:rPr>
      </w:pPr>
    </w:p>
    <w:p w:rsidR="00375C2D" w:rsidRDefault="00375C2D" w:rsidP="00375C2D">
      <w:pPr>
        <w:pStyle w:val="af6"/>
        <w:spacing w:after="0" w:line="240" w:lineRule="auto"/>
        <w:ind w:firstLine="567"/>
        <w:rPr>
          <w:rFonts w:ascii="GHEA Grapalat" w:hAnsi="GHEA Grapalat" w:cs="Sylfaen"/>
          <w:i w:val="0"/>
          <w:sz w:val="20"/>
          <w:szCs w:val="24"/>
          <w:lang w:val="af-ZA"/>
        </w:rPr>
      </w:pPr>
      <w:r>
        <w:rPr>
          <w:rFonts w:ascii="GHEA Grapalat" w:hAnsi="GHEA Grapalat" w:cs="Times New Roman"/>
          <w:sz w:val="20"/>
          <w:lang w:val="af-ZA"/>
        </w:rPr>
        <w:t>6.1</w:t>
      </w:r>
      <w:r>
        <w:rPr>
          <w:rFonts w:ascii="GHEA Grapalat" w:hAnsi="GHEA Grapalat" w:cs="Times New Roman"/>
          <w:i w:val="0"/>
          <w:sz w:val="20"/>
          <w:lang w:val="af-ZA"/>
        </w:rPr>
        <w:t xml:space="preserve"> </w:t>
      </w:r>
      <w:r>
        <w:rPr>
          <w:rFonts w:ascii="GHEA Grapalat" w:hAnsi="GHEA Grapalat" w:cs="Sylfaen"/>
          <w:sz w:val="20"/>
          <w:szCs w:val="24"/>
          <w:lang w:val="ru-RU"/>
        </w:rPr>
        <w:t>Օրենքի</w:t>
      </w:r>
      <w:r>
        <w:rPr>
          <w:rFonts w:ascii="GHEA Grapalat" w:hAnsi="GHEA Grapalat" w:cs="Sylfaen"/>
          <w:sz w:val="20"/>
          <w:szCs w:val="24"/>
          <w:lang w:val="af-ZA"/>
        </w:rPr>
        <w:t xml:space="preserve"> 31-</w:t>
      </w:r>
      <w:r>
        <w:rPr>
          <w:rFonts w:ascii="GHEA Grapalat" w:hAnsi="GHEA Grapalat" w:cs="Sylfaen"/>
          <w:sz w:val="20"/>
          <w:szCs w:val="24"/>
          <w:lang w:val="ru-RU"/>
        </w:rPr>
        <w:t>րդ</w:t>
      </w:r>
      <w:r>
        <w:rPr>
          <w:rFonts w:ascii="GHEA Grapalat" w:hAnsi="GHEA Grapalat" w:cs="Sylfaen"/>
          <w:sz w:val="20"/>
          <w:szCs w:val="24"/>
          <w:lang w:val="af-ZA"/>
        </w:rPr>
        <w:t xml:space="preserve"> </w:t>
      </w:r>
      <w:r>
        <w:rPr>
          <w:rFonts w:ascii="GHEA Grapalat" w:hAnsi="GHEA Grapalat" w:cs="Sylfaen"/>
          <w:sz w:val="20"/>
          <w:szCs w:val="24"/>
          <w:lang w:val="ru-RU"/>
        </w:rPr>
        <w:t>հոդվածի</w:t>
      </w:r>
      <w:r>
        <w:rPr>
          <w:rFonts w:ascii="GHEA Grapalat" w:hAnsi="GHEA Grapalat" w:cs="Sylfaen"/>
          <w:sz w:val="20"/>
          <w:szCs w:val="24"/>
          <w:lang w:val="af-ZA"/>
        </w:rPr>
        <w:t xml:space="preserve"> </w:t>
      </w:r>
      <w:r>
        <w:rPr>
          <w:rFonts w:ascii="GHEA Grapalat" w:hAnsi="GHEA Grapalat" w:cs="Sylfaen"/>
          <w:sz w:val="20"/>
          <w:szCs w:val="24"/>
          <w:lang w:val="ru-RU"/>
        </w:rPr>
        <w:t>համաձայն</w:t>
      </w:r>
      <w:r>
        <w:rPr>
          <w:rFonts w:ascii="GHEA Grapalat" w:hAnsi="GHEA Grapalat" w:cs="Sylfaen"/>
          <w:sz w:val="20"/>
          <w:szCs w:val="24"/>
          <w:lang w:val="af-ZA"/>
        </w:rPr>
        <w:t xml:space="preserve">` </w:t>
      </w:r>
      <w:r>
        <w:rPr>
          <w:rFonts w:ascii="GHEA Grapalat" w:hAnsi="GHEA Grapalat" w:cs="Sylfaen"/>
          <w:sz w:val="20"/>
          <w:szCs w:val="24"/>
          <w:lang w:val="ru-RU"/>
        </w:rPr>
        <w:t>հայտը</w:t>
      </w:r>
      <w:r>
        <w:rPr>
          <w:rFonts w:ascii="GHEA Grapalat" w:hAnsi="GHEA Grapalat" w:cs="Sylfaen"/>
          <w:sz w:val="20"/>
          <w:szCs w:val="24"/>
          <w:lang w:val="af-ZA"/>
        </w:rPr>
        <w:t xml:space="preserve"> </w:t>
      </w:r>
      <w:r>
        <w:rPr>
          <w:rFonts w:ascii="GHEA Grapalat" w:hAnsi="GHEA Grapalat" w:cs="Sylfaen"/>
          <w:sz w:val="20"/>
          <w:szCs w:val="24"/>
          <w:lang w:val="ru-RU"/>
        </w:rPr>
        <w:t>վավեր</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Օրենքին</w:t>
      </w:r>
      <w:r>
        <w:rPr>
          <w:rFonts w:ascii="GHEA Grapalat" w:hAnsi="GHEA Grapalat" w:cs="Sylfaen"/>
          <w:sz w:val="20"/>
          <w:szCs w:val="24"/>
          <w:lang w:val="af-ZA"/>
        </w:rPr>
        <w:t xml:space="preserve"> </w:t>
      </w:r>
      <w:r>
        <w:rPr>
          <w:rFonts w:ascii="GHEA Grapalat" w:hAnsi="GHEA Grapalat" w:cs="Sylfaen"/>
          <w:sz w:val="20"/>
          <w:szCs w:val="24"/>
          <w:lang w:val="ru-RU"/>
        </w:rPr>
        <w:t>համապատասխան</w:t>
      </w:r>
      <w:r>
        <w:rPr>
          <w:rFonts w:ascii="GHEA Grapalat" w:hAnsi="GHEA Grapalat" w:cs="Sylfaen"/>
          <w:sz w:val="20"/>
          <w:szCs w:val="24"/>
          <w:lang w:val="af-ZA"/>
        </w:rPr>
        <w:t xml:space="preserve"> </w:t>
      </w:r>
      <w:r>
        <w:rPr>
          <w:rFonts w:ascii="GHEA Grapalat" w:hAnsi="GHEA Grapalat" w:cs="Sylfaen"/>
          <w:sz w:val="20"/>
          <w:szCs w:val="24"/>
          <w:lang w:val="ru-RU"/>
        </w:rPr>
        <w:t>պայմանագրի</w:t>
      </w:r>
      <w:r>
        <w:rPr>
          <w:rFonts w:ascii="GHEA Grapalat" w:hAnsi="GHEA Grapalat" w:cs="Sylfaen"/>
          <w:sz w:val="20"/>
          <w:szCs w:val="24"/>
          <w:lang w:val="af-ZA"/>
        </w:rPr>
        <w:t xml:space="preserve"> </w:t>
      </w:r>
      <w:r>
        <w:rPr>
          <w:rFonts w:ascii="GHEA Grapalat" w:hAnsi="GHEA Grapalat" w:cs="Sylfaen"/>
          <w:sz w:val="20"/>
          <w:szCs w:val="24"/>
          <w:lang w:val="ru-RU"/>
        </w:rPr>
        <w:t>կնքումը</w:t>
      </w:r>
      <w:r>
        <w:rPr>
          <w:rFonts w:ascii="GHEA Grapalat" w:hAnsi="GHEA Grapalat" w:cs="Sylfaen"/>
          <w:sz w:val="20"/>
          <w:szCs w:val="24"/>
          <w:lang w:val="af-ZA"/>
        </w:rPr>
        <w:t xml:space="preserve">, </w:t>
      </w:r>
      <w:r>
        <w:rPr>
          <w:rFonts w:ascii="GHEA Grapalat" w:hAnsi="GHEA Grapalat" w:cs="Sylfaen"/>
          <w:sz w:val="20"/>
          <w:szCs w:val="24"/>
        </w:rPr>
        <w:t>մ</w:t>
      </w:r>
      <w:r>
        <w:rPr>
          <w:rFonts w:ascii="GHEA Grapalat" w:hAnsi="GHEA Grapalat" w:cs="Sylfaen"/>
          <w:sz w:val="20"/>
          <w:szCs w:val="24"/>
          <w:lang w:val="ru-RU"/>
        </w:rPr>
        <w:t>ասնակցի</w:t>
      </w:r>
      <w:r>
        <w:rPr>
          <w:rFonts w:ascii="GHEA Grapalat" w:hAnsi="GHEA Grapalat" w:cs="Sylfaen"/>
          <w:sz w:val="20"/>
          <w:szCs w:val="24"/>
          <w:lang w:val="af-ZA"/>
        </w:rPr>
        <w:t xml:space="preserve"> </w:t>
      </w:r>
      <w:r>
        <w:rPr>
          <w:rFonts w:ascii="GHEA Grapalat" w:hAnsi="GHEA Grapalat" w:cs="Sylfaen"/>
          <w:sz w:val="20"/>
          <w:szCs w:val="24"/>
          <w:lang w:val="ru-RU"/>
        </w:rPr>
        <w:t>կողմից</w:t>
      </w:r>
      <w:r>
        <w:rPr>
          <w:rFonts w:ascii="GHEA Grapalat" w:hAnsi="GHEA Grapalat" w:cs="Sylfaen"/>
          <w:sz w:val="20"/>
          <w:szCs w:val="24"/>
          <w:lang w:val="af-ZA"/>
        </w:rPr>
        <w:t xml:space="preserve"> </w:t>
      </w:r>
      <w:r>
        <w:rPr>
          <w:rFonts w:ascii="GHEA Grapalat" w:hAnsi="GHEA Grapalat" w:cs="Sylfaen"/>
          <w:sz w:val="20"/>
          <w:szCs w:val="24"/>
          <w:lang w:val="ru-RU"/>
        </w:rPr>
        <w:t>հայտի</w:t>
      </w:r>
      <w:r>
        <w:rPr>
          <w:rFonts w:ascii="GHEA Grapalat" w:hAnsi="GHEA Grapalat" w:cs="Sylfaen"/>
          <w:sz w:val="20"/>
          <w:szCs w:val="24"/>
          <w:lang w:val="af-ZA"/>
        </w:rPr>
        <w:t xml:space="preserve"> </w:t>
      </w:r>
      <w:r>
        <w:rPr>
          <w:rFonts w:ascii="GHEA Grapalat" w:hAnsi="GHEA Grapalat" w:cs="Sylfaen"/>
          <w:sz w:val="20"/>
          <w:szCs w:val="24"/>
          <w:lang w:val="ru-RU"/>
        </w:rPr>
        <w:t>հետ</w:t>
      </w:r>
      <w:r>
        <w:rPr>
          <w:rFonts w:ascii="GHEA Grapalat" w:hAnsi="GHEA Grapalat" w:cs="Sylfaen"/>
          <w:sz w:val="20"/>
          <w:szCs w:val="24"/>
          <w:lang w:val="af-ZA"/>
        </w:rPr>
        <w:t xml:space="preserve"> </w:t>
      </w:r>
      <w:r>
        <w:rPr>
          <w:rFonts w:ascii="GHEA Grapalat" w:hAnsi="GHEA Grapalat" w:cs="Sylfaen"/>
          <w:sz w:val="20"/>
          <w:szCs w:val="24"/>
          <w:lang w:val="ru-RU"/>
        </w:rPr>
        <w:t>վերցնելը</w:t>
      </w:r>
      <w:r>
        <w:rPr>
          <w:rFonts w:ascii="GHEA Grapalat" w:hAnsi="GHEA Grapalat" w:cs="Sylfaen"/>
          <w:sz w:val="20"/>
          <w:szCs w:val="24"/>
          <w:lang w:val="af-ZA"/>
        </w:rPr>
        <w:t xml:space="preserve">, </w:t>
      </w:r>
      <w:r>
        <w:rPr>
          <w:rFonts w:ascii="GHEA Grapalat" w:hAnsi="GHEA Grapalat" w:cs="Sylfaen"/>
          <w:sz w:val="20"/>
          <w:szCs w:val="24"/>
          <w:lang w:val="ru-RU"/>
        </w:rPr>
        <w:t>հայտի</w:t>
      </w:r>
      <w:r>
        <w:rPr>
          <w:rFonts w:ascii="GHEA Grapalat" w:hAnsi="GHEA Grapalat" w:cs="Sylfaen"/>
          <w:sz w:val="20"/>
          <w:szCs w:val="24"/>
          <w:lang w:val="af-ZA"/>
        </w:rPr>
        <w:t xml:space="preserve"> </w:t>
      </w:r>
      <w:r>
        <w:rPr>
          <w:rFonts w:ascii="GHEA Grapalat" w:hAnsi="GHEA Grapalat" w:cs="Sylfaen"/>
          <w:sz w:val="20"/>
          <w:szCs w:val="24"/>
          <w:lang w:val="ru-RU"/>
        </w:rPr>
        <w:t>մերժումը</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սույն </w:t>
      </w:r>
      <w:r>
        <w:rPr>
          <w:rFonts w:ascii="GHEA Grapalat" w:hAnsi="GHEA Grapalat" w:cs="Sylfaen"/>
          <w:sz w:val="20"/>
          <w:szCs w:val="24"/>
          <w:lang w:val="ru-RU"/>
        </w:rPr>
        <w:t>ընթացակարգը</w:t>
      </w:r>
      <w:r>
        <w:rPr>
          <w:rFonts w:ascii="GHEA Grapalat" w:hAnsi="GHEA Grapalat" w:cs="Sylfaen"/>
          <w:sz w:val="20"/>
          <w:szCs w:val="24"/>
          <w:lang w:val="af-ZA"/>
        </w:rPr>
        <w:t xml:space="preserve"> </w:t>
      </w:r>
      <w:r>
        <w:rPr>
          <w:rFonts w:ascii="GHEA Grapalat" w:hAnsi="GHEA Grapalat" w:cs="Sylfaen"/>
          <w:sz w:val="20"/>
          <w:szCs w:val="24"/>
          <w:lang w:val="ru-RU"/>
        </w:rPr>
        <w:t>չկայացած</w:t>
      </w:r>
      <w:r>
        <w:rPr>
          <w:rFonts w:ascii="GHEA Grapalat" w:hAnsi="GHEA Grapalat" w:cs="Sylfaen"/>
          <w:sz w:val="20"/>
          <w:szCs w:val="24"/>
          <w:lang w:val="af-ZA"/>
        </w:rPr>
        <w:t xml:space="preserve"> </w:t>
      </w:r>
      <w:r>
        <w:rPr>
          <w:rFonts w:ascii="GHEA Grapalat" w:hAnsi="GHEA Grapalat" w:cs="Sylfaen"/>
          <w:sz w:val="20"/>
          <w:szCs w:val="24"/>
          <w:lang w:val="ru-RU"/>
        </w:rPr>
        <w:t>հայտարարվելը։</w:t>
      </w:r>
    </w:p>
    <w:p w:rsidR="00375C2D" w:rsidRDefault="00375C2D" w:rsidP="00375C2D">
      <w:pPr>
        <w:pStyle w:val="af6"/>
        <w:spacing w:after="0" w:line="240" w:lineRule="auto"/>
        <w:ind w:firstLine="567"/>
        <w:rPr>
          <w:rFonts w:ascii="GHEA Grapalat" w:hAnsi="GHEA Grapalat" w:cs="Sylfaen"/>
          <w:sz w:val="20"/>
          <w:szCs w:val="24"/>
          <w:lang w:val="af-ZA"/>
        </w:rPr>
      </w:pPr>
      <w:r>
        <w:rPr>
          <w:rFonts w:ascii="GHEA Grapalat" w:hAnsi="GHEA Grapalat" w:cs="Sylfaen"/>
          <w:sz w:val="20"/>
          <w:szCs w:val="24"/>
          <w:lang w:val="af-ZA"/>
        </w:rPr>
        <w:t xml:space="preserve">6.2  </w:t>
      </w:r>
      <w:r>
        <w:rPr>
          <w:rFonts w:ascii="GHEA Grapalat" w:hAnsi="GHEA Grapalat" w:cs="Sylfaen"/>
          <w:sz w:val="20"/>
          <w:szCs w:val="24"/>
          <w:lang w:val="ru-RU"/>
        </w:rPr>
        <w:t>Օրենքի</w:t>
      </w:r>
      <w:r>
        <w:rPr>
          <w:rFonts w:ascii="GHEA Grapalat" w:hAnsi="GHEA Grapalat" w:cs="Sylfaen"/>
          <w:sz w:val="20"/>
          <w:szCs w:val="24"/>
          <w:lang w:val="af-ZA"/>
        </w:rPr>
        <w:t xml:space="preserve"> 31-</w:t>
      </w:r>
      <w:r>
        <w:rPr>
          <w:rFonts w:ascii="GHEA Grapalat" w:hAnsi="GHEA Grapalat" w:cs="Sylfaen"/>
          <w:sz w:val="20"/>
          <w:szCs w:val="24"/>
          <w:lang w:val="ru-RU"/>
        </w:rPr>
        <w:t>րդ</w:t>
      </w:r>
      <w:r>
        <w:rPr>
          <w:rFonts w:ascii="GHEA Grapalat" w:hAnsi="GHEA Grapalat" w:cs="Sylfaen"/>
          <w:sz w:val="20"/>
          <w:szCs w:val="24"/>
          <w:lang w:val="af-ZA"/>
        </w:rPr>
        <w:t xml:space="preserve"> </w:t>
      </w:r>
      <w:r>
        <w:rPr>
          <w:rFonts w:ascii="GHEA Grapalat" w:hAnsi="GHEA Grapalat" w:cs="Sylfaen"/>
          <w:sz w:val="20"/>
          <w:szCs w:val="24"/>
          <w:lang w:val="ru-RU"/>
        </w:rPr>
        <w:t>հոդվածի</w:t>
      </w:r>
      <w:r>
        <w:rPr>
          <w:rFonts w:ascii="GHEA Grapalat" w:hAnsi="GHEA Grapalat" w:cs="Sylfaen"/>
          <w:sz w:val="20"/>
          <w:szCs w:val="24"/>
          <w:lang w:val="af-ZA"/>
        </w:rPr>
        <w:t xml:space="preserve"> </w:t>
      </w:r>
      <w:r>
        <w:rPr>
          <w:rFonts w:ascii="GHEA Grapalat" w:hAnsi="GHEA Grapalat" w:cs="Sylfaen"/>
          <w:sz w:val="20"/>
          <w:szCs w:val="24"/>
          <w:lang w:val="ru-RU"/>
        </w:rPr>
        <w:t>համաձայն</w:t>
      </w:r>
      <w:r>
        <w:rPr>
          <w:rFonts w:ascii="GHEA Grapalat" w:hAnsi="GHEA Grapalat" w:cs="Sylfaen"/>
          <w:sz w:val="20"/>
          <w:szCs w:val="24"/>
          <w:lang w:val="af-ZA"/>
        </w:rPr>
        <w:t xml:space="preserve">` </w:t>
      </w:r>
      <w:r>
        <w:rPr>
          <w:rFonts w:ascii="GHEA Grapalat" w:hAnsi="GHEA Grapalat" w:cs="Sylfaen"/>
          <w:sz w:val="20"/>
          <w:szCs w:val="24"/>
        </w:rPr>
        <w:t>մ</w:t>
      </w:r>
      <w:r>
        <w:rPr>
          <w:rFonts w:ascii="GHEA Grapalat" w:hAnsi="GHEA Grapalat" w:cs="Sylfaen"/>
          <w:sz w:val="20"/>
          <w:szCs w:val="24"/>
          <w:lang w:val="ru-RU"/>
        </w:rPr>
        <w:t>ասնակիցը</w:t>
      </w:r>
      <w:r>
        <w:rPr>
          <w:rFonts w:ascii="GHEA Grapalat" w:hAnsi="GHEA Grapalat" w:cs="Sylfaen"/>
          <w:sz w:val="20"/>
          <w:szCs w:val="24"/>
          <w:lang w:val="af-ZA"/>
        </w:rPr>
        <w:t xml:space="preserve">,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սույն</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1-ին մասի 4.2 </w:t>
      </w:r>
      <w:r>
        <w:rPr>
          <w:rFonts w:ascii="GHEA Grapalat" w:hAnsi="GHEA Grapalat" w:cs="Sylfaen"/>
          <w:sz w:val="20"/>
          <w:szCs w:val="24"/>
          <w:lang w:val="ru-RU"/>
        </w:rPr>
        <w:t>կետում</w:t>
      </w:r>
      <w:r>
        <w:rPr>
          <w:rFonts w:ascii="GHEA Grapalat" w:hAnsi="GHEA Grapalat" w:cs="Sylfaen"/>
          <w:sz w:val="20"/>
          <w:szCs w:val="24"/>
          <w:lang w:val="af-ZA"/>
        </w:rPr>
        <w:t xml:space="preserve"> </w:t>
      </w:r>
      <w:r>
        <w:rPr>
          <w:rFonts w:ascii="GHEA Grapalat" w:hAnsi="GHEA Grapalat" w:cs="Sylfaen"/>
          <w:sz w:val="20"/>
          <w:szCs w:val="24"/>
          <w:lang w:val="ru-RU"/>
        </w:rPr>
        <w:t>նշված</w:t>
      </w:r>
      <w:r>
        <w:rPr>
          <w:rFonts w:ascii="GHEA Grapalat" w:hAnsi="GHEA Grapalat" w:cs="Sylfaen"/>
          <w:sz w:val="20"/>
          <w:szCs w:val="24"/>
          <w:lang w:val="af-ZA"/>
        </w:rPr>
        <w:t xml:space="preserve">` </w:t>
      </w:r>
      <w:r>
        <w:rPr>
          <w:rFonts w:ascii="GHEA Grapalat" w:hAnsi="GHEA Grapalat" w:cs="Sylfaen"/>
          <w:sz w:val="20"/>
          <w:szCs w:val="24"/>
          <w:lang w:val="ru-RU"/>
        </w:rPr>
        <w:t>հայտերի</w:t>
      </w:r>
      <w:r>
        <w:rPr>
          <w:rFonts w:ascii="GHEA Grapalat" w:hAnsi="GHEA Grapalat" w:cs="Sylfaen"/>
          <w:sz w:val="20"/>
          <w:szCs w:val="24"/>
          <w:lang w:val="af-ZA"/>
        </w:rPr>
        <w:t xml:space="preserve"> </w:t>
      </w:r>
      <w:r>
        <w:rPr>
          <w:rFonts w:ascii="GHEA Grapalat" w:hAnsi="GHEA Grapalat" w:cs="Sylfaen"/>
          <w:sz w:val="20"/>
          <w:szCs w:val="24"/>
          <w:lang w:val="ru-RU"/>
        </w:rPr>
        <w:t>ներկայացման</w:t>
      </w:r>
      <w:r>
        <w:rPr>
          <w:rFonts w:ascii="GHEA Grapalat" w:hAnsi="GHEA Grapalat" w:cs="Sylfaen"/>
          <w:sz w:val="20"/>
          <w:szCs w:val="24"/>
          <w:lang w:val="af-ZA"/>
        </w:rPr>
        <w:t xml:space="preserve"> </w:t>
      </w:r>
      <w:r>
        <w:rPr>
          <w:rFonts w:ascii="GHEA Grapalat" w:hAnsi="GHEA Grapalat" w:cs="Sylfaen"/>
          <w:sz w:val="20"/>
          <w:szCs w:val="24"/>
          <w:lang w:val="ru-RU"/>
        </w:rPr>
        <w:t>վերջնաժամկետը</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փոփոխել</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w:t>
      </w:r>
      <w:r>
        <w:rPr>
          <w:rFonts w:ascii="GHEA Grapalat" w:hAnsi="GHEA Grapalat" w:cs="Sylfaen"/>
          <w:sz w:val="20"/>
          <w:szCs w:val="24"/>
          <w:lang w:val="ru-RU"/>
        </w:rPr>
        <w:t>հետ</w:t>
      </w:r>
      <w:r>
        <w:rPr>
          <w:rFonts w:ascii="GHEA Grapalat" w:hAnsi="GHEA Grapalat" w:cs="Sylfaen"/>
          <w:sz w:val="20"/>
          <w:szCs w:val="24"/>
          <w:lang w:val="af-ZA"/>
        </w:rPr>
        <w:t xml:space="preserve"> </w:t>
      </w:r>
      <w:r>
        <w:rPr>
          <w:rFonts w:ascii="GHEA Grapalat" w:hAnsi="GHEA Grapalat" w:cs="Sylfaen"/>
          <w:sz w:val="20"/>
          <w:szCs w:val="24"/>
          <w:lang w:val="ru-RU"/>
        </w:rPr>
        <w:t>վերցնել</w:t>
      </w:r>
      <w:r>
        <w:rPr>
          <w:rFonts w:ascii="GHEA Grapalat" w:hAnsi="GHEA Grapalat" w:cs="Sylfaen"/>
          <w:sz w:val="20"/>
          <w:szCs w:val="24"/>
          <w:lang w:val="af-ZA"/>
        </w:rPr>
        <w:t xml:space="preserve"> </w:t>
      </w:r>
      <w:r>
        <w:rPr>
          <w:rFonts w:ascii="GHEA Grapalat" w:hAnsi="GHEA Grapalat" w:cs="Sylfaen"/>
          <w:sz w:val="20"/>
          <w:szCs w:val="24"/>
          <w:lang w:val="ru-RU"/>
        </w:rPr>
        <w:t>իր</w:t>
      </w:r>
      <w:r>
        <w:rPr>
          <w:rFonts w:ascii="GHEA Grapalat" w:hAnsi="GHEA Grapalat" w:cs="Sylfaen"/>
          <w:sz w:val="20"/>
          <w:szCs w:val="24"/>
          <w:lang w:val="af-ZA"/>
        </w:rPr>
        <w:t xml:space="preserve"> </w:t>
      </w:r>
      <w:r>
        <w:rPr>
          <w:rFonts w:ascii="GHEA Grapalat" w:hAnsi="GHEA Grapalat" w:cs="Sylfaen"/>
          <w:sz w:val="20"/>
          <w:szCs w:val="24"/>
          <w:lang w:val="ru-RU"/>
        </w:rPr>
        <w:t>հայտը։</w:t>
      </w:r>
    </w:p>
    <w:p w:rsidR="00375C2D" w:rsidRDefault="00375C2D" w:rsidP="00375C2D">
      <w:pPr>
        <w:ind w:firstLine="567"/>
        <w:jc w:val="center"/>
        <w:rPr>
          <w:rFonts w:ascii="GHEA Grapalat" w:hAnsi="GHEA Grapalat"/>
          <w:b/>
          <w:sz w:val="20"/>
          <w:lang w:val="af-ZA"/>
        </w:rPr>
      </w:pPr>
    </w:p>
    <w:p w:rsidR="00375C2D" w:rsidRDefault="00375C2D" w:rsidP="00375C2D">
      <w:pPr>
        <w:ind w:firstLine="567"/>
        <w:jc w:val="both"/>
        <w:rPr>
          <w:rFonts w:ascii="GHEA Grapalat" w:hAnsi="GHEA Grapalat" w:cs="Sylfaen"/>
          <w:sz w:val="20"/>
          <w:lang w:val="af-ZA"/>
        </w:rPr>
      </w:pPr>
    </w:p>
    <w:p w:rsidR="00375C2D" w:rsidRDefault="00375C2D" w:rsidP="00375C2D">
      <w:pPr>
        <w:ind w:firstLine="567"/>
        <w:jc w:val="center"/>
        <w:rPr>
          <w:rFonts w:ascii="GHEA Grapalat" w:hAnsi="GHEA Grapalat"/>
          <w:b/>
          <w:sz w:val="20"/>
          <w:lang w:val="hy-AM"/>
        </w:rPr>
      </w:pPr>
      <w:r>
        <w:rPr>
          <w:rFonts w:ascii="GHEA Grapalat" w:hAnsi="GHEA Grapalat"/>
          <w:b/>
          <w:sz w:val="20"/>
          <w:lang w:val="af-ZA"/>
        </w:rPr>
        <w:t>8.  ՀԱՅՏԵՐԻ ԲԱՑՈՒՄԸ</w:t>
      </w:r>
      <w:r>
        <w:rPr>
          <w:rFonts w:ascii="GHEA Grapalat" w:hAnsi="GHEA Grapalat"/>
          <w:b/>
          <w:sz w:val="20"/>
          <w:lang w:val="hy-AM"/>
        </w:rPr>
        <w:t xml:space="preserve">, </w:t>
      </w:r>
      <w:r>
        <w:rPr>
          <w:rFonts w:ascii="GHEA Grapalat" w:hAnsi="GHEA Grapalat"/>
          <w:b/>
          <w:sz w:val="20"/>
          <w:lang w:val="af-ZA"/>
        </w:rPr>
        <w:t xml:space="preserve">ԳՆԱՀԱՏՈՒՄԸ  ԵՎ  </w:t>
      </w:r>
    </w:p>
    <w:p w:rsidR="00375C2D" w:rsidRDefault="00375C2D" w:rsidP="00375C2D">
      <w:pPr>
        <w:ind w:firstLine="567"/>
        <w:jc w:val="center"/>
        <w:rPr>
          <w:rFonts w:ascii="GHEA Grapalat" w:hAnsi="GHEA Grapalat"/>
          <w:b/>
          <w:sz w:val="20"/>
          <w:lang w:val="af-ZA"/>
        </w:rPr>
      </w:pPr>
      <w:r>
        <w:rPr>
          <w:rFonts w:ascii="GHEA Grapalat" w:hAnsi="GHEA Grapalat"/>
          <w:b/>
          <w:sz w:val="20"/>
          <w:lang w:val="af-ZA"/>
        </w:rPr>
        <w:t xml:space="preserve">ԱՐԴՅՈՒՆՔՆԵՐԻ ԱՄՓՈՓՈՒՄԸ </w:t>
      </w:r>
    </w:p>
    <w:p w:rsidR="00375C2D" w:rsidRDefault="00375C2D" w:rsidP="00375C2D">
      <w:pPr>
        <w:ind w:firstLine="567"/>
        <w:jc w:val="both"/>
        <w:rPr>
          <w:rFonts w:ascii="GHEA Grapalat" w:hAnsi="GHEA Grapalat"/>
          <w:b/>
          <w:sz w:val="20"/>
          <w:lang w:val="af-ZA"/>
        </w:rPr>
      </w:pPr>
    </w:p>
    <w:p w:rsidR="00375C2D" w:rsidRDefault="00375C2D" w:rsidP="00375C2D">
      <w:pPr>
        <w:pStyle w:val="23"/>
        <w:spacing w:line="240" w:lineRule="auto"/>
        <w:ind w:firstLine="567"/>
        <w:rPr>
          <w:rFonts w:ascii="GHEA Grapalat" w:hAnsi="GHEA Grapalat" w:cs="Tahoma"/>
        </w:rPr>
      </w:pPr>
      <w:r>
        <w:rPr>
          <w:rFonts w:ascii="GHEA Grapalat" w:hAnsi="GHEA Grapalat"/>
        </w:rPr>
        <w:t xml:space="preserve">8.1 </w:t>
      </w:r>
      <w:r>
        <w:rPr>
          <w:rFonts w:ascii="GHEA Grapalat" w:hAnsi="GHEA Grapalat" w:cs="Sylfaen"/>
          <w:lang w:val="ru-RU"/>
        </w:rPr>
        <w:t>Հայտերի</w:t>
      </w:r>
      <w:r>
        <w:rPr>
          <w:rFonts w:ascii="GHEA Grapalat" w:hAnsi="GHEA Grapalat" w:cs="Sylfaen"/>
        </w:rPr>
        <w:t xml:space="preserve"> </w:t>
      </w:r>
      <w:r>
        <w:rPr>
          <w:rFonts w:ascii="GHEA Grapalat" w:hAnsi="GHEA Grapalat" w:cs="Sylfaen"/>
          <w:lang w:val="ru-RU"/>
        </w:rPr>
        <w:t>բացումը</w:t>
      </w:r>
      <w:r>
        <w:rPr>
          <w:rFonts w:ascii="GHEA Grapalat" w:hAnsi="GHEA Grapalat" w:cs="Sylfaen"/>
        </w:rPr>
        <w:t xml:space="preserve"> </w:t>
      </w:r>
      <w:r>
        <w:rPr>
          <w:rFonts w:ascii="GHEA Grapalat" w:hAnsi="GHEA Grapalat" w:cs="Sylfaen"/>
          <w:lang w:val="ru-RU"/>
        </w:rPr>
        <w:t>կկատարվի</w:t>
      </w:r>
      <w:r>
        <w:rPr>
          <w:rFonts w:ascii="GHEA Grapalat" w:hAnsi="GHEA Grapalat" w:cs="Sylfaen"/>
        </w:rPr>
        <w:t xml:space="preserve"> հանձնաժողովի՝ հայտերի բացման և գնահատման նիստում՝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ընթացակարգի</w:t>
      </w:r>
      <w:r>
        <w:rPr>
          <w:rFonts w:ascii="GHEA Grapalat" w:hAnsi="GHEA Grapalat" w:cs="Sylfaen"/>
          <w:szCs w:val="24"/>
        </w:rPr>
        <w:t xml:space="preserve"> </w:t>
      </w:r>
      <w:r>
        <w:rPr>
          <w:rFonts w:ascii="GHEA Grapalat" w:hAnsi="GHEA Grapalat" w:cs="Sylfaen"/>
          <w:szCs w:val="24"/>
          <w:lang w:val="ru-RU"/>
        </w:rPr>
        <w:t>հայտարարությունը</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հրավերը</w:t>
      </w:r>
      <w:r>
        <w:rPr>
          <w:rFonts w:ascii="GHEA Grapalat" w:hAnsi="GHEA Grapalat" w:cs="Sylfaen"/>
          <w:szCs w:val="24"/>
        </w:rPr>
        <w:t xml:space="preserve"> </w:t>
      </w:r>
      <w:r>
        <w:rPr>
          <w:rFonts w:ascii="GHEA Grapalat" w:hAnsi="GHEA Grapalat" w:cs="Sylfaen"/>
          <w:szCs w:val="24"/>
          <w:lang w:val="ru-RU"/>
        </w:rPr>
        <w:t>համակարգում</w:t>
      </w:r>
      <w:r>
        <w:rPr>
          <w:rFonts w:ascii="GHEA Grapalat" w:hAnsi="GHEA Grapalat" w:cs="Sylfaen"/>
          <w:szCs w:val="24"/>
        </w:rPr>
        <w:t xml:space="preserve"> </w:t>
      </w:r>
      <w:r>
        <w:rPr>
          <w:rFonts w:ascii="GHEA Grapalat" w:hAnsi="GHEA Grapalat" w:cs="Sylfaen"/>
          <w:szCs w:val="24"/>
          <w:lang w:val="en-US"/>
        </w:rPr>
        <w:t>հ</w:t>
      </w:r>
      <w:r>
        <w:rPr>
          <w:rFonts w:ascii="GHEA Grapalat" w:hAnsi="GHEA Grapalat" w:cs="Sylfaen"/>
          <w:szCs w:val="24"/>
          <w:lang w:val="ru-RU"/>
        </w:rPr>
        <w:t>րապարակվելու</w:t>
      </w:r>
      <w:r>
        <w:rPr>
          <w:rFonts w:ascii="GHEA Grapalat" w:hAnsi="GHEA Grapalat" w:cs="Sylfaen"/>
          <w:szCs w:val="24"/>
        </w:rPr>
        <w:t xml:space="preserve"> </w:t>
      </w:r>
      <w:r>
        <w:rPr>
          <w:rFonts w:ascii="GHEA Grapalat" w:hAnsi="GHEA Grapalat" w:cs="Sylfaen"/>
          <w:szCs w:val="24"/>
          <w:lang w:val="en-US"/>
        </w:rPr>
        <w:t>օրվանից</w:t>
      </w:r>
      <w:r w:rsidRPr="00375C2D">
        <w:rPr>
          <w:rFonts w:ascii="GHEA Grapalat" w:hAnsi="GHEA Grapalat" w:cs="Sylfaen"/>
          <w:szCs w:val="24"/>
        </w:rPr>
        <w:t xml:space="preserve"> </w:t>
      </w:r>
      <w:r>
        <w:rPr>
          <w:rFonts w:ascii="GHEA Grapalat" w:hAnsi="GHEA Grapalat" w:cs="Sylfaen"/>
          <w:szCs w:val="24"/>
          <w:lang w:val="ru-RU"/>
        </w:rPr>
        <w:t>հաշված</w:t>
      </w:r>
      <w:r>
        <w:rPr>
          <w:rFonts w:ascii="GHEA Grapalat" w:hAnsi="GHEA Grapalat" w:cs="Sylfaen"/>
          <w:szCs w:val="24"/>
        </w:rPr>
        <w:t xml:space="preserve"> «</w:t>
      </w:r>
      <w:r>
        <w:rPr>
          <w:rFonts w:ascii="GHEA Grapalat" w:hAnsi="GHEA Grapalat" w:cs="Sylfaen"/>
          <w:szCs w:val="24"/>
          <w:lang w:val="hy-AM"/>
        </w:rPr>
        <w:t>7</w:t>
      </w:r>
      <w:r>
        <w:rPr>
          <w:rFonts w:ascii="GHEA Grapalat" w:hAnsi="GHEA Grapalat" w:cs="Sylfaen"/>
          <w:szCs w:val="24"/>
        </w:rPr>
        <w:t>»</w:t>
      </w:r>
      <w:r>
        <w:rPr>
          <w:rFonts w:ascii="GHEA Grapalat" w:hAnsi="GHEA Grapalat" w:cs="Sylfaen"/>
          <w:szCs w:val="24"/>
          <w:lang w:val="ru-RU"/>
        </w:rPr>
        <w:t>րդ</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ժամը</w:t>
      </w:r>
      <w:r>
        <w:rPr>
          <w:rFonts w:ascii="GHEA Grapalat" w:hAnsi="GHEA Grapalat" w:cs="Sylfaen"/>
          <w:szCs w:val="24"/>
        </w:rPr>
        <w:t xml:space="preserve"> «</w:t>
      </w:r>
      <w:r w:rsidR="00AA03AD">
        <w:rPr>
          <w:rFonts w:ascii="GHEA Grapalat" w:hAnsi="GHEA Grapalat" w:cs="Sylfaen"/>
          <w:sz w:val="24"/>
          <w:szCs w:val="24"/>
          <w:lang w:val="hy-AM"/>
        </w:rPr>
        <w:t>11:00</w:t>
      </w:r>
      <w:r>
        <w:rPr>
          <w:rFonts w:ascii="GHEA Grapalat" w:hAnsi="GHEA Grapalat" w:cs="Sylfaen"/>
          <w:szCs w:val="24"/>
        </w:rPr>
        <w:t xml:space="preserve"> »-</w:t>
      </w:r>
      <w:r>
        <w:rPr>
          <w:rFonts w:ascii="GHEA Grapalat" w:hAnsi="GHEA Grapalat" w:cs="Sylfaen"/>
          <w:szCs w:val="24"/>
          <w:lang w:val="en-US"/>
        </w:rPr>
        <w:t>ի</w:t>
      </w:r>
      <w:r>
        <w:rPr>
          <w:rFonts w:ascii="GHEA Grapalat" w:hAnsi="GHEA Grapalat" w:cs="Sylfaen"/>
          <w:szCs w:val="24"/>
          <w:lang w:val="ru-RU"/>
        </w:rPr>
        <w:t>ն։</w:t>
      </w:r>
      <w:r>
        <w:rPr>
          <w:rFonts w:ascii="GHEA Grapalat" w:hAnsi="GHEA Grapalat" w:cs="Sylfaen"/>
          <w:szCs w:val="24"/>
        </w:rPr>
        <w:t xml:space="preserve"> </w:t>
      </w:r>
    </w:p>
    <w:p w:rsidR="00375C2D" w:rsidRDefault="00375C2D" w:rsidP="00375C2D">
      <w:pPr>
        <w:ind w:firstLine="567"/>
        <w:jc w:val="both"/>
        <w:rPr>
          <w:rFonts w:ascii="GHEA Grapalat" w:hAnsi="GHEA Grapalat" w:cs="Sylfaen"/>
          <w:sz w:val="20"/>
          <w:lang w:val="af-ZA"/>
        </w:rPr>
      </w:pPr>
      <w:r>
        <w:rPr>
          <w:rFonts w:ascii="GHEA Grapalat" w:hAnsi="GHEA Grapalat" w:cs="Sylfaen"/>
          <w:sz w:val="20"/>
          <w:lang w:val="ru-RU"/>
        </w:rPr>
        <w:t>Հայտերի</w:t>
      </w:r>
      <w:r>
        <w:rPr>
          <w:rFonts w:ascii="GHEA Grapalat" w:hAnsi="GHEA Grapalat" w:cs="Sylfaen"/>
          <w:sz w:val="20"/>
          <w:lang w:val="af-ZA"/>
        </w:rPr>
        <w:t xml:space="preserve"> </w:t>
      </w:r>
      <w:r>
        <w:rPr>
          <w:rFonts w:ascii="GHEA Grapalat" w:hAnsi="GHEA Grapalat" w:cs="Sylfaen"/>
          <w:sz w:val="20"/>
          <w:lang w:val="ru-RU"/>
        </w:rPr>
        <w:t>բացման</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գնահատման</w:t>
      </w:r>
      <w:r>
        <w:rPr>
          <w:rFonts w:ascii="GHEA Grapalat" w:hAnsi="GHEA Grapalat" w:cs="Sylfaen"/>
          <w:sz w:val="20"/>
          <w:lang w:val="af-ZA"/>
        </w:rPr>
        <w:t xml:space="preserve"> </w:t>
      </w:r>
      <w:r>
        <w:rPr>
          <w:rFonts w:ascii="GHEA Grapalat" w:hAnsi="GHEA Grapalat" w:cs="Sylfaen"/>
          <w:sz w:val="20"/>
          <w:lang w:val="ru-RU"/>
        </w:rPr>
        <w:t>նիստում</w:t>
      </w:r>
      <w:r>
        <w:rPr>
          <w:rFonts w:ascii="GHEA Grapalat" w:hAnsi="GHEA Grapalat" w:cs="Sylfaen"/>
          <w:sz w:val="20"/>
        </w:rPr>
        <w:t>՝</w:t>
      </w:r>
    </w:p>
    <w:p w:rsidR="00375C2D" w:rsidRDefault="00375C2D" w:rsidP="00375C2D">
      <w:pPr>
        <w:ind w:firstLine="567"/>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rPr>
        <w:t>հանձնաժողովի</w:t>
      </w:r>
      <w:r>
        <w:rPr>
          <w:rFonts w:ascii="GHEA Grapalat" w:hAnsi="GHEA Grapalat" w:cs="Sylfaen"/>
          <w:sz w:val="20"/>
          <w:lang w:val="af-ZA"/>
        </w:rPr>
        <w:t xml:space="preserve"> </w:t>
      </w:r>
      <w:r>
        <w:rPr>
          <w:rFonts w:ascii="GHEA Grapalat" w:hAnsi="GHEA Grapalat" w:cs="Sylfaen"/>
          <w:sz w:val="20"/>
        </w:rPr>
        <w:t>նախագահը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նախագահողը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հայտարարում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բացված</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հրապա</w:t>
      </w:r>
      <w:r>
        <w:rPr>
          <w:rFonts w:ascii="GHEA Grapalat" w:hAnsi="GHEA Grapalat" w:cs="Sylfaen"/>
          <w:sz w:val="20"/>
          <w:lang w:val="hy-AM"/>
        </w:rPr>
        <w:softHyphen/>
        <w:t>րակում է գնման հայտով սահմանված</w:t>
      </w:r>
      <w:r>
        <w:rPr>
          <w:rFonts w:ascii="GHEA Grapalat" w:hAnsi="GHEA Grapalat" w:cs="Sylfaen"/>
          <w:sz w:val="20"/>
          <w:lang w:val="af-ZA"/>
        </w:rPr>
        <w:t>`</w:t>
      </w:r>
      <w:r>
        <w:rPr>
          <w:rFonts w:ascii="GHEA Grapalat" w:hAnsi="GHEA Grapalat" w:cs="Sylfaen"/>
          <w:sz w:val="20"/>
          <w:lang w:val="hy-AM"/>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ընթացակարգի</w:t>
      </w:r>
      <w:r>
        <w:rPr>
          <w:rFonts w:ascii="GHEA Grapalat" w:hAnsi="GHEA Grapalat" w:cs="Sylfaen"/>
          <w:sz w:val="20"/>
          <w:lang w:val="af-ZA"/>
        </w:rPr>
        <w:t xml:space="preserve"> </w:t>
      </w:r>
      <w:r>
        <w:rPr>
          <w:rFonts w:ascii="GHEA Grapalat" w:hAnsi="GHEA Grapalat" w:cs="Sylfaen"/>
          <w:sz w:val="20"/>
        </w:rPr>
        <w:t>շրջանակում</w:t>
      </w:r>
      <w:r>
        <w:rPr>
          <w:rFonts w:ascii="GHEA Grapalat" w:hAnsi="GHEA Grapalat" w:cs="Sylfaen"/>
          <w:sz w:val="20"/>
          <w:lang w:val="af-ZA"/>
        </w:rPr>
        <w:t xml:space="preserve"> </w:t>
      </w:r>
      <w:r>
        <w:rPr>
          <w:rFonts w:ascii="GHEA Grapalat" w:hAnsi="GHEA Grapalat" w:cs="Sylfaen"/>
          <w:sz w:val="20"/>
        </w:rPr>
        <w:t>գնվելիք</w:t>
      </w:r>
      <w:r>
        <w:rPr>
          <w:rFonts w:ascii="GHEA Grapalat" w:hAnsi="GHEA Grapalat" w:cs="Sylfaen"/>
          <w:sz w:val="20"/>
          <w:lang w:val="af-ZA"/>
        </w:rPr>
        <w:t xml:space="preserve"> </w:t>
      </w:r>
      <w:r>
        <w:rPr>
          <w:rFonts w:ascii="GHEA Grapalat" w:hAnsi="GHEA Grapalat" w:cs="Sylfaen"/>
          <w:sz w:val="20"/>
        </w:rPr>
        <w:t>ապրանքների</w:t>
      </w:r>
      <w:r>
        <w:rPr>
          <w:rFonts w:ascii="GHEA Grapalat" w:hAnsi="GHEA Grapalat" w:cs="Sylfaen"/>
          <w:sz w:val="20"/>
          <w:lang w:val="af-ZA"/>
        </w:rPr>
        <w:t xml:space="preserve"> </w:t>
      </w:r>
      <w:r>
        <w:rPr>
          <w:rFonts w:ascii="GHEA Grapalat" w:hAnsi="GHEA Grapalat" w:cs="Sylfaen"/>
          <w:sz w:val="20"/>
          <w:lang w:val="hy-AM"/>
        </w:rPr>
        <w:t>գինը՝</w:t>
      </w:r>
      <w:r>
        <w:rPr>
          <w:rFonts w:ascii="GHEA Grapalat" w:hAnsi="GHEA Grapalat" w:cs="Sylfaen"/>
          <w:sz w:val="20"/>
          <w:lang w:val="af-ZA"/>
        </w:rPr>
        <w:t xml:space="preserve"> </w:t>
      </w:r>
      <w:r>
        <w:rPr>
          <w:rFonts w:ascii="GHEA Grapalat" w:hAnsi="GHEA Grapalat" w:cs="Sylfaen"/>
          <w:sz w:val="20"/>
          <w:lang w:val="hy-AM"/>
        </w:rPr>
        <w:t>մեկ</w:t>
      </w:r>
      <w:r>
        <w:rPr>
          <w:rFonts w:ascii="GHEA Grapalat" w:hAnsi="GHEA Grapalat" w:cs="Sylfaen"/>
          <w:sz w:val="20"/>
          <w:lang w:val="af-ZA"/>
        </w:rPr>
        <w:t xml:space="preserve"> </w:t>
      </w:r>
      <w:r>
        <w:rPr>
          <w:rFonts w:ascii="GHEA Grapalat" w:hAnsi="GHEA Grapalat" w:cs="Sylfaen"/>
          <w:sz w:val="20"/>
          <w:lang w:val="hy-AM"/>
        </w:rPr>
        <w:t>թվով</w:t>
      </w:r>
      <w:r>
        <w:rPr>
          <w:rFonts w:ascii="GHEA Grapalat" w:hAnsi="GHEA Grapalat" w:cs="Sylfaen"/>
          <w:sz w:val="20"/>
          <w:lang w:val="af-ZA"/>
        </w:rPr>
        <w:t xml:space="preserve"> </w:t>
      </w:r>
      <w:r>
        <w:rPr>
          <w:rFonts w:ascii="GHEA Grapalat" w:hAnsi="GHEA Grapalat" w:cs="Sylfaen"/>
          <w:sz w:val="20"/>
          <w:lang w:val="hy-AM"/>
        </w:rPr>
        <w:t>արտահայտված</w:t>
      </w:r>
      <w:r>
        <w:rPr>
          <w:rFonts w:ascii="GHEA Grapalat" w:hAnsi="GHEA Grapalat" w:cs="Sylfaen"/>
          <w:sz w:val="20"/>
          <w:lang w:val="af-ZA"/>
        </w:rPr>
        <w:t xml:space="preserve">, </w:t>
      </w:r>
      <w:r>
        <w:rPr>
          <w:rFonts w:ascii="GHEA Grapalat" w:hAnsi="GHEA Grapalat" w:cs="Sylfaen"/>
          <w:sz w:val="20"/>
        </w:rPr>
        <w:t>ինչպես</w:t>
      </w:r>
      <w:r>
        <w:rPr>
          <w:rFonts w:ascii="GHEA Grapalat" w:hAnsi="GHEA Grapalat" w:cs="Sylfaen"/>
          <w:sz w:val="20"/>
          <w:lang w:val="af-ZA"/>
        </w:rPr>
        <w:t xml:space="preserve"> </w:t>
      </w:r>
      <w:r>
        <w:rPr>
          <w:rFonts w:ascii="GHEA Grapalat" w:hAnsi="GHEA Grapalat" w:cs="Sylfaen"/>
          <w:sz w:val="20"/>
        </w:rPr>
        <w:t>նաև</w:t>
      </w:r>
      <w:r>
        <w:rPr>
          <w:rFonts w:ascii="GHEA Grapalat" w:hAnsi="GHEA Grapalat" w:cs="Sylfaen"/>
          <w:sz w:val="20"/>
          <w:lang w:val="af-ZA"/>
        </w:rPr>
        <w:t xml:space="preserve"> </w:t>
      </w:r>
      <w:r>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Pr>
          <w:rFonts w:ascii="GHEA Grapalat" w:hAnsi="GHEA Grapalat" w:cs="Sylfaen"/>
          <w:sz w:val="20"/>
          <w:lang w:val="af-ZA"/>
        </w:rPr>
        <w:t>.</w:t>
      </w:r>
    </w:p>
    <w:p w:rsidR="00375C2D" w:rsidRDefault="00375C2D" w:rsidP="00375C2D">
      <w:pPr>
        <w:ind w:firstLine="567"/>
        <w:jc w:val="both"/>
        <w:rPr>
          <w:rFonts w:ascii="GHEA Grapalat" w:hAnsi="GHEA Grapalat"/>
          <w:sz w:val="20"/>
          <w:szCs w:val="20"/>
          <w:lang w:val="hy-AM"/>
        </w:rPr>
      </w:pPr>
      <w:r>
        <w:rPr>
          <w:rFonts w:ascii="GHEA Grapalat" w:hAnsi="GHEA Grapalat"/>
          <w:sz w:val="20"/>
          <w:szCs w:val="20"/>
          <w:lang w:val="hy-AM"/>
        </w:rPr>
        <w:t xml:space="preserve">2) </w:t>
      </w:r>
      <w:r>
        <w:rPr>
          <w:rFonts w:ascii="GHEA Grapalat" w:hAnsi="GHEA Grapalat" w:cs="Sylfaen"/>
          <w:sz w:val="20"/>
          <w:szCs w:val="20"/>
          <w:lang w:val="hy-AM"/>
        </w:rPr>
        <w:t>սույն</w:t>
      </w:r>
      <w:r>
        <w:rPr>
          <w:rFonts w:ascii="GHEA Grapalat" w:hAnsi="GHEA Grapalat"/>
          <w:sz w:val="20"/>
          <w:szCs w:val="20"/>
          <w:lang w:val="hy-AM"/>
        </w:rPr>
        <w:t xml:space="preserve"> </w:t>
      </w:r>
      <w:r>
        <w:rPr>
          <w:rFonts w:ascii="GHEA Grapalat" w:hAnsi="GHEA Grapalat" w:cs="Sylfaen"/>
          <w:sz w:val="20"/>
          <w:szCs w:val="20"/>
          <w:lang w:val="hy-AM"/>
        </w:rPr>
        <w:t>կետի</w:t>
      </w:r>
      <w:r>
        <w:rPr>
          <w:rFonts w:ascii="GHEA Grapalat" w:hAnsi="GHEA Grapalat"/>
          <w:sz w:val="20"/>
          <w:szCs w:val="20"/>
          <w:lang w:val="hy-AM"/>
        </w:rPr>
        <w:t xml:space="preserve"> 1-</w:t>
      </w:r>
      <w:r>
        <w:rPr>
          <w:rFonts w:ascii="GHEA Grapalat" w:hAnsi="GHEA Grapalat" w:cs="Sylfaen"/>
          <w:sz w:val="20"/>
          <w:szCs w:val="20"/>
          <w:lang w:val="hy-AM"/>
        </w:rPr>
        <w:t>ին</w:t>
      </w:r>
      <w:r>
        <w:rPr>
          <w:rFonts w:ascii="GHEA Grapalat" w:hAnsi="GHEA Grapalat"/>
          <w:sz w:val="20"/>
          <w:szCs w:val="20"/>
          <w:lang w:val="hy-AM"/>
        </w:rPr>
        <w:t xml:space="preserve"> </w:t>
      </w:r>
      <w:r>
        <w:rPr>
          <w:rFonts w:ascii="GHEA Grapalat" w:hAnsi="GHEA Grapalat" w:cs="Sylfaen"/>
          <w:sz w:val="20"/>
          <w:szCs w:val="20"/>
          <w:lang w:val="hy-AM"/>
        </w:rPr>
        <w:t>ենթակետում</w:t>
      </w:r>
      <w:r>
        <w:rPr>
          <w:rFonts w:ascii="GHEA Grapalat" w:hAnsi="GHEA Grapalat"/>
          <w:sz w:val="20"/>
          <w:szCs w:val="20"/>
          <w:lang w:val="hy-AM"/>
        </w:rPr>
        <w:t xml:space="preserve"> </w:t>
      </w:r>
      <w:r>
        <w:rPr>
          <w:rFonts w:ascii="GHEA Grapalat" w:hAnsi="GHEA Grapalat" w:cs="Sylfaen"/>
          <w:sz w:val="20"/>
          <w:szCs w:val="20"/>
          <w:lang w:val="hy-AM"/>
        </w:rPr>
        <w:t>նշված</w:t>
      </w:r>
      <w:r>
        <w:rPr>
          <w:rFonts w:ascii="GHEA Grapalat" w:hAnsi="GHEA Grapalat"/>
          <w:sz w:val="20"/>
          <w:szCs w:val="20"/>
          <w:lang w:val="hy-AM"/>
        </w:rPr>
        <w:t xml:space="preserve"> </w:t>
      </w:r>
      <w:r>
        <w:rPr>
          <w:rFonts w:ascii="GHEA Grapalat" w:hAnsi="GHEA Grapalat" w:cs="Sylfaen"/>
          <w:sz w:val="20"/>
          <w:szCs w:val="20"/>
          <w:lang w:val="hy-AM"/>
        </w:rPr>
        <w:t>փաստաթղթերը</w:t>
      </w:r>
      <w:r>
        <w:rPr>
          <w:rFonts w:ascii="GHEA Grapalat" w:hAnsi="GHEA Grapalat"/>
          <w:sz w:val="20"/>
          <w:szCs w:val="20"/>
          <w:lang w:val="hy-AM"/>
        </w:rPr>
        <w:t xml:space="preserve"> </w:t>
      </w:r>
      <w:r>
        <w:rPr>
          <w:rFonts w:ascii="GHEA Grapalat" w:hAnsi="GHEA Grapalat" w:cs="Sylfaen"/>
          <w:sz w:val="20"/>
          <w:szCs w:val="20"/>
          <w:lang w:val="hy-AM"/>
        </w:rPr>
        <w:t>նախագահին</w:t>
      </w:r>
      <w:r>
        <w:rPr>
          <w:rFonts w:ascii="GHEA Grapalat" w:hAnsi="GHEA Grapalat"/>
          <w:sz w:val="20"/>
          <w:szCs w:val="20"/>
          <w:lang w:val="hy-AM"/>
        </w:rPr>
        <w:t xml:space="preserve"> (նիստը նախագահողին) </w:t>
      </w:r>
      <w:r>
        <w:rPr>
          <w:rFonts w:ascii="GHEA Grapalat" w:hAnsi="GHEA Grapalat" w:cs="Sylfaen"/>
          <w:sz w:val="20"/>
          <w:szCs w:val="20"/>
          <w:lang w:val="hy-AM"/>
        </w:rPr>
        <w:t>փոխանցվելուց</w:t>
      </w:r>
      <w:r>
        <w:rPr>
          <w:rFonts w:ascii="GHEA Grapalat" w:hAnsi="GHEA Grapalat"/>
          <w:sz w:val="20"/>
          <w:szCs w:val="20"/>
          <w:lang w:val="hy-AM"/>
        </w:rPr>
        <w:t xml:space="preserve"> </w:t>
      </w:r>
      <w:r>
        <w:rPr>
          <w:rFonts w:ascii="GHEA Grapalat" w:hAnsi="GHEA Grapalat" w:cs="Sylfaen"/>
          <w:sz w:val="20"/>
          <w:szCs w:val="20"/>
          <w:lang w:val="hy-AM"/>
        </w:rPr>
        <w:t>հետո</w:t>
      </w:r>
      <w:r>
        <w:rPr>
          <w:rFonts w:ascii="GHEA Grapalat" w:hAnsi="GHEA Grapalat"/>
          <w:sz w:val="20"/>
          <w:szCs w:val="20"/>
          <w:lang w:val="hy-AM"/>
        </w:rPr>
        <w:t xml:space="preserve"> </w:t>
      </w:r>
      <w:r>
        <w:rPr>
          <w:rFonts w:ascii="GHEA Grapalat" w:hAnsi="GHEA Grapalat" w:cs="Sylfaen"/>
          <w:sz w:val="20"/>
          <w:szCs w:val="20"/>
          <w:lang w:val="hy-AM"/>
        </w:rPr>
        <w:t>հանձնաժողովը</w:t>
      </w:r>
      <w:r>
        <w:rPr>
          <w:rFonts w:ascii="GHEA Grapalat" w:hAnsi="GHEA Grapalat"/>
          <w:sz w:val="20"/>
          <w:szCs w:val="20"/>
          <w:lang w:val="hy-AM"/>
        </w:rPr>
        <w:t xml:space="preserve"> </w:t>
      </w:r>
      <w:r>
        <w:rPr>
          <w:rFonts w:ascii="GHEA Grapalat" w:hAnsi="GHEA Grapalat" w:cs="Sylfaen"/>
          <w:sz w:val="20"/>
          <w:szCs w:val="20"/>
          <w:lang w:val="hy-AM"/>
        </w:rPr>
        <w:t>գնահատում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sz w:val="20"/>
          <w:szCs w:val="20"/>
          <w:lang w:val="hy-AM"/>
        </w:rPr>
        <w:t>`</w:t>
      </w:r>
    </w:p>
    <w:p w:rsidR="00375C2D" w:rsidRDefault="00375C2D" w:rsidP="00375C2D">
      <w:pPr>
        <w:ind w:firstLine="567"/>
        <w:jc w:val="both"/>
        <w:rPr>
          <w:rFonts w:ascii="GHEA Grapalat" w:hAnsi="GHEA Grapalat"/>
          <w:sz w:val="20"/>
          <w:szCs w:val="20"/>
          <w:lang w:val="hy-AM"/>
        </w:rPr>
      </w:pPr>
      <w:r>
        <w:rPr>
          <w:rFonts w:ascii="GHEA Grapalat" w:hAnsi="GHEA Grapalat" w:cs="Sylfaen"/>
          <w:sz w:val="20"/>
          <w:szCs w:val="20"/>
          <w:lang w:val="hy-AM"/>
        </w:rPr>
        <w:t>ա</w:t>
      </w:r>
      <w:r>
        <w:rPr>
          <w:rFonts w:ascii="GHEA Grapalat" w:hAnsi="GHEA Grapalat"/>
          <w:sz w:val="20"/>
          <w:szCs w:val="20"/>
          <w:lang w:val="hy-AM"/>
        </w:rPr>
        <w:t xml:space="preserve">. </w:t>
      </w:r>
      <w:r>
        <w:rPr>
          <w:rFonts w:ascii="GHEA Grapalat" w:hAnsi="GHEA Grapalat" w:cs="Sylfaen"/>
          <w:sz w:val="20"/>
          <w:szCs w:val="20"/>
          <w:lang w:val="hy-AM"/>
        </w:rPr>
        <w:t>հայտեր</w:t>
      </w:r>
      <w:r>
        <w:rPr>
          <w:rFonts w:ascii="GHEA Grapalat" w:hAnsi="GHEA Grapalat"/>
          <w:sz w:val="20"/>
          <w:szCs w:val="20"/>
          <w:lang w:val="hy-AM"/>
        </w:rPr>
        <w:t xml:space="preserve"> </w:t>
      </w:r>
      <w:r>
        <w:rPr>
          <w:rFonts w:ascii="GHEA Grapalat" w:hAnsi="GHEA Grapalat" w:cs="Sylfaen"/>
          <w:sz w:val="20"/>
          <w:szCs w:val="20"/>
          <w:lang w:val="hy-AM"/>
        </w:rPr>
        <w:t>պարունակող</w:t>
      </w:r>
      <w:r>
        <w:rPr>
          <w:rFonts w:ascii="GHEA Grapalat" w:hAnsi="GHEA Grapalat"/>
          <w:sz w:val="20"/>
          <w:szCs w:val="20"/>
          <w:lang w:val="hy-AM"/>
        </w:rPr>
        <w:t xml:space="preserve"> </w:t>
      </w:r>
      <w:r>
        <w:rPr>
          <w:rFonts w:ascii="GHEA Grapalat" w:hAnsi="GHEA Grapalat" w:cs="Sylfaen"/>
          <w:sz w:val="20"/>
          <w:szCs w:val="20"/>
          <w:lang w:val="hy-AM"/>
        </w:rPr>
        <w:t>ծրարները</w:t>
      </w:r>
      <w:r>
        <w:rPr>
          <w:rFonts w:ascii="GHEA Grapalat" w:hAnsi="GHEA Grapalat"/>
          <w:sz w:val="20"/>
          <w:szCs w:val="20"/>
          <w:lang w:val="hy-AM"/>
        </w:rPr>
        <w:t xml:space="preserve"> </w:t>
      </w:r>
      <w:r>
        <w:rPr>
          <w:rFonts w:ascii="GHEA Grapalat" w:hAnsi="GHEA Grapalat" w:cs="Sylfaen"/>
          <w:sz w:val="20"/>
          <w:szCs w:val="20"/>
          <w:lang w:val="hy-AM"/>
        </w:rPr>
        <w:t>կազմելու</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ներկայացնելու</w:t>
      </w:r>
      <w:r>
        <w:rPr>
          <w:rFonts w:ascii="GHEA Grapalat" w:hAnsi="GHEA Grapalat"/>
          <w:sz w:val="20"/>
          <w:szCs w:val="20"/>
          <w:lang w:val="hy-AM"/>
        </w:rPr>
        <w:t xml:space="preserve"> </w:t>
      </w:r>
      <w:r>
        <w:rPr>
          <w:rFonts w:ascii="GHEA Grapalat" w:hAnsi="GHEA Grapalat" w:cs="Sylfaen"/>
          <w:sz w:val="20"/>
          <w:szCs w:val="20"/>
          <w:lang w:val="hy-AM"/>
        </w:rPr>
        <w:t>համապատասխանությունը</w:t>
      </w:r>
      <w:r>
        <w:rPr>
          <w:rFonts w:ascii="GHEA Grapalat" w:hAnsi="GHEA Grapalat"/>
          <w:sz w:val="20"/>
          <w:szCs w:val="20"/>
          <w:lang w:val="hy-AM"/>
        </w:rPr>
        <w:t xml:space="preserve"> </w:t>
      </w:r>
      <w:r>
        <w:rPr>
          <w:rFonts w:ascii="GHEA Grapalat" w:hAnsi="GHEA Grapalat" w:cs="Sylfaen"/>
          <w:sz w:val="20"/>
          <w:szCs w:val="20"/>
          <w:lang w:val="hy-AM"/>
        </w:rPr>
        <w:t>սահմանված</w:t>
      </w:r>
      <w:r>
        <w:rPr>
          <w:rFonts w:ascii="GHEA Grapalat" w:hAnsi="GHEA Grapalat"/>
          <w:sz w:val="20"/>
          <w:szCs w:val="20"/>
          <w:lang w:val="hy-AM"/>
        </w:rPr>
        <w:t xml:space="preserve"> </w:t>
      </w:r>
      <w:r>
        <w:rPr>
          <w:rFonts w:ascii="GHEA Grapalat" w:hAnsi="GHEA Grapalat" w:cs="Sylfaen"/>
          <w:sz w:val="20"/>
          <w:szCs w:val="20"/>
          <w:lang w:val="hy-AM"/>
        </w:rPr>
        <w:t>կարգին</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բացում</w:t>
      </w:r>
      <w:r>
        <w:rPr>
          <w:rFonts w:ascii="GHEA Grapalat" w:hAnsi="GHEA Grapalat"/>
          <w:sz w:val="20"/>
          <w:szCs w:val="20"/>
          <w:lang w:val="hy-AM"/>
        </w:rPr>
        <w:t xml:space="preserve"> </w:t>
      </w:r>
      <w:r>
        <w:rPr>
          <w:rFonts w:ascii="GHEA Grapalat" w:hAnsi="GHEA Grapalat" w:cs="Sylfaen"/>
          <w:sz w:val="20"/>
          <w:szCs w:val="20"/>
          <w:lang w:val="hy-AM"/>
        </w:rPr>
        <w:t>համապատասխանող</w:t>
      </w:r>
      <w:r>
        <w:rPr>
          <w:rFonts w:ascii="GHEA Grapalat" w:hAnsi="GHEA Grapalat"/>
          <w:sz w:val="20"/>
          <w:szCs w:val="20"/>
          <w:lang w:val="hy-AM"/>
        </w:rPr>
        <w:t xml:space="preserve"> </w:t>
      </w:r>
      <w:r>
        <w:rPr>
          <w:rFonts w:ascii="GHEA Grapalat" w:hAnsi="GHEA Grapalat" w:cs="Sylfaen"/>
          <w:sz w:val="20"/>
          <w:szCs w:val="20"/>
          <w:lang w:val="hy-AM"/>
        </w:rPr>
        <w:t>գնահատված</w:t>
      </w:r>
      <w:r>
        <w:rPr>
          <w:rFonts w:ascii="GHEA Grapalat" w:hAnsi="GHEA Grapalat"/>
          <w:sz w:val="20"/>
          <w:szCs w:val="20"/>
          <w:lang w:val="hy-AM"/>
        </w:rPr>
        <w:t xml:space="preserve"> </w:t>
      </w:r>
      <w:r>
        <w:rPr>
          <w:rFonts w:ascii="GHEA Grapalat" w:hAnsi="GHEA Grapalat" w:cs="Sylfaen"/>
          <w:sz w:val="20"/>
          <w:szCs w:val="20"/>
          <w:lang w:val="hy-AM"/>
        </w:rPr>
        <w:t>հայտերը</w:t>
      </w:r>
      <w:r>
        <w:rPr>
          <w:rFonts w:ascii="GHEA Grapalat" w:hAnsi="GHEA Grapalat"/>
          <w:sz w:val="20"/>
          <w:szCs w:val="20"/>
          <w:lang w:val="hy-AM"/>
        </w:rPr>
        <w:t>,</w:t>
      </w:r>
    </w:p>
    <w:p w:rsidR="00375C2D" w:rsidRDefault="00375C2D" w:rsidP="00375C2D">
      <w:pPr>
        <w:ind w:firstLine="567"/>
        <w:jc w:val="both"/>
        <w:rPr>
          <w:rFonts w:ascii="GHEA Grapalat" w:hAnsi="GHEA Grapalat"/>
          <w:sz w:val="20"/>
          <w:szCs w:val="20"/>
          <w:lang w:val="hy-AM"/>
        </w:rPr>
      </w:pPr>
      <w:r>
        <w:rPr>
          <w:rFonts w:ascii="GHEA Grapalat" w:hAnsi="GHEA Grapalat" w:cs="Sylfaen"/>
          <w:sz w:val="20"/>
          <w:szCs w:val="20"/>
          <w:lang w:val="hy-AM"/>
        </w:rPr>
        <w:t>բ</w:t>
      </w:r>
      <w:r>
        <w:rPr>
          <w:rFonts w:ascii="GHEA Grapalat" w:hAnsi="GHEA Grapalat"/>
          <w:sz w:val="20"/>
          <w:szCs w:val="20"/>
          <w:lang w:val="hy-AM"/>
        </w:rPr>
        <w:t xml:space="preserve">. </w:t>
      </w:r>
      <w:r>
        <w:rPr>
          <w:rFonts w:ascii="GHEA Grapalat" w:hAnsi="GHEA Grapalat" w:cs="Sylfaen"/>
          <w:sz w:val="20"/>
          <w:szCs w:val="20"/>
          <w:lang w:val="hy-AM"/>
        </w:rPr>
        <w:t>բացված</w:t>
      </w:r>
      <w:r>
        <w:rPr>
          <w:rFonts w:ascii="GHEA Grapalat" w:hAnsi="GHEA Grapalat"/>
          <w:sz w:val="20"/>
          <w:szCs w:val="20"/>
          <w:lang w:val="hy-AM"/>
        </w:rPr>
        <w:t xml:space="preserve"> </w:t>
      </w:r>
      <w:r>
        <w:rPr>
          <w:rFonts w:ascii="GHEA Grapalat" w:hAnsi="GHEA Grapalat" w:cs="Sylfaen"/>
          <w:sz w:val="20"/>
          <w:szCs w:val="20"/>
          <w:lang w:val="hy-AM"/>
        </w:rPr>
        <w:t>յուրաքանչյուր</w:t>
      </w:r>
      <w:r>
        <w:rPr>
          <w:rFonts w:ascii="GHEA Grapalat" w:hAnsi="GHEA Grapalat"/>
          <w:sz w:val="20"/>
          <w:szCs w:val="20"/>
          <w:lang w:val="hy-AM"/>
        </w:rPr>
        <w:t xml:space="preserve"> </w:t>
      </w:r>
      <w:r>
        <w:rPr>
          <w:rFonts w:ascii="GHEA Grapalat" w:hAnsi="GHEA Grapalat" w:cs="Sylfaen"/>
          <w:sz w:val="20"/>
          <w:szCs w:val="20"/>
          <w:lang w:val="hy-AM"/>
        </w:rPr>
        <w:t>ծրարում</w:t>
      </w:r>
      <w:r>
        <w:rPr>
          <w:rFonts w:ascii="GHEA Grapalat" w:hAnsi="GHEA Grapalat"/>
          <w:sz w:val="20"/>
          <w:szCs w:val="20"/>
          <w:lang w:val="hy-AM"/>
        </w:rPr>
        <w:t xml:space="preserve"> </w:t>
      </w:r>
      <w:r>
        <w:rPr>
          <w:rFonts w:ascii="GHEA Grapalat" w:hAnsi="GHEA Grapalat" w:cs="Sylfaen"/>
          <w:sz w:val="20"/>
          <w:szCs w:val="20"/>
          <w:lang w:val="hy-AM"/>
        </w:rPr>
        <w:t>պահանջվող</w:t>
      </w:r>
      <w:r>
        <w:rPr>
          <w:rFonts w:ascii="GHEA Grapalat" w:hAnsi="GHEA Grapalat"/>
          <w:sz w:val="20"/>
          <w:szCs w:val="20"/>
          <w:lang w:val="hy-AM"/>
        </w:rPr>
        <w:t xml:space="preserve"> (</w:t>
      </w:r>
      <w:r>
        <w:rPr>
          <w:rFonts w:ascii="GHEA Grapalat" w:hAnsi="GHEA Grapalat" w:cs="Sylfaen"/>
          <w:sz w:val="20"/>
          <w:szCs w:val="20"/>
          <w:lang w:val="hy-AM"/>
        </w:rPr>
        <w:t>նախատեսված</w:t>
      </w:r>
      <w:r>
        <w:rPr>
          <w:rFonts w:ascii="GHEA Grapalat" w:hAnsi="GHEA Grapalat"/>
          <w:sz w:val="20"/>
          <w:szCs w:val="20"/>
          <w:lang w:val="hy-AM"/>
        </w:rPr>
        <w:t xml:space="preserve">) </w:t>
      </w:r>
      <w:r>
        <w:rPr>
          <w:rFonts w:ascii="GHEA Grapalat" w:hAnsi="GHEA Grapalat" w:cs="Sylfaen"/>
          <w:sz w:val="20"/>
          <w:szCs w:val="20"/>
          <w:lang w:val="hy-AM"/>
        </w:rPr>
        <w:t>փաստաթղթերի</w:t>
      </w:r>
      <w:r>
        <w:rPr>
          <w:rFonts w:ascii="GHEA Grapalat" w:hAnsi="GHEA Grapalat"/>
          <w:sz w:val="20"/>
          <w:szCs w:val="20"/>
          <w:lang w:val="hy-AM"/>
        </w:rPr>
        <w:t xml:space="preserve"> </w:t>
      </w:r>
      <w:r>
        <w:rPr>
          <w:rFonts w:ascii="GHEA Grapalat" w:hAnsi="GHEA Grapalat" w:cs="Sylfaen"/>
          <w:sz w:val="20"/>
          <w:szCs w:val="20"/>
          <w:lang w:val="hy-AM"/>
        </w:rPr>
        <w:t>առկայությունը</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դրանց</w:t>
      </w:r>
      <w:r>
        <w:rPr>
          <w:rFonts w:ascii="GHEA Grapalat" w:hAnsi="GHEA Grapalat"/>
          <w:sz w:val="20"/>
          <w:szCs w:val="20"/>
          <w:lang w:val="hy-AM"/>
        </w:rPr>
        <w:t xml:space="preserve"> </w:t>
      </w:r>
      <w:r>
        <w:rPr>
          <w:rFonts w:ascii="GHEA Grapalat" w:hAnsi="GHEA Grapalat" w:cs="Sylfaen"/>
          <w:sz w:val="20"/>
          <w:szCs w:val="20"/>
          <w:lang w:val="hy-AM"/>
        </w:rPr>
        <w:t>կազմման</w:t>
      </w:r>
      <w:r>
        <w:rPr>
          <w:rFonts w:ascii="GHEA Grapalat" w:hAnsi="GHEA Grapalat"/>
          <w:sz w:val="20"/>
          <w:szCs w:val="20"/>
          <w:lang w:val="hy-AM"/>
        </w:rPr>
        <w:t xml:space="preserve"> </w:t>
      </w:r>
      <w:r>
        <w:rPr>
          <w:rFonts w:ascii="GHEA Grapalat" w:hAnsi="GHEA Grapalat" w:cs="Sylfaen"/>
          <w:sz w:val="20"/>
          <w:szCs w:val="20"/>
          <w:lang w:val="hy-AM"/>
        </w:rPr>
        <w:t>համապատասխանությունը</w:t>
      </w:r>
      <w:r>
        <w:rPr>
          <w:rFonts w:ascii="GHEA Grapalat" w:hAnsi="GHEA Grapalat"/>
          <w:sz w:val="20"/>
          <w:szCs w:val="20"/>
          <w:lang w:val="hy-AM"/>
        </w:rPr>
        <w:t xml:space="preserve"> </w:t>
      </w:r>
      <w:r>
        <w:rPr>
          <w:rFonts w:ascii="GHEA Grapalat" w:hAnsi="GHEA Grapalat" w:cs="Sylfaen"/>
          <w:sz w:val="20"/>
          <w:szCs w:val="20"/>
          <w:lang w:val="hy-AM"/>
        </w:rPr>
        <w:t>հրավերով</w:t>
      </w:r>
      <w:r>
        <w:rPr>
          <w:rFonts w:ascii="GHEA Grapalat" w:hAnsi="GHEA Grapalat"/>
          <w:sz w:val="20"/>
          <w:szCs w:val="20"/>
          <w:lang w:val="hy-AM"/>
        </w:rPr>
        <w:t xml:space="preserve"> </w:t>
      </w:r>
      <w:r>
        <w:rPr>
          <w:rFonts w:ascii="GHEA Grapalat" w:hAnsi="GHEA Grapalat" w:cs="Sylfaen"/>
          <w:sz w:val="20"/>
          <w:szCs w:val="20"/>
          <w:lang w:val="hy-AM"/>
        </w:rPr>
        <w:t>սահմանված</w:t>
      </w:r>
      <w:r>
        <w:rPr>
          <w:rFonts w:ascii="GHEA Grapalat" w:hAnsi="GHEA Grapalat"/>
          <w:sz w:val="20"/>
          <w:szCs w:val="20"/>
          <w:lang w:val="hy-AM"/>
        </w:rPr>
        <w:t xml:space="preserve"> </w:t>
      </w:r>
      <w:r>
        <w:rPr>
          <w:rFonts w:ascii="GHEA Grapalat" w:hAnsi="GHEA Grapalat" w:cs="Sylfaen"/>
          <w:sz w:val="20"/>
          <w:szCs w:val="20"/>
          <w:lang w:val="hy-AM"/>
        </w:rPr>
        <w:t>վավերապայմաններին</w:t>
      </w:r>
      <w:r>
        <w:rPr>
          <w:rFonts w:ascii="GHEA Grapalat" w:hAnsi="GHEA Grapalat"/>
          <w:sz w:val="20"/>
          <w:szCs w:val="20"/>
          <w:lang w:val="hy-AM"/>
        </w:rPr>
        <w:t>.</w:t>
      </w:r>
    </w:p>
    <w:p w:rsidR="00375C2D" w:rsidRDefault="00375C2D" w:rsidP="00375C2D">
      <w:pPr>
        <w:ind w:firstLine="567"/>
        <w:jc w:val="both"/>
        <w:rPr>
          <w:rFonts w:ascii="GHEA Grapalat" w:hAnsi="GHEA Grapalat" w:cs="Sylfaen"/>
          <w:sz w:val="20"/>
          <w:lang w:val="hy-AM"/>
        </w:rPr>
      </w:pPr>
      <w:r>
        <w:rPr>
          <w:rFonts w:ascii="GHEA Grapalat" w:hAnsi="GHEA Grapalat"/>
          <w:sz w:val="20"/>
          <w:szCs w:val="20"/>
          <w:lang w:val="hy-AM"/>
        </w:rPr>
        <w:t xml:space="preserve">3) </w:t>
      </w:r>
      <w:r>
        <w:rPr>
          <w:rFonts w:ascii="GHEA Grapalat" w:hAnsi="GHEA Grapalat" w:cs="Sylfaen"/>
          <w:sz w:val="20"/>
          <w:szCs w:val="20"/>
          <w:lang w:val="hy-AM"/>
        </w:rPr>
        <w:t>հանձնաժողովի</w:t>
      </w:r>
      <w:r>
        <w:rPr>
          <w:rFonts w:ascii="GHEA Grapalat" w:hAnsi="GHEA Grapalat"/>
          <w:sz w:val="20"/>
          <w:szCs w:val="20"/>
          <w:lang w:val="hy-AM"/>
        </w:rPr>
        <w:t xml:space="preserve"> </w:t>
      </w:r>
      <w:r>
        <w:rPr>
          <w:rFonts w:ascii="GHEA Grapalat" w:hAnsi="GHEA Grapalat" w:cs="Sylfaen"/>
          <w:sz w:val="20"/>
          <w:szCs w:val="20"/>
          <w:lang w:val="hy-AM"/>
        </w:rPr>
        <w:t>նախագահը</w:t>
      </w:r>
      <w:r>
        <w:rPr>
          <w:rFonts w:ascii="GHEA Grapalat" w:hAnsi="GHEA Grapalat"/>
          <w:sz w:val="20"/>
          <w:szCs w:val="20"/>
          <w:lang w:val="hy-AM"/>
        </w:rPr>
        <w:t xml:space="preserve"> </w:t>
      </w:r>
      <w:r>
        <w:rPr>
          <w:rFonts w:ascii="GHEA Grapalat" w:hAnsi="GHEA Grapalat" w:cs="Sylfaen"/>
          <w:sz w:val="20"/>
          <w:szCs w:val="20"/>
          <w:lang w:val="hy-AM"/>
        </w:rPr>
        <w:t>հայտարարում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sz w:val="20"/>
          <w:szCs w:val="20"/>
          <w:lang w:val="hy-AM"/>
        </w:rPr>
        <w:t xml:space="preserve"> </w:t>
      </w:r>
      <w:r>
        <w:rPr>
          <w:rFonts w:ascii="GHEA Grapalat" w:hAnsi="GHEA Grapalat" w:cs="Sylfaen"/>
          <w:sz w:val="20"/>
          <w:szCs w:val="20"/>
          <w:lang w:val="hy-AM"/>
        </w:rPr>
        <w:t>հայտեր</w:t>
      </w:r>
      <w:r>
        <w:rPr>
          <w:rFonts w:ascii="GHEA Grapalat" w:hAnsi="GHEA Grapalat"/>
          <w:sz w:val="20"/>
          <w:szCs w:val="20"/>
          <w:lang w:val="hy-AM"/>
        </w:rPr>
        <w:t xml:space="preserve"> </w:t>
      </w:r>
      <w:r>
        <w:rPr>
          <w:rFonts w:ascii="GHEA Grapalat" w:hAnsi="GHEA Grapalat" w:cs="Sylfaen"/>
          <w:sz w:val="20"/>
          <w:szCs w:val="20"/>
          <w:lang w:val="hy-AM"/>
        </w:rPr>
        <w:t>ներկայացրած</w:t>
      </w:r>
      <w:r>
        <w:rPr>
          <w:rFonts w:ascii="GHEA Grapalat" w:hAnsi="GHEA Grapalat"/>
          <w:sz w:val="20"/>
          <w:szCs w:val="20"/>
          <w:lang w:val="hy-AM"/>
        </w:rPr>
        <w:t xml:space="preserve"> </w:t>
      </w:r>
      <w:r>
        <w:rPr>
          <w:rFonts w:ascii="GHEA Grapalat" w:hAnsi="GHEA Grapalat" w:cs="Sylfaen"/>
          <w:sz w:val="20"/>
          <w:szCs w:val="20"/>
          <w:lang w:val="hy-AM"/>
        </w:rPr>
        <w:t>մասնակիցների</w:t>
      </w:r>
      <w:r>
        <w:rPr>
          <w:rFonts w:ascii="GHEA Grapalat" w:hAnsi="GHEA Grapalat"/>
          <w:sz w:val="20"/>
          <w:szCs w:val="20"/>
          <w:lang w:val="hy-AM"/>
        </w:rPr>
        <w:t xml:space="preserve"> </w:t>
      </w:r>
      <w:r>
        <w:rPr>
          <w:rFonts w:ascii="GHEA Grapalat" w:hAnsi="GHEA Grapalat" w:cs="Sylfaen"/>
          <w:sz w:val="20"/>
          <w:szCs w:val="20"/>
          <w:lang w:val="hy-AM"/>
        </w:rPr>
        <w:t>գնային</w:t>
      </w:r>
      <w:r>
        <w:rPr>
          <w:rFonts w:ascii="GHEA Grapalat" w:hAnsi="GHEA Grapalat"/>
          <w:sz w:val="20"/>
          <w:szCs w:val="20"/>
          <w:lang w:val="hy-AM"/>
        </w:rPr>
        <w:t xml:space="preserve"> </w:t>
      </w:r>
      <w:r>
        <w:rPr>
          <w:rFonts w:ascii="GHEA Grapalat" w:hAnsi="GHEA Grapalat" w:cs="Sylfaen"/>
          <w:sz w:val="20"/>
          <w:szCs w:val="20"/>
          <w:lang w:val="hy-AM"/>
        </w:rPr>
        <w:t>առաջարկները՝</w:t>
      </w:r>
      <w:r>
        <w:rPr>
          <w:rFonts w:ascii="GHEA Grapalat" w:hAnsi="GHEA Grapalat"/>
          <w:sz w:val="20"/>
          <w:szCs w:val="20"/>
          <w:lang w:val="hy-AM"/>
        </w:rPr>
        <w:t xml:space="preserve"> </w:t>
      </w:r>
      <w:r>
        <w:rPr>
          <w:rFonts w:ascii="GHEA Grapalat" w:hAnsi="GHEA Grapalat" w:cs="Sylfaen"/>
          <w:sz w:val="20"/>
          <w:szCs w:val="20"/>
          <w:lang w:val="hy-AM"/>
        </w:rPr>
        <w:t>մեկ</w:t>
      </w:r>
      <w:r>
        <w:rPr>
          <w:rFonts w:ascii="GHEA Grapalat" w:hAnsi="GHEA Grapalat"/>
          <w:sz w:val="20"/>
          <w:szCs w:val="20"/>
          <w:lang w:val="hy-AM"/>
        </w:rPr>
        <w:t xml:space="preserve"> </w:t>
      </w:r>
      <w:r>
        <w:rPr>
          <w:rFonts w:ascii="GHEA Grapalat" w:hAnsi="GHEA Grapalat" w:cs="Sylfaen"/>
          <w:sz w:val="20"/>
          <w:szCs w:val="20"/>
          <w:lang w:val="hy-AM"/>
        </w:rPr>
        <w:t>թվով</w:t>
      </w:r>
      <w:r>
        <w:rPr>
          <w:rFonts w:ascii="GHEA Grapalat" w:hAnsi="GHEA Grapalat"/>
          <w:sz w:val="20"/>
          <w:szCs w:val="20"/>
          <w:lang w:val="hy-AM"/>
        </w:rPr>
        <w:t xml:space="preserve"> </w:t>
      </w:r>
      <w:r>
        <w:rPr>
          <w:rFonts w:ascii="GHEA Grapalat" w:hAnsi="GHEA Grapalat" w:cs="Sylfaen"/>
          <w:sz w:val="20"/>
          <w:szCs w:val="20"/>
          <w:lang w:val="hy-AM"/>
        </w:rPr>
        <w:t>արտահայտված,</w:t>
      </w:r>
      <w:r>
        <w:rPr>
          <w:rFonts w:ascii="GHEA Grapalat" w:hAnsi="GHEA Grapalat"/>
          <w:sz w:val="20"/>
          <w:szCs w:val="20"/>
          <w:lang w:val="hy-AM"/>
        </w:rPr>
        <w:t xml:space="preserve"> </w:t>
      </w:r>
      <w:r>
        <w:rPr>
          <w:rFonts w:ascii="GHEA Grapalat" w:hAnsi="GHEA Grapalat" w:cs="Sylfaen"/>
          <w:sz w:val="20"/>
          <w:szCs w:val="20"/>
          <w:lang w:val="hy-AM"/>
        </w:rPr>
        <w:t>հիմք</w:t>
      </w:r>
      <w:r>
        <w:rPr>
          <w:rFonts w:ascii="GHEA Grapalat" w:hAnsi="GHEA Grapalat"/>
          <w:sz w:val="20"/>
          <w:szCs w:val="20"/>
          <w:lang w:val="hy-AM"/>
        </w:rPr>
        <w:t xml:space="preserve"> </w:t>
      </w:r>
      <w:r>
        <w:rPr>
          <w:rFonts w:ascii="GHEA Grapalat" w:hAnsi="GHEA Grapalat" w:cs="Sylfaen"/>
          <w:sz w:val="20"/>
          <w:szCs w:val="20"/>
          <w:lang w:val="hy-AM"/>
        </w:rPr>
        <w:t>ընդունելով</w:t>
      </w:r>
      <w:r>
        <w:rPr>
          <w:rFonts w:ascii="GHEA Grapalat" w:hAnsi="GHEA Grapalat"/>
          <w:sz w:val="20"/>
          <w:szCs w:val="20"/>
          <w:lang w:val="hy-AM"/>
        </w:rPr>
        <w:t xml:space="preserve"> </w:t>
      </w:r>
      <w:r>
        <w:rPr>
          <w:rFonts w:ascii="GHEA Grapalat" w:hAnsi="GHEA Grapalat" w:cs="Sylfaen"/>
          <w:sz w:val="20"/>
          <w:szCs w:val="20"/>
          <w:lang w:val="hy-AM"/>
        </w:rPr>
        <w:t>տառերով</w:t>
      </w:r>
      <w:r>
        <w:rPr>
          <w:rFonts w:ascii="GHEA Grapalat" w:hAnsi="GHEA Grapalat"/>
          <w:sz w:val="20"/>
          <w:szCs w:val="20"/>
          <w:lang w:val="hy-AM"/>
        </w:rPr>
        <w:t xml:space="preserve"> </w:t>
      </w:r>
      <w:r>
        <w:rPr>
          <w:rFonts w:ascii="GHEA Grapalat" w:hAnsi="GHEA Grapalat" w:cs="Sylfaen"/>
          <w:sz w:val="20"/>
          <w:szCs w:val="20"/>
          <w:lang w:val="hy-AM"/>
        </w:rPr>
        <w:t>գրվածը:</w:t>
      </w:r>
    </w:p>
    <w:p w:rsidR="00375C2D" w:rsidRDefault="00375C2D" w:rsidP="00375C2D">
      <w:pPr>
        <w:ind w:firstLine="567"/>
        <w:jc w:val="both"/>
        <w:rPr>
          <w:rFonts w:ascii="GHEA Grapalat" w:hAnsi="GHEA Grapalat" w:cs="Sylfaen"/>
          <w:sz w:val="20"/>
          <w:lang w:val="af-ZA"/>
        </w:rPr>
      </w:pPr>
      <w:r>
        <w:rPr>
          <w:rFonts w:ascii="GHEA Grapalat" w:hAnsi="GHEA Grapalat" w:cs="Sylfaen"/>
          <w:sz w:val="20"/>
          <w:lang w:val="af-ZA"/>
        </w:rPr>
        <w:t xml:space="preserve">8.2 </w:t>
      </w:r>
      <w:r>
        <w:rPr>
          <w:rFonts w:ascii="GHEA Grapalat" w:hAnsi="GHEA Grapalat" w:cs="Sylfaen"/>
          <w:sz w:val="20"/>
          <w:lang w:val="hy-AM"/>
        </w:rPr>
        <w:t>Հայտերը</w:t>
      </w:r>
      <w:r>
        <w:rPr>
          <w:rFonts w:ascii="GHEA Grapalat" w:hAnsi="GHEA Grapalat" w:cs="Sylfaen"/>
          <w:sz w:val="20"/>
          <w:lang w:val="af-ZA"/>
        </w:rPr>
        <w:t xml:space="preserve"> </w:t>
      </w:r>
      <w:r>
        <w:rPr>
          <w:rFonts w:ascii="GHEA Grapalat" w:hAnsi="GHEA Grapalat" w:cs="Sylfaen"/>
          <w:sz w:val="20"/>
          <w:lang w:val="hy-AM"/>
        </w:rPr>
        <w:t>գնահատվում</w:t>
      </w:r>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r>
        <w:rPr>
          <w:rFonts w:ascii="GHEA Grapalat" w:hAnsi="GHEA Grapalat" w:cs="Sylfaen"/>
          <w:sz w:val="20"/>
          <w:lang w:val="hy-AM"/>
        </w:rPr>
        <w:t>սույն</w:t>
      </w:r>
      <w:r>
        <w:rPr>
          <w:rFonts w:ascii="GHEA Grapalat" w:hAnsi="GHEA Grapalat" w:cs="Sylfaen"/>
          <w:sz w:val="20"/>
          <w:lang w:val="af-ZA"/>
        </w:rPr>
        <w:t xml:space="preserve"> </w:t>
      </w:r>
      <w:r>
        <w:rPr>
          <w:rFonts w:ascii="GHEA Grapalat" w:hAnsi="GHEA Grapalat" w:cs="Sylfaen"/>
          <w:sz w:val="20"/>
          <w:lang w:val="hy-AM"/>
        </w:rPr>
        <w:t>հրավերով</w:t>
      </w:r>
      <w:r>
        <w:rPr>
          <w:rFonts w:ascii="GHEA Grapalat" w:hAnsi="GHEA Grapalat" w:cs="Sylfaen"/>
          <w:sz w:val="20"/>
          <w:lang w:val="af-ZA"/>
        </w:rPr>
        <w:t xml:space="preserve"> </w:t>
      </w:r>
      <w:r>
        <w:rPr>
          <w:rFonts w:ascii="GHEA Grapalat" w:hAnsi="GHEA Grapalat" w:cs="Sylfaen"/>
          <w:sz w:val="20"/>
          <w:lang w:val="hy-AM"/>
        </w:rPr>
        <w:t>սահմանված</w:t>
      </w:r>
      <w:r>
        <w:rPr>
          <w:rFonts w:ascii="GHEA Grapalat" w:hAnsi="GHEA Grapalat" w:cs="Sylfaen"/>
          <w:sz w:val="20"/>
          <w:lang w:val="af-ZA"/>
        </w:rPr>
        <w:t xml:space="preserve"> </w:t>
      </w:r>
      <w:r>
        <w:rPr>
          <w:rFonts w:ascii="GHEA Grapalat" w:hAnsi="GHEA Grapalat" w:cs="Sylfaen"/>
          <w:sz w:val="20"/>
          <w:lang w:val="hy-AM"/>
        </w:rPr>
        <w:t>կարգով</w:t>
      </w:r>
      <w:r>
        <w:rPr>
          <w:rFonts w:ascii="GHEA Grapalat" w:hAnsi="GHEA Grapalat" w:cs="Sylfaen"/>
          <w:sz w:val="20"/>
          <w:lang w:val="af-ZA"/>
        </w:rPr>
        <w:t xml:space="preserve">: </w:t>
      </w:r>
    </w:p>
    <w:p w:rsidR="00375C2D" w:rsidRDefault="00375C2D" w:rsidP="00375C2D">
      <w:pPr>
        <w:ind w:firstLine="567"/>
        <w:jc w:val="both"/>
        <w:rPr>
          <w:rFonts w:ascii="GHEA Grapalat" w:hAnsi="GHEA Grapalat" w:cs="Sylfaen"/>
          <w:sz w:val="20"/>
          <w:lang w:val="af-ZA"/>
        </w:rPr>
      </w:pPr>
      <w:r>
        <w:rPr>
          <w:rFonts w:ascii="GHEA Grapalat" w:hAnsi="GHEA Grapalat" w:cs="Sylfaen"/>
          <w:sz w:val="20"/>
        </w:rPr>
        <w:t>Գնման</w:t>
      </w:r>
      <w:r>
        <w:rPr>
          <w:rFonts w:ascii="GHEA Grapalat" w:hAnsi="GHEA Grapalat" w:cs="Sylfaen"/>
          <w:sz w:val="20"/>
          <w:lang w:val="af-ZA"/>
        </w:rPr>
        <w:t xml:space="preserve"> </w:t>
      </w:r>
      <w:r>
        <w:rPr>
          <w:rFonts w:ascii="GHEA Grapalat" w:hAnsi="GHEA Grapalat" w:cs="Sylfaen"/>
          <w:sz w:val="20"/>
        </w:rPr>
        <w:t>ընթացակարգի</w:t>
      </w:r>
      <w:r>
        <w:rPr>
          <w:rFonts w:ascii="GHEA Grapalat" w:hAnsi="GHEA Grapalat" w:cs="Sylfaen"/>
          <w:sz w:val="20"/>
          <w:lang w:val="af-ZA"/>
        </w:rPr>
        <w:t xml:space="preserve"> </w:t>
      </w:r>
      <w:r>
        <w:rPr>
          <w:rFonts w:ascii="GHEA Grapalat" w:hAnsi="GHEA Grapalat" w:cs="Sylfaen"/>
          <w:sz w:val="20"/>
        </w:rPr>
        <w:t>չափաբաժինների</w:t>
      </w:r>
      <w:r>
        <w:rPr>
          <w:rFonts w:ascii="GHEA Grapalat" w:hAnsi="GHEA Grapalat" w:cs="Sylfaen"/>
          <w:sz w:val="20"/>
          <w:lang w:val="af-ZA"/>
        </w:rPr>
        <w:t xml:space="preserve"> </w:t>
      </w:r>
      <w:r>
        <w:rPr>
          <w:rFonts w:ascii="GHEA Grapalat" w:hAnsi="GHEA Grapalat" w:cs="Sylfaen"/>
          <w:sz w:val="20"/>
        </w:rPr>
        <w:t>քանակը</w:t>
      </w:r>
      <w:r>
        <w:rPr>
          <w:rFonts w:ascii="GHEA Grapalat" w:hAnsi="GHEA Grapalat" w:cs="Sylfaen"/>
          <w:sz w:val="20"/>
          <w:lang w:val="af-ZA"/>
        </w:rPr>
        <w:t xml:space="preserve"> </w:t>
      </w:r>
      <w:r>
        <w:rPr>
          <w:rFonts w:ascii="GHEA Grapalat" w:hAnsi="GHEA Grapalat" w:cs="Sylfaen"/>
          <w:sz w:val="20"/>
        </w:rPr>
        <w:t>յոթանասունհինգը</w:t>
      </w:r>
      <w:r>
        <w:rPr>
          <w:rFonts w:ascii="GHEA Grapalat" w:hAnsi="GHEA Grapalat" w:cs="Sylfaen"/>
          <w:sz w:val="20"/>
          <w:lang w:val="af-ZA"/>
        </w:rPr>
        <w:t xml:space="preserve"> </w:t>
      </w:r>
      <w:r>
        <w:rPr>
          <w:rFonts w:ascii="GHEA Grapalat" w:hAnsi="GHEA Grapalat" w:cs="Sylfaen"/>
          <w:sz w:val="20"/>
        </w:rPr>
        <w:t>չգերազանցելու</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հայտերի</w:t>
      </w:r>
      <w:r>
        <w:rPr>
          <w:rFonts w:ascii="GHEA Grapalat" w:hAnsi="GHEA Grapalat" w:cs="Sylfaen"/>
          <w:sz w:val="20"/>
          <w:lang w:val="af-ZA"/>
        </w:rPr>
        <w:t xml:space="preserve"> </w:t>
      </w:r>
      <w:r>
        <w:rPr>
          <w:rFonts w:ascii="GHEA Grapalat" w:hAnsi="GHEA Grapalat" w:cs="Sylfaen"/>
          <w:sz w:val="20"/>
        </w:rPr>
        <w:t>գնահատումն</w:t>
      </w:r>
      <w:r>
        <w:rPr>
          <w:rFonts w:ascii="GHEA Grapalat" w:hAnsi="GHEA Grapalat" w:cs="Sylfaen"/>
          <w:sz w:val="20"/>
          <w:lang w:val="af-ZA"/>
        </w:rPr>
        <w:t xml:space="preserve"> </w:t>
      </w:r>
      <w:r>
        <w:rPr>
          <w:rFonts w:ascii="GHEA Grapalat" w:hAnsi="GHEA Grapalat" w:cs="Sylfaen"/>
          <w:sz w:val="20"/>
        </w:rPr>
        <w:t>իրականացվում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դրանց</w:t>
      </w:r>
      <w:r>
        <w:rPr>
          <w:rFonts w:ascii="GHEA Grapalat" w:hAnsi="GHEA Grapalat" w:cs="Sylfaen"/>
          <w:sz w:val="20"/>
          <w:lang w:val="af-ZA"/>
        </w:rPr>
        <w:t xml:space="preserve"> </w:t>
      </w:r>
      <w:r>
        <w:rPr>
          <w:rFonts w:ascii="GHEA Grapalat" w:hAnsi="GHEA Grapalat" w:cs="Sylfaen"/>
          <w:sz w:val="20"/>
        </w:rPr>
        <w:t>ներկայացման</w:t>
      </w:r>
      <w:r>
        <w:rPr>
          <w:rFonts w:ascii="GHEA Grapalat" w:hAnsi="GHEA Grapalat" w:cs="Sylfaen"/>
          <w:sz w:val="20"/>
          <w:lang w:val="af-ZA"/>
        </w:rPr>
        <w:t xml:space="preserve"> </w:t>
      </w:r>
      <w:r>
        <w:rPr>
          <w:rFonts w:ascii="GHEA Grapalat" w:hAnsi="GHEA Grapalat" w:cs="Sylfaen"/>
          <w:sz w:val="20"/>
        </w:rPr>
        <w:t>վերջնաժամկետը</w:t>
      </w:r>
      <w:r>
        <w:rPr>
          <w:rFonts w:ascii="GHEA Grapalat" w:hAnsi="GHEA Grapalat" w:cs="Sylfaen"/>
          <w:sz w:val="20"/>
          <w:lang w:val="af-ZA"/>
        </w:rPr>
        <w:t xml:space="preserve"> </w:t>
      </w:r>
      <w:r>
        <w:rPr>
          <w:rFonts w:ascii="GHEA Grapalat" w:hAnsi="GHEA Grapalat" w:cs="Sylfaen"/>
          <w:sz w:val="20"/>
        </w:rPr>
        <w:t>լրանալու</w:t>
      </w:r>
      <w:r>
        <w:rPr>
          <w:rFonts w:ascii="GHEA Grapalat" w:hAnsi="GHEA Grapalat" w:cs="Sylfaen"/>
          <w:sz w:val="20"/>
          <w:lang w:val="af-ZA"/>
        </w:rPr>
        <w:t xml:space="preserve"> </w:t>
      </w:r>
      <w:r>
        <w:rPr>
          <w:rFonts w:ascii="GHEA Grapalat" w:hAnsi="GHEA Grapalat" w:cs="Sylfaen"/>
          <w:sz w:val="20"/>
        </w:rPr>
        <w:t>օրվանից</w:t>
      </w:r>
      <w:r>
        <w:rPr>
          <w:rFonts w:ascii="GHEA Grapalat" w:hAnsi="GHEA Grapalat" w:cs="Sylfaen"/>
          <w:sz w:val="20"/>
          <w:lang w:val="af-ZA"/>
        </w:rPr>
        <w:t xml:space="preserve"> </w:t>
      </w:r>
      <w:r>
        <w:rPr>
          <w:rFonts w:ascii="GHEA Grapalat" w:hAnsi="GHEA Grapalat" w:cs="Sylfaen"/>
          <w:sz w:val="20"/>
        </w:rPr>
        <w:t>հաշված</w:t>
      </w:r>
      <w:r>
        <w:rPr>
          <w:rFonts w:ascii="GHEA Grapalat" w:hAnsi="GHEA Grapalat" w:cs="Sylfaen"/>
          <w:sz w:val="20"/>
          <w:lang w:val="af-ZA"/>
        </w:rPr>
        <w:t xml:space="preserve">  </w:t>
      </w:r>
      <w:r>
        <w:rPr>
          <w:rFonts w:ascii="GHEA Grapalat" w:hAnsi="GHEA Grapalat" w:cs="Sylfaen"/>
          <w:sz w:val="20"/>
        </w:rPr>
        <w:t>տաս</w:t>
      </w:r>
      <w:r>
        <w:rPr>
          <w:rFonts w:ascii="GHEA Grapalat" w:hAnsi="GHEA Grapalat" w:cs="Sylfaen"/>
          <w:sz w:val="20"/>
          <w:lang w:val="af-ZA"/>
        </w:rPr>
        <w:t xml:space="preserve">, </w:t>
      </w:r>
      <w:r>
        <w:rPr>
          <w:rFonts w:ascii="GHEA Grapalat" w:hAnsi="GHEA Grapalat" w:cs="Sylfaen"/>
          <w:sz w:val="20"/>
        </w:rPr>
        <w:t>իսկ</w:t>
      </w:r>
      <w:r>
        <w:rPr>
          <w:rFonts w:ascii="GHEA Grapalat" w:hAnsi="GHEA Grapalat" w:cs="Sylfaen"/>
          <w:sz w:val="20"/>
          <w:lang w:val="af-ZA"/>
        </w:rPr>
        <w:t xml:space="preserve"> </w:t>
      </w:r>
      <w:r>
        <w:rPr>
          <w:rFonts w:ascii="GHEA Grapalat" w:hAnsi="GHEA Grapalat" w:cs="Sylfaen"/>
          <w:sz w:val="20"/>
        </w:rPr>
        <w:t>գերազանցելու</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տասնհինգ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p>
    <w:p w:rsidR="00375C2D" w:rsidRDefault="00375C2D" w:rsidP="00375C2D">
      <w:pPr>
        <w:ind w:firstLine="567"/>
        <w:jc w:val="both"/>
        <w:rPr>
          <w:rFonts w:ascii="GHEA Grapalat" w:hAnsi="GHEA Grapalat" w:cs="Sylfaen"/>
          <w:sz w:val="20"/>
          <w:lang w:val="af-ZA"/>
        </w:rPr>
      </w:pPr>
      <w:r>
        <w:rPr>
          <w:rFonts w:ascii="GHEA Grapalat" w:hAnsi="GHEA Grapalat" w:cs="Sylfaen"/>
          <w:sz w:val="20"/>
        </w:rPr>
        <w:t>Բավարար</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գնահատվում</w:t>
      </w:r>
      <w:r>
        <w:rPr>
          <w:rFonts w:ascii="GHEA Grapalat" w:hAnsi="GHEA Grapalat" w:cs="Sylfaen"/>
          <w:sz w:val="20"/>
          <w:lang w:val="af-ZA"/>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պայմաններին</w:t>
      </w:r>
      <w:r>
        <w:rPr>
          <w:rFonts w:ascii="GHEA Grapalat" w:hAnsi="GHEA Grapalat" w:cs="Sylfaen"/>
          <w:sz w:val="20"/>
          <w:lang w:val="af-ZA"/>
        </w:rPr>
        <w:t xml:space="preserve"> </w:t>
      </w:r>
      <w:r>
        <w:rPr>
          <w:rFonts w:ascii="GHEA Grapalat" w:hAnsi="GHEA Grapalat" w:cs="Sylfaen"/>
          <w:sz w:val="20"/>
        </w:rPr>
        <w:t>համապատասխանող</w:t>
      </w:r>
      <w:r>
        <w:rPr>
          <w:rFonts w:ascii="GHEA Grapalat" w:hAnsi="GHEA Grapalat" w:cs="Sylfaen"/>
          <w:sz w:val="20"/>
          <w:lang w:val="af-ZA"/>
        </w:rPr>
        <w:t xml:space="preserve"> </w:t>
      </w:r>
      <w:r>
        <w:rPr>
          <w:rFonts w:ascii="GHEA Grapalat" w:hAnsi="GHEA Grapalat" w:cs="Sylfaen"/>
          <w:sz w:val="20"/>
        </w:rPr>
        <w:t>հայտերը</w:t>
      </w:r>
      <w:r>
        <w:rPr>
          <w:rFonts w:ascii="GHEA Grapalat" w:hAnsi="GHEA Grapalat" w:cs="Sylfaen"/>
          <w:sz w:val="20"/>
          <w:lang w:val="af-ZA"/>
        </w:rPr>
        <w:t xml:space="preserve">, </w:t>
      </w:r>
      <w:r>
        <w:rPr>
          <w:rFonts w:ascii="GHEA Grapalat" w:hAnsi="GHEA Grapalat" w:cs="Sylfaen"/>
          <w:sz w:val="20"/>
        </w:rPr>
        <w:t>հակառակ</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հայտերը</w:t>
      </w:r>
      <w:r>
        <w:rPr>
          <w:rFonts w:ascii="GHEA Grapalat" w:hAnsi="GHEA Grapalat" w:cs="Sylfaen"/>
          <w:sz w:val="20"/>
          <w:lang w:val="af-ZA"/>
        </w:rPr>
        <w:t xml:space="preserve"> </w:t>
      </w:r>
      <w:r>
        <w:rPr>
          <w:rFonts w:ascii="GHEA Grapalat" w:hAnsi="GHEA Grapalat" w:cs="Sylfaen"/>
          <w:sz w:val="20"/>
        </w:rPr>
        <w:t>գնահատվում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անբավարար</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մերժվում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Ընդ</w:t>
      </w:r>
      <w:r>
        <w:rPr>
          <w:rFonts w:ascii="GHEA Grapalat" w:hAnsi="GHEA Grapalat" w:cs="Sylfaen"/>
          <w:sz w:val="20"/>
          <w:lang w:val="af-ZA"/>
        </w:rPr>
        <w:t xml:space="preserve"> որում հայտերի բացման և գնահատման նիստում հանձնաժողովը մերժում է այն հայտերը, </w:t>
      </w:r>
      <w:r>
        <w:rPr>
          <w:rFonts w:ascii="GHEA Grapalat" w:hAnsi="GHEA Grapalat" w:cs="Sylfaen"/>
          <w:sz w:val="20"/>
        </w:rPr>
        <w:t>որոնցում</w:t>
      </w:r>
      <w:r>
        <w:rPr>
          <w:rFonts w:ascii="GHEA Grapalat" w:hAnsi="GHEA Grapalat" w:cs="Sylfaen"/>
          <w:sz w:val="20"/>
          <w:lang w:val="af-ZA"/>
        </w:rPr>
        <w:t xml:space="preserve"> </w:t>
      </w:r>
      <w:r>
        <w:rPr>
          <w:rFonts w:ascii="GHEA Grapalat" w:hAnsi="GHEA Grapalat" w:cs="Sylfaen"/>
          <w:sz w:val="20"/>
        </w:rPr>
        <w:t>բացակայում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rPr>
        <w:t>գնային</w:t>
      </w:r>
      <w:r>
        <w:rPr>
          <w:rFonts w:ascii="GHEA Grapalat" w:hAnsi="GHEA Grapalat" w:cs="Sylfaen"/>
          <w:sz w:val="20"/>
          <w:lang w:val="af-ZA"/>
        </w:rPr>
        <w:t xml:space="preserve"> </w:t>
      </w:r>
      <w:r>
        <w:rPr>
          <w:rFonts w:ascii="GHEA Grapalat" w:hAnsi="GHEA Grapalat" w:cs="Sylfaen"/>
          <w:sz w:val="20"/>
        </w:rPr>
        <w:t>առաջարկները</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դրանք </w:t>
      </w:r>
      <w:r>
        <w:rPr>
          <w:rFonts w:ascii="GHEA Grapalat" w:hAnsi="GHEA Grapalat" w:cs="Sylfaen"/>
          <w:sz w:val="20"/>
        </w:rPr>
        <w:t>ներկայացված</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հրավերի</w:t>
      </w:r>
      <w:r>
        <w:rPr>
          <w:rFonts w:ascii="GHEA Grapalat" w:hAnsi="GHEA Grapalat" w:cs="Sylfaen"/>
          <w:sz w:val="20"/>
          <w:lang w:val="af-ZA"/>
        </w:rPr>
        <w:t xml:space="preserve"> </w:t>
      </w:r>
      <w:r>
        <w:rPr>
          <w:rFonts w:ascii="GHEA Grapalat" w:hAnsi="GHEA Grapalat" w:cs="Sylfaen"/>
          <w:sz w:val="20"/>
        </w:rPr>
        <w:t>պահանջներին</w:t>
      </w:r>
      <w:r>
        <w:rPr>
          <w:rFonts w:ascii="GHEA Grapalat" w:hAnsi="GHEA Grapalat" w:cs="Sylfaen"/>
          <w:sz w:val="20"/>
          <w:lang w:val="af-ZA"/>
        </w:rPr>
        <w:t xml:space="preserve"> </w:t>
      </w:r>
      <w:r>
        <w:rPr>
          <w:rFonts w:ascii="GHEA Grapalat" w:hAnsi="GHEA Grapalat" w:cs="Sylfaen"/>
          <w:sz w:val="20"/>
        </w:rPr>
        <w:t>անհամապատասխան</w:t>
      </w:r>
      <w:r>
        <w:rPr>
          <w:rFonts w:ascii="GHEA Grapalat" w:hAnsi="GHEA Grapalat" w:cs="Sylfaen"/>
          <w:sz w:val="20"/>
          <w:lang w:val="af-ZA"/>
        </w:rPr>
        <w:t>:</w:t>
      </w:r>
    </w:p>
    <w:p w:rsidR="00375C2D" w:rsidRDefault="00375C2D" w:rsidP="00375C2D">
      <w:pPr>
        <w:pStyle w:val="23"/>
        <w:spacing w:line="240" w:lineRule="auto"/>
        <w:ind w:firstLine="567"/>
        <w:rPr>
          <w:rFonts w:ascii="GHEA Grapalat" w:hAnsi="GHEA Grapalat" w:cs="Sylfaen"/>
          <w:szCs w:val="24"/>
          <w:lang w:val="hy-AM"/>
        </w:rPr>
      </w:pPr>
      <w:r>
        <w:rPr>
          <w:rFonts w:ascii="GHEA Grapalat" w:hAnsi="GHEA Grapalat" w:cs="Sylfaen"/>
          <w:szCs w:val="24"/>
        </w:rPr>
        <w:t xml:space="preserve">8.3 </w:t>
      </w:r>
      <w:r>
        <w:rPr>
          <w:rFonts w:ascii="GHEA Grapalat" w:hAnsi="GHEA Grapalat" w:cs="Sylfaen"/>
          <w:szCs w:val="24"/>
          <w:lang w:val="hy-AM"/>
        </w:rPr>
        <w:t xml:space="preserve">Ընտրված </w:t>
      </w:r>
      <w:r>
        <w:rPr>
          <w:rFonts w:ascii="GHEA Grapalat" w:hAnsi="GHEA Grapalat" w:cs="Sylfaen"/>
          <w:szCs w:val="24"/>
          <w:lang w:val="ru-RU"/>
        </w:rPr>
        <w:t>մասնակիցը</w:t>
      </w:r>
      <w:r>
        <w:rPr>
          <w:rFonts w:ascii="GHEA Grapalat" w:hAnsi="GHEA Grapalat" w:cs="Sylfaen"/>
          <w:szCs w:val="24"/>
        </w:rPr>
        <w:t xml:space="preserve"> </w:t>
      </w:r>
      <w:r>
        <w:rPr>
          <w:rFonts w:ascii="GHEA Grapalat" w:hAnsi="GHEA Grapalat" w:cs="Sylfaen"/>
          <w:szCs w:val="24"/>
          <w:lang w:val="ru-RU"/>
        </w:rPr>
        <w:t>որոշվում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բավարար</w:t>
      </w:r>
      <w:r>
        <w:rPr>
          <w:rFonts w:ascii="GHEA Grapalat" w:hAnsi="GHEA Grapalat" w:cs="Sylfaen"/>
          <w:szCs w:val="24"/>
        </w:rPr>
        <w:t xml:space="preserve"> </w:t>
      </w:r>
      <w:r>
        <w:rPr>
          <w:rFonts w:ascii="GHEA Grapalat" w:hAnsi="GHEA Grapalat" w:cs="Sylfaen"/>
          <w:szCs w:val="24"/>
          <w:lang w:val="ru-RU"/>
        </w:rPr>
        <w:t>գնահատված</w:t>
      </w:r>
      <w:r>
        <w:rPr>
          <w:rFonts w:ascii="GHEA Grapalat" w:hAnsi="GHEA Grapalat" w:cs="Sylfaen"/>
          <w:szCs w:val="24"/>
        </w:rPr>
        <w:t xml:space="preserve"> </w:t>
      </w:r>
      <w:r>
        <w:rPr>
          <w:rFonts w:ascii="GHEA Grapalat" w:hAnsi="GHEA Grapalat" w:cs="Sylfaen"/>
          <w:szCs w:val="24"/>
          <w:lang w:val="ru-RU"/>
        </w:rPr>
        <w:t>հայտեր</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մասնակիցների</w:t>
      </w:r>
      <w:r>
        <w:rPr>
          <w:rFonts w:ascii="GHEA Grapalat" w:hAnsi="GHEA Grapalat" w:cs="Sylfaen"/>
          <w:szCs w:val="24"/>
        </w:rPr>
        <w:t xml:space="preserve"> </w:t>
      </w:r>
      <w:r>
        <w:rPr>
          <w:rFonts w:ascii="GHEA Grapalat" w:hAnsi="GHEA Grapalat" w:cs="Sylfaen"/>
          <w:szCs w:val="24"/>
          <w:lang w:val="ru-RU"/>
        </w:rPr>
        <w:t>թվից</w:t>
      </w:r>
      <w:r>
        <w:rPr>
          <w:rFonts w:ascii="GHEA Grapalat" w:hAnsi="GHEA Grapalat" w:cs="Sylfaen"/>
          <w:szCs w:val="24"/>
        </w:rPr>
        <w:t xml:space="preserve">` </w:t>
      </w:r>
      <w:r>
        <w:rPr>
          <w:rFonts w:ascii="GHEA Grapalat" w:hAnsi="GHEA Grapalat" w:cs="Sylfaen"/>
          <w:szCs w:val="24"/>
          <w:lang w:val="ru-RU"/>
        </w:rPr>
        <w:t>նվազագույն</w:t>
      </w:r>
      <w:r>
        <w:rPr>
          <w:rFonts w:ascii="GHEA Grapalat" w:hAnsi="GHEA Grapalat" w:cs="Sylfaen"/>
          <w:szCs w:val="24"/>
        </w:rPr>
        <w:t xml:space="preserve"> </w:t>
      </w:r>
      <w:r>
        <w:rPr>
          <w:rFonts w:ascii="GHEA Grapalat" w:hAnsi="GHEA Grapalat" w:cs="Sylfaen"/>
          <w:szCs w:val="24"/>
          <w:lang w:val="ru-RU"/>
        </w:rPr>
        <w:t>գնային</w:t>
      </w:r>
      <w:r>
        <w:rPr>
          <w:rFonts w:ascii="GHEA Grapalat" w:hAnsi="GHEA Grapalat" w:cs="Sylfaen"/>
          <w:szCs w:val="24"/>
        </w:rPr>
        <w:t xml:space="preserve"> </w:t>
      </w:r>
      <w:r>
        <w:rPr>
          <w:rFonts w:ascii="GHEA Grapalat" w:hAnsi="GHEA Grapalat" w:cs="Sylfaen"/>
          <w:szCs w:val="24"/>
          <w:lang w:val="ru-RU"/>
        </w:rPr>
        <w:t>առաջարկ</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ասնակցին</w:t>
      </w:r>
      <w:r>
        <w:rPr>
          <w:rFonts w:ascii="GHEA Grapalat" w:hAnsi="GHEA Grapalat" w:cs="Sylfaen"/>
          <w:szCs w:val="24"/>
        </w:rPr>
        <w:t xml:space="preserve"> </w:t>
      </w:r>
      <w:r>
        <w:rPr>
          <w:rFonts w:ascii="GHEA Grapalat" w:hAnsi="GHEA Grapalat" w:cs="Sylfaen"/>
          <w:szCs w:val="24"/>
          <w:lang w:val="ru-RU"/>
        </w:rPr>
        <w:t>նախապատվություն</w:t>
      </w:r>
      <w:r>
        <w:rPr>
          <w:rFonts w:ascii="GHEA Grapalat" w:hAnsi="GHEA Grapalat" w:cs="Sylfaen"/>
          <w:szCs w:val="24"/>
        </w:rPr>
        <w:t xml:space="preserve"> </w:t>
      </w:r>
      <w:r>
        <w:rPr>
          <w:rFonts w:ascii="GHEA Grapalat" w:hAnsi="GHEA Grapalat" w:cs="Sylfaen"/>
          <w:szCs w:val="24"/>
          <w:lang w:val="ru-RU"/>
        </w:rPr>
        <w:t>տալու</w:t>
      </w:r>
      <w:r>
        <w:rPr>
          <w:rFonts w:ascii="GHEA Grapalat" w:hAnsi="GHEA Grapalat" w:cs="Sylfaen"/>
          <w:szCs w:val="24"/>
        </w:rPr>
        <w:t xml:space="preserve"> </w:t>
      </w:r>
      <w:r>
        <w:rPr>
          <w:rFonts w:ascii="GHEA Grapalat" w:hAnsi="GHEA Grapalat" w:cs="Sylfaen"/>
          <w:szCs w:val="24"/>
          <w:lang w:val="ru-RU"/>
        </w:rPr>
        <w:t>սկզբունքով։</w:t>
      </w:r>
      <w:r>
        <w:rPr>
          <w:rFonts w:ascii="GHEA Grapalat" w:hAnsi="GHEA Grapalat" w:cs="Sylfaen"/>
          <w:szCs w:val="24"/>
        </w:rPr>
        <w:t xml:space="preserve"> </w:t>
      </w:r>
      <w:r>
        <w:rPr>
          <w:rFonts w:ascii="GHEA Grapalat" w:hAnsi="GHEA Grapalat" w:cs="Sylfaen"/>
          <w:szCs w:val="24"/>
          <w:lang w:val="ru-RU"/>
        </w:rPr>
        <w:t>Ընդ</w:t>
      </w:r>
      <w:r>
        <w:rPr>
          <w:rFonts w:ascii="GHEA Grapalat" w:hAnsi="GHEA Grapalat" w:cs="Sylfaen"/>
          <w:szCs w:val="24"/>
        </w:rPr>
        <w:t xml:space="preserve"> </w:t>
      </w:r>
      <w:r>
        <w:rPr>
          <w:rFonts w:ascii="GHEA Grapalat" w:hAnsi="GHEA Grapalat" w:cs="Sylfaen"/>
          <w:szCs w:val="24"/>
          <w:lang w:val="ru-RU"/>
        </w:rPr>
        <w:t>որում</w:t>
      </w:r>
      <w:r>
        <w:rPr>
          <w:rFonts w:ascii="GHEA Grapalat" w:hAnsi="GHEA Grapalat" w:cs="Sylfaen"/>
          <w:szCs w:val="24"/>
        </w:rPr>
        <w:t xml:space="preserve">,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կողմից</w:t>
      </w:r>
      <w:r>
        <w:rPr>
          <w:rFonts w:ascii="GHEA Grapalat" w:hAnsi="GHEA Grapalat" w:cs="Sylfaen"/>
          <w:szCs w:val="24"/>
        </w:rPr>
        <w:t xml:space="preserve"> </w:t>
      </w:r>
      <w:r>
        <w:rPr>
          <w:rFonts w:ascii="GHEA Grapalat" w:hAnsi="GHEA Grapalat" w:cs="Sylfaen"/>
          <w:szCs w:val="24"/>
          <w:lang w:val="hy-AM"/>
        </w:rPr>
        <w:t xml:space="preserve">ընտրված </w:t>
      </w:r>
      <w:r>
        <w:rPr>
          <w:rFonts w:ascii="GHEA Grapalat" w:hAnsi="GHEA Grapalat" w:cs="Sylfaen"/>
          <w:szCs w:val="24"/>
          <w:lang w:val="en-US"/>
        </w:rPr>
        <w:t>և</w:t>
      </w:r>
      <w:r w:rsidRPr="00375C2D">
        <w:rPr>
          <w:rFonts w:ascii="GHEA Grapalat" w:hAnsi="GHEA Grapalat" w:cs="Sylfaen"/>
          <w:szCs w:val="24"/>
        </w:rPr>
        <w:t xml:space="preserve"> </w:t>
      </w:r>
      <w:r>
        <w:rPr>
          <w:rFonts w:ascii="GHEA Grapalat" w:hAnsi="GHEA Grapalat" w:cs="Sylfaen"/>
          <w:szCs w:val="24"/>
          <w:lang w:val="en-US"/>
        </w:rPr>
        <w:t>հաջորդաբար</w:t>
      </w:r>
      <w:r w:rsidRPr="00375C2D">
        <w:rPr>
          <w:rFonts w:ascii="GHEA Grapalat" w:hAnsi="GHEA Grapalat" w:cs="Sylfaen"/>
          <w:szCs w:val="24"/>
        </w:rPr>
        <w:t xml:space="preserve"> </w:t>
      </w:r>
      <w:r>
        <w:rPr>
          <w:rFonts w:ascii="GHEA Grapalat" w:hAnsi="GHEA Grapalat" w:cs="Sylfaen"/>
          <w:szCs w:val="24"/>
          <w:lang w:val="en-US"/>
        </w:rPr>
        <w:t>տեղեր</w:t>
      </w:r>
      <w:r w:rsidRPr="00375C2D">
        <w:rPr>
          <w:rFonts w:ascii="GHEA Grapalat" w:hAnsi="GHEA Grapalat" w:cs="Sylfaen"/>
          <w:szCs w:val="24"/>
        </w:rPr>
        <w:t xml:space="preserve"> </w:t>
      </w:r>
      <w:r>
        <w:rPr>
          <w:rFonts w:ascii="GHEA Grapalat" w:hAnsi="GHEA Grapalat" w:cs="Sylfaen"/>
          <w:szCs w:val="24"/>
          <w:lang w:val="ru-RU"/>
        </w:rPr>
        <w:t>զբաղեցրած</w:t>
      </w:r>
      <w:r>
        <w:rPr>
          <w:rFonts w:ascii="GHEA Grapalat" w:hAnsi="GHEA Grapalat" w:cs="Sylfaen"/>
          <w:szCs w:val="24"/>
        </w:rPr>
        <w:t xml:space="preserve"> </w:t>
      </w:r>
      <w:r>
        <w:rPr>
          <w:rFonts w:ascii="GHEA Grapalat" w:hAnsi="GHEA Grapalat" w:cs="Sylfaen"/>
          <w:szCs w:val="24"/>
          <w:lang w:val="ru-RU"/>
        </w:rPr>
        <w:t>մասնակիցներին</w:t>
      </w:r>
      <w:r>
        <w:rPr>
          <w:rFonts w:ascii="GHEA Grapalat" w:hAnsi="GHEA Grapalat" w:cs="Sylfaen"/>
          <w:szCs w:val="24"/>
        </w:rPr>
        <w:t xml:space="preserve"> </w:t>
      </w:r>
      <w:r>
        <w:rPr>
          <w:rFonts w:ascii="GHEA Grapalat" w:hAnsi="GHEA Grapalat" w:cs="Sylfaen"/>
          <w:szCs w:val="24"/>
          <w:lang w:val="ru-RU"/>
        </w:rPr>
        <w:t>որոշելիս</w:t>
      </w:r>
      <w:r>
        <w:rPr>
          <w:rFonts w:ascii="GHEA Grapalat" w:hAnsi="GHEA Grapalat" w:cs="Sylfaen"/>
          <w:szCs w:val="24"/>
        </w:rPr>
        <w:t xml:space="preserve"> </w:t>
      </w:r>
      <w:r>
        <w:rPr>
          <w:rFonts w:ascii="GHEA Grapalat" w:hAnsi="GHEA Grapalat" w:cs="Sylfaen"/>
          <w:szCs w:val="24"/>
          <w:lang w:val="ru-RU"/>
        </w:rPr>
        <w:t>գնային</w:t>
      </w:r>
      <w:r>
        <w:rPr>
          <w:rFonts w:ascii="GHEA Grapalat" w:hAnsi="GHEA Grapalat" w:cs="Sylfaen"/>
          <w:szCs w:val="24"/>
        </w:rPr>
        <w:t xml:space="preserve"> </w:t>
      </w:r>
      <w:r>
        <w:rPr>
          <w:rFonts w:ascii="GHEA Grapalat" w:hAnsi="GHEA Grapalat" w:cs="Sylfaen"/>
          <w:szCs w:val="24"/>
          <w:lang w:val="ru-RU"/>
        </w:rPr>
        <w:t>առաջարկների</w:t>
      </w:r>
      <w:r>
        <w:rPr>
          <w:rFonts w:ascii="GHEA Grapalat" w:hAnsi="GHEA Grapalat" w:cs="Sylfaen"/>
          <w:szCs w:val="24"/>
        </w:rPr>
        <w:t xml:space="preserve"> գնահատումը և </w:t>
      </w:r>
      <w:r>
        <w:rPr>
          <w:rFonts w:ascii="GHEA Grapalat" w:hAnsi="GHEA Grapalat" w:cs="Sylfaen"/>
          <w:szCs w:val="24"/>
          <w:lang w:val="ru-RU"/>
        </w:rPr>
        <w:t>համեմատումն</w:t>
      </w:r>
      <w:r>
        <w:rPr>
          <w:rFonts w:ascii="GHEA Grapalat" w:hAnsi="GHEA Grapalat" w:cs="Sylfaen"/>
          <w:szCs w:val="24"/>
        </w:rPr>
        <w:t xml:space="preserve"> </w:t>
      </w:r>
      <w:r>
        <w:rPr>
          <w:rFonts w:ascii="GHEA Grapalat" w:hAnsi="GHEA Grapalat" w:cs="Sylfaen"/>
          <w:szCs w:val="24"/>
          <w:lang w:val="ru-RU"/>
        </w:rPr>
        <w:t>իրականացվում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առանց</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հրավերի</w:t>
      </w:r>
      <w:r>
        <w:rPr>
          <w:rFonts w:ascii="GHEA Grapalat" w:hAnsi="GHEA Grapalat" w:cs="Sylfaen"/>
          <w:szCs w:val="24"/>
        </w:rPr>
        <w:t xml:space="preserve"> 1-ին </w:t>
      </w:r>
      <w:r>
        <w:rPr>
          <w:rFonts w:ascii="GHEA Grapalat" w:hAnsi="GHEA Grapalat" w:cs="Sylfaen"/>
          <w:szCs w:val="24"/>
          <w:lang w:val="ru-RU"/>
        </w:rPr>
        <w:t>մասի</w:t>
      </w:r>
      <w:r>
        <w:rPr>
          <w:rFonts w:ascii="GHEA Grapalat" w:hAnsi="GHEA Grapalat" w:cs="Sylfaen"/>
          <w:szCs w:val="24"/>
        </w:rPr>
        <w:t xml:space="preserve"> 5.2-րդ </w:t>
      </w:r>
      <w:r>
        <w:rPr>
          <w:rFonts w:ascii="GHEA Grapalat" w:hAnsi="GHEA Grapalat" w:cs="Sylfaen"/>
          <w:szCs w:val="24"/>
          <w:lang w:val="ru-RU"/>
        </w:rPr>
        <w:t>կետում</w:t>
      </w:r>
      <w:r>
        <w:rPr>
          <w:rFonts w:ascii="GHEA Grapalat" w:hAnsi="GHEA Grapalat" w:cs="Sylfaen"/>
          <w:szCs w:val="24"/>
        </w:rPr>
        <w:t xml:space="preserve"> </w:t>
      </w:r>
      <w:r>
        <w:rPr>
          <w:rFonts w:ascii="GHEA Grapalat" w:hAnsi="GHEA Grapalat" w:cs="Sylfaen"/>
          <w:szCs w:val="24"/>
          <w:lang w:val="ru-RU"/>
        </w:rPr>
        <w:t>նշված</w:t>
      </w:r>
      <w:r>
        <w:rPr>
          <w:rFonts w:ascii="GHEA Grapalat" w:hAnsi="GHEA Grapalat" w:cs="Sylfaen"/>
          <w:szCs w:val="24"/>
        </w:rPr>
        <w:t xml:space="preserve"> </w:t>
      </w:r>
      <w:r>
        <w:rPr>
          <w:rFonts w:ascii="GHEA Grapalat" w:hAnsi="GHEA Grapalat" w:cs="Sylfaen"/>
          <w:szCs w:val="24"/>
          <w:lang w:val="ru-RU"/>
        </w:rPr>
        <w:t>հարկի</w:t>
      </w:r>
      <w:r>
        <w:rPr>
          <w:rFonts w:ascii="GHEA Grapalat" w:hAnsi="GHEA Grapalat" w:cs="Sylfaen"/>
          <w:szCs w:val="24"/>
        </w:rPr>
        <w:t xml:space="preserve"> </w:t>
      </w:r>
      <w:r>
        <w:rPr>
          <w:rFonts w:ascii="GHEA Grapalat" w:hAnsi="GHEA Grapalat" w:cs="Sylfaen"/>
          <w:szCs w:val="24"/>
          <w:lang w:val="ru-RU"/>
        </w:rPr>
        <w:t>գումարի</w:t>
      </w:r>
      <w:r>
        <w:rPr>
          <w:rFonts w:ascii="GHEA Grapalat" w:hAnsi="GHEA Grapalat" w:cs="Sylfaen"/>
          <w:szCs w:val="24"/>
        </w:rPr>
        <w:t xml:space="preserve"> </w:t>
      </w:r>
      <w:r>
        <w:rPr>
          <w:rFonts w:ascii="GHEA Grapalat" w:hAnsi="GHEA Grapalat" w:cs="Sylfaen"/>
          <w:szCs w:val="24"/>
          <w:lang w:val="ru-RU"/>
        </w:rPr>
        <w:t>հաշվարկման</w:t>
      </w:r>
      <w:r>
        <w:rPr>
          <w:rFonts w:ascii="GHEA Grapalat" w:hAnsi="GHEA Grapalat" w:cs="Sylfaen"/>
          <w:lang w:val="hy-AM"/>
        </w:rPr>
        <w:t>:</w:t>
      </w:r>
    </w:p>
    <w:p w:rsidR="00375C2D" w:rsidRDefault="00375C2D" w:rsidP="00375C2D">
      <w:pPr>
        <w:pStyle w:val="af6"/>
        <w:spacing w:after="0" w:line="240" w:lineRule="auto"/>
        <w:ind w:firstLine="567"/>
        <w:rPr>
          <w:rFonts w:ascii="Arial Unicode" w:hAnsi="Arial Unicode" w:cs="Sylfaen"/>
          <w:sz w:val="20"/>
          <w:szCs w:val="20"/>
          <w:lang w:val="af-ZA"/>
        </w:rPr>
      </w:pPr>
      <w:r>
        <w:rPr>
          <w:rFonts w:ascii="GHEA Grapalat" w:hAnsi="GHEA Grapalat" w:cs="Sylfaen"/>
          <w:sz w:val="20"/>
          <w:szCs w:val="24"/>
          <w:lang w:val="af-ZA"/>
        </w:rPr>
        <w:t xml:space="preserve">8.4 </w:t>
      </w:r>
      <w:r>
        <w:rPr>
          <w:rFonts w:ascii="GHEA Grapalat" w:hAnsi="GHEA Grapalat" w:cs="Sylfaen"/>
          <w:sz w:val="20"/>
          <w:szCs w:val="24"/>
          <w:lang w:val="hy-AM"/>
        </w:rPr>
        <w:t>Եթե</w:t>
      </w:r>
      <w:r>
        <w:rPr>
          <w:rFonts w:ascii="GHEA Grapalat" w:hAnsi="GHEA Grapalat" w:cs="Sylfaen"/>
          <w:sz w:val="20"/>
          <w:szCs w:val="24"/>
          <w:lang w:val="af-ZA"/>
        </w:rPr>
        <w:t xml:space="preserve"> </w:t>
      </w:r>
      <w:r>
        <w:rPr>
          <w:rFonts w:ascii="GHEA Grapalat" w:hAnsi="GHEA Grapalat" w:cs="Sylfaen"/>
          <w:sz w:val="20"/>
          <w:szCs w:val="24"/>
          <w:lang w:val="hy-AM"/>
        </w:rPr>
        <w:t>հայտում</w:t>
      </w:r>
      <w:r>
        <w:rPr>
          <w:rFonts w:ascii="GHEA Grapalat" w:hAnsi="GHEA Grapalat" w:cs="Sylfaen"/>
          <w:sz w:val="20"/>
          <w:szCs w:val="24"/>
          <w:lang w:val="af-ZA"/>
        </w:rPr>
        <w:t xml:space="preserve"> </w:t>
      </w:r>
      <w:r>
        <w:rPr>
          <w:rFonts w:ascii="GHEA Grapalat" w:hAnsi="GHEA Grapalat" w:cs="Sylfaen"/>
          <w:sz w:val="20"/>
          <w:szCs w:val="24"/>
          <w:lang w:val="hy-AM"/>
        </w:rPr>
        <w:t>անհամապատասխանություն</w:t>
      </w:r>
      <w:r>
        <w:rPr>
          <w:rFonts w:ascii="GHEA Grapalat" w:hAnsi="GHEA Grapalat" w:cs="Sylfaen"/>
          <w:sz w:val="20"/>
          <w:szCs w:val="24"/>
          <w:lang w:val="af-ZA"/>
        </w:rPr>
        <w:t xml:space="preserve"> </w:t>
      </w:r>
      <w:r>
        <w:rPr>
          <w:rFonts w:ascii="GHEA Grapalat" w:hAnsi="GHEA Grapalat" w:cs="Sylfaen"/>
          <w:sz w:val="20"/>
          <w:szCs w:val="24"/>
          <w:lang w:val="hy-AM"/>
        </w:rPr>
        <w:t>է</w:t>
      </w:r>
      <w:r>
        <w:rPr>
          <w:rFonts w:ascii="GHEA Grapalat" w:hAnsi="GHEA Grapalat" w:cs="Sylfaen"/>
          <w:sz w:val="20"/>
          <w:szCs w:val="24"/>
          <w:lang w:val="af-ZA"/>
        </w:rPr>
        <w:t xml:space="preserve"> </w:t>
      </w:r>
      <w:r>
        <w:rPr>
          <w:rFonts w:ascii="GHEA Grapalat" w:hAnsi="GHEA Grapalat" w:cs="Sylfaen"/>
          <w:sz w:val="20"/>
          <w:szCs w:val="24"/>
          <w:lang w:val="hy-AM"/>
        </w:rPr>
        <w:t>տեղ</w:t>
      </w:r>
      <w:r>
        <w:rPr>
          <w:rFonts w:ascii="GHEA Grapalat" w:hAnsi="GHEA Grapalat" w:cs="Sylfaen"/>
          <w:sz w:val="20"/>
          <w:szCs w:val="24"/>
          <w:lang w:val="af-ZA"/>
        </w:rPr>
        <w:t xml:space="preserve"> </w:t>
      </w:r>
      <w:r>
        <w:rPr>
          <w:rFonts w:ascii="GHEA Grapalat" w:hAnsi="GHEA Grapalat" w:cs="Sylfaen"/>
          <w:sz w:val="20"/>
          <w:szCs w:val="24"/>
          <w:lang w:val="hy-AM"/>
        </w:rPr>
        <w:t>գտել</w:t>
      </w:r>
      <w:r>
        <w:rPr>
          <w:rFonts w:ascii="GHEA Grapalat" w:hAnsi="GHEA Grapalat" w:cs="Sylfaen"/>
          <w:sz w:val="20"/>
          <w:szCs w:val="24"/>
          <w:lang w:val="af-ZA"/>
        </w:rPr>
        <w:t xml:space="preserve"> </w:t>
      </w:r>
      <w:r>
        <w:rPr>
          <w:rFonts w:ascii="GHEA Grapalat" w:hAnsi="GHEA Grapalat" w:cs="Sylfaen"/>
          <w:sz w:val="20"/>
          <w:szCs w:val="24"/>
          <w:lang w:val="hy-AM"/>
        </w:rPr>
        <w:t>տառերով</w:t>
      </w:r>
      <w:r>
        <w:rPr>
          <w:rFonts w:ascii="GHEA Grapalat" w:hAnsi="GHEA Grapalat" w:cs="Sylfaen"/>
          <w:sz w:val="20"/>
          <w:szCs w:val="24"/>
          <w:lang w:val="af-ZA"/>
        </w:rPr>
        <w:t xml:space="preserve"> </w:t>
      </w:r>
      <w:r>
        <w:rPr>
          <w:rFonts w:ascii="GHEA Grapalat" w:hAnsi="GHEA Grapalat" w:cs="Sylfaen"/>
          <w:sz w:val="20"/>
          <w:szCs w:val="24"/>
          <w:lang w:val="hy-AM"/>
        </w:rPr>
        <w:t>և</w:t>
      </w:r>
      <w:r>
        <w:rPr>
          <w:rFonts w:ascii="GHEA Grapalat" w:hAnsi="GHEA Grapalat" w:cs="Sylfaen"/>
          <w:sz w:val="20"/>
          <w:szCs w:val="24"/>
          <w:lang w:val="af-ZA"/>
        </w:rPr>
        <w:t xml:space="preserve"> </w:t>
      </w:r>
      <w:r>
        <w:rPr>
          <w:rFonts w:ascii="GHEA Grapalat" w:hAnsi="GHEA Grapalat" w:cs="Sylfaen"/>
          <w:sz w:val="20"/>
          <w:szCs w:val="24"/>
          <w:lang w:val="hy-AM"/>
        </w:rPr>
        <w:t>թվերով</w:t>
      </w:r>
      <w:r>
        <w:rPr>
          <w:rFonts w:ascii="GHEA Grapalat" w:hAnsi="GHEA Grapalat" w:cs="Sylfaen"/>
          <w:sz w:val="20"/>
          <w:szCs w:val="24"/>
          <w:lang w:val="af-ZA"/>
        </w:rPr>
        <w:t xml:space="preserve"> </w:t>
      </w:r>
      <w:r>
        <w:rPr>
          <w:rFonts w:ascii="GHEA Grapalat" w:hAnsi="GHEA Grapalat" w:cs="Sylfaen"/>
          <w:sz w:val="20"/>
          <w:szCs w:val="24"/>
          <w:lang w:val="hy-AM"/>
        </w:rPr>
        <w:t>գրված</w:t>
      </w:r>
      <w:r>
        <w:rPr>
          <w:rFonts w:ascii="GHEA Grapalat" w:hAnsi="GHEA Grapalat" w:cs="Sylfaen"/>
          <w:sz w:val="20"/>
          <w:szCs w:val="24"/>
          <w:lang w:val="af-ZA"/>
        </w:rPr>
        <w:t xml:space="preserve"> </w:t>
      </w:r>
      <w:r>
        <w:rPr>
          <w:rFonts w:ascii="GHEA Grapalat" w:hAnsi="GHEA Grapalat" w:cs="Sylfaen"/>
          <w:sz w:val="20"/>
          <w:szCs w:val="24"/>
          <w:lang w:val="hy-AM"/>
        </w:rPr>
        <w:t>գումարների</w:t>
      </w:r>
      <w:r>
        <w:rPr>
          <w:rFonts w:ascii="GHEA Grapalat" w:hAnsi="GHEA Grapalat" w:cs="Sylfaen"/>
          <w:sz w:val="20"/>
          <w:szCs w:val="24"/>
          <w:lang w:val="af-ZA"/>
        </w:rPr>
        <w:t xml:space="preserve"> </w:t>
      </w:r>
      <w:r>
        <w:rPr>
          <w:rFonts w:ascii="GHEA Grapalat" w:hAnsi="GHEA Grapalat" w:cs="Sylfaen"/>
          <w:sz w:val="20"/>
          <w:szCs w:val="24"/>
          <w:lang w:val="hy-AM"/>
        </w:rPr>
        <w:t>միջև</w:t>
      </w:r>
      <w:r>
        <w:rPr>
          <w:rFonts w:ascii="GHEA Grapalat" w:hAnsi="GHEA Grapalat" w:cs="Sylfaen"/>
          <w:sz w:val="20"/>
          <w:szCs w:val="24"/>
          <w:lang w:val="af-ZA"/>
        </w:rPr>
        <w:t xml:space="preserve">, </w:t>
      </w:r>
      <w:r>
        <w:rPr>
          <w:rFonts w:ascii="GHEA Grapalat" w:hAnsi="GHEA Grapalat" w:cs="Sylfaen"/>
          <w:sz w:val="20"/>
          <w:szCs w:val="24"/>
          <w:lang w:val="hy-AM"/>
        </w:rPr>
        <w:t>ապա</w:t>
      </w:r>
      <w:r>
        <w:rPr>
          <w:rFonts w:ascii="GHEA Grapalat" w:hAnsi="GHEA Grapalat" w:cs="Sylfaen"/>
          <w:sz w:val="20"/>
          <w:szCs w:val="24"/>
          <w:lang w:val="af-ZA"/>
        </w:rPr>
        <w:t xml:space="preserve"> </w:t>
      </w:r>
      <w:r>
        <w:rPr>
          <w:rFonts w:ascii="GHEA Grapalat" w:hAnsi="GHEA Grapalat" w:cs="Sylfaen"/>
          <w:sz w:val="20"/>
          <w:szCs w:val="24"/>
          <w:lang w:val="hy-AM"/>
        </w:rPr>
        <w:t>հիմք</w:t>
      </w:r>
      <w:r>
        <w:rPr>
          <w:rFonts w:ascii="GHEA Grapalat" w:hAnsi="GHEA Grapalat" w:cs="Sylfaen"/>
          <w:sz w:val="20"/>
          <w:szCs w:val="24"/>
          <w:lang w:val="af-ZA"/>
        </w:rPr>
        <w:t xml:space="preserve"> </w:t>
      </w:r>
      <w:r>
        <w:rPr>
          <w:rFonts w:ascii="GHEA Grapalat" w:hAnsi="GHEA Grapalat" w:cs="Sylfaen"/>
          <w:sz w:val="20"/>
          <w:szCs w:val="24"/>
          <w:lang w:val="hy-AM"/>
        </w:rPr>
        <w:t>է</w:t>
      </w:r>
      <w:r>
        <w:rPr>
          <w:rFonts w:ascii="GHEA Grapalat" w:hAnsi="GHEA Grapalat" w:cs="Sylfaen"/>
          <w:sz w:val="20"/>
          <w:szCs w:val="24"/>
          <w:lang w:val="af-ZA"/>
        </w:rPr>
        <w:t xml:space="preserve"> </w:t>
      </w:r>
      <w:r>
        <w:rPr>
          <w:rFonts w:ascii="GHEA Grapalat" w:hAnsi="GHEA Grapalat" w:cs="Sylfaen"/>
          <w:sz w:val="20"/>
          <w:szCs w:val="24"/>
          <w:lang w:val="hy-AM"/>
        </w:rPr>
        <w:t>ընդունվում</w:t>
      </w:r>
      <w:r>
        <w:rPr>
          <w:rFonts w:ascii="GHEA Grapalat" w:hAnsi="GHEA Grapalat" w:cs="Sylfaen"/>
          <w:sz w:val="20"/>
          <w:szCs w:val="24"/>
          <w:lang w:val="af-ZA"/>
        </w:rPr>
        <w:t xml:space="preserve"> </w:t>
      </w:r>
      <w:r>
        <w:rPr>
          <w:rFonts w:ascii="GHEA Grapalat" w:hAnsi="GHEA Grapalat" w:cs="Sylfaen"/>
          <w:sz w:val="20"/>
          <w:szCs w:val="24"/>
          <w:lang w:val="hy-AM"/>
        </w:rPr>
        <w:t>տառերով</w:t>
      </w:r>
      <w:r>
        <w:rPr>
          <w:rFonts w:ascii="GHEA Grapalat" w:hAnsi="GHEA Grapalat" w:cs="Sylfaen"/>
          <w:sz w:val="20"/>
          <w:szCs w:val="24"/>
          <w:lang w:val="af-ZA"/>
        </w:rPr>
        <w:t xml:space="preserve"> </w:t>
      </w:r>
      <w:r>
        <w:rPr>
          <w:rFonts w:ascii="GHEA Grapalat" w:hAnsi="GHEA Grapalat" w:cs="Sylfaen"/>
          <w:sz w:val="20"/>
          <w:szCs w:val="24"/>
          <w:lang w:val="hy-AM"/>
        </w:rPr>
        <w:t>գրված</w:t>
      </w:r>
      <w:r>
        <w:rPr>
          <w:rFonts w:ascii="GHEA Grapalat" w:hAnsi="GHEA Grapalat" w:cs="Sylfaen"/>
          <w:sz w:val="20"/>
          <w:szCs w:val="24"/>
          <w:lang w:val="af-ZA"/>
        </w:rPr>
        <w:t xml:space="preserve"> </w:t>
      </w:r>
      <w:r>
        <w:rPr>
          <w:rFonts w:ascii="GHEA Grapalat" w:hAnsi="GHEA Grapalat" w:cs="Sylfaen"/>
          <w:sz w:val="20"/>
          <w:szCs w:val="24"/>
          <w:lang w:val="hy-AM"/>
        </w:rPr>
        <w:t>գումարը։</w:t>
      </w:r>
      <w:r>
        <w:rPr>
          <w:rFonts w:ascii="GHEA Grapalat" w:hAnsi="GHEA Grapalat" w:cs="Sylfaen"/>
          <w:sz w:val="20"/>
          <w:szCs w:val="24"/>
          <w:lang w:val="af-ZA"/>
        </w:rPr>
        <w:t xml:space="preserve"> </w:t>
      </w:r>
      <w:r>
        <w:rPr>
          <w:rFonts w:ascii="GHEA Grapalat" w:hAnsi="GHEA Grapalat" w:cs="Sylfaen"/>
          <w:sz w:val="20"/>
          <w:szCs w:val="24"/>
          <w:lang w:val="ru-RU"/>
        </w:rPr>
        <w:t>Եթե</w:t>
      </w:r>
      <w:r>
        <w:rPr>
          <w:rFonts w:ascii="GHEA Grapalat" w:hAnsi="GHEA Grapalat" w:cs="Sylfaen"/>
          <w:sz w:val="20"/>
          <w:szCs w:val="24"/>
          <w:lang w:val="af-ZA"/>
        </w:rPr>
        <w:t xml:space="preserve"> </w:t>
      </w:r>
      <w:r>
        <w:rPr>
          <w:rFonts w:ascii="GHEA Grapalat" w:hAnsi="GHEA Grapalat" w:cs="Sylfaen"/>
          <w:sz w:val="20"/>
          <w:szCs w:val="24"/>
          <w:lang w:val="ru-RU"/>
        </w:rPr>
        <w:t>առաջարկվող</w:t>
      </w:r>
      <w:r>
        <w:rPr>
          <w:rFonts w:ascii="GHEA Grapalat" w:hAnsi="GHEA Grapalat" w:cs="Sylfaen"/>
          <w:sz w:val="20"/>
          <w:szCs w:val="24"/>
          <w:lang w:val="af-ZA"/>
        </w:rPr>
        <w:t xml:space="preserve"> </w:t>
      </w:r>
      <w:r>
        <w:rPr>
          <w:rFonts w:ascii="GHEA Grapalat" w:hAnsi="GHEA Grapalat" w:cs="Sylfaen"/>
          <w:sz w:val="20"/>
          <w:szCs w:val="24"/>
          <w:lang w:val="ru-RU"/>
        </w:rPr>
        <w:t>գները</w:t>
      </w:r>
      <w:r>
        <w:rPr>
          <w:rFonts w:ascii="GHEA Grapalat" w:hAnsi="GHEA Grapalat" w:cs="Sylfaen"/>
          <w:sz w:val="20"/>
          <w:szCs w:val="24"/>
          <w:lang w:val="af-ZA"/>
        </w:rPr>
        <w:t xml:space="preserve"> </w:t>
      </w:r>
      <w:r>
        <w:rPr>
          <w:rFonts w:ascii="GHEA Grapalat" w:hAnsi="GHEA Grapalat" w:cs="Sylfaen"/>
          <w:sz w:val="20"/>
          <w:szCs w:val="24"/>
          <w:lang w:val="ru-RU"/>
        </w:rPr>
        <w:t>ներկայացված</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երկու</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w:t>
      </w:r>
      <w:r>
        <w:rPr>
          <w:rFonts w:ascii="GHEA Grapalat" w:hAnsi="GHEA Grapalat" w:cs="Sylfaen"/>
          <w:sz w:val="20"/>
          <w:szCs w:val="24"/>
          <w:lang w:val="ru-RU"/>
        </w:rPr>
        <w:t>ավելի</w:t>
      </w:r>
      <w:r>
        <w:rPr>
          <w:rFonts w:ascii="GHEA Grapalat" w:hAnsi="GHEA Grapalat" w:cs="Sylfaen"/>
          <w:sz w:val="20"/>
          <w:szCs w:val="24"/>
          <w:lang w:val="af-ZA"/>
        </w:rPr>
        <w:t xml:space="preserve"> </w:t>
      </w:r>
      <w:r>
        <w:rPr>
          <w:rFonts w:ascii="GHEA Grapalat" w:hAnsi="GHEA Grapalat" w:cs="Sylfaen"/>
          <w:sz w:val="20"/>
          <w:szCs w:val="24"/>
          <w:lang w:val="ru-RU"/>
        </w:rPr>
        <w:t>արժույթներով</w:t>
      </w:r>
      <w:r>
        <w:rPr>
          <w:rFonts w:ascii="GHEA Grapalat" w:hAnsi="GHEA Grapalat" w:cs="Sylfaen"/>
          <w:sz w:val="20"/>
          <w:szCs w:val="24"/>
          <w:lang w:val="af-ZA"/>
        </w:rPr>
        <w:t xml:space="preserve">, </w:t>
      </w:r>
      <w:r>
        <w:rPr>
          <w:rFonts w:ascii="GHEA Grapalat" w:hAnsi="GHEA Grapalat" w:cs="Sylfaen"/>
          <w:sz w:val="20"/>
          <w:szCs w:val="24"/>
          <w:lang w:val="ru-RU"/>
        </w:rPr>
        <w:t>ապա</w:t>
      </w:r>
      <w:r>
        <w:rPr>
          <w:rFonts w:ascii="GHEA Grapalat" w:hAnsi="GHEA Grapalat" w:cs="Sylfaen"/>
          <w:sz w:val="20"/>
          <w:szCs w:val="24"/>
          <w:lang w:val="af-ZA"/>
        </w:rPr>
        <w:t xml:space="preserve"> </w:t>
      </w:r>
      <w:r>
        <w:rPr>
          <w:rFonts w:ascii="GHEA Grapalat" w:hAnsi="GHEA Grapalat" w:cs="Sylfaen"/>
          <w:sz w:val="20"/>
          <w:szCs w:val="24"/>
          <w:lang w:val="ru-RU"/>
        </w:rPr>
        <w:t>դրանք</w:t>
      </w:r>
      <w:r>
        <w:rPr>
          <w:rFonts w:ascii="GHEA Grapalat" w:hAnsi="GHEA Grapalat" w:cs="Sylfaen"/>
          <w:sz w:val="20"/>
          <w:szCs w:val="24"/>
          <w:lang w:val="af-ZA"/>
        </w:rPr>
        <w:t xml:space="preserve"> </w:t>
      </w:r>
      <w:r>
        <w:rPr>
          <w:rFonts w:ascii="GHEA Grapalat" w:hAnsi="GHEA Grapalat" w:cs="Sylfaen"/>
          <w:sz w:val="20"/>
          <w:szCs w:val="24"/>
          <w:lang w:val="ru-RU"/>
        </w:rPr>
        <w:t>համեմատվում</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Հայաստանի</w:t>
      </w:r>
      <w:r>
        <w:rPr>
          <w:rFonts w:ascii="GHEA Grapalat" w:hAnsi="GHEA Grapalat" w:cs="Sylfaen"/>
          <w:sz w:val="20"/>
          <w:szCs w:val="24"/>
          <w:lang w:val="af-ZA"/>
        </w:rPr>
        <w:t xml:space="preserve"> </w:t>
      </w:r>
      <w:r>
        <w:rPr>
          <w:rFonts w:ascii="GHEA Grapalat" w:hAnsi="GHEA Grapalat" w:cs="Sylfaen"/>
          <w:sz w:val="20"/>
          <w:szCs w:val="24"/>
          <w:lang w:val="ru-RU"/>
        </w:rPr>
        <w:t>Հանրապետության</w:t>
      </w:r>
      <w:r>
        <w:rPr>
          <w:rFonts w:ascii="GHEA Grapalat" w:hAnsi="GHEA Grapalat" w:cs="Sylfaen"/>
          <w:sz w:val="20"/>
          <w:szCs w:val="24"/>
          <w:lang w:val="af-ZA"/>
        </w:rPr>
        <w:t xml:space="preserve"> </w:t>
      </w:r>
      <w:r>
        <w:rPr>
          <w:rFonts w:ascii="GHEA Grapalat" w:hAnsi="GHEA Grapalat" w:cs="Sylfaen"/>
          <w:sz w:val="20"/>
          <w:szCs w:val="24"/>
          <w:lang w:val="ru-RU"/>
        </w:rPr>
        <w:t>դրամով</w:t>
      </w:r>
      <w:r>
        <w:rPr>
          <w:rFonts w:ascii="GHEA Grapalat" w:hAnsi="GHEA Grapalat" w:cs="Sylfaen"/>
          <w:sz w:val="20"/>
          <w:szCs w:val="24"/>
          <w:lang w:val="af-ZA"/>
        </w:rPr>
        <w:t xml:space="preserve">` </w:t>
      </w:r>
      <w:r>
        <w:rPr>
          <w:rFonts w:ascii="Arial Unicode" w:hAnsi="Arial Unicode" w:cs="Sylfaen"/>
          <w:sz w:val="20"/>
          <w:lang w:val="hy-AM"/>
        </w:rPr>
        <w:t>հայտը ներկայացնելու օրվա դրությամբ ՀՀ կենտրոնական բանկի կողմից սահմանված փոխարժեքով</w:t>
      </w:r>
      <w:r>
        <w:rPr>
          <w:rFonts w:ascii="Arial Unicode" w:hAnsi="Arial Unicode" w:cs="Sylfaen"/>
          <w:sz w:val="20"/>
          <w:lang w:val="ru-RU"/>
        </w:rPr>
        <w:t>։</w:t>
      </w:r>
      <w:r>
        <w:rPr>
          <w:rFonts w:ascii="Arial Unicode" w:hAnsi="Arial Unicode" w:cs="Sylfaen"/>
          <w:sz w:val="20"/>
          <w:lang w:val="af-ZA"/>
        </w:rPr>
        <w:t xml:space="preserve"> </w:t>
      </w:r>
    </w:p>
    <w:p w:rsidR="00375C2D" w:rsidRDefault="00375C2D" w:rsidP="00375C2D">
      <w:pPr>
        <w:pStyle w:val="af6"/>
        <w:spacing w:after="0" w:line="240" w:lineRule="auto"/>
        <w:ind w:firstLine="567"/>
        <w:rPr>
          <w:rFonts w:ascii="GHEA Grapalat" w:hAnsi="GHEA Grapalat" w:cs="Sylfaen"/>
          <w:sz w:val="20"/>
          <w:szCs w:val="24"/>
          <w:lang w:val="af-ZA"/>
        </w:rPr>
      </w:pPr>
      <w:r>
        <w:rPr>
          <w:rFonts w:ascii="GHEA Grapalat" w:hAnsi="GHEA Grapalat" w:cs="Sylfaen"/>
          <w:sz w:val="20"/>
          <w:szCs w:val="24"/>
          <w:lang w:val="af-ZA"/>
        </w:rPr>
        <w:t>8.5 Հ</w:t>
      </w:r>
      <w:r>
        <w:rPr>
          <w:rFonts w:ascii="GHEA Grapalat" w:hAnsi="GHEA Grapalat" w:cs="Sylfaen"/>
          <w:sz w:val="20"/>
          <w:szCs w:val="24"/>
          <w:lang w:val="ru-RU"/>
        </w:rPr>
        <w:t>անձնաժողովի</w:t>
      </w:r>
      <w:r>
        <w:rPr>
          <w:rFonts w:ascii="GHEA Grapalat" w:hAnsi="GHEA Grapalat" w:cs="Sylfaen"/>
          <w:sz w:val="20"/>
          <w:szCs w:val="24"/>
          <w:lang w:val="af-ZA"/>
        </w:rPr>
        <w:t xml:space="preserve">, </w:t>
      </w:r>
      <w:r>
        <w:rPr>
          <w:rFonts w:ascii="GHEA Grapalat" w:hAnsi="GHEA Grapalat" w:cs="Sylfaen"/>
          <w:sz w:val="20"/>
          <w:szCs w:val="24"/>
        </w:rPr>
        <w:t>պ</w:t>
      </w:r>
      <w:r>
        <w:rPr>
          <w:rFonts w:ascii="GHEA Grapalat" w:hAnsi="GHEA Grapalat" w:cs="Sylfaen"/>
          <w:sz w:val="20"/>
          <w:szCs w:val="24"/>
          <w:lang w:val="ru-RU"/>
        </w:rPr>
        <w:t>ատվիրատուի</w:t>
      </w:r>
      <w:r>
        <w:rPr>
          <w:rFonts w:ascii="GHEA Grapalat" w:hAnsi="GHEA Grapalat" w:cs="Sylfaen"/>
          <w:sz w:val="20"/>
          <w:szCs w:val="24"/>
          <w:lang w:val="af-ZA"/>
        </w:rPr>
        <w:t xml:space="preserve"> </w:t>
      </w:r>
      <w:r>
        <w:rPr>
          <w:rFonts w:ascii="GHEA Grapalat" w:hAnsi="GHEA Grapalat" w:cs="Sylfaen"/>
          <w:sz w:val="20"/>
          <w:szCs w:val="24"/>
          <w:lang w:val="ru-RU"/>
        </w:rPr>
        <w:t>և</w:t>
      </w:r>
      <w:r>
        <w:rPr>
          <w:rFonts w:ascii="GHEA Grapalat" w:hAnsi="GHEA Grapalat" w:cs="Sylfaen"/>
          <w:sz w:val="20"/>
          <w:szCs w:val="24"/>
          <w:lang w:val="af-ZA"/>
        </w:rPr>
        <w:t xml:space="preserve"> </w:t>
      </w:r>
      <w:r>
        <w:rPr>
          <w:rFonts w:ascii="GHEA Grapalat" w:hAnsi="GHEA Grapalat" w:cs="Sylfaen"/>
          <w:sz w:val="20"/>
          <w:szCs w:val="24"/>
        </w:rPr>
        <w:t>մ</w:t>
      </w:r>
      <w:r>
        <w:rPr>
          <w:rFonts w:ascii="GHEA Grapalat" w:hAnsi="GHEA Grapalat" w:cs="Sylfaen"/>
          <w:sz w:val="20"/>
          <w:szCs w:val="24"/>
          <w:lang w:val="ru-RU"/>
        </w:rPr>
        <w:t>ասնակիցների</w:t>
      </w:r>
      <w:r>
        <w:rPr>
          <w:rFonts w:ascii="GHEA Grapalat" w:hAnsi="GHEA Grapalat" w:cs="Sylfaen"/>
          <w:sz w:val="20"/>
          <w:szCs w:val="24"/>
          <w:lang w:val="af-ZA"/>
        </w:rPr>
        <w:t xml:space="preserve"> </w:t>
      </w:r>
      <w:r>
        <w:rPr>
          <w:rFonts w:ascii="GHEA Grapalat" w:hAnsi="GHEA Grapalat" w:cs="Sylfaen"/>
          <w:sz w:val="20"/>
          <w:szCs w:val="24"/>
          <w:lang w:val="ru-RU"/>
        </w:rPr>
        <w:t>միջև</w:t>
      </w:r>
      <w:r>
        <w:rPr>
          <w:rFonts w:ascii="GHEA Grapalat" w:hAnsi="GHEA Grapalat" w:cs="Sylfaen"/>
          <w:sz w:val="20"/>
          <w:szCs w:val="24"/>
          <w:lang w:val="af-ZA"/>
        </w:rPr>
        <w:t xml:space="preserve"> </w:t>
      </w:r>
      <w:r>
        <w:rPr>
          <w:rFonts w:ascii="GHEA Grapalat" w:hAnsi="GHEA Grapalat" w:cs="Sylfaen"/>
          <w:sz w:val="20"/>
          <w:szCs w:val="24"/>
          <w:lang w:val="ru-RU"/>
        </w:rPr>
        <w:t>բանակցություններն</w:t>
      </w:r>
      <w:r>
        <w:rPr>
          <w:rFonts w:ascii="GHEA Grapalat" w:hAnsi="GHEA Grapalat" w:cs="Sylfaen"/>
          <w:sz w:val="20"/>
          <w:szCs w:val="24"/>
          <w:lang w:val="af-ZA"/>
        </w:rPr>
        <w:t xml:space="preserve"> </w:t>
      </w:r>
      <w:r>
        <w:rPr>
          <w:rFonts w:ascii="GHEA Grapalat" w:hAnsi="GHEA Grapalat" w:cs="Sylfaen"/>
          <w:sz w:val="20"/>
          <w:szCs w:val="24"/>
          <w:lang w:val="ru-RU"/>
        </w:rPr>
        <w:t>արգելվում</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բացառությամբ</w:t>
      </w:r>
      <w:r>
        <w:rPr>
          <w:rFonts w:ascii="GHEA Grapalat" w:hAnsi="GHEA Grapalat" w:cs="Sylfaen"/>
          <w:sz w:val="20"/>
          <w:szCs w:val="24"/>
          <w:lang w:val="af-ZA"/>
        </w:rPr>
        <w:t>`</w:t>
      </w:r>
    </w:p>
    <w:p w:rsidR="00375C2D" w:rsidRDefault="00375C2D" w:rsidP="00375C2D">
      <w:pPr>
        <w:pStyle w:val="af6"/>
        <w:spacing w:after="0" w:line="240" w:lineRule="auto"/>
        <w:ind w:firstLine="720"/>
        <w:rPr>
          <w:rFonts w:ascii="GHEA Grapalat" w:hAnsi="GHEA Grapalat" w:cs="Sylfaen"/>
          <w:sz w:val="20"/>
          <w:szCs w:val="24"/>
          <w:lang w:val="af-ZA"/>
        </w:rPr>
      </w:pPr>
      <w:r>
        <w:rPr>
          <w:rFonts w:ascii="GHEA Grapalat" w:hAnsi="GHEA Grapalat" w:cs="Sylfaen"/>
          <w:sz w:val="20"/>
          <w:szCs w:val="24"/>
          <w:lang w:val="af-ZA"/>
        </w:rPr>
        <w:t xml:space="preserve">1) </w:t>
      </w:r>
      <w:r>
        <w:rPr>
          <w:rFonts w:ascii="GHEA Grapalat" w:hAnsi="GHEA Grapalat" w:cs="Sylfaen"/>
          <w:sz w:val="20"/>
          <w:szCs w:val="24"/>
          <w:lang w:val="ru-RU"/>
        </w:rPr>
        <w:t>երբ</w:t>
      </w:r>
      <w:r>
        <w:rPr>
          <w:rFonts w:ascii="GHEA Grapalat" w:hAnsi="GHEA Grapalat" w:cs="Sylfaen"/>
          <w:sz w:val="20"/>
          <w:szCs w:val="24"/>
          <w:lang w:val="af-ZA"/>
        </w:rPr>
        <w:t xml:space="preserve"> </w:t>
      </w:r>
      <w:r>
        <w:rPr>
          <w:rFonts w:ascii="GHEA Grapalat" w:hAnsi="GHEA Grapalat" w:cs="Sylfaen"/>
          <w:sz w:val="20"/>
          <w:szCs w:val="24"/>
          <w:lang w:val="ru-RU"/>
        </w:rPr>
        <w:t>ընթացակարգին</w:t>
      </w:r>
      <w:r>
        <w:rPr>
          <w:rFonts w:ascii="GHEA Grapalat" w:hAnsi="GHEA Grapalat" w:cs="Sylfaen"/>
          <w:sz w:val="20"/>
          <w:szCs w:val="24"/>
          <w:lang w:val="af-ZA"/>
        </w:rPr>
        <w:t xml:space="preserve"> </w:t>
      </w:r>
      <w:r>
        <w:rPr>
          <w:rFonts w:ascii="GHEA Grapalat" w:hAnsi="GHEA Grapalat" w:cs="Sylfaen"/>
          <w:sz w:val="20"/>
          <w:szCs w:val="24"/>
          <w:lang w:val="ru-RU"/>
        </w:rPr>
        <w:t>մասնակցել</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մեկ</w:t>
      </w:r>
      <w:r>
        <w:rPr>
          <w:rFonts w:ascii="GHEA Grapalat" w:hAnsi="GHEA Grapalat" w:cs="Sylfaen"/>
          <w:sz w:val="20"/>
          <w:szCs w:val="24"/>
          <w:lang w:val="af-ZA"/>
        </w:rPr>
        <w:t xml:space="preserve"> մ</w:t>
      </w:r>
      <w:r>
        <w:rPr>
          <w:rFonts w:ascii="GHEA Grapalat" w:hAnsi="GHEA Grapalat" w:cs="Sylfaen"/>
          <w:sz w:val="20"/>
          <w:szCs w:val="24"/>
          <w:lang w:val="ru-RU"/>
        </w:rPr>
        <w:t>ասնակից</w:t>
      </w:r>
      <w:r>
        <w:rPr>
          <w:rFonts w:ascii="GHEA Grapalat" w:hAnsi="GHEA Grapalat" w:cs="Sylfaen"/>
          <w:sz w:val="20"/>
          <w:szCs w:val="24"/>
          <w:lang w:val="af-ZA"/>
        </w:rPr>
        <w:t xml:space="preserve">, </w:t>
      </w:r>
      <w:r>
        <w:rPr>
          <w:rFonts w:ascii="GHEA Grapalat" w:hAnsi="GHEA Grapalat" w:cs="Sylfaen"/>
          <w:sz w:val="20"/>
          <w:szCs w:val="24"/>
          <w:lang w:val="ru-RU"/>
        </w:rPr>
        <w:t>որի</w:t>
      </w:r>
      <w:r>
        <w:rPr>
          <w:rFonts w:ascii="GHEA Grapalat" w:hAnsi="GHEA Grapalat" w:cs="Sylfaen"/>
          <w:sz w:val="20"/>
          <w:szCs w:val="24"/>
          <w:lang w:val="af-ZA"/>
        </w:rPr>
        <w:t xml:space="preserve"> </w:t>
      </w:r>
      <w:r>
        <w:rPr>
          <w:rFonts w:ascii="GHEA Grapalat" w:hAnsi="GHEA Grapalat" w:cs="Sylfaen"/>
          <w:sz w:val="20"/>
          <w:szCs w:val="24"/>
          <w:lang w:val="ru-RU"/>
        </w:rPr>
        <w:t>ներկայացրած</w:t>
      </w:r>
      <w:r>
        <w:rPr>
          <w:rFonts w:ascii="GHEA Grapalat" w:hAnsi="GHEA Grapalat" w:cs="Sylfaen"/>
          <w:sz w:val="20"/>
          <w:szCs w:val="24"/>
          <w:lang w:val="af-ZA"/>
        </w:rPr>
        <w:t xml:space="preserve"> </w:t>
      </w:r>
      <w:r>
        <w:rPr>
          <w:rFonts w:ascii="GHEA Grapalat" w:hAnsi="GHEA Grapalat" w:cs="Sylfaen"/>
          <w:sz w:val="20"/>
          <w:szCs w:val="24"/>
          <w:lang w:val="ru-RU"/>
        </w:rPr>
        <w:t>հայտը</w:t>
      </w:r>
      <w:r>
        <w:rPr>
          <w:rFonts w:ascii="GHEA Grapalat" w:hAnsi="GHEA Grapalat" w:cs="Sylfaen"/>
          <w:sz w:val="20"/>
          <w:szCs w:val="24"/>
          <w:lang w:val="af-ZA"/>
        </w:rPr>
        <w:t xml:space="preserve"> </w:t>
      </w:r>
      <w:r>
        <w:rPr>
          <w:rFonts w:ascii="GHEA Grapalat" w:hAnsi="GHEA Grapalat" w:cs="Sylfaen"/>
          <w:sz w:val="20"/>
          <w:szCs w:val="24"/>
          <w:lang w:val="ru-RU"/>
        </w:rPr>
        <w:t>համապատասխանում</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w:t>
      </w:r>
      <w:r>
        <w:rPr>
          <w:rFonts w:ascii="GHEA Grapalat" w:hAnsi="GHEA Grapalat" w:cs="Sylfaen"/>
          <w:sz w:val="20"/>
          <w:szCs w:val="24"/>
          <w:lang w:val="ru-RU"/>
        </w:rPr>
        <w:t>պահանջներին</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w:t>
      </w:r>
      <w:r>
        <w:rPr>
          <w:rFonts w:ascii="GHEA Grapalat" w:hAnsi="GHEA Grapalat" w:cs="Sylfaen"/>
          <w:sz w:val="20"/>
          <w:szCs w:val="24"/>
          <w:lang w:val="ru-RU"/>
        </w:rPr>
        <w:t>հայտերի</w:t>
      </w:r>
      <w:r>
        <w:rPr>
          <w:rFonts w:ascii="GHEA Grapalat" w:hAnsi="GHEA Grapalat" w:cs="Sylfaen"/>
          <w:sz w:val="20"/>
          <w:szCs w:val="24"/>
          <w:lang w:val="af-ZA"/>
        </w:rPr>
        <w:t xml:space="preserve"> </w:t>
      </w:r>
      <w:r>
        <w:rPr>
          <w:rFonts w:ascii="GHEA Grapalat" w:hAnsi="GHEA Grapalat" w:cs="Sylfaen"/>
          <w:sz w:val="20"/>
          <w:szCs w:val="24"/>
          <w:lang w:val="ru-RU"/>
        </w:rPr>
        <w:t>գնահատման</w:t>
      </w:r>
      <w:r>
        <w:rPr>
          <w:rFonts w:ascii="GHEA Grapalat" w:hAnsi="GHEA Grapalat" w:cs="Sylfaen"/>
          <w:sz w:val="20"/>
          <w:szCs w:val="24"/>
          <w:lang w:val="af-ZA"/>
        </w:rPr>
        <w:t xml:space="preserve"> </w:t>
      </w:r>
      <w:r>
        <w:rPr>
          <w:rFonts w:ascii="GHEA Grapalat" w:hAnsi="GHEA Grapalat" w:cs="Sylfaen"/>
          <w:sz w:val="20"/>
          <w:szCs w:val="24"/>
          <w:lang w:val="ru-RU"/>
        </w:rPr>
        <w:t>արդյունքում</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w:t>
      </w:r>
      <w:r>
        <w:rPr>
          <w:rFonts w:ascii="GHEA Grapalat" w:hAnsi="GHEA Grapalat" w:cs="Sylfaen"/>
          <w:sz w:val="20"/>
          <w:szCs w:val="24"/>
          <w:lang w:val="ru-RU"/>
        </w:rPr>
        <w:t>պահանջներին</w:t>
      </w:r>
      <w:r>
        <w:rPr>
          <w:rFonts w:ascii="GHEA Grapalat" w:hAnsi="GHEA Grapalat" w:cs="Sylfaen"/>
          <w:sz w:val="20"/>
          <w:szCs w:val="24"/>
          <w:lang w:val="af-ZA"/>
        </w:rPr>
        <w:t xml:space="preserve"> </w:t>
      </w:r>
      <w:r>
        <w:rPr>
          <w:rFonts w:ascii="GHEA Grapalat" w:hAnsi="GHEA Grapalat" w:cs="Sylfaen"/>
          <w:sz w:val="20"/>
          <w:szCs w:val="24"/>
          <w:lang w:val="ru-RU"/>
        </w:rPr>
        <w:t>համապատասխան</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գնահատվել</w:t>
      </w:r>
      <w:r>
        <w:rPr>
          <w:rFonts w:ascii="GHEA Grapalat" w:hAnsi="GHEA Grapalat" w:cs="Sylfaen"/>
          <w:sz w:val="20"/>
          <w:szCs w:val="24"/>
          <w:lang w:val="af-ZA"/>
        </w:rPr>
        <w:t xml:space="preserve"> </w:t>
      </w:r>
      <w:r>
        <w:rPr>
          <w:rFonts w:ascii="GHEA Grapalat" w:hAnsi="GHEA Grapalat" w:cs="Sylfaen"/>
          <w:sz w:val="20"/>
          <w:szCs w:val="24"/>
          <w:lang w:val="ru-RU"/>
        </w:rPr>
        <w:t>միայն</w:t>
      </w:r>
      <w:r>
        <w:rPr>
          <w:rFonts w:ascii="GHEA Grapalat" w:hAnsi="GHEA Grapalat" w:cs="Sylfaen"/>
          <w:sz w:val="20"/>
          <w:szCs w:val="24"/>
          <w:lang w:val="af-ZA"/>
        </w:rPr>
        <w:t xml:space="preserve"> </w:t>
      </w:r>
      <w:r>
        <w:rPr>
          <w:rFonts w:ascii="GHEA Grapalat" w:hAnsi="GHEA Grapalat" w:cs="Sylfaen"/>
          <w:sz w:val="20"/>
          <w:szCs w:val="24"/>
          <w:lang w:val="ru-RU"/>
        </w:rPr>
        <w:t>մեկ</w:t>
      </w:r>
      <w:r>
        <w:rPr>
          <w:rFonts w:ascii="GHEA Grapalat" w:hAnsi="GHEA Grapalat" w:cs="Sylfaen"/>
          <w:sz w:val="20"/>
          <w:szCs w:val="24"/>
          <w:lang w:val="af-ZA"/>
        </w:rPr>
        <w:t xml:space="preserve"> մ</w:t>
      </w:r>
      <w:r>
        <w:rPr>
          <w:rFonts w:ascii="GHEA Grapalat" w:hAnsi="GHEA Grapalat" w:cs="Sylfaen"/>
          <w:sz w:val="20"/>
          <w:szCs w:val="24"/>
          <w:lang w:val="ru-RU"/>
        </w:rPr>
        <w:t>ասնակցի</w:t>
      </w:r>
      <w:r>
        <w:rPr>
          <w:rFonts w:ascii="GHEA Grapalat" w:hAnsi="GHEA Grapalat" w:cs="Sylfaen"/>
          <w:sz w:val="20"/>
          <w:szCs w:val="24"/>
          <w:lang w:val="af-ZA"/>
        </w:rPr>
        <w:t xml:space="preserve"> </w:t>
      </w:r>
      <w:r>
        <w:rPr>
          <w:rFonts w:ascii="GHEA Grapalat" w:hAnsi="GHEA Grapalat" w:cs="Sylfaen"/>
          <w:sz w:val="20"/>
          <w:szCs w:val="24"/>
          <w:lang w:val="ru-RU"/>
        </w:rPr>
        <w:t>հայտ</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w:t>
      </w:r>
      <w:r>
        <w:rPr>
          <w:rFonts w:ascii="GHEA Grapalat" w:hAnsi="GHEA Grapalat" w:cs="Sylfaen"/>
          <w:sz w:val="20"/>
          <w:szCs w:val="24"/>
          <w:lang w:val="ru-RU"/>
        </w:rPr>
        <w:t>առաջարկված</w:t>
      </w:r>
      <w:r>
        <w:rPr>
          <w:rFonts w:ascii="GHEA Grapalat" w:hAnsi="GHEA Grapalat" w:cs="Sylfaen"/>
          <w:sz w:val="20"/>
          <w:szCs w:val="24"/>
          <w:lang w:val="af-ZA"/>
        </w:rPr>
        <w:t xml:space="preserve"> </w:t>
      </w:r>
      <w:r>
        <w:rPr>
          <w:rFonts w:ascii="GHEA Grapalat" w:hAnsi="GHEA Grapalat" w:cs="Sylfaen"/>
          <w:sz w:val="20"/>
          <w:szCs w:val="24"/>
          <w:lang w:val="ru-RU"/>
        </w:rPr>
        <w:t>նվազագույն</w:t>
      </w:r>
      <w:r>
        <w:rPr>
          <w:rFonts w:ascii="GHEA Grapalat" w:hAnsi="GHEA Grapalat" w:cs="Sylfaen"/>
          <w:sz w:val="20"/>
          <w:szCs w:val="24"/>
          <w:lang w:val="af-ZA"/>
        </w:rPr>
        <w:t xml:space="preserve"> </w:t>
      </w:r>
      <w:r>
        <w:rPr>
          <w:rFonts w:ascii="GHEA Grapalat" w:hAnsi="GHEA Grapalat" w:cs="Sylfaen"/>
          <w:sz w:val="20"/>
          <w:szCs w:val="24"/>
          <w:lang w:val="ru-RU"/>
        </w:rPr>
        <w:t>գների</w:t>
      </w:r>
      <w:r>
        <w:rPr>
          <w:rFonts w:ascii="GHEA Grapalat" w:hAnsi="GHEA Grapalat" w:cs="Sylfaen"/>
          <w:sz w:val="20"/>
          <w:szCs w:val="24"/>
          <w:lang w:val="af-ZA"/>
        </w:rPr>
        <w:t xml:space="preserve"> </w:t>
      </w:r>
      <w:r>
        <w:rPr>
          <w:rFonts w:ascii="GHEA Grapalat" w:hAnsi="GHEA Grapalat" w:cs="Sylfaen"/>
          <w:sz w:val="20"/>
          <w:szCs w:val="24"/>
          <w:lang w:val="ru-RU"/>
        </w:rPr>
        <w:t>հավասարության</w:t>
      </w:r>
      <w:r>
        <w:rPr>
          <w:rFonts w:ascii="GHEA Grapalat" w:hAnsi="GHEA Grapalat" w:cs="Sylfaen"/>
          <w:sz w:val="20"/>
          <w:szCs w:val="24"/>
          <w:lang w:val="af-ZA"/>
        </w:rPr>
        <w:t xml:space="preserve"> </w:t>
      </w:r>
      <w:r>
        <w:rPr>
          <w:rFonts w:ascii="GHEA Grapalat" w:hAnsi="GHEA Grapalat" w:cs="Sylfaen"/>
          <w:sz w:val="20"/>
          <w:szCs w:val="24"/>
          <w:lang w:val="ru-RU"/>
        </w:rPr>
        <w:t>դեպքում</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w:t>
      </w:r>
      <w:r>
        <w:rPr>
          <w:rFonts w:ascii="GHEA Grapalat" w:hAnsi="GHEA Grapalat" w:cs="Sylfaen"/>
          <w:sz w:val="20"/>
          <w:szCs w:val="24"/>
          <w:lang w:val="ru-RU"/>
        </w:rPr>
        <w:t>եթե</w:t>
      </w:r>
      <w:r>
        <w:rPr>
          <w:rFonts w:ascii="GHEA Grapalat" w:hAnsi="GHEA Grapalat" w:cs="Sylfaen"/>
          <w:sz w:val="20"/>
          <w:szCs w:val="24"/>
          <w:lang w:val="af-ZA"/>
        </w:rPr>
        <w:t xml:space="preserve"> </w:t>
      </w:r>
      <w:r>
        <w:rPr>
          <w:rFonts w:ascii="GHEA Grapalat" w:hAnsi="GHEA Grapalat" w:cs="Sylfaen"/>
          <w:sz w:val="20"/>
          <w:szCs w:val="24"/>
          <w:lang w:val="ru-RU"/>
        </w:rPr>
        <w:t>ոչ</w:t>
      </w:r>
      <w:r>
        <w:rPr>
          <w:rFonts w:ascii="GHEA Grapalat" w:hAnsi="GHEA Grapalat" w:cs="Sylfaen"/>
          <w:sz w:val="20"/>
          <w:szCs w:val="24"/>
          <w:lang w:val="af-ZA"/>
        </w:rPr>
        <w:t xml:space="preserve"> </w:t>
      </w:r>
      <w:r>
        <w:rPr>
          <w:rFonts w:ascii="GHEA Grapalat" w:hAnsi="GHEA Grapalat" w:cs="Sylfaen"/>
          <w:sz w:val="20"/>
          <w:szCs w:val="24"/>
          <w:lang w:val="ru-RU"/>
        </w:rPr>
        <w:t>գնային</w:t>
      </w:r>
      <w:r>
        <w:rPr>
          <w:rFonts w:ascii="GHEA Grapalat" w:hAnsi="GHEA Grapalat" w:cs="Sylfaen"/>
          <w:sz w:val="20"/>
          <w:szCs w:val="24"/>
          <w:lang w:val="af-ZA"/>
        </w:rPr>
        <w:t xml:space="preserve"> </w:t>
      </w:r>
      <w:r>
        <w:rPr>
          <w:rFonts w:ascii="GHEA Grapalat" w:hAnsi="GHEA Grapalat" w:cs="Sylfaen"/>
          <w:sz w:val="20"/>
          <w:szCs w:val="24"/>
          <w:lang w:val="ru-RU"/>
        </w:rPr>
        <w:t>պայմանները</w:t>
      </w:r>
      <w:r>
        <w:rPr>
          <w:rFonts w:ascii="GHEA Grapalat" w:hAnsi="GHEA Grapalat" w:cs="Sylfaen"/>
          <w:sz w:val="20"/>
          <w:szCs w:val="24"/>
          <w:lang w:val="af-ZA"/>
        </w:rPr>
        <w:t xml:space="preserve"> </w:t>
      </w:r>
      <w:r>
        <w:rPr>
          <w:rFonts w:ascii="GHEA Grapalat" w:hAnsi="GHEA Grapalat" w:cs="Sylfaen"/>
          <w:sz w:val="20"/>
          <w:szCs w:val="24"/>
          <w:lang w:val="ru-RU"/>
        </w:rPr>
        <w:t>բավարարող</w:t>
      </w:r>
      <w:r>
        <w:rPr>
          <w:rFonts w:ascii="GHEA Grapalat" w:hAnsi="GHEA Grapalat" w:cs="Sylfaen"/>
          <w:sz w:val="20"/>
          <w:szCs w:val="24"/>
          <w:lang w:val="af-ZA"/>
        </w:rPr>
        <w:t xml:space="preserve"> </w:t>
      </w:r>
      <w:r>
        <w:rPr>
          <w:rFonts w:ascii="GHEA Grapalat" w:hAnsi="GHEA Grapalat" w:cs="Sylfaen"/>
          <w:sz w:val="20"/>
          <w:szCs w:val="24"/>
          <w:lang w:val="ru-RU"/>
        </w:rPr>
        <w:t>գնահատված</w:t>
      </w:r>
      <w:r>
        <w:rPr>
          <w:rFonts w:ascii="GHEA Grapalat" w:hAnsi="GHEA Grapalat" w:cs="Sylfaen"/>
          <w:sz w:val="20"/>
          <w:szCs w:val="24"/>
          <w:lang w:val="af-ZA"/>
        </w:rPr>
        <w:t xml:space="preserve"> </w:t>
      </w:r>
      <w:r>
        <w:rPr>
          <w:rFonts w:ascii="GHEA Grapalat" w:hAnsi="GHEA Grapalat" w:cs="Sylfaen"/>
          <w:sz w:val="20"/>
          <w:szCs w:val="24"/>
          <w:lang w:val="ru-RU"/>
        </w:rPr>
        <w:t>հայտեր</w:t>
      </w:r>
      <w:r>
        <w:rPr>
          <w:rFonts w:ascii="GHEA Grapalat" w:hAnsi="GHEA Grapalat" w:cs="Sylfaen"/>
          <w:sz w:val="20"/>
          <w:szCs w:val="24"/>
          <w:lang w:val="af-ZA"/>
        </w:rPr>
        <w:t xml:space="preserve"> </w:t>
      </w:r>
      <w:r>
        <w:rPr>
          <w:rFonts w:ascii="GHEA Grapalat" w:hAnsi="GHEA Grapalat" w:cs="Sylfaen"/>
          <w:sz w:val="20"/>
          <w:szCs w:val="24"/>
          <w:lang w:val="ru-RU"/>
        </w:rPr>
        <w:t>ներկայացրած</w:t>
      </w:r>
      <w:r>
        <w:rPr>
          <w:rFonts w:ascii="GHEA Grapalat" w:hAnsi="GHEA Grapalat" w:cs="Sylfaen"/>
          <w:sz w:val="20"/>
          <w:szCs w:val="24"/>
          <w:lang w:val="af-ZA"/>
        </w:rPr>
        <w:t xml:space="preserve"> </w:t>
      </w:r>
      <w:r>
        <w:rPr>
          <w:rFonts w:ascii="GHEA Grapalat" w:hAnsi="GHEA Grapalat" w:cs="Sylfaen"/>
          <w:sz w:val="20"/>
          <w:szCs w:val="24"/>
          <w:lang w:val="ru-RU"/>
        </w:rPr>
        <w:t>բոլոր</w:t>
      </w:r>
      <w:r>
        <w:rPr>
          <w:rFonts w:ascii="GHEA Grapalat" w:hAnsi="GHEA Grapalat" w:cs="Sylfaen"/>
          <w:sz w:val="20"/>
          <w:szCs w:val="24"/>
          <w:lang w:val="af-ZA"/>
        </w:rPr>
        <w:t xml:space="preserve"> </w:t>
      </w:r>
      <w:r>
        <w:rPr>
          <w:rFonts w:ascii="GHEA Grapalat" w:hAnsi="GHEA Grapalat" w:cs="Sylfaen"/>
          <w:sz w:val="20"/>
          <w:szCs w:val="24"/>
          <w:lang w:val="ru-RU"/>
        </w:rPr>
        <w:t>մասնակիցների</w:t>
      </w:r>
      <w:r>
        <w:rPr>
          <w:rFonts w:ascii="GHEA Grapalat" w:hAnsi="GHEA Grapalat" w:cs="Sylfaen"/>
          <w:sz w:val="20"/>
          <w:szCs w:val="24"/>
          <w:lang w:val="af-ZA"/>
        </w:rPr>
        <w:t xml:space="preserve"> </w:t>
      </w:r>
      <w:r>
        <w:rPr>
          <w:rFonts w:ascii="GHEA Grapalat" w:hAnsi="GHEA Grapalat" w:cs="Sylfaen"/>
          <w:sz w:val="20"/>
          <w:szCs w:val="24"/>
          <w:lang w:val="ru-RU"/>
        </w:rPr>
        <w:t>ներկայացրած</w:t>
      </w:r>
      <w:r>
        <w:rPr>
          <w:rFonts w:ascii="GHEA Grapalat" w:hAnsi="GHEA Grapalat" w:cs="Sylfaen"/>
          <w:sz w:val="20"/>
          <w:szCs w:val="24"/>
          <w:lang w:val="af-ZA"/>
        </w:rPr>
        <w:t xml:space="preserve"> </w:t>
      </w:r>
      <w:r>
        <w:rPr>
          <w:rFonts w:ascii="GHEA Grapalat" w:hAnsi="GHEA Grapalat" w:cs="Sylfaen"/>
          <w:sz w:val="20"/>
          <w:szCs w:val="24"/>
          <w:lang w:val="ru-RU"/>
        </w:rPr>
        <w:t>գնային</w:t>
      </w:r>
      <w:r>
        <w:rPr>
          <w:rFonts w:ascii="GHEA Grapalat" w:hAnsi="GHEA Grapalat" w:cs="Sylfaen"/>
          <w:sz w:val="20"/>
          <w:szCs w:val="24"/>
          <w:lang w:val="af-ZA"/>
        </w:rPr>
        <w:t xml:space="preserve"> </w:t>
      </w:r>
      <w:r>
        <w:rPr>
          <w:rFonts w:ascii="GHEA Grapalat" w:hAnsi="GHEA Grapalat" w:cs="Sylfaen"/>
          <w:sz w:val="20"/>
          <w:szCs w:val="24"/>
          <w:lang w:val="ru-RU"/>
        </w:rPr>
        <w:t>առաջարկները</w:t>
      </w:r>
      <w:r>
        <w:rPr>
          <w:rFonts w:ascii="GHEA Grapalat" w:hAnsi="GHEA Grapalat" w:cs="Sylfaen"/>
          <w:sz w:val="20"/>
          <w:szCs w:val="24"/>
          <w:lang w:val="af-ZA"/>
        </w:rPr>
        <w:t xml:space="preserve"> </w:t>
      </w:r>
      <w:r>
        <w:rPr>
          <w:rFonts w:ascii="GHEA Grapalat" w:hAnsi="GHEA Grapalat" w:cs="Sylfaen"/>
          <w:sz w:val="20"/>
          <w:szCs w:val="24"/>
          <w:lang w:val="ru-RU"/>
        </w:rPr>
        <w:t>գերազանցում</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այդ</w:t>
      </w:r>
      <w:r>
        <w:rPr>
          <w:rFonts w:ascii="GHEA Grapalat" w:hAnsi="GHEA Grapalat" w:cs="Sylfaen"/>
          <w:sz w:val="20"/>
          <w:szCs w:val="24"/>
          <w:lang w:val="af-ZA"/>
        </w:rPr>
        <w:t xml:space="preserve"> </w:t>
      </w:r>
      <w:r>
        <w:rPr>
          <w:rFonts w:ascii="GHEA Grapalat" w:hAnsi="GHEA Grapalat" w:cs="Sylfaen"/>
          <w:sz w:val="20"/>
          <w:szCs w:val="24"/>
          <w:lang w:val="ru-RU"/>
        </w:rPr>
        <w:t>գնումը</w:t>
      </w:r>
      <w:r>
        <w:rPr>
          <w:rFonts w:ascii="GHEA Grapalat" w:hAnsi="GHEA Grapalat" w:cs="Sylfaen"/>
          <w:sz w:val="20"/>
          <w:szCs w:val="24"/>
          <w:lang w:val="af-ZA"/>
        </w:rPr>
        <w:t xml:space="preserve"> </w:t>
      </w:r>
      <w:r>
        <w:rPr>
          <w:rFonts w:ascii="GHEA Grapalat" w:hAnsi="GHEA Grapalat" w:cs="Sylfaen"/>
          <w:sz w:val="20"/>
          <w:szCs w:val="24"/>
          <w:lang w:val="ru-RU"/>
        </w:rPr>
        <w:t>կատարելու</w:t>
      </w:r>
      <w:r>
        <w:rPr>
          <w:rFonts w:ascii="GHEA Grapalat" w:hAnsi="GHEA Grapalat" w:cs="Sylfaen"/>
          <w:sz w:val="20"/>
          <w:szCs w:val="24"/>
          <w:lang w:val="af-ZA"/>
        </w:rPr>
        <w:t xml:space="preserve"> </w:t>
      </w:r>
      <w:r>
        <w:rPr>
          <w:rFonts w:ascii="GHEA Grapalat" w:hAnsi="GHEA Grapalat" w:cs="Sylfaen"/>
          <w:sz w:val="20"/>
          <w:szCs w:val="24"/>
          <w:lang w:val="ru-RU"/>
        </w:rPr>
        <w:t>համար</w:t>
      </w:r>
      <w:r>
        <w:rPr>
          <w:rFonts w:ascii="GHEA Grapalat" w:hAnsi="GHEA Grapalat" w:cs="Sylfaen"/>
          <w:sz w:val="20"/>
          <w:szCs w:val="24"/>
          <w:lang w:val="af-ZA"/>
        </w:rPr>
        <w:t xml:space="preserve"> </w:t>
      </w:r>
      <w:r>
        <w:rPr>
          <w:rFonts w:ascii="GHEA Grapalat" w:hAnsi="GHEA Grapalat" w:cs="Sylfaen"/>
          <w:sz w:val="20"/>
          <w:szCs w:val="24"/>
          <w:lang w:val="ru-RU"/>
        </w:rPr>
        <w:t>նախատեսված</w:t>
      </w:r>
      <w:r>
        <w:rPr>
          <w:rFonts w:ascii="GHEA Grapalat" w:hAnsi="GHEA Grapalat" w:cs="Sylfaen"/>
          <w:sz w:val="20"/>
          <w:szCs w:val="24"/>
          <w:lang w:val="af-ZA"/>
        </w:rPr>
        <w:t xml:space="preserve">` </w:t>
      </w:r>
      <w:r>
        <w:rPr>
          <w:rFonts w:ascii="GHEA Grapalat" w:hAnsi="GHEA Grapalat" w:cs="Sylfaen"/>
          <w:sz w:val="20"/>
          <w:szCs w:val="24"/>
        </w:rPr>
        <w:t>սույն</w:t>
      </w:r>
      <w:r>
        <w:rPr>
          <w:rFonts w:ascii="GHEA Grapalat" w:hAnsi="GHEA Grapalat" w:cs="Sylfaen"/>
          <w:sz w:val="20"/>
          <w:szCs w:val="24"/>
          <w:lang w:val="af-ZA"/>
        </w:rPr>
        <w:t xml:space="preserve"> </w:t>
      </w:r>
      <w:r>
        <w:rPr>
          <w:rFonts w:ascii="GHEA Grapalat" w:hAnsi="GHEA Grapalat" w:cs="Sylfaen"/>
          <w:sz w:val="20"/>
          <w:szCs w:val="24"/>
        </w:rPr>
        <w:t>հրավերի</w:t>
      </w:r>
      <w:r>
        <w:rPr>
          <w:rFonts w:ascii="GHEA Grapalat" w:hAnsi="GHEA Grapalat" w:cs="Sylfaen"/>
          <w:sz w:val="20"/>
          <w:szCs w:val="24"/>
          <w:lang w:val="af-ZA"/>
        </w:rPr>
        <w:t xml:space="preserve"> 1-</w:t>
      </w:r>
      <w:r>
        <w:rPr>
          <w:rFonts w:ascii="GHEA Grapalat" w:hAnsi="GHEA Grapalat" w:cs="Sylfaen"/>
          <w:sz w:val="20"/>
          <w:szCs w:val="24"/>
        </w:rPr>
        <w:t>ին</w:t>
      </w:r>
      <w:r>
        <w:rPr>
          <w:rFonts w:ascii="GHEA Grapalat" w:hAnsi="GHEA Grapalat" w:cs="Sylfaen"/>
          <w:sz w:val="20"/>
          <w:szCs w:val="24"/>
          <w:lang w:val="af-ZA"/>
        </w:rPr>
        <w:t xml:space="preserve"> </w:t>
      </w:r>
      <w:r>
        <w:rPr>
          <w:rFonts w:ascii="GHEA Grapalat" w:hAnsi="GHEA Grapalat" w:cs="Sylfaen"/>
          <w:sz w:val="20"/>
          <w:szCs w:val="24"/>
        </w:rPr>
        <w:t>մասի</w:t>
      </w:r>
      <w:r>
        <w:rPr>
          <w:rFonts w:ascii="GHEA Grapalat" w:hAnsi="GHEA Grapalat" w:cs="Sylfaen"/>
          <w:sz w:val="20"/>
          <w:szCs w:val="24"/>
          <w:lang w:val="af-ZA"/>
        </w:rPr>
        <w:t xml:space="preserve"> 8.1 </w:t>
      </w:r>
      <w:r>
        <w:rPr>
          <w:rFonts w:ascii="GHEA Grapalat" w:hAnsi="GHEA Grapalat" w:cs="Sylfaen"/>
          <w:sz w:val="20"/>
          <w:szCs w:val="24"/>
        </w:rPr>
        <w:t>կետի</w:t>
      </w:r>
      <w:r>
        <w:rPr>
          <w:rFonts w:ascii="GHEA Grapalat" w:hAnsi="GHEA Grapalat" w:cs="Sylfaen"/>
          <w:sz w:val="20"/>
          <w:szCs w:val="24"/>
          <w:lang w:val="af-ZA"/>
        </w:rPr>
        <w:t xml:space="preserve"> 2-</w:t>
      </w:r>
      <w:r>
        <w:rPr>
          <w:rFonts w:ascii="GHEA Grapalat" w:hAnsi="GHEA Grapalat" w:cs="Sylfaen"/>
          <w:sz w:val="20"/>
          <w:szCs w:val="24"/>
        </w:rPr>
        <w:t>րդ</w:t>
      </w:r>
      <w:r>
        <w:rPr>
          <w:rFonts w:ascii="GHEA Grapalat" w:hAnsi="GHEA Grapalat" w:cs="Sylfaen"/>
          <w:sz w:val="20"/>
          <w:szCs w:val="24"/>
          <w:lang w:val="af-ZA"/>
        </w:rPr>
        <w:t xml:space="preserve"> </w:t>
      </w:r>
      <w:r>
        <w:rPr>
          <w:rFonts w:ascii="GHEA Grapalat" w:hAnsi="GHEA Grapalat" w:cs="Sylfaen"/>
          <w:sz w:val="20"/>
          <w:szCs w:val="24"/>
        </w:rPr>
        <w:t>պարբերությամբ</w:t>
      </w:r>
      <w:r>
        <w:rPr>
          <w:rFonts w:ascii="GHEA Grapalat" w:hAnsi="GHEA Grapalat" w:cs="Sylfaen"/>
          <w:sz w:val="20"/>
          <w:szCs w:val="24"/>
          <w:lang w:val="af-ZA"/>
        </w:rPr>
        <w:t xml:space="preserve"> </w:t>
      </w:r>
      <w:r>
        <w:rPr>
          <w:rFonts w:ascii="GHEA Grapalat" w:hAnsi="GHEA Grapalat" w:cs="Sylfaen"/>
          <w:sz w:val="20"/>
          <w:szCs w:val="24"/>
        </w:rPr>
        <w:t>նախատեսված</w:t>
      </w:r>
      <w:r>
        <w:rPr>
          <w:rFonts w:ascii="GHEA Grapalat" w:hAnsi="GHEA Grapalat" w:cs="Sylfaen"/>
          <w:sz w:val="20"/>
          <w:szCs w:val="24"/>
          <w:lang w:val="af-ZA"/>
        </w:rPr>
        <w:t xml:space="preserve"> </w:t>
      </w:r>
      <w:r>
        <w:rPr>
          <w:rFonts w:ascii="GHEA Grapalat" w:hAnsi="GHEA Grapalat" w:cs="Sylfaen"/>
          <w:sz w:val="20"/>
          <w:szCs w:val="24"/>
          <w:lang w:val="ru-RU"/>
        </w:rPr>
        <w:t>ֆինանսական</w:t>
      </w:r>
      <w:r>
        <w:rPr>
          <w:rFonts w:ascii="GHEA Grapalat" w:hAnsi="GHEA Grapalat" w:cs="Sylfaen"/>
          <w:sz w:val="20"/>
          <w:szCs w:val="24"/>
          <w:lang w:val="af-ZA"/>
        </w:rPr>
        <w:t xml:space="preserve"> </w:t>
      </w:r>
      <w:r>
        <w:rPr>
          <w:rFonts w:ascii="GHEA Grapalat" w:hAnsi="GHEA Grapalat" w:cs="Sylfaen"/>
          <w:sz w:val="20"/>
          <w:szCs w:val="24"/>
          <w:lang w:val="ru-RU"/>
        </w:rPr>
        <w:t>միջոցները</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w:t>
      </w:r>
      <w:r>
        <w:rPr>
          <w:rFonts w:ascii="GHEA Grapalat" w:hAnsi="GHEA Grapalat" w:cs="Sylfaen"/>
          <w:sz w:val="20"/>
          <w:szCs w:val="24"/>
          <w:lang w:val="ru-RU"/>
        </w:rPr>
        <w:t>գնումն</w:t>
      </w:r>
      <w:r>
        <w:rPr>
          <w:rFonts w:ascii="GHEA Grapalat" w:hAnsi="GHEA Grapalat" w:cs="Sylfaen"/>
          <w:sz w:val="20"/>
          <w:szCs w:val="24"/>
          <w:lang w:val="af-ZA"/>
        </w:rPr>
        <w:t xml:space="preserve"> </w:t>
      </w:r>
      <w:r>
        <w:rPr>
          <w:rFonts w:ascii="GHEA Grapalat" w:hAnsi="GHEA Grapalat" w:cs="Sylfaen"/>
          <w:sz w:val="20"/>
          <w:szCs w:val="24"/>
          <w:lang w:val="ru-RU"/>
        </w:rPr>
        <w:t>իրականացվում</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Օրենքի</w:t>
      </w:r>
      <w:r>
        <w:rPr>
          <w:rFonts w:ascii="GHEA Grapalat" w:hAnsi="GHEA Grapalat" w:cs="Sylfaen"/>
          <w:sz w:val="20"/>
          <w:szCs w:val="24"/>
          <w:lang w:val="af-ZA"/>
        </w:rPr>
        <w:t xml:space="preserve"> 15-</w:t>
      </w:r>
      <w:r>
        <w:rPr>
          <w:rFonts w:ascii="GHEA Grapalat" w:hAnsi="GHEA Grapalat" w:cs="Sylfaen"/>
          <w:sz w:val="20"/>
          <w:szCs w:val="24"/>
          <w:lang w:val="ru-RU"/>
        </w:rPr>
        <w:t>րդ</w:t>
      </w:r>
      <w:r>
        <w:rPr>
          <w:rFonts w:ascii="GHEA Grapalat" w:hAnsi="GHEA Grapalat" w:cs="Sylfaen"/>
          <w:sz w:val="20"/>
          <w:szCs w:val="24"/>
          <w:lang w:val="af-ZA"/>
        </w:rPr>
        <w:t xml:space="preserve"> </w:t>
      </w:r>
      <w:r>
        <w:rPr>
          <w:rFonts w:ascii="GHEA Grapalat" w:hAnsi="GHEA Grapalat" w:cs="Sylfaen"/>
          <w:sz w:val="20"/>
          <w:szCs w:val="24"/>
          <w:lang w:val="ru-RU"/>
        </w:rPr>
        <w:t>հոդվածի</w:t>
      </w:r>
      <w:r>
        <w:rPr>
          <w:rFonts w:ascii="GHEA Grapalat" w:hAnsi="GHEA Grapalat" w:cs="Sylfaen"/>
          <w:sz w:val="20"/>
          <w:szCs w:val="24"/>
          <w:lang w:val="af-ZA"/>
        </w:rPr>
        <w:t xml:space="preserve"> 6-</w:t>
      </w:r>
      <w:r>
        <w:rPr>
          <w:rFonts w:ascii="GHEA Grapalat" w:hAnsi="GHEA Grapalat" w:cs="Sylfaen"/>
          <w:sz w:val="20"/>
          <w:szCs w:val="24"/>
          <w:lang w:val="ru-RU"/>
        </w:rPr>
        <w:t>րդ</w:t>
      </w:r>
      <w:r>
        <w:rPr>
          <w:rFonts w:ascii="GHEA Grapalat" w:hAnsi="GHEA Grapalat" w:cs="Sylfaen"/>
          <w:sz w:val="20"/>
          <w:szCs w:val="24"/>
          <w:lang w:val="af-ZA"/>
        </w:rPr>
        <w:t xml:space="preserve"> </w:t>
      </w:r>
      <w:r>
        <w:rPr>
          <w:rFonts w:ascii="GHEA Grapalat" w:hAnsi="GHEA Grapalat" w:cs="Sylfaen"/>
          <w:sz w:val="20"/>
          <w:szCs w:val="24"/>
          <w:lang w:val="ru-RU"/>
        </w:rPr>
        <w:t>մասի</w:t>
      </w:r>
      <w:r>
        <w:rPr>
          <w:rFonts w:ascii="GHEA Grapalat" w:hAnsi="GHEA Grapalat" w:cs="Sylfaen"/>
          <w:sz w:val="20"/>
          <w:szCs w:val="24"/>
          <w:lang w:val="af-ZA"/>
        </w:rPr>
        <w:t xml:space="preserve"> </w:t>
      </w:r>
      <w:r>
        <w:rPr>
          <w:rFonts w:ascii="GHEA Grapalat" w:hAnsi="GHEA Grapalat" w:cs="Sylfaen"/>
          <w:sz w:val="20"/>
          <w:szCs w:val="24"/>
          <w:lang w:val="ru-RU"/>
        </w:rPr>
        <w:t>հիման</w:t>
      </w:r>
      <w:r>
        <w:rPr>
          <w:rFonts w:ascii="GHEA Grapalat" w:hAnsi="GHEA Grapalat" w:cs="Sylfaen"/>
          <w:sz w:val="20"/>
          <w:szCs w:val="24"/>
          <w:lang w:val="af-ZA"/>
        </w:rPr>
        <w:t xml:space="preserve"> </w:t>
      </w:r>
      <w:r>
        <w:rPr>
          <w:rFonts w:ascii="GHEA Grapalat" w:hAnsi="GHEA Grapalat" w:cs="Sylfaen"/>
          <w:sz w:val="20"/>
          <w:szCs w:val="24"/>
          <w:lang w:val="ru-RU"/>
        </w:rPr>
        <w:t>վրա։</w:t>
      </w:r>
      <w:r>
        <w:rPr>
          <w:rFonts w:ascii="GHEA Grapalat" w:hAnsi="GHEA Grapalat" w:cs="Sylfaen"/>
          <w:sz w:val="20"/>
          <w:szCs w:val="24"/>
          <w:lang w:val="af-ZA"/>
        </w:rPr>
        <w:t xml:space="preserve"> </w:t>
      </w:r>
      <w:r>
        <w:rPr>
          <w:rFonts w:ascii="GHEA Grapalat" w:hAnsi="GHEA Grapalat" w:cs="Sylfaen"/>
          <w:sz w:val="20"/>
          <w:szCs w:val="24"/>
          <w:lang w:val="ru-RU"/>
        </w:rPr>
        <w:t>Սույն</w:t>
      </w:r>
      <w:r>
        <w:rPr>
          <w:rFonts w:ascii="GHEA Grapalat" w:hAnsi="GHEA Grapalat" w:cs="Sylfaen"/>
          <w:sz w:val="20"/>
          <w:szCs w:val="24"/>
          <w:lang w:val="af-ZA"/>
        </w:rPr>
        <w:t xml:space="preserve"> </w:t>
      </w:r>
      <w:r>
        <w:rPr>
          <w:rFonts w:ascii="GHEA Grapalat" w:hAnsi="GHEA Grapalat" w:cs="Sylfaen"/>
          <w:sz w:val="20"/>
          <w:szCs w:val="24"/>
          <w:lang w:val="ru-RU"/>
        </w:rPr>
        <w:t>կետի</w:t>
      </w:r>
      <w:r>
        <w:rPr>
          <w:rFonts w:ascii="GHEA Grapalat" w:hAnsi="GHEA Grapalat" w:cs="Sylfaen"/>
          <w:sz w:val="20"/>
          <w:szCs w:val="24"/>
          <w:lang w:val="af-ZA"/>
        </w:rPr>
        <w:t xml:space="preserve"> </w:t>
      </w:r>
      <w:r>
        <w:rPr>
          <w:rFonts w:ascii="GHEA Grapalat" w:hAnsi="GHEA Grapalat" w:cs="Sylfaen"/>
          <w:sz w:val="20"/>
          <w:szCs w:val="24"/>
          <w:lang w:val="ru-RU"/>
        </w:rPr>
        <w:t>համաձայն</w:t>
      </w:r>
      <w:r>
        <w:rPr>
          <w:rFonts w:ascii="GHEA Grapalat" w:hAnsi="GHEA Grapalat" w:cs="Sylfaen"/>
          <w:sz w:val="20"/>
          <w:szCs w:val="24"/>
          <w:lang w:val="af-ZA"/>
        </w:rPr>
        <w:t xml:space="preserve"> </w:t>
      </w:r>
      <w:r>
        <w:rPr>
          <w:rFonts w:ascii="GHEA Grapalat" w:hAnsi="GHEA Grapalat" w:cs="Sylfaen"/>
          <w:sz w:val="20"/>
          <w:szCs w:val="24"/>
          <w:lang w:val="ru-RU"/>
        </w:rPr>
        <w:t>վարվող</w:t>
      </w:r>
      <w:r>
        <w:rPr>
          <w:rFonts w:ascii="GHEA Grapalat" w:hAnsi="GHEA Grapalat" w:cs="Sylfaen"/>
          <w:sz w:val="20"/>
          <w:szCs w:val="24"/>
          <w:lang w:val="af-ZA"/>
        </w:rPr>
        <w:t xml:space="preserve"> </w:t>
      </w:r>
      <w:r>
        <w:rPr>
          <w:rFonts w:ascii="GHEA Grapalat" w:hAnsi="GHEA Grapalat" w:cs="Sylfaen"/>
          <w:sz w:val="20"/>
          <w:szCs w:val="24"/>
          <w:lang w:val="ru-RU"/>
        </w:rPr>
        <w:t>բանակցությունները</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հանգեցնել</w:t>
      </w:r>
      <w:r>
        <w:rPr>
          <w:rFonts w:ascii="GHEA Grapalat" w:hAnsi="GHEA Grapalat" w:cs="Sylfaen"/>
          <w:sz w:val="20"/>
          <w:szCs w:val="24"/>
          <w:lang w:val="af-ZA"/>
        </w:rPr>
        <w:t xml:space="preserve"> </w:t>
      </w:r>
      <w:r>
        <w:rPr>
          <w:rFonts w:ascii="GHEA Grapalat" w:hAnsi="GHEA Grapalat" w:cs="Sylfaen"/>
          <w:sz w:val="20"/>
          <w:szCs w:val="24"/>
          <w:lang w:val="ru-RU"/>
        </w:rPr>
        <w:t>միայն</w:t>
      </w:r>
      <w:r>
        <w:rPr>
          <w:rFonts w:ascii="GHEA Grapalat" w:hAnsi="GHEA Grapalat" w:cs="Sylfaen"/>
          <w:sz w:val="20"/>
          <w:szCs w:val="24"/>
          <w:lang w:val="af-ZA"/>
        </w:rPr>
        <w:t xml:space="preserve"> </w:t>
      </w:r>
      <w:r>
        <w:rPr>
          <w:rFonts w:ascii="GHEA Grapalat" w:hAnsi="GHEA Grapalat" w:cs="Sylfaen"/>
          <w:sz w:val="20"/>
          <w:szCs w:val="24"/>
          <w:lang w:val="ru-RU"/>
        </w:rPr>
        <w:t>առաջարկված</w:t>
      </w:r>
      <w:r>
        <w:rPr>
          <w:rFonts w:ascii="GHEA Grapalat" w:hAnsi="GHEA Grapalat" w:cs="Sylfaen"/>
          <w:sz w:val="20"/>
          <w:szCs w:val="24"/>
          <w:lang w:val="af-ZA"/>
        </w:rPr>
        <w:t xml:space="preserve"> </w:t>
      </w:r>
      <w:r>
        <w:rPr>
          <w:rFonts w:ascii="GHEA Grapalat" w:hAnsi="GHEA Grapalat" w:cs="Sylfaen"/>
          <w:sz w:val="20"/>
          <w:szCs w:val="24"/>
          <w:lang w:val="ru-RU"/>
        </w:rPr>
        <w:t>գնի</w:t>
      </w:r>
      <w:r>
        <w:rPr>
          <w:rFonts w:ascii="GHEA Grapalat" w:hAnsi="GHEA Grapalat" w:cs="Sylfaen"/>
          <w:sz w:val="20"/>
          <w:szCs w:val="24"/>
          <w:lang w:val="af-ZA"/>
        </w:rPr>
        <w:t xml:space="preserve"> </w:t>
      </w:r>
      <w:r>
        <w:rPr>
          <w:rFonts w:ascii="GHEA Grapalat" w:hAnsi="GHEA Grapalat" w:cs="Sylfaen"/>
          <w:sz w:val="20"/>
          <w:szCs w:val="24"/>
          <w:lang w:val="ru-RU"/>
        </w:rPr>
        <w:t>նվազեցմանը</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w:t>
      </w:r>
      <w:r>
        <w:rPr>
          <w:rFonts w:ascii="GHEA Grapalat" w:hAnsi="GHEA Grapalat" w:cs="Sylfaen"/>
          <w:sz w:val="20"/>
          <w:szCs w:val="24"/>
          <w:lang w:val="ru-RU"/>
        </w:rPr>
        <w:t>վճարման</w:t>
      </w:r>
      <w:r>
        <w:rPr>
          <w:rFonts w:ascii="GHEA Grapalat" w:hAnsi="GHEA Grapalat" w:cs="Sylfaen"/>
          <w:sz w:val="20"/>
          <w:szCs w:val="24"/>
          <w:lang w:val="af-ZA"/>
        </w:rPr>
        <w:t xml:space="preserve"> </w:t>
      </w:r>
      <w:r>
        <w:rPr>
          <w:rFonts w:ascii="GHEA Grapalat" w:hAnsi="GHEA Grapalat" w:cs="Sylfaen"/>
          <w:sz w:val="20"/>
          <w:szCs w:val="24"/>
          <w:lang w:val="ru-RU"/>
        </w:rPr>
        <w:t>պայմանների</w:t>
      </w:r>
      <w:r>
        <w:rPr>
          <w:rFonts w:ascii="GHEA Grapalat" w:hAnsi="GHEA Grapalat" w:cs="Sylfaen"/>
          <w:sz w:val="20"/>
          <w:szCs w:val="24"/>
          <w:lang w:val="af-ZA"/>
        </w:rPr>
        <w:t xml:space="preserve"> </w:t>
      </w:r>
      <w:r>
        <w:rPr>
          <w:rFonts w:ascii="GHEA Grapalat" w:hAnsi="GHEA Grapalat" w:cs="Sylfaen"/>
          <w:sz w:val="20"/>
          <w:szCs w:val="24"/>
          <w:lang w:val="ru-RU"/>
        </w:rPr>
        <w:t>փոփոխությանը</w:t>
      </w:r>
      <w:r>
        <w:rPr>
          <w:rFonts w:ascii="GHEA Grapalat" w:hAnsi="GHEA Grapalat" w:cs="Sylfaen"/>
          <w:sz w:val="20"/>
          <w:szCs w:val="24"/>
          <w:lang w:val="af-ZA"/>
        </w:rPr>
        <w:t xml:space="preserve">, </w:t>
      </w:r>
      <w:r>
        <w:rPr>
          <w:rFonts w:ascii="GHEA Grapalat" w:hAnsi="GHEA Grapalat" w:cs="Sylfaen"/>
          <w:sz w:val="20"/>
          <w:szCs w:val="24"/>
          <w:lang w:val="ru-RU"/>
        </w:rPr>
        <w:t>իսկ</w:t>
      </w:r>
      <w:r>
        <w:rPr>
          <w:rFonts w:ascii="GHEA Grapalat" w:hAnsi="GHEA Grapalat" w:cs="Sylfaen"/>
          <w:sz w:val="20"/>
          <w:szCs w:val="24"/>
          <w:lang w:val="af-ZA"/>
        </w:rPr>
        <w:t xml:space="preserve"> </w:t>
      </w:r>
      <w:r>
        <w:rPr>
          <w:rFonts w:ascii="GHEA Grapalat" w:hAnsi="GHEA Grapalat" w:cs="Sylfaen"/>
          <w:sz w:val="20"/>
          <w:szCs w:val="24"/>
          <w:lang w:val="ru-RU"/>
        </w:rPr>
        <w:t>բանակցությունները</w:t>
      </w:r>
      <w:r>
        <w:rPr>
          <w:rFonts w:ascii="GHEA Grapalat" w:hAnsi="GHEA Grapalat" w:cs="Sylfaen"/>
          <w:sz w:val="20"/>
          <w:szCs w:val="24"/>
          <w:lang w:val="af-ZA"/>
        </w:rPr>
        <w:t xml:space="preserve"> </w:t>
      </w:r>
      <w:r>
        <w:rPr>
          <w:rFonts w:ascii="GHEA Grapalat" w:hAnsi="GHEA Grapalat" w:cs="Sylfaen"/>
          <w:sz w:val="20"/>
          <w:szCs w:val="24"/>
          <w:lang w:val="ru-RU"/>
        </w:rPr>
        <w:t>վարվում</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միաժամանակյա</w:t>
      </w:r>
      <w:r>
        <w:rPr>
          <w:rFonts w:ascii="GHEA Grapalat" w:hAnsi="GHEA Grapalat" w:cs="Sylfaen"/>
          <w:sz w:val="20"/>
          <w:szCs w:val="24"/>
          <w:lang w:val="af-ZA"/>
        </w:rPr>
        <w:t xml:space="preserve">` </w:t>
      </w:r>
      <w:r>
        <w:rPr>
          <w:rFonts w:ascii="GHEA Grapalat" w:hAnsi="GHEA Grapalat" w:cs="Sylfaen"/>
          <w:sz w:val="20"/>
          <w:szCs w:val="24"/>
          <w:lang w:val="ru-RU"/>
        </w:rPr>
        <w:t>բոլոր</w:t>
      </w:r>
      <w:r>
        <w:rPr>
          <w:rFonts w:ascii="GHEA Grapalat" w:hAnsi="GHEA Grapalat" w:cs="Sylfaen"/>
          <w:sz w:val="20"/>
          <w:szCs w:val="24"/>
          <w:lang w:val="af-ZA"/>
        </w:rPr>
        <w:t xml:space="preserve"> </w:t>
      </w:r>
      <w:r>
        <w:rPr>
          <w:rFonts w:ascii="GHEA Grapalat" w:hAnsi="GHEA Grapalat" w:cs="Sylfaen"/>
          <w:sz w:val="20"/>
          <w:szCs w:val="24"/>
          <w:lang w:val="ru-RU"/>
        </w:rPr>
        <w:t>մասնակիցների</w:t>
      </w:r>
      <w:r>
        <w:rPr>
          <w:rFonts w:ascii="GHEA Grapalat" w:hAnsi="GHEA Grapalat" w:cs="Sylfaen"/>
          <w:sz w:val="20"/>
          <w:szCs w:val="24"/>
          <w:lang w:val="af-ZA"/>
        </w:rPr>
        <w:t xml:space="preserve"> </w:t>
      </w:r>
      <w:r>
        <w:rPr>
          <w:rFonts w:ascii="GHEA Grapalat" w:hAnsi="GHEA Grapalat" w:cs="Sylfaen"/>
          <w:sz w:val="20"/>
          <w:szCs w:val="24"/>
          <w:lang w:val="ru-RU"/>
        </w:rPr>
        <w:t>հետ</w:t>
      </w:r>
      <w:r>
        <w:rPr>
          <w:rFonts w:ascii="GHEA Grapalat" w:hAnsi="GHEA Grapalat" w:cs="Sylfaen"/>
          <w:sz w:val="20"/>
          <w:szCs w:val="24"/>
          <w:lang w:val="af-ZA"/>
        </w:rPr>
        <w:t>.</w:t>
      </w:r>
    </w:p>
    <w:p w:rsidR="00375C2D" w:rsidRDefault="00375C2D" w:rsidP="00375C2D">
      <w:pPr>
        <w:pStyle w:val="23"/>
        <w:spacing w:line="240" w:lineRule="auto"/>
        <w:ind w:firstLine="567"/>
        <w:rPr>
          <w:rFonts w:ascii="GHEA Grapalat" w:hAnsi="GHEA Grapalat" w:cs="Sylfaen"/>
          <w:szCs w:val="24"/>
        </w:rPr>
      </w:pPr>
      <w:r>
        <w:rPr>
          <w:rFonts w:ascii="GHEA Grapalat" w:hAnsi="GHEA Grapalat" w:cs="Sylfaen"/>
          <w:szCs w:val="24"/>
        </w:rPr>
        <w:t xml:space="preserve">2)  </w:t>
      </w:r>
      <w:r>
        <w:rPr>
          <w:rFonts w:ascii="GHEA Grapalat" w:hAnsi="GHEA Grapalat" w:cs="Sylfaen"/>
          <w:szCs w:val="24"/>
          <w:lang w:val="ru-RU"/>
        </w:rPr>
        <w:t>Օրենքով</w:t>
      </w:r>
      <w:r>
        <w:rPr>
          <w:rFonts w:ascii="GHEA Grapalat" w:hAnsi="GHEA Grapalat" w:cs="Sylfaen"/>
          <w:szCs w:val="24"/>
        </w:rPr>
        <w:t xml:space="preserve"> </w:t>
      </w:r>
      <w:r>
        <w:rPr>
          <w:rFonts w:ascii="GHEA Grapalat" w:hAnsi="GHEA Grapalat" w:cs="Sylfaen"/>
          <w:szCs w:val="24"/>
          <w:lang w:val="ru-RU"/>
        </w:rPr>
        <w:t>նախատեսված</w:t>
      </w:r>
      <w:r>
        <w:rPr>
          <w:rFonts w:ascii="GHEA Grapalat" w:hAnsi="GHEA Grapalat" w:cs="Sylfaen"/>
          <w:szCs w:val="24"/>
        </w:rPr>
        <w:t xml:space="preserve"> </w:t>
      </w:r>
      <w:r>
        <w:rPr>
          <w:rFonts w:ascii="GHEA Grapalat" w:hAnsi="GHEA Grapalat" w:cs="Sylfaen"/>
          <w:szCs w:val="24"/>
          <w:lang w:val="ru-RU"/>
        </w:rPr>
        <w:t>այլ</w:t>
      </w:r>
      <w:r>
        <w:rPr>
          <w:rFonts w:ascii="GHEA Grapalat" w:hAnsi="GHEA Grapalat" w:cs="Sylfaen"/>
          <w:szCs w:val="24"/>
        </w:rPr>
        <w:t xml:space="preserve"> </w:t>
      </w:r>
      <w:r>
        <w:rPr>
          <w:rFonts w:ascii="GHEA Grapalat" w:hAnsi="GHEA Grapalat" w:cs="Sylfaen"/>
          <w:szCs w:val="24"/>
          <w:lang w:val="ru-RU"/>
        </w:rPr>
        <w:t>դեպքերի։</w:t>
      </w:r>
    </w:p>
    <w:p w:rsidR="00375C2D" w:rsidRDefault="00375C2D" w:rsidP="00375C2D">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8.6 Հ</w:t>
      </w:r>
      <w:r>
        <w:rPr>
          <w:rFonts w:ascii="GHEA Grapalat" w:hAnsi="GHEA Grapalat" w:cs="Sylfaen"/>
          <w:sz w:val="20"/>
          <w:szCs w:val="24"/>
          <w:lang w:val="ru-RU" w:eastAsia="en-US"/>
        </w:rPr>
        <w:t>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նկատմամբ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w:t>
      </w:r>
      <w:r>
        <w:rPr>
          <w:rFonts w:ascii="GHEA Grapalat" w:hAnsi="GHEA Grapalat" w:cs="Sylfaen"/>
          <w:sz w:val="20"/>
          <w:szCs w:val="24"/>
          <w:lang w:val="ru-RU" w:eastAsia="en-US"/>
        </w:rPr>
        <w:t>ասնակիցներից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ամբողջական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նկարագրերի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նվազագույն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հավասարության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ընթացակարգի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շրջանակում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գնվելիք</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գնումն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իրականացվում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Օրենքի</w:t>
      </w:r>
      <w:r>
        <w:rPr>
          <w:rFonts w:ascii="GHEA Grapalat" w:hAnsi="GHEA Grapalat" w:cs="Sylfaen"/>
          <w:sz w:val="20"/>
          <w:szCs w:val="24"/>
          <w:lang w:val="af-ZA" w:eastAsia="en-US"/>
        </w:rPr>
        <w:t xml:space="preserve"> 15-</w:t>
      </w:r>
      <w:r>
        <w:rPr>
          <w:rFonts w:ascii="GHEA Grapalat" w:hAnsi="GHEA Grapalat" w:cs="Sylfaen"/>
          <w:sz w:val="20"/>
          <w:szCs w:val="24"/>
          <w:lang w:val="ru-RU"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հոդվածի</w:t>
      </w:r>
      <w:r>
        <w:rPr>
          <w:rFonts w:ascii="GHEA Grapalat" w:hAnsi="GHEA Grapalat" w:cs="Sylfaen"/>
          <w:sz w:val="20"/>
          <w:szCs w:val="24"/>
          <w:lang w:val="af-ZA" w:eastAsia="en-US"/>
        </w:rPr>
        <w:t xml:space="preserve"> 6-</w:t>
      </w:r>
      <w:r>
        <w:rPr>
          <w:rFonts w:ascii="GHEA Grapalat" w:hAnsi="GHEA Grapalat" w:cs="Sylfaen"/>
          <w:sz w:val="20"/>
          <w:szCs w:val="24"/>
          <w:lang w:val="ru-RU"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հիման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վրա՝</w:t>
      </w:r>
      <w:r>
        <w:rPr>
          <w:rFonts w:ascii="GHEA Grapalat" w:hAnsi="GHEA Grapalat" w:cs="Sylfaen"/>
          <w:sz w:val="20"/>
          <w:szCs w:val="24"/>
          <w:lang w:val="af-ZA" w:eastAsia="en-US"/>
        </w:rPr>
        <w:t xml:space="preserve"> </w:t>
      </w:r>
    </w:p>
    <w:p w:rsidR="00375C2D" w:rsidRDefault="00375C2D" w:rsidP="00375C2D">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նվազեցման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w:t>
      </w:r>
      <w:r>
        <w:rPr>
          <w:rFonts w:ascii="GHEA Grapalat" w:hAnsi="GHEA Grapalat" w:cs="Sylfaen"/>
          <w:sz w:val="20"/>
          <w:szCs w:val="24"/>
          <w:lang w:val="af-ZA" w:eastAsia="en-US"/>
        </w:rPr>
        <w:softHyphen/>
      </w:r>
      <w:r>
        <w:rPr>
          <w:rFonts w:ascii="GHEA Grapalat" w:hAnsi="GHEA Grapalat" w:cs="Sylfaen"/>
          <w:sz w:val="20"/>
          <w:szCs w:val="24"/>
          <w:lang w:val="ru-RU" w:eastAsia="en-US"/>
        </w:rPr>
        <w:t>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հետ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համապատասխան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լիազորություն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ունեցող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ներկայացուցիչները</w:t>
      </w:r>
      <w:r>
        <w:rPr>
          <w:rFonts w:ascii="GHEA Grapalat" w:hAnsi="GHEA Grapalat" w:cs="Sylfaen"/>
          <w:sz w:val="20"/>
          <w:szCs w:val="24"/>
          <w:lang w:val="af-ZA" w:eastAsia="en-US"/>
        </w:rPr>
        <w:t>),</w:t>
      </w:r>
    </w:p>
    <w:p w:rsidR="00375C2D" w:rsidRDefault="00375C2D" w:rsidP="00375C2D">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կասեցվում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էլեկտրոնային եղանակով </w:t>
      </w:r>
      <w:r>
        <w:rPr>
          <w:rFonts w:ascii="GHEA Grapalat" w:hAnsi="GHEA Grapalat" w:cs="Sylfaen"/>
          <w:sz w:val="20"/>
          <w:szCs w:val="24"/>
          <w:lang w:val="ru-RU" w:eastAsia="en-US"/>
        </w:rPr>
        <w:t>միաժամանակ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նվազեցման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շուրջ</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վայրի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մասին</w:t>
      </w:r>
      <w:r>
        <w:rPr>
          <w:rFonts w:ascii="GHEA Grapalat" w:hAnsi="GHEA Grapalat" w:cs="Sylfaen"/>
          <w:sz w:val="20"/>
          <w:szCs w:val="24"/>
          <w:lang w:val="af-ZA" w:eastAsia="en-US"/>
        </w:rPr>
        <w:t>,</w:t>
      </w:r>
    </w:p>
    <w:p w:rsidR="00375C2D" w:rsidRDefault="00375C2D" w:rsidP="00375C2D">
      <w:pPr>
        <w:pStyle w:val="norm"/>
        <w:spacing w:line="240" w:lineRule="auto"/>
        <w:rPr>
          <w:rFonts w:ascii="GHEA Grapalat" w:hAnsi="GHEA Grapalat" w:cs="Sylfaen"/>
          <w:color w:val="FF0000"/>
          <w:sz w:val="20"/>
          <w:szCs w:val="24"/>
          <w:lang w:val="af-ZA" w:eastAsia="en-US"/>
        </w:rPr>
      </w:pPr>
      <w:r>
        <w:rPr>
          <w:rFonts w:ascii="GHEA Grapalat" w:hAnsi="GHEA Grapalat" w:cs="Sylfaen"/>
          <w:sz w:val="20"/>
          <w:szCs w:val="24"/>
          <w:lang w:val="ru-RU" w:eastAsia="en-US"/>
        </w:rPr>
        <w:t>գ</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ուղարկվելու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երկրորդ</w:t>
      </w:r>
      <w:r>
        <w:rPr>
          <w:rFonts w:ascii="GHEA Grapalat" w:hAnsi="GHEA Grapalat" w:cs="Sylfaen"/>
          <w:sz w:val="20"/>
          <w:szCs w:val="24"/>
          <w:lang w:val="af-ZA" w:eastAsia="en-US"/>
        </w:rPr>
        <w:t xml:space="preserve"> և ոչ ուշ, քան </w:t>
      </w:r>
      <w:r>
        <w:rPr>
          <w:rFonts w:ascii="GHEA Grapalat" w:hAnsi="GHEA Grapalat" w:cs="Sylfaen"/>
          <w:sz w:val="20"/>
          <w:szCs w:val="24"/>
          <w:lang w:val="hy-AM" w:eastAsia="en-US"/>
        </w:rPr>
        <w:t>հինգերորդ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p>
    <w:p w:rsidR="00375C2D" w:rsidRDefault="00375C2D" w:rsidP="00375C2D">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յուրաքանչյուր</w:t>
      </w:r>
      <w:r>
        <w:rPr>
          <w:rFonts w:ascii="GHEA Grapalat" w:hAnsi="GHEA Grapalat" w:cs="Sylfaen"/>
          <w:sz w:val="20"/>
          <w:szCs w:val="24"/>
          <w:lang w:val="af-ZA" w:eastAsia="en-US"/>
        </w:rPr>
        <w:t xml:space="preserve"> </w:t>
      </w:r>
      <w:r>
        <w:rPr>
          <w:rFonts w:ascii="GHEA Grapalat" w:hAnsi="GHEA Grapalat" w:cs="Sylfaen"/>
          <w:sz w:val="20"/>
          <w:szCs w:val="24"/>
          <w:lang w:eastAsia="en-US"/>
        </w:rPr>
        <w:t>մա</w:t>
      </w:r>
      <w:r>
        <w:rPr>
          <w:rFonts w:ascii="GHEA Grapalat" w:hAnsi="GHEA Grapalat" w:cs="Sylfaen"/>
          <w:sz w:val="20"/>
          <w:szCs w:val="24"/>
          <w:lang w:val="ru-RU" w:eastAsia="en-US"/>
        </w:rPr>
        <w:t>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տվյալ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հրապարակվում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մյուս</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ավարտը</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վերանայել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w:t>
      </w:r>
    </w:p>
    <w:p w:rsidR="00375C2D" w:rsidRDefault="00375C2D" w:rsidP="00375C2D">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ըստ</w:t>
      </w:r>
      <w:r>
        <w:rPr>
          <w:rFonts w:ascii="GHEA Grapalat" w:hAnsi="GHEA Grapalat" w:cs="Sylfaen"/>
          <w:sz w:val="20"/>
          <w:szCs w:val="24"/>
          <w:lang w:val="hy-AM" w:eastAsia="en-US"/>
        </w:rPr>
        <w:t xml:space="preserve"> դրան ներկա</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որոնք չեն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գերազանցում</w:t>
      </w:r>
      <w:r>
        <w:rPr>
          <w:rFonts w:ascii="GHEA Grapalat" w:hAnsi="GHEA Grapalat" w:cs="Sylfaen"/>
          <w:sz w:val="20"/>
          <w:szCs w:val="24"/>
          <w:lang w:val="hy-AM" w:eastAsia="en-US"/>
        </w:rPr>
        <w:t xml:space="preserve"> գնման հայտով սահմանված 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ասնակիցները</w:t>
      </w:r>
      <w:r>
        <w:rPr>
          <w:rFonts w:ascii="GHEA Grapalat" w:hAnsi="GHEA Grapalat" w:cs="Sylfaen"/>
          <w:sz w:val="20"/>
          <w:szCs w:val="24"/>
          <w:lang w:val="af-ZA" w:eastAsia="en-US"/>
        </w:rPr>
        <w:t>,</w:t>
      </w:r>
    </w:p>
    <w:p w:rsidR="00375C2D" w:rsidRDefault="00375C2D" w:rsidP="00375C2D">
      <w:pPr>
        <w:shd w:val="clear" w:color="auto" w:fill="FFFFFF"/>
        <w:ind w:firstLine="375"/>
        <w:jc w:val="both"/>
        <w:rPr>
          <w:rFonts w:ascii="GHEA Grapalat" w:hAnsi="GHEA Grapalat" w:cs="Sylfaen"/>
          <w:sz w:val="20"/>
          <w:lang w:val="hy-AM"/>
        </w:rPr>
      </w:pPr>
      <w:r>
        <w:rPr>
          <w:rFonts w:ascii="GHEA Grapalat" w:hAnsi="GHEA Grapalat" w:cs="Sylfaen"/>
          <w:sz w:val="20"/>
          <w:lang w:val="ru-RU"/>
        </w:rPr>
        <w:t>զ</w:t>
      </w:r>
      <w:r>
        <w:rPr>
          <w:rFonts w:ascii="GHEA Grapalat" w:hAnsi="GHEA Grapalat" w:cs="Sylfaen"/>
          <w:sz w:val="20"/>
          <w:lang w:val="af-ZA"/>
        </w:rPr>
        <w:t xml:space="preserve">. </w:t>
      </w:r>
      <w:r>
        <w:rPr>
          <w:rFonts w:ascii="GHEA Grapalat" w:hAnsi="GHEA Grapalat" w:cs="Sylfaen"/>
          <w:sz w:val="20"/>
          <w:lang w:val="ru-RU"/>
        </w:rPr>
        <w:t>բանակցությունների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վերջնաժամկետը</w:t>
      </w:r>
      <w:r>
        <w:rPr>
          <w:rFonts w:ascii="GHEA Grapalat" w:hAnsi="GHEA Grapalat" w:cs="Sylfaen"/>
          <w:sz w:val="20"/>
          <w:lang w:val="af-ZA"/>
        </w:rPr>
        <w:t xml:space="preserve"> </w:t>
      </w:r>
      <w:r>
        <w:rPr>
          <w:rFonts w:ascii="GHEA Grapalat" w:hAnsi="GHEA Grapalat" w:cs="Sylfaen"/>
          <w:sz w:val="20"/>
          <w:lang w:val="ru-RU"/>
        </w:rPr>
        <w:t>լրանալու</w:t>
      </w:r>
      <w:r>
        <w:rPr>
          <w:rFonts w:ascii="GHEA Grapalat" w:hAnsi="GHEA Grapalat" w:cs="Sylfaen"/>
          <w:sz w:val="20"/>
          <w:lang w:val="af-ZA"/>
        </w:rPr>
        <w:t xml:space="preserve"> </w:t>
      </w:r>
      <w:r>
        <w:rPr>
          <w:rFonts w:ascii="GHEA Grapalat" w:hAnsi="GHEA Grapalat" w:cs="Sylfaen"/>
          <w:sz w:val="20"/>
          <w:lang w:val="ru-RU"/>
        </w:rPr>
        <w:t>պահին</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hy-AM"/>
        </w:rPr>
        <w:t xml:space="preserve">դրան ներկա </w:t>
      </w:r>
      <w:r>
        <w:rPr>
          <w:rFonts w:ascii="GHEA Grapalat" w:hAnsi="GHEA Grapalat" w:cs="Sylfaen"/>
          <w:sz w:val="20"/>
          <w:lang w:val="af-ZA"/>
        </w:rPr>
        <w:t>մ</w:t>
      </w:r>
      <w:r>
        <w:rPr>
          <w:rFonts w:ascii="GHEA Grapalat" w:hAnsi="GHEA Grapalat" w:cs="Sylfaen"/>
          <w:sz w:val="20"/>
          <w:lang w:val="ru-RU"/>
        </w:rPr>
        <w:t>ասնակիցների</w:t>
      </w:r>
      <w:r>
        <w:rPr>
          <w:rFonts w:ascii="GHEA Grapalat" w:hAnsi="GHEA Grapalat" w:cs="Sylfaen"/>
          <w:sz w:val="20"/>
          <w:lang w:val="af-ZA"/>
        </w:rPr>
        <w:t xml:space="preserve"> </w:t>
      </w:r>
      <w:r>
        <w:rPr>
          <w:rFonts w:ascii="GHEA Grapalat" w:hAnsi="GHEA Grapalat" w:cs="Sylfaen"/>
          <w:sz w:val="20"/>
          <w:lang w:val="ru-RU"/>
        </w:rPr>
        <w:t>ներկայացրած</w:t>
      </w:r>
      <w:r>
        <w:rPr>
          <w:rFonts w:ascii="GHEA Grapalat" w:hAnsi="GHEA Grapalat" w:cs="Sylfaen"/>
          <w:sz w:val="20"/>
          <w:lang w:val="af-ZA"/>
        </w:rPr>
        <w:t xml:space="preserve"> </w:t>
      </w:r>
      <w:r>
        <w:rPr>
          <w:rFonts w:ascii="GHEA Grapalat" w:hAnsi="GHEA Grapalat" w:cs="Sylfaen"/>
          <w:sz w:val="20"/>
          <w:lang w:val="ru-RU"/>
        </w:rPr>
        <w:t>գները</w:t>
      </w:r>
      <w:r>
        <w:rPr>
          <w:rFonts w:ascii="GHEA Grapalat" w:hAnsi="GHEA Grapalat" w:cs="Sylfaen"/>
          <w:sz w:val="20"/>
          <w:lang w:val="af-ZA"/>
        </w:rPr>
        <w:t xml:space="preserve"> </w:t>
      </w:r>
      <w:r>
        <w:rPr>
          <w:rFonts w:ascii="GHEA Grapalat" w:hAnsi="GHEA Grapalat" w:cs="Sylfaen"/>
          <w:sz w:val="20"/>
          <w:lang w:val="ru-RU"/>
        </w:rPr>
        <w:t>գերազանցում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գինը</w:t>
      </w:r>
      <w:r>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375C2D" w:rsidRDefault="00375C2D" w:rsidP="00375C2D">
      <w:pPr>
        <w:shd w:val="clear" w:color="auto" w:fill="FFFFFF"/>
        <w:ind w:firstLine="375"/>
        <w:jc w:val="both"/>
        <w:rPr>
          <w:rFonts w:ascii="GHEA Grapalat" w:hAnsi="GHEA Grapalat" w:cs="Sylfaen"/>
          <w:sz w:val="20"/>
          <w:lang w:val="hy-AM"/>
        </w:rPr>
      </w:pPr>
      <w:r>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375C2D" w:rsidRDefault="00375C2D" w:rsidP="00375C2D">
      <w:pPr>
        <w:shd w:val="clear" w:color="auto" w:fill="FFFFFF"/>
        <w:ind w:firstLine="375"/>
        <w:jc w:val="both"/>
        <w:rPr>
          <w:rFonts w:ascii="GHEA Grapalat" w:hAnsi="GHEA Grapalat" w:cs="Sylfaen"/>
          <w:sz w:val="20"/>
          <w:lang w:val="hy-AM"/>
        </w:rPr>
      </w:pPr>
      <w:r>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375C2D" w:rsidRDefault="00375C2D" w:rsidP="00375C2D">
      <w:pPr>
        <w:ind w:firstLine="708"/>
        <w:jc w:val="both"/>
        <w:rPr>
          <w:rFonts w:ascii="GHEA Grapalat" w:hAnsi="GHEA Grapalat" w:cs="Sylfaen"/>
          <w:sz w:val="20"/>
          <w:lang w:val="hy-AM"/>
        </w:rPr>
      </w:pPr>
      <w:r>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Pr>
          <w:rFonts w:ascii="GHEA Grapalat" w:hAnsi="GHEA Grapalat" w:cs="Sylfaen"/>
          <w:sz w:val="20"/>
          <w:lang w:val="af-ZA"/>
        </w:rPr>
        <w:t xml:space="preserve"> </w:t>
      </w:r>
      <w:r>
        <w:rPr>
          <w:rFonts w:ascii="GHEA Grapalat" w:hAnsi="GHEA Grapalat" w:cs="Sylfaen"/>
          <w:sz w:val="20"/>
          <w:lang w:val="hy-AM"/>
        </w:rPr>
        <w:t>նվազագույն</w:t>
      </w:r>
      <w:r>
        <w:rPr>
          <w:rFonts w:ascii="GHEA Grapalat" w:hAnsi="GHEA Grapalat" w:cs="Sylfaen"/>
          <w:sz w:val="20"/>
          <w:lang w:val="af-ZA"/>
        </w:rPr>
        <w:t xml:space="preserve"> </w:t>
      </w:r>
      <w:r>
        <w:rPr>
          <w:rFonts w:ascii="GHEA Grapalat" w:hAnsi="GHEA Grapalat" w:cs="Sylfaen"/>
          <w:sz w:val="20"/>
          <w:lang w:val="hy-AM"/>
        </w:rPr>
        <w:t>գները</w:t>
      </w:r>
      <w:r>
        <w:rPr>
          <w:rFonts w:ascii="GHEA Grapalat" w:hAnsi="GHEA Grapalat" w:cs="Sylfaen"/>
          <w:sz w:val="20"/>
          <w:lang w:val="af-ZA"/>
        </w:rPr>
        <w:t xml:space="preserve"> </w:t>
      </w:r>
      <w:r>
        <w:rPr>
          <w:rFonts w:ascii="GHEA Grapalat" w:hAnsi="GHEA Grapalat" w:cs="Sylfaen"/>
          <w:sz w:val="20"/>
          <w:lang w:val="hy-AM"/>
        </w:rPr>
        <w:t>հավասար</w:t>
      </w:r>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r>
        <w:rPr>
          <w:rFonts w:ascii="GHEA Grapalat" w:hAnsi="GHEA Grapalat" w:cs="Sylfaen"/>
          <w:sz w:val="20"/>
          <w:lang w:val="hy-AM"/>
        </w:rPr>
        <w:t>գնման</w:t>
      </w:r>
      <w:r>
        <w:rPr>
          <w:rFonts w:ascii="GHEA Grapalat" w:hAnsi="GHEA Grapalat" w:cs="Sylfaen"/>
          <w:sz w:val="20"/>
          <w:lang w:val="af-ZA"/>
        </w:rPr>
        <w:t xml:space="preserve"> </w:t>
      </w:r>
      <w:r>
        <w:rPr>
          <w:rFonts w:ascii="GHEA Grapalat" w:hAnsi="GHEA Grapalat" w:cs="Sylfaen"/>
          <w:sz w:val="20"/>
          <w:lang w:val="hy-AM"/>
        </w:rPr>
        <w:t>ընթացակարգը</w:t>
      </w:r>
      <w:r>
        <w:rPr>
          <w:rFonts w:ascii="GHEA Grapalat" w:hAnsi="GHEA Grapalat" w:cs="Sylfaen"/>
          <w:sz w:val="20"/>
          <w:lang w:val="af-ZA"/>
        </w:rPr>
        <w:t xml:space="preserve"> </w:t>
      </w:r>
      <w:r>
        <w:rPr>
          <w:rFonts w:ascii="GHEA Grapalat" w:hAnsi="GHEA Grapalat" w:cs="Sylfaen"/>
          <w:sz w:val="20"/>
          <w:lang w:val="hy-AM"/>
        </w:rPr>
        <w:t>Օրենքի</w:t>
      </w:r>
      <w:r>
        <w:rPr>
          <w:rFonts w:ascii="GHEA Grapalat" w:hAnsi="GHEA Grapalat" w:cs="Sylfaen"/>
          <w:sz w:val="20"/>
          <w:lang w:val="af-ZA"/>
        </w:rPr>
        <w:t xml:space="preserve"> 37-</w:t>
      </w:r>
      <w:r>
        <w:rPr>
          <w:rFonts w:ascii="GHEA Grapalat" w:hAnsi="GHEA Grapalat" w:cs="Sylfaen"/>
          <w:sz w:val="20"/>
          <w:lang w:val="hy-AM"/>
        </w:rPr>
        <w:t>րդ</w:t>
      </w:r>
      <w:r>
        <w:rPr>
          <w:rFonts w:ascii="GHEA Grapalat" w:hAnsi="GHEA Grapalat" w:cs="Sylfaen"/>
          <w:sz w:val="20"/>
          <w:lang w:val="af-ZA"/>
        </w:rPr>
        <w:t xml:space="preserve"> </w:t>
      </w:r>
      <w:r>
        <w:rPr>
          <w:rFonts w:ascii="GHEA Grapalat" w:hAnsi="GHEA Grapalat" w:cs="Sylfaen"/>
          <w:sz w:val="20"/>
          <w:lang w:val="hy-AM"/>
        </w:rPr>
        <w:t>հոդվածի</w:t>
      </w:r>
      <w:r>
        <w:rPr>
          <w:rFonts w:ascii="GHEA Grapalat" w:hAnsi="GHEA Grapalat" w:cs="Sylfaen"/>
          <w:sz w:val="20"/>
          <w:lang w:val="af-ZA"/>
        </w:rPr>
        <w:t xml:space="preserve"> 1-</w:t>
      </w:r>
      <w:r>
        <w:rPr>
          <w:rFonts w:ascii="GHEA Grapalat" w:hAnsi="GHEA Grapalat" w:cs="Sylfaen"/>
          <w:sz w:val="20"/>
          <w:lang w:val="hy-AM"/>
        </w:rPr>
        <w:t>ին</w:t>
      </w:r>
      <w:r>
        <w:rPr>
          <w:rFonts w:ascii="GHEA Grapalat" w:hAnsi="GHEA Grapalat" w:cs="Sylfaen"/>
          <w:sz w:val="20"/>
          <w:lang w:val="af-ZA"/>
        </w:rPr>
        <w:t xml:space="preserve"> </w:t>
      </w:r>
      <w:r>
        <w:rPr>
          <w:rFonts w:ascii="GHEA Grapalat" w:hAnsi="GHEA Grapalat" w:cs="Sylfaen"/>
          <w:sz w:val="20"/>
          <w:lang w:val="hy-AM"/>
        </w:rPr>
        <w:t>մասի</w:t>
      </w:r>
      <w:r>
        <w:rPr>
          <w:rFonts w:ascii="GHEA Grapalat" w:hAnsi="GHEA Grapalat" w:cs="Sylfaen"/>
          <w:sz w:val="20"/>
          <w:lang w:val="af-ZA"/>
        </w:rPr>
        <w:t xml:space="preserve"> 1-</w:t>
      </w:r>
      <w:r>
        <w:rPr>
          <w:rFonts w:ascii="GHEA Grapalat" w:hAnsi="GHEA Grapalat" w:cs="Sylfaen"/>
          <w:sz w:val="20"/>
          <w:lang w:val="hy-AM"/>
        </w:rPr>
        <w:t>ին</w:t>
      </w:r>
      <w:r>
        <w:rPr>
          <w:rFonts w:ascii="GHEA Grapalat" w:hAnsi="GHEA Grapalat" w:cs="Sylfaen"/>
          <w:sz w:val="20"/>
          <w:lang w:val="af-ZA"/>
        </w:rPr>
        <w:t xml:space="preserve"> </w:t>
      </w:r>
      <w:r>
        <w:rPr>
          <w:rFonts w:ascii="GHEA Grapalat" w:hAnsi="GHEA Grapalat" w:cs="Sylfaen"/>
          <w:sz w:val="20"/>
          <w:lang w:val="hy-AM"/>
        </w:rPr>
        <w:t>կետի</w:t>
      </w:r>
      <w:r>
        <w:rPr>
          <w:rFonts w:ascii="GHEA Grapalat" w:hAnsi="GHEA Grapalat" w:cs="Sylfaen"/>
          <w:sz w:val="20"/>
          <w:lang w:val="af-ZA"/>
        </w:rPr>
        <w:t xml:space="preserve"> </w:t>
      </w:r>
      <w:r>
        <w:rPr>
          <w:rFonts w:ascii="GHEA Grapalat" w:hAnsi="GHEA Grapalat" w:cs="Sylfaen"/>
          <w:sz w:val="20"/>
          <w:lang w:val="hy-AM"/>
        </w:rPr>
        <w:t>հիման</w:t>
      </w:r>
      <w:r>
        <w:rPr>
          <w:rFonts w:ascii="GHEA Grapalat" w:hAnsi="GHEA Grapalat" w:cs="Sylfaen"/>
          <w:sz w:val="20"/>
          <w:lang w:val="af-ZA"/>
        </w:rPr>
        <w:t xml:space="preserve"> </w:t>
      </w:r>
      <w:r>
        <w:rPr>
          <w:rFonts w:ascii="GHEA Grapalat" w:hAnsi="GHEA Grapalat" w:cs="Sylfaen"/>
          <w:sz w:val="20"/>
          <w:lang w:val="hy-AM"/>
        </w:rPr>
        <w:t>վրա</w:t>
      </w:r>
      <w:r>
        <w:rPr>
          <w:rFonts w:ascii="GHEA Grapalat" w:hAnsi="GHEA Grapalat" w:cs="Sylfaen"/>
          <w:sz w:val="20"/>
          <w:lang w:val="af-ZA"/>
        </w:rPr>
        <w:t xml:space="preserve"> </w:t>
      </w:r>
      <w:r>
        <w:rPr>
          <w:rFonts w:ascii="GHEA Grapalat" w:hAnsi="GHEA Grapalat" w:cs="Sylfaen"/>
          <w:sz w:val="20"/>
          <w:lang w:val="hy-AM"/>
        </w:rPr>
        <w:t>հայտարարվում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չկայացած, բացառությամբ սույն ենթակետի «զ» պարբերությամբ նախատեսված դեպքի:</w:t>
      </w:r>
    </w:p>
    <w:p w:rsidR="00375C2D" w:rsidRDefault="00375C2D" w:rsidP="00375C2D">
      <w:pPr>
        <w:ind w:firstLine="708"/>
        <w:jc w:val="both"/>
        <w:rPr>
          <w:rFonts w:ascii="GHEA Grapalat" w:hAnsi="GHEA Grapalat"/>
          <w:sz w:val="20"/>
          <w:szCs w:val="20"/>
          <w:lang w:val="hy-AM" w:eastAsia="x-none"/>
        </w:rPr>
      </w:pPr>
      <w:r>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Pr>
          <w:rFonts w:ascii="GHEA Grapalat" w:hAnsi="GHEA Grapalat"/>
          <w:sz w:val="20"/>
          <w:szCs w:val="20"/>
          <w:lang w:val="hy-AM" w:eastAsia="x-none"/>
        </w:rPr>
        <w:t xml:space="preserve"> </w:t>
      </w:r>
      <w:r>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Pr>
          <w:rFonts w:ascii="GHEA Grapalat" w:hAnsi="GHEA Grapalat"/>
          <w:sz w:val="20"/>
          <w:szCs w:val="20"/>
          <w:lang w:val="hy-AM" w:eastAsia="x-none"/>
        </w:rPr>
        <w:t xml:space="preserve">հայտում ներառված </w:t>
      </w:r>
      <w:r>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Pr>
          <w:rFonts w:ascii="GHEA Grapalat" w:hAnsi="GHEA Grapalat"/>
          <w:sz w:val="20"/>
          <w:szCs w:val="20"/>
          <w:lang w:val="hy-AM" w:eastAsia="x-none"/>
        </w:rPr>
        <w:t>:</w:t>
      </w:r>
    </w:p>
    <w:p w:rsidR="00375C2D" w:rsidRDefault="00375C2D" w:rsidP="00375C2D">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8.8 Եթե հայտերի բացման</w:t>
      </w:r>
      <w:r>
        <w:rPr>
          <w:rFonts w:ascii="GHEA Grapalat" w:hAnsi="GHEA Grapalat"/>
          <w:sz w:val="20"/>
          <w:lang w:val="hy-AM" w:eastAsia="x-none"/>
        </w:rPr>
        <w:t xml:space="preserve"> և գնահատման</w:t>
      </w:r>
      <w:r>
        <w:rPr>
          <w:rFonts w:ascii="GHEA Grapalat" w:hAnsi="GHEA Grapalat"/>
          <w:sz w:val="20"/>
          <w:lang w:val="af-ZA" w:eastAsia="x-none"/>
        </w:rPr>
        <w:t xml:space="preserve"> նիստի ընթացքում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իրականացված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արդյուն</w:t>
      </w:r>
      <w:r>
        <w:rPr>
          <w:rFonts w:ascii="GHEA Grapalat" w:hAnsi="GHEA Grapalat" w:cs="Sylfaen"/>
          <w:sz w:val="20"/>
          <w:szCs w:val="24"/>
          <w:lang w:val="af-ZA" w:eastAsia="en-US"/>
        </w:rPr>
        <w:softHyphen/>
      </w:r>
      <w:r>
        <w:rPr>
          <w:rFonts w:ascii="GHEA Grapalat" w:hAnsi="GHEA Grapalat" w:cs="Sylfaen"/>
          <w:sz w:val="20"/>
          <w:szCs w:val="24"/>
          <w:lang w:val="hy-AM" w:eastAsia="en-US"/>
        </w:rPr>
        <w:t>քում</w:t>
      </w:r>
      <w:r>
        <w:rPr>
          <w:rFonts w:ascii="GHEA Grapalat" w:hAnsi="GHEA Grapalat" w:cs="Sylfaen"/>
          <w:sz w:val="20"/>
          <w:szCs w:val="24"/>
          <w:lang w:val="af-ZA" w:eastAsia="en-US"/>
        </w:rPr>
        <w:t xml:space="preserve"> մասնակցի </w:t>
      </w:r>
      <w:r>
        <w:rPr>
          <w:rFonts w:ascii="GHEA Grapalat" w:hAnsi="GHEA Grapalat" w:cs="Sylfaen"/>
          <w:sz w:val="20"/>
          <w:szCs w:val="24"/>
          <w:lang w:val="hy-AM" w:eastAsia="en-US"/>
        </w:rPr>
        <w:t>հայտում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անհամապատասխանություններ՝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նկատմամբ,ապա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իսկ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մասին</w:t>
      </w:r>
      <w:r>
        <w:rPr>
          <w:rFonts w:ascii="GHEA Grapalat" w:hAnsi="GHEA Grapalat" w:cs="Sylfaen"/>
          <w:sz w:val="20"/>
          <w:szCs w:val="24"/>
          <w:lang w:val="af-ZA" w:eastAsia="en-US"/>
        </w:rPr>
        <w:t xml:space="preserve"> էլեկտրոնային եղանակով </w:t>
      </w:r>
      <w:r>
        <w:rPr>
          <w:rFonts w:ascii="GHEA Grapalat" w:hAnsi="GHEA Grapalat" w:cs="Sylfaen"/>
          <w:sz w:val="20"/>
          <w:szCs w:val="24"/>
          <w:lang w:val="hy-AM" w:eastAsia="en-US"/>
        </w:rPr>
        <w:t>տեղեկացնում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ասնակցին՝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առաջարկելով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ավարտը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w:t>
      </w:r>
    </w:p>
    <w:p w:rsidR="00375C2D" w:rsidRDefault="00375C2D" w:rsidP="00375C2D">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Pr>
          <w:rFonts w:ascii="GHEA Grapalat" w:hAnsi="GHEA Grapalat" w:cs="Sylfaen"/>
          <w:sz w:val="20"/>
          <w:szCs w:val="24"/>
          <w:lang w:eastAsia="en-US"/>
        </w:rPr>
        <w:t>ա</w:t>
      </w:r>
      <w:r>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375C2D" w:rsidRDefault="00375C2D" w:rsidP="00375C2D">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af-ZA" w:eastAsia="en-US"/>
        </w:rPr>
        <w:t xml:space="preserve">8.9 </w:t>
      </w:r>
      <w:r>
        <w:rPr>
          <w:rFonts w:ascii="GHEA Grapalat" w:hAnsi="GHEA Grapalat" w:cs="Sylfaen"/>
          <w:sz w:val="20"/>
          <w:szCs w:val="24"/>
          <w:lang w:val="hy-AM"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8.8-</w:t>
      </w:r>
      <w:r>
        <w:rPr>
          <w:rFonts w:ascii="GHEA Grapalat" w:hAnsi="GHEA Grapalat" w:cs="Sylfaen"/>
          <w:sz w:val="20"/>
          <w:szCs w:val="24"/>
          <w:lang w:val="hy-AM"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կետով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ժամկետում</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վերջինիս</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դեպքում տվյալ մասնակցի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մերժվում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 իսկ ընտրված մասնակից է ճանաչվում հաջորդող տեղ զբաղեցրած մասնակիցը:</w:t>
      </w:r>
    </w:p>
    <w:p w:rsidR="00375C2D" w:rsidRDefault="00375C2D" w:rsidP="00375C2D">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375C2D" w:rsidRDefault="00375C2D" w:rsidP="00375C2D">
      <w:pPr>
        <w:pStyle w:val="23"/>
        <w:spacing w:line="240" w:lineRule="auto"/>
        <w:ind w:firstLine="567"/>
        <w:rPr>
          <w:rFonts w:ascii="GHEA Grapalat" w:hAnsi="GHEA Grapalat" w:cs="Sylfaen"/>
          <w:szCs w:val="24"/>
          <w:lang w:val="hy-AM"/>
        </w:rPr>
      </w:pPr>
      <w:r>
        <w:rPr>
          <w:rFonts w:ascii="GHEA Grapalat" w:hAnsi="GHEA Grapalat" w:cs="Sylfaen"/>
          <w:szCs w:val="24"/>
        </w:rPr>
        <w:t>8.</w:t>
      </w:r>
      <w:r>
        <w:rPr>
          <w:rFonts w:ascii="GHEA Grapalat" w:hAnsi="GHEA Grapalat" w:cs="Sylfaen"/>
          <w:szCs w:val="24"/>
          <w:lang w:val="hy-AM"/>
        </w:rPr>
        <w:t>10 Հանձնաժողովի անդամը կամ քարտուղարը չի կարող մասնակցել հանձնաժողովի աշխատանքներին</w:t>
      </w:r>
      <w:r>
        <w:rPr>
          <w:rFonts w:ascii="GHEA Grapalat" w:hAnsi="GHEA Grapalat" w:cs="Sylfaen"/>
          <w:szCs w:val="24"/>
        </w:rPr>
        <w:t xml:space="preserve">, </w:t>
      </w:r>
      <w:r>
        <w:rPr>
          <w:rFonts w:ascii="GHEA Grapalat" w:hAnsi="GHEA Grapalat" w:cs="Sylfaen"/>
          <w:szCs w:val="24"/>
          <w:lang w:val="hy-AM"/>
        </w:rPr>
        <w:t>եթե հայտերի բացման նիստում պարզվում է</w:t>
      </w:r>
      <w:r>
        <w:rPr>
          <w:rFonts w:ascii="GHEA Grapalat" w:hAnsi="GHEA Grapalat" w:cs="Sylfaen"/>
          <w:szCs w:val="24"/>
        </w:rPr>
        <w:t xml:space="preserve">, </w:t>
      </w:r>
      <w:r>
        <w:rPr>
          <w:rFonts w:ascii="GHEA Grapalat" w:hAnsi="GHEA Grapalat" w:cs="Sylfaen"/>
          <w:szCs w:val="24"/>
          <w:lang w:val="hy-AM"/>
        </w:rPr>
        <w:t>որ վերջիններիս կողմից հիմնադրված կամ բաժնեմաս</w:t>
      </w:r>
      <w:r>
        <w:rPr>
          <w:rFonts w:ascii="GHEA Grapalat" w:hAnsi="GHEA Grapalat" w:cs="Sylfaen"/>
          <w:szCs w:val="24"/>
        </w:rPr>
        <w:t xml:space="preserve"> (</w:t>
      </w:r>
      <w:r>
        <w:rPr>
          <w:rFonts w:ascii="GHEA Grapalat" w:hAnsi="GHEA Grapalat" w:cs="Sylfaen"/>
          <w:szCs w:val="24"/>
          <w:lang w:val="hy-AM"/>
        </w:rPr>
        <w:t>փայաբաժին</w:t>
      </w:r>
      <w:r>
        <w:rPr>
          <w:rFonts w:ascii="GHEA Grapalat" w:hAnsi="GHEA Grapalat" w:cs="Sylfaen"/>
          <w:szCs w:val="24"/>
        </w:rPr>
        <w:t xml:space="preserve">) </w:t>
      </w:r>
      <w:r>
        <w:rPr>
          <w:rFonts w:ascii="GHEA Grapalat" w:hAnsi="GHEA Grapalat" w:cs="Sylfaen"/>
          <w:szCs w:val="24"/>
          <w:lang w:val="hy-AM"/>
        </w:rPr>
        <w:t>ունեցող կազմակերպությունը</w:t>
      </w:r>
      <w:r>
        <w:rPr>
          <w:rFonts w:ascii="GHEA Grapalat" w:hAnsi="GHEA Grapalat" w:cs="Sylfaen"/>
          <w:szCs w:val="24"/>
        </w:rPr>
        <w:t xml:space="preserve">, </w:t>
      </w:r>
      <w:r>
        <w:rPr>
          <w:rFonts w:ascii="GHEA Grapalat" w:hAnsi="GHEA Grapalat" w:cs="Sylfaen"/>
          <w:szCs w:val="24"/>
          <w:lang w:val="hy-AM"/>
        </w:rPr>
        <w:t>կամ իրենց մերձավոր ազգակցությամբ կամ խնամիությամբ կապված անձը</w:t>
      </w:r>
      <w:r>
        <w:rPr>
          <w:rFonts w:ascii="GHEA Grapalat" w:hAnsi="GHEA Grapalat" w:cs="Sylfaen"/>
          <w:szCs w:val="24"/>
        </w:rPr>
        <w:t xml:space="preserve"> (</w:t>
      </w:r>
      <w:r>
        <w:rPr>
          <w:rFonts w:ascii="GHEA Grapalat" w:hAnsi="GHEA Grapalat" w:cs="Sylfaen"/>
          <w:szCs w:val="24"/>
          <w:lang w:val="hy-AM"/>
        </w:rPr>
        <w:t>ծնող</w:t>
      </w:r>
      <w:r>
        <w:rPr>
          <w:rFonts w:ascii="GHEA Grapalat" w:hAnsi="GHEA Grapalat" w:cs="Sylfaen"/>
          <w:szCs w:val="24"/>
        </w:rPr>
        <w:t xml:space="preserve">, </w:t>
      </w:r>
      <w:r>
        <w:rPr>
          <w:rFonts w:ascii="GHEA Grapalat" w:hAnsi="GHEA Grapalat" w:cs="Sylfaen"/>
          <w:szCs w:val="24"/>
          <w:lang w:val="hy-AM"/>
        </w:rPr>
        <w:t>ամուսին</w:t>
      </w:r>
      <w:r>
        <w:rPr>
          <w:rFonts w:ascii="GHEA Grapalat" w:hAnsi="GHEA Grapalat" w:cs="Sylfaen"/>
          <w:szCs w:val="24"/>
        </w:rPr>
        <w:t xml:space="preserve">, </w:t>
      </w:r>
      <w:r>
        <w:rPr>
          <w:rFonts w:ascii="GHEA Grapalat" w:hAnsi="GHEA Grapalat" w:cs="Sylfaen"/>
          <w:szCs w:val="24"/>
          <w:lang w:val="hy-AM"/>
        </w:rPr>
        <w:t>երեխա</w:t>
      </w:r>
      <w:r>
        <w:rPr>
          <w:rFonts w:ascii="GHEA Grapalat" w:hAnsi="GHEA Grapalat" w:cs="Sylfaen"/>
          <w:szCs w:val="24"/>
        </w:rPr>
        <w:t xml:space="preserve">, </w:t>
      </w:r>
      <w:r>
        <w:rPr>
          <w:rFonts w:ascii="GHEA Grapalat" w:hAnsi="GHEA Grapalat" w:cs="Sylfaen"/>
          <w:szCs w:val="24"/>
          <w:lang w:val="hy-AM"/>
        </w:rPr>
        <w:t>եղբայր</w:t>
      </w:r>
      <w:r>
        <w:rPr>
          <w:rFonts w:ascii="GHEA Grapalat" w:hAnsi="GHEA Grapalat" w:cs="Sylfaen"/>
          <w:szCs w:val="24"/>
        </w:rPr>
        <w:t xml:space="preserve">, </w:t>
      </w:r>
      <w:r>
        <w:rPr>
          <w:rFonts w:ascii="GHEA Grapalat" w:hAnsi="GHEA Grapalat" w:cs="Sylfaen"/>
          <w:szCs w:val="24"/>
          <w:lang w:val="hy-AM"/>
        </w:rPr>
        <w:t>քույր</w:t>
      </w:r>
      <w:r>
        <w:rPr>
          <w:rFonts w:ascii="GHEA Grapalat" w:hAnsi="GHEA Grapalat" w:cs="Sylfaen"/>
          <w:szCs w:val="24"/>
        </w:rPr>
        <w:t xml:space="preserve">, </w:t>
      </w:r>
      <w:r>
        <w:rPr>
          <w:rFonts w:ascii="GHEA Grapalat" w:hAnsi="GHEA Grapalat" w:cs="Sylfaen"/>
          <w:szCs w:val="24"/>
          <w:lang w:val="hy-AM"/>
        </w:rPr>
        <w:t>ինչպես նաև ամուսնու ծնող</w:t>
      </w:r>
      <w:r>
        <w:rPr>
          <w:rFonts w:ascii="GHEA Grapalat" w:hAnsi="GHEA Grapalat" w:cs="Sylfaen"/>
          <w:szCs w:val="24"/>
        </w:rPr>
        <w:t xml:space="preserve">, </w:t>
      </w:r>
      <w:r>
        <w:rPr>
          <w:rFonts w:ascii="GHEA Grapalat" w:hAnsi="GHEA Grapalat" w:cs="Sylfaen"/>
          <w:szCs w:val="24"/>
          <w:lang w:val="hy-AM"/>
        </w:rPr>
        <w:t>երեխա</w:t>
      </w:r>
      <w:r>
        <w:rPr>
          <w:rFonts w:ascii="GHEA Grapalat" w:hAnsi="GHEA Grapalat" w:cs="Sylfaen"/>
          <w:szCs w:val="24"/>
        </w:rPr>
        <w:t xml:space="preserve">, </w:t>
      </w:r>
      <w:r>
        <w:rPr>
          <w:rFonts w:ascii="GHEA Grapalat" w:hAnsi="GHEA Grapalat" w:cs="Sylfaen"/>
          <w:szCs w:val="24"/>
          <w:lang w:val="hy-AM"/>
        </w:rPr>
        <w:t>եղբայր կամ քույր</w:t>
      </w:r>
      <w:r>
        <w:rPr>
          <w:rFonts w:ascii="GHEA Grapalat" w:hAnsi="GHEA Grapalat" w:cs="Sylfaen"/>
          <w:szCs w:val="24"/>
        </w:rPr>
        <w:t xml:space="preserve">) </w:t>
      </w:r>
      <w:r>
        <w:rPr>
          <w:rFonts w:ascii="GHEA Grapalat" w:hAnsi="GHEA Grapalat" w:cs="Sylfaen"/>
          <w:szCs w:val="24"/>
          <w:lang w:val="hy-AM"/>
        </w:rPr>
        <w:t>կամ այդ անձի կողմից հիմնադրված կամ բաժնեմաս</w:t>
      </w:r>
      <w:r>
        <w:rPr>
          <w:rFonts w:ascii="GHEA Grapalat" w:hAnsi="GHEA Grapalat" w:cs="Sylfaen"/>
          <w:szCs w:val="24"/>
        </w:rPr>
        <w:t xml:space="preserve"> (</w:t>
      </w:r>
      <w:r>
        <w:rPr>
          <w:rFonts w:ascii="GHEA Grapalat" w:hAnsi="GHEA Grapalat" w:cs="Sylfaen"/>
          <w:szCs w:val="24"/>
          <w:lang w:val="hy-AM"/>
        </w:rPr>
        <w:t>փայաբաժին</w:t>
      </w:r>
      <w:r>
        <w:rPr>
          <w:rFonts w:ascii="GHEA Grapalat" w:hAnsi="GHEA Grapalat" w:cs="Sylfaen"/>
          <w:szCs w:val="24"/>
        </w:rPr>
        <w:t xml:space="preserve">) </w:t>
      </w:r>
      <w:r>
        <w:rPr>
          <w:rFonts w:ascii="GHEA Grapalat" w:hAnsi="GHEA Grapalat" w:cs="Sylfaen"/>
          <w:szCs w:val="24"/>
          <w:lang w:val="hy-AM"/>
        </w:rPr>
        <w:t>ունեցող կազմակերպությունը տվյալ ընթացակարգին մասնակցելու համար ներկայացրել է հայտ</w:t>
      </w:r>
      <w:r>
        <w:rPr>
          <w:rFonts w:ascii="GHEA Grapalat" w:hAnsi="GHEA Grapalat" w:cs="Sylfaen"/>
          <w:szCs w:val="24"/>
        </w:rPr>
        <w:t>:</w:t>
      </w:r>
      <w:r>
        <w:rPr>
          <w:rFonts w:ascii="GHEA Grapalat" w:hAnsi="GHEA Grapalat" w:cs="Sylfaen"/>
          <w:szCs w:val="24"/>
          <w:lang w:val="hy-AM"/>
        </w:rPr>
        <w:t xml:space="preserve"> Եթե առկա է սույն կետով նախատեսված պայմանը</w:t>
      </w:r>
      <w:r>
        <w:rPr>
          <w:rFonts w:ascii="GHEA Grapalat" w:hAnsi="GHEA Grapalat" w:cs="Sylfaen"/>
          <w:szCs w:val="24"/>
        </w:rPr>
        <w:t xml:space="preserve">, </w:t>
      </w:r>
      <w:r>
        <w:rPr>
          <w:rFonts w:ascii="GHEA Grapalat" w:hAnsi="GHEA Grapalat" w:cs="Sylfaen"/>
          <w:szCs w:val="24"/>
          <w:lang w:val="hy-AM"/>
        </w:rPr>
        <w:t>ապա հայտերի բացման նիստից անմիջապես հետո տվյալ ընթացակարգի առնչությամբ շահերի բախում ունեցող հանձնաժողովի անդամը կամ քարտուղարը ինքնաբացարկ է հայտնում տվյալ ընթացակարգից</w:t>
      </w:r>
      <w:r>
        <w:rPr>
          <w:rFonts w:ascii="GHEA Grapalat" w:hAnsi="GHEA Grapalat" w:cs="Sylfaen"/>
          <w:szCs w:val="24"/>
        </w:rPr>
        <w:t xml:space="preserve">: </w:t>
      </w:r>
    </w:p>
    <w:p w:rsidR="00375C2D" w:rsidRDefault="00375C2D" w:rsidP="00375C2D">
      <w:pPr>
        <w:pStyle w:val="23"/>
        <w:spacing w:line="240" w:lineRule="auto"/>
        <w:ind w:firstLine="567"/>
        <w:rPr>
          <w:rFonts w:ascii="GHEA Grapalat" w:hAnsi="GHEA Grapalat" w:cs="Sylfaen"/>
          <w:szCs w:val="24"/>
          <w:lang w:val="hy-AM"/>
        </w:rPr>
      </w:pPr>
      <w:r>
        <w:rPr>
          <w:rFonts w:ascii="GHEA Grapalat" w:hAnsi="GHEA Grapalat" w:cs="Sylfaen"/>
          <w:szCs w:val="24"/>
          <w:lang w:val="hy-AM"/>
        </w:rPr>
        <w:t xml:space="preserve">8.11 </w:t>
      </w:r>
      <w:r>
        <w:rPr>
          <w:rFonts w:ascii="GHEA Grapalat" w:hAnsi="GHEA Grapalat" w:cs="Sylfaen"/>
          <w:szCs w:val="24"/>
          <w:lang w:val="es-ES"/>
        </w:rPr>
        <w:t>Հայտերը բացվելուց և գնահատվելուց հետո հետո կազմվում է արձանագրություն`</w:t>
      </w:r>
      <w:r>
        <w:rPr>
          <w:rFonts w:ascii="GHEA Grapalat" w:hAnsi="GHEA Grapalat" w:cs="Sylfaen"/>
        </w:rPr>
        <w:t xml:space="preserve"> գնումների մասին ՀՀ օրենսդրությամբ սահմանված կարգով</w:t>
      </w:r>
      <w:r>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Pr>
          <w:rFonts w:ascii="GHEA Grapalat" w:hAnsi="GHEA Grapalat" w:cs="Sylfaen"/>
          <w:szCs w:val="24"/>
          <w:lang w:val="hy-AM"/>
        </w:rPr>
        <w:t xml:space="preserve">Արձանագրությունն ստորագրում են հանձնաժողովի նիստին ներկա անդամները։8.12  </w:t>
      </w:r>
      <w:r>
        <w:rPr>
          <w:rFonts w:ascii="GHEA Grapalat" w:hAnsi="GHEA Grapalat" w:cs="Sylfaen"/>
          <w:szCs w:val="24"/>
        </w:rPr>
        <w:t>Հանձնաժողովի քարտուղարը հայտերի բացման</w:t>
      </w:r>
      <w:r>
        <w:rPr>
          <w:rFonts w:ascii="GHEA Grapalat" w:hAnsi="GHEA Grapalat" w:cs="Sylfaen"/>
          <w:szCs w:val="24"/>
          <w:lang w:val="hy-AM"/>
        </w:rPr>
        <w:t xml:space="preserve"> և գնահատման</w:t>
      </w:r>
      <w:r>
        <w:rPr>
          <w:rFonts w:ascii="GHEA Grapalat" w:hAnsi="GHEA Grapalat" w:cs="Sylfaen"/>
          <w:szCs w:val="24"/>
        </w:rPr>
        <w:t xml:space="preserve"> նիստի ավարտից հետո ոչ ուշ քան</w:t>
      </w:r>
      <w:r>
        <w:rPr>
          <w:rFonts w:ascii="GHEA Grapalat" w:hAnsi="GHEA Grapalat" w:cs="Arial"/>
          <w:spacing w:val="-8"/>
          <w:sz w:val="24"/>
          <w:szCs w:val="24"/>
        </w:rPr>
        <w:t xml:space="preserve"> </w:t>
      </w:r>
      <w:r>
        <w:rPr>
          <w:rFonts w:ascii="GHEA Grapalat" w:hAnsi="GHEA Grapalat" w:cs="Sylfaen"/>
          <w:szCs w:val="24"/>
        </w:rPr>
        <w:t xml:space="preserve">հաջորդող աշխատանքային օրը` </w:t>
      </w:r>
    </w:p>
    <w:p w:rsidR="00375C2D" w:rsidRDefault="00375C2D" w:rsidP="00375C2D">
      <w:pPr>
        <w:pStyle w:val="23"/>
        <w:spacing w:line="240" w:lineRule="auto"/>
        <w:ind w:firstLine="567"/>
        <w:rPr>
          <w:rFonts w:ascii="GHEA Grapalat" w:hAnsi="GHEA Grapalat" w:cs="Sylfaen"/>
          <w:szCs w:val="24"/>
        </w:rPr>
      </w:pPr>
      <w:r>
        <w:rPr>
          <w:rFonts w:ascii="GHEA Grapalat" w:hAnsi="GHEA Grapalat" w:cs="Sylfaen"/>
        </w:rPr>
        <w:t>1)</w:t>
      </w:r>
      <w:r>
        <w:rPr>
          <w:rFonts w:ascii="GHEA Grapalat" w:hAnsi="GHEA Grapalat" w:cs="Sylfaen"/>
          <w:lang w:val="hy-AM"/>
        </w:rPr>
        <w:t xml:space="preserve"> հայտերի բացման</w:t>
      </w:r>
      <w:r>
        <w:rPr>
          <w:rFonts w:ascii="GHEA Grapalat" w:hAnsi="GHEA Grapalat" w:cs="Sylfaen"/>
        </w:rPr>
        <w:t xml:space="preserve"> և գնահատման</w:t>
      </w:r>
      <w:r>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r>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375C2D" w:rsidRDefault="00375C2D" w:rsidP="00375C2D">
      <w:pPr>
        <w:ind w:firstLine="375"/>
        <w:jc w:val="both"/>
        <w:rPr>
          <w:rFonts w:ascii="GHEA Grapalat" w:hAnsi="GHEA Grapalat" w:cs="Sylfaen"/>
          <w:sz w:val="20"/>
          <w:lang w:val="af-ZA"/>
        </w:rPr>
      </w:pPr>
      <w:r>
        <w:rPr>
          <w:rFonts w:ascii="GHEA Grapalat" w:hAnsi="GHEA Grapalat"/>
          <w:lang w:val="af-ZA"/>
        </w:rPr>
        <w:tab/>
      </w:r>
      <w:r>
        <w:rPr>
          <w:rFonts w:ascii="GHEA Grapalat" w:hAnsi="GHEA Grapalat" w:cs="Sylfaen"/>
          <w:sz w:val="20"/>
          <w:lang w:val="af-ZA"/>
        </w:rPr>
        <w:t xml:space="preserve">8.13 </w:t>
      </w:r>
      <w:r>
        <w:rPr>
          <w:rFonts w:ascii="GHEA Grapalat" w:hAnsi="GHEA Grapalat" w:cs="Sylfaen"/>
          <w:sz w:val="20"/>
        </w:rPr>
        <w:t>Օրենքի</w:t>
      </w:r>
      <w:r>
        <w:rPr>
          <w:rFonts w:ascii="GHEA Grapalat" w:hAnsi="GHEA Grapalat" w:cs="Sylfaen"/>
          <w:sz w:val="20"/>
          <w:lang w:val="af-ZA"/>
        </w:rPr>
        <w:t xml:space="preserve"> 6-</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հոդվածի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6-</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կետով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հիմքերն</w:t>
      </w:r>
      <w:r>
        <w:rPr>
          <w:rFonts w:ascii="GHEA Grapalat" w:hAnsi="GHEA Grapalat" w:cs="Sylfaen"/>
          <w:sz w:val="20"/>
          <w:lang w:val="af-ZA"/>
        </w:rPr>
        <w:t xml:space="preserve"> </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rPr>
        <w:t>հայտ</w:t>
      </w:r>
      <w:r>
        <w:rPr>
          <w:rFonts w:ascii="GHEA Grapalat" w:hAnsi="GHEA Grapalat" w:cs="Sylfaen"/>
          <w:sz w:val="20"/>
          <w:lang w:val="af-ZA"/>
        </w:rPr>
        <w:t xml:space="preserve"> </w:t>
      </w:r>
      <w:r>
        <w:rPr>
          <w:rFonts w:ascii="GHEA Grapalat" w:hAnsi="GHEA Grapalat" w:cs="Sylfaen"/>
          <w:sz w:val="20"/>
        </w:rPr>
        <w:t>գալու</w:t>
      </w:r>
      <w:r>
        <w:rPr>
          <w:rFonts w:ascii="GHEA Grapalat" w:hAnsi="GHEA Grapalat" w:cs="Sylfaen"/>
          <w:sz w:val="20"/>
          <w:lang w:val="af-ZA"/>
        </w:rPr>
        <w:t xml:space="preserve"> </w:t>
      </w:r>
      <w:r>
        <w:rPr>
          <w:rFonts w:ascii="GHEA Grapalat" w:hAnsi="GHEA Grapalat" w:cs="Sylfaen"/>
          <w:sz w:val="20"/>
        </w:rPr>
        <w:t>օրվան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հինգ</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r>
        <w:rPr>
          <w:rFonts w:ascii="GHEA Grapalat" w:hAnsi="GHEA Grapalat" w:cs="Sylfaen"/>
          <w:sz w:val="20"/>
        </w:rPr>
        <w:t>պատվիրատուն</w:t>
      </w:r>
      <w:r>
        <w:rPr>
          <w:rFonts w:ascii="GHEA Grapalat" w:hAnsi="GHEA Grapalat" w:cs="Sylfaen"/>
          <w:sz w:val="20"/>
          <w:lang w:val="af-ZA"/>
        </w:rPr>
        <w:t xml:space="preserve"> </w:t>
      </w:r>
      <w:r>
        <w:rPr>
          <w:rFonts w:ascii="GHEA Grapalat" w:hAnsi="GHEA Grapalat" w:cs="Sylfaen"/>
          <w:sz w:val="20"/>
        </w:rPr>
        <w:t>տվյալ</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տվյալները</w:t>
      </w:r>
      <w:r>
        <w:rPr>
          <w:rFonts w:ascii="GHEA Grapalat" w:hAnsi="GHEA Grapalat" w:cs="Sylfaen"/>
          <w:sz w:val="20"/>
          <w:lang w:val="af-ZA"/>
        </w:rPr>
        <w:t xml:space="preserve">` </w:t>
      </w:r>
      <w:r>
        <w:rPr>
          <w:rFonts w:ascii="GHEA Grapalat" w:hAnsi="GHEA Grapalat" w:cs="Sylfaen"/>
          <w:sz w:val="20"/>
        </w:rPr>
        <w:t>համապատասխան</w:t>
      </w:r>
      <w:r>
        <w:rPr>
          <w:rFonts w:ascii="GHEA Grapalat" w:hAnsi="GHEA Grapalat" w:cs="Sylfaen"/>
          <w:sz w:val="20"/>
          <w:lang w:val="af-ZA"/>
        </w:rPr>
        <w:t xml:space="preserve"> </w:t>
      </w:r>
      <w:r>
        <w:rPr>
          <w:rFonts w:ascii="GHEA Grapalat" w:hAnsi="GHEA Grapalat" w:cs="Sylfaen"/>
          <w:sz w:val="20"/>
        </w:rPr>
        <w:t>հիմքերով</w:t>
      </w:r>
      <w:r>
        <w:rPr>
          <w:rFonts w:ascii="GHEA Grapalat" w:hAnsi="GHEA Grapalat" w:cs="Sylfaen"/>
          <w:sz w:val="20"/>
          <w:lang w:val="af-ZA"/>
        </w:rPr>
        <w:t xml:space="preserve">, </w:t>
      </w:r>
      <w:r>
        <w:rPr>
          <w:rFonts w:ascii="GHEA Grapalat" w:hAnsi="GHEA Grapalat" w:cs="Sylfaen"/>
          <w:sz w:val="20"/>
        </w:rPr>
        <w:t>գրավոր</w:t>
      </w:r>
      <w:r>
        <w:rPr>
          <w:rFonts w:ascii="GHEA Grapalat" w:hAnsi="GHEA Grapalat" w:cs="Sylfaen"/>
          <w:sz w:val="20"/>
          <w:lang w:val="af-ZA"/>
        </w:rPr>
        <w:t xml:space="preserve"> </w:t>
      </w:r>
      <w:r>
        <w:rPr>
          <w:rFonts w:ascii="GHEA Grapalat" w:hAnsi="GHEA Grapalat" w:cs="Sylfaen"/>
          <w:sz w:val="20"/>
        </w:rPr>
        <w:t>ուղարկում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լիազորված</w:t>
      </w:r>
      <w:r>
        <w:rPr>
          <w:rFonts w:ascii="GHEA Grapalat" w:hAnsi="GHEA Grapalat" w:cs="Sylfaen"/>
          <w:sz w:val="20"/>
          <w:lang w:val="af-ZA"/>
        </w:rPr>
        <w:t xml:space="preserve"> </w:t>
      </w:r>
      <w:r>
        <w:rPr>
          <w:rFonts w:ascii="GHEA Grapalat" w:hAnsi="GHEA Grapalat" w:cs="Sylfaen"/>
          <w:sz w:val="20"/>
        </w:rPr>
        <w:t>մարմին</w:t>
      </w:r>
      <w:r>
        <w:rPr>
          <w:rFonts w:ascii="GHEA Grapalat" w:hAnsi="GHEA Grapalat" w:cs="Sylfaen"/>
          <w:sz w:val="20"/>
          <w:lang w:val="hy-AM"/>
        </w:rPr>
        <w:t xml:space="preserve">, </w:t>
      </w:r>
      <w:r>
        <w:rPr>
          <w:rFonts w:ascii="GHEA Grapalat" w:hAnsi="GHEA Grapalat" w:cs="Sylfaen"/>
          <w:sz w:val="20"/>
        </w:rPr>
        <w:t>որը</w:t>
      </w:r>
      <w:r>
        <w:rPr>
          <w:rFonts w:ascii="GHEA Grapalat" w:hAnsi="GHEA Grapalat" w:cs="Sylfaen"/>
          <w:sz w:val="20"/>
          <w:lang w:val="af-ZA"/>
        </w:rPr>
        <w:t xml:space="preserve"> </w:t>
      </w:r>
      <w:r>
        <w:rPr>
          <w:rFonts w:ascii="GHEA Grapalat" w:hAnsi="GHEA Grapalat" w:cs="Sylfaen"/>
          <w:sz w:val="20"/>
        </w:rPr>
        <w:t>դրանք</w:t>
      </w:r>
      <w:r>
        <w:rPr>
          <w:rFonts w:ascii="GHEA Grapalat" w:hAnsi="GHEA Grapalat" w:cs="Sylfaen"/>
          <w:sz w:val="20"/>
          <w:lang w:val="af-ZA"/>
        </w:rPr>
        <w:t xml:space="preserve"> </w:t>
      </w:r>
      <w:r>
        <w:rPr>
          <w:rFonts w:ascii="GHEA Grapalat" w:hAnsi="GHEA Grapalat" w:cs="Sylfaen"/>
          <w:sz w:val="20"/>
        </w:rPr>
        <w:t>ստանալուն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հինգ</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bookmarkStart w:id="6" w:name="_Hlk9262748"/>
      <w:r>
        <w:rPr>
          <w:rFonts w:ascii="GHEA Grapalat" w:hAnsi="GHEA Grapalat" w:cs="Sylfaen"/>
          <w:sz w:val="20"/>
        </w:rPr>
        <w:t>նախաձեռնում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տվյալ</w:t>
      </w:r>
      <w:r>
        <w:rPr>
          <w:rFonts w:ascii="GHEA Grapalat" w:hAnsi="GHEA Grapalat" w:cs="Sylfaen"/>
          <w:sz w:val="20"/>
          <w:lang w:val="af-ZA"/>
        </w:rPr>
        <w:t xml:space="preserve"> </w:t>
      </w:r>
      <w:r>
        <w:rPr>
          <w:rFonts w:ascii="GHEA Grapalat" w:hAnsi="GHEA Grapalat" w:cs="Sylfaen"/>
          <w:sz w:val="20"/>
        </w:rPr>
        <w:t>մասնակցին</w:t>
      </w:r>
      <w:r>
        <w:rPr>
          <w:rFonts w:ascii="GHEA Grapalat" w:hAnsi="GHEA Grapalat" w:cs="Sylfaen"/>
          <w:sz w:val="20"/>
          <w:lang w:val="af-ZA"/>
        </w:rPr>
        <w:t xml:space="preserve"> </w:t>
      </w:r>
      <w:r>
        <w:rPr>
          <w:rFonts w:ascii="GHEA Grapalat" w:hAnsi="GHEA Grapalat" w:cs="Sylfaen"/>
          <w:sz w:val="20"/>
        </w:rPr>
        <w:t>գնումների</w:t>
      </w:r>
      <w:r>
        <w:rPr>
          <w:rFonts w:ascii="GHEA Grapalat" w:hAnsi="GHEA Grapalat" w:cs="Sylfaen"/>
          <w:sz w:val="20"/>
          <w:lang w:val="af-ZA"/>
        </w:rPr>
        <w:t xml:space="preserve"> </w:t>
      </w:r>
      <w:r>
        <w:rPr>
          <w:rFonts w:ascii="GHEA Grapalat" w:hAnsi="GHEA Grapalat" w:cs="Sylfaen"/>
          <w:sz w:val="20"/>
        </w:rPr>
        <w:t>գործընթացին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Sylfaen"/>
          <w:sz w:val="20"/>
          <w:lang w:val="af-ZA"/>
        </w:rPr>
        <w:t xml:space="preserve"> </w:t>
      </w:r>
      <w:r>
        <w:rPr>
          <w:rFonts w:ascii="GHEA Grapalat" w:hAnsi="GHEA Grapalat" w:cs="Sylfaen"/>
          <w:sz w:val="20"/>
        </w:rPr>
        <w:t>իրավունք</w:t>
      </w:r>
      <w:r>
        <w:rPr>
          <w:rFonts w:ascii="GHEA Grapalat" w:hAnsi="GHEA Grapalat" w:cs="Sylfaen"/>
          <w:sz w:val="20"/>
          <w:lang w:val="af-ZA"/>
        </w:rPr>
        <w:t xml:space="preserve"> </w:t>
      </w:r>
      <w:r>
        <w:rPr>
          <w:rFonts w:ascii="GHEA Grapalat" w:hAnsi="GHEA Grapalat" w:cs="Sylfaen"/>
          <w:sz w:val="20"/>
        </w:rPr>
        <w:t>չունեցող</w:t>
      </w:r>
      <w:r>
        <w:rPr>
          <w:rFonts w:ascii="GHEA Grapalat" w:hAnsi="GHEA Grapalat" w:cs="Sylfaen"/>
          <w:sz w:val="20"/>
          <w:lang w:val="af-ZA"/>
        </w:rPr>
        <w:t xml:space="preserve"> </w:t>
      </w:r>
      <w:r>
        <w:rPr>
          <w:rFonts w:ascii="GHEA Grapalat" w:hAnsi="GHEA Grapalat" w:cs="Sylfaen"/>
          <w:sz w:val="20"/>
        </w:rPr>
        <w:t>մասնակիցների</w:t>
      </w:r>
      <w:r>
        <w:rPr>
          <w:rFonts w:ascii="GHEA Grapalat" w:hAnsi="GHEA Grapalat" w:cs="Sylfaen"/>
          <w:sz w:val="20"/>
          <w:lang w:val="af-ZA"/>
        </w:rPr>
        <w:t xml:space="preserve"> </w:t>
      </w:r>
      <w:r>
        <w:rPr>
          <w:rFonts w:ascii="GHEA Grapalat" w:hAnsi="GHEA Grapalat" w:cs="Sylfaen"/>
          <w:sz w:val="20"/>
        </w:rPr>
        <w:t>ցուցակում</w:t>
      </w:r>
      <w:r>
        <w:rPr>
          <w:rFonts w:ascii="GHEA Grapalat" w:hAnsi="GHEA Grapalat" w:cs="Sylfaen"/>
          <w:sz w:val="20"/>
          <w:lang w:val="af-ZA"/>
        </w:rPr>
        <w:t xml:space="preserve"> </w:t>
      </w:r>
      <w:r>
        <w:rPr>
          <w:rFonts w:ascii="GHEA Grapalat" w:hAnsi="GHEA Grapalat" w:cs="Sylfaen"/>
          <w:sz w:val="20"/>
        </w:rPr>
        <w:t>ներառելու</w:t>
      </w:r>
      <w:r>
        <w:rPr>
          <w:rFonts w:ascii="GHEA Grapalat" w:hAnsi="GHEA Grapalat" w:cs="Sylfaen"/>
          <w:sz w:val="20"/>
          <w:lang w:val="af-ZA"/>
        </w:rPr>
        <w:t xml:space="preserve"> </w:t>
      </w:r>
      <w:r>
        <w:rPr>
          <w:rFonts w:ascii="GHEA Grapalat" w:hAnsi="GHEA Grapalat" w:cs="Sylfaen"/>
          <w:sz w:val="20"/>
        </w:rPr>
        <w:t>ընթացակարգ</w:t>
      </w:r>
      <w:bookmarkEnd w:id="6"/>
      <w:r>
        <w:rPr>
          <w:rFonts w:ascii="GHEA Grapalat" w:hAnsi="GHEA Grapalat" w:cs="Sylfaen"/>
          <w:sz w:val="20"/>
          <w:lang w:val="af-ZA"/>
        </w:rPr>
        <w:t xml:space="preserve">: </w:t>
      </w:r>
      <w:r>
        <w:rPr>
          <w:rFonts w:ascii="GHEA Grapalat" w:hAnsi="GHEA Grapalat" w:cs="Sylfaen"/>
          <w:sz w:val="20"/>
        </w:rPr>
        <w:t>Ընդ</w:t>
      </w:r>
      <w:r>
        <w:rPr>
          <w:rFonts w:ascii="GHEA Grapalat" w:hAnsi="GHEA Grapalat" w:cs="Sylfaen"/>
          <w:sz w:val="20"/>
          <w:lang w:val="af-ZA"/>
        </w:rPr>
        <w:t xml:space="preserve"> </w:t>
      </w:r>
      <w:r>
        <w:rPr>
          <w:rFonts w:ascii="GHEA Grapalat" w:hAnsi="GHEA Grapalat" w:cs="Sylfaen"/>
          <w:sz w:val="20"/>
        </w:rPr>
        <w:t>որում</w:t>
      </w:r>
      <w:r>
        <w:rPr>
          <w:rFonts w:ascii="GHEA Grapalat" w:hAnsi="GHEA Grapalat" w:cs="Sylfaen"/>
          <w:sz w:val="20"/>
          <w:lang w:val="af-ZA"/>
        </w:rPr>
        <w:t xml:space="preserve">, </w:t>
      </w:r>
      <w:r>
        <w:rPr>
          <w:rFonts w:ascii="GHEA Grapalat" w:hAnsi="GHEA Grapalat" w:cs="Sylfaen"/>
          <w:sz w:val="20"/>
        </w:rPr>
        <w:t>եթե</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գնումներին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Sylfaen"/>
          <w:sz w:val="20"/>
          <w:lang w:val="af-ZA"/>
        </w:rPr>
        <w:t xml:space="preserve"> </w:t>
      </w:r>
      <w:r>
        <w:rPr>
          <w:rFonts w:ascii="GHEA Grapalat" w:hAnsi="GHEA Grapalat" w:cs="Sylfaen"/>
          <w:sz w:val="20"/>
        </w:rPr>
        <w:t>իրավունք</w:t>
      </w:r>
      <w:r>
        <w:rPr>
          <w:rFonts w:ascii="GHEA Grapalat" w:hAnsi="GHEA Grapalat" w:cs="Sylfaen"/>
          <w:sz w:val="20"/>
          <w:lang w:val="af-ZA"/>
        </w:rPr>
        <w:t xml:space="preserve"> </w:t>
      </w:r>
      <w:r>
        <w:rPr>
          <w:rFonts w:ascii="GHEA Grapalat" w:hAnsi="GHEA Grapalat" w:cs="Sylfaen"/>
          <w:sz w:val="20"/>
        </w:rPr>
        <w:t>ունենալու</w:t>
      </w:r>
      <w:r>
        <w:rPr>
          <w:rFonts w:ascii="GHEA Grapalat" w:hAnsi="GHEA Grapalat" w:cs="Sylfaen"/>
          <w:sz w:val="20"/>
          <w:lang w:val="hy-AM"/>
        </w:rPr>
        <w:t xml:space="preserve"> մասին հավաստումը</w:t>
      </w:r>
      <w:r>
        <w:rPr>
          <w:rFonts w:ascii="GHEA Grapalat" w:hAnsi="GHEA Grapalat" w:cs="Sylfaen"/>
          <w:sz w:val="20"/>
          <w:lang w:val="af-ZA"/>
        </w:rPr>
        <w:t xml:space="preserve"> </w:t>
      </w:r>
      <w:r>
        <w:rPr>
          <w:rFonts w:ascii="GHEA Grapalat" w:hAnsi="GHEA Grapalat" w:cs="Sylfaen"/>
          <w:sz w:val="20"/>
        </w:rPr>
        <w:t>որակվում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rPr>
        <w:t>որպես</w:t>
      </w:r>
      <w:r>
        <w:rPr>
          <w:rFonts w:ascii="GHEA Grapalat" w:hAnsi="GHEA Grapalat" w:cs="Sylfaen"/>
          <w:sz w:val="20"/>
          <w:lang w:val="af-ZA"/>
        </w:rPr>
        <w:t xml:space="preserve"> </w:t>
      </w:r>
      <w:r>
        <w:rPr>
          <w:rFonts w:ascii="GHEA Grapalat" w:hAnsi="GHEA Grapalat" w:cs="Sylfaen"/>
          <w:sz w:val="20"/>
        </w:rPr>
        <w:t>իրականությանը</w:t>
      </w:r>
      <w:r>
        <w:rPr>
          <w:rFonts w:ascii="GHEA Grapalat" w:hAnsi="GHEA Grapalat" w:cs="Sylfaen"/>
          <w:sz w:val="20"/>
          <w:lang w:val="af-ZA"/>
        </w:rPr>
        <w:t xml:space="preserve"> </w:t>
      </w:r>
      <w:r>
        <w:rPr>
          <w:rFonts w:ascii="GHEA Grapalat" w:hAnsi="GHEA Grapalat" w:cs="Sylfaen"/>
          <w:sz w:val="20"/>
        </w:rPr>
        <w:t>չհամապատասխանող</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մասնակիցը</w:t>
      </w:r>
      <w:r>
        <w:rPr>
          <w:rFonts w:ascii="GHEA Grapalat" w:hAnsi="GHEA Grapalat" w:cs="Sylfaen"/>
          <w:sz w:val="20"/>
          <w:lang w:val="af-ZA"/>
        </w:rPr>
        <w:t xml:space="preserve"> սույն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սահմանված</w:t>
      </w:r>
      <w:r>
        <w:rPr>
          <w:rFonts w:ascii="GHEA Grapalat" w:hAnsi="GHEA Grapalat" w:cs="Sylfaen"/>
          <w:sz w:val="20"/>
          <w:lang w:val="af-ZA"/>
        </w:rPr>
        <w:t xml:space="preserve"> </w:t>
      </w:r>
      <w:r>
        <w:rPr>
          <w:rFonts w:ascii="GHEA Grapalat" w:hAnsi="GHEA Grapalat" w:cs="Sylfaen"/>
          <w:sz w:val="20"/>
        </w:rPr>
        <w:t>կարգով</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ժամկետներում</w:t>
      </w:r>
      <w:r>
        <w:rPr>
          <w:rFonts w:ascii="GHEA Grapalat" w:hAnsi="GHEA Grapalat" w:cs="Sylfaen"/>
          <w:sz w:val="20"/>
          <w:lang w:val="af-ZA"/>
        </w:rPr>
        <w:t xml:space="preserve"> </w:t>
      </w:r>
      <w:r>
        <w:rPr>
          <w:rFonts w:ascii="GHEA Grapalat" w:hAnsi="GHEA Grapalat" w:cs="Sylfaen"/>
          <w:sz w:val="20"/>
        </w:rPr>
        <w:t>չի</w:t>
      </w:r>
      <w:r>
        <w:rPr>
          <w:rFonts w:ascii="GHEA Grapalat" w:hAnsi="GHEA Grapalat" w:cs="Sylfaen"/>
          <w:sz w:val="20"/>
          <w:lang w:val="af-ZA"/>
        </w:rPr>
        <w:t xml:space="preserve"> </w:t>
      </w:r>
      <w:r>
        <w:rPr>
          <w:rFonts w:ascii="GHEA Grapalat" w:hAnsi="GHEA Grapalat" w:cs="Sylfaen"/>
          <w:sz w:val="20"/>
        </w:rPr>
        <w:t>ներկայացնում</w:t>
      </w:r>
      <w:r>
        <w:rPr>
          <w:rFonts w:ascii="GHEA Grapalat" w:hAnsi="GHEA Grapalat" w:cs="Sylfaen"/>
          <w:sz w:val="20"/>
          <w:lang w:val="af-ZA"/>
        </w:rPr>
        <w:t xml:space="preserve">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փաստաթղթերը</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մասնակիցը</w:t>
      </w:r>
      <w:r>
        <w:rPr>
          <w:rFonts w:ascii="GHEA Grapalat" w:hAnsi="GHEA Grapalat" w:cs="Sylfaen"/>
          <w:sz w:val="20"/>
          <w:lang w:val="af-ZA"/>
        </w:rPr>
        <w:t xml:space="preserve"> </w:t>
      </w:r>
      <w:r>
        <w:rPr>
          <w:rFonts w:ascii="GHEA Grapalat" w:hAnsi="GHEA Grapalat" w:cs="Sylfaen"/>
          <w:sz w:val="20"/>
        </w:rPr>
        <w:t>չի</w:t>
      </w:r>
      <w:r>
        <w:rPr>
          <w:rFonts w:ascii="GHEA Grapalat" w:hAnsi="GHEA Grapalat" w:cs="Sylfaen"/>
          <w:sz w:val="20"/>
          <w:lang w:val="af-ZA"/>
        </w:rPr>
        <w:t xml:space="preserve"> </w:t>
      </w:r>
      <w:r>
        <w:rPr>
          <w:rFonts w:ascii="GHEA Grapalat" w:hAnsi="GHEA Grapalat" w:cs="Sylfaen"/>
          <w:sz w:val="20"/>
        </w:rPr>
        <w:t>ներկայացնում</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 xml:space="preserve">, </w:t>
      </w:r>
      <w:r>
        <w:rPr>
          <w:rFonts w:ascii="GHEA Grapalat" w:hAnsi="GHEA Grapalat" w:cs="Sylfaen"/>
          <w:sz w:val="20"/>
        </w:rPr>
        <w:t>ապա</w:t>
      </w:r>
      <w:r>
        <w:rPr>
          <w:rFonts w:ascii="GHEA Grapalat" w:hAnsi="GHEA Grapalat" w:cs="Sylfaen"/>
          <w:sz w:val="20"/>
          <w:lang w:val="af-ZA"/>
        </w:rPr>
        <w:t xml:space="preserve"> </w:t>
      </w:r>
      <w:r>
        <w:rPr>
          <w:rFonts w:ascii="GHEA Grapalat" w:hAnsi="GHEA Grapalat" w:cs="Sylfaen"/>
          <w:sz w:val="20"/>
        </w:rPr>
        <w:t>այդ</w:t>
      </w:r>
      <w:r>
        <w:rPr>
          <w:rFonts w:ascii="GHEA Grapalat" w:hAnsi="GHEA Grapalat" w:cs="Sylfaen"/>
          <w:sz w:val="20"/>
          <w:lang w:val="af-ZA"/>
        </w:rPr>
        <w:t xml:space="preserve"> </w:t>
      </w:r>
      <w:r>
        <w:rPr>
          <w:rFonts w:ascii="GHEA Grapalat" w:hAnsi="GHEA Grapalat" w:cs="Sylfaen"/>
          <w:sz w:val="20"/>
        </w:rPr>
        <w:t>հանգամանքը</w:t>
      </w:r>
      <w:r>
        <w:rPr>
          <w:rFonts w:ascii="GHEA Grapalat" w:hAnsi="GHEA Grapalat" w:cs="Sylfaen"/>
          <w:sz w:val="20"/>
          <w:lang w:val="af-ZA"/>
        </w:rPr>
        <w:t xml:space="preserve"> </w:t>
      </w:r>
      <w:r>
        <w:rPr>
          <w:rFonts w:ascii="GHEA Grapalat" w:hAnsi="GHEA Grapalat" w:cs="Sylfaen"/>
          <w:sz w:val="20"/>
        </w:rPr>
        <w:t>համարվում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որպես</w:t>
      </w:r>
      <w:r>
        <w:rPr>
          <w:rFonts w:ascii="GHEA Grapalat" w:hAnsi="GHEA Grapalat" w:cs="Sylfaen"/>
          <w:sz w:val="20"/>
          <w:lang w:val="af-ZA"/>
        </w:rPr>
        <w:t xml:space="preserve"> </w:t>
      </w:r>
      <w:r>
        <w:rPr>
          <w:rFonts w:ascii="GHEA Grapalat" w:hAnsi="GHEA Grapalat" w:cs="Sylfaen"/>
          <w:sz w:val="20"/>
        </w:rPr>
        <w:t>գնման</w:t>
      </w:r>
      <w:r>
        <w:rPr>
          <w:rFonts w:ascii="GHEA Grapalat" w:hAnsi="GHEA Grapalat" w:cs="Sylfaen"/>
          <w:sz w:val="20"/>
          <w:lang w:val="af-ZA"/>
        </w:rPr>
        <w:t xml:space="preserve"> </w:t>
      </w:r>
      <w:r>
        <w:rPr>
          <w:rFonts w:ascii="GHEA Grapalat" w:hAnsi="GHEA Grapalat" w:cs="Sylfaen"/>
          <w:sz w:val="20"/>
        </w:rPr>
        <w:t>գործընթացի</w:t>
      </w:r>
      <w:r>
        <w:rPr>
          <w:rFonts w:ascii="GHEA Grapalat" w:hAnsi="GHEA Grapalat" w:cs="Sylfaen"/>
          <w:sz w:val="20"/>
          <w:lang w:val="af-ZA"/>
        </w:rPr>
        <w:t xml:space="preserve"> </w:t>
      </w:r>
      <w:r>
        <w:rPr>
          <w:rFonts w:ascii="GHEA Grapalat" w:hAnsi="GHEA Grapalat" w:cs="Sylfaen"/>
          <w:sz w:val="20"/>
        </w:rPr>
        <w:t>շրջանակում</w:t>
      </w:r>
      <w:r>
        <w:rPr>
          <w:rFonts w:ascii="GHEA Grapalat" w:hAnsi="GHEA Grapalat" w:cs="Sylfaen"/>
          <w:sz w:val="20"/>
          <w:lang w:val="af-ZA"/>
        </w:rPr>
        <w:t xml:space="preserve"> </w:t>
      </w:r>
      <w:r>
        <w:rPr>
          <w:rFonts w:ascii="GHEA Grapalat" w:hAnsi="GHEA Grapalat" w:cs="Sylfaen"/>
          <w:sz w:val="20"/>
        </w:rPr>
        <w:t>ստանձնված</w:t>
      </w:r>
      <w:r>
        <w:rPr>
          <w:rFonts w:ascii="GHEA Grapalat" w:hAnsi="GHEA Grapalat" w:cs="Sylfaen"/>
          <w:sz w:val="20"/>
          <w:lang w:val="af-ZA"/>
        </w:rPr>
        <w:t xml:space="preserve"> </w:t>
      </w:r>
      <w:r>
        <w:rPr>
          <w:rFonts w:ascii="GHEA Grapalat" w:hAnsi="GHEA Grapalat" w:cs="Sylfaen"/>
          <w:sz w:val="20"/>
        </w:rPr>
        <w:t>պարտավորության</w:t>
      </w:r>
      <w:r>
        <w:rPr>
          <w:rFonts w:ascii="GHEA Grapalat" w:hAnsi="GHEA Grapalat" w:cs="Sylfaen"/>
          <w:sz w:val="20"/>
          <w:lang w:val="af-ZA"/>
        </w:rPr>
        <w:t xml:space="preserve"> խախտում: </w:t>
      </w:r>
    </w:p>
    <w:p w:rsidR="00375C2D" w:rsidRDefault="00375C2D" w:rsidP="00375C2D">
      <w:pPr>
        <w:ind w:firstLine="375"/>
        <w:jc w:val="both"/>
        <w:rPr>
          <w:rFonts w:ascii="GHEA Grapalat" w:hAnsi="GHEA Grapalat"/>
          <w:sz w:val="20"/>
          <w:szCs w:val="20"/>
          <w:lang w:val="af-ZA"/>
        </w:rPr>
      </w:pPr>
      <w:r>
        <w:rPr>
          <w:rFonts w:ascii="GHEA Grapalat" w:hAnsi="GHEA Grapalat"/>
          <w:color w:val="000000"/>
          <w:sz w:val="20"/>
          <w:szCs w:val="20"/>
          <w:lang w:val="af-ZA"/>
        </w:rPr>
        <w:t xml:space="preserve">      8.14 </w:t>
      </w:r>
      <w:r>
        <w:rPr>
          <w:rFonts w:ascii="GHEA Grapalat" w:hAnsi="GHEA Grapalat"/>
          <w:color w:val="000000"/>
          <w:sz w:val="20"/>
          <w:szCs w:val="20"/>
        </w:rPr>
        <w:t>Ե</w:t>
      </w:r>
      <w:r>
        <w:rPr>
          <w:rFonts w:ascii="GHEA Grapalat" w:hAnsi="GHEA Grapalat"/>
          <w:color w:val="000000"/>
          <w:sz w:val="20"/>
          <w:szCs w:val="20"/>
          <w:lang w:val="hy-AM"/>
        </w:rPr>
        <w:t>թե մասնակից</w:t>
      </w:r>
      <w:r>
        <w:rPr>
          <w:rFonts w:ascii="GHEA Grapalat" w:hAnsi="GHEA Grapalat"/>
          <w:color w:val="000000"/>
          <w:sz w:val="20"/>
          <w:szCs w:val="20"/>
        </w:rPr>
        <w:t>ն</w:t>
      </w:r>
      <w:r>
        <w:rPr>
          <w:rFonts w:ascii="GHEA Grapalat" w:hAnsi="GHEA Grapalat"/>
          <w:color w:val="000000"/>
          <w:sz w:val="20"/>
          <w:szCs w:val="20"/>
          <w:lang w:val="hy-AM"/>
        </w:rPr>
        <w:t xml:space="preserve"> </w:t>
      </w:r>
      <w:r>
        <w:rPr>
          <w:rFonts w:ascii="GHEA Grapalat" w:hAnsi="GHEA Grapalat"/>
          <w:color w:val="000000"/>
          <w:sz w:val="20"/>
          <w:szCs w:val="20"/>
        </w:rPr>
        <w:t>Օ</w:t>
      </w:r>
      <w:r>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Pr>
          <w:rFonts w:ascii="GHEA Grapalat" w:hAnsi="GHEA Grapalat" w:cs="Sylfaen"/>
          <w:sz w:val="20"/>
          <w:szCs w:val="20"/>
          <w:lang w:val="af-ZA"/>
        </w:rPr>
        <w:t>:</w:t>
      </w:r>
    </w:p>
    <w:p w:rsidR="00375C2D" w:rsidRDefault="00375C2D" w:rsidP="00375C2D">
      <w:pPr>
        <w:pStyle w:val="norm"/>
        <w:spacing w:line="240" w:lineRule="auto"/>
        <w:ind w:firstLine="706"/>
        <w:rPr>
          <w:rFonts w:ascii="GHEA Grapalat" w:hAnsi="GHEA Grapalat" w:cs="Sylfaen"/>
          <w:sz w:val="20"/>
          <w:szCs w:val="24"/>
          <w:lang w:val="af-ZA" w:eastAsia="en-US"/>
        </w:rPr>
      </w:pPr>
      <w:r>
        <w:rPr>
          <w:rFonts w:ascii="GHEA Grapalat" w:hAnsi="GHEA Grapalat" w:cs="Sylfaen"/>
          <w:sz w:val="20"/>
          <w:szCs w:val="24"/>
          <w:lang w:val="af-ZA" w:eastAsia="en-US"/>
        </w:rPr>
        <w:t xml:space="preserve">8.15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8.8 և 8.9 </w:t>
      </w:r>
      <w:r>
        <w:rPr>
          <w:rFonts w:ascii="GHEA Grapalat" w:hAnsi="GHEA Grapalat" w:cs="Sylfaen"/>
          <w:sz w:val="20"/>
          <w:szCs w:val="24"/>
          <w:lang w:val="ru-RU" w:eastAsia="en-US"/>
        </w:rPr>
        <w:t>կետ</w:t>
      </w:r>
      <w:r>
        <w:rPr>
          <w:rFonts w:ascii="GHEA Grapalat" w:hAnsi="GHEA Grapalat" w:cs="Sylfaen"/>
          <w:sz w:val="20"/>
          <w:szCs w:val="24"/>
          <w:lang w:eastAsia="en-US"/>
        </w:rPr>
        <w:t>եր</w:t>
      </w:r>
      <w:r>
        <w:rPr>
          <w:rFonts w:ascii="GHEA Grapalat" w:hAnsi="GHEA Grapalat" w:cs="Sylfaen"/>
          <w:sz w:val="20"/>
          <w:szCs w:val="24"/>
          <w:lang w:val="ru-RU" w:eastAsia="en-US"/>
        </w:rPr>
        <w:t>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փաստաթղթերը</w:t>
      </w:r>
      <w:r>
        <w:rPr>
          <w:rFonts w:ascii="GHEA Grapalat" w:hAnsi="GHEA Grapalat" w:cs="Sylfaen"/>
          <w:sz w:val="20"/>
          <w:szCs w:val="24"/>
          <w:lang w:val="af-ZA" w:eastAsia="en-US"/>
        </w:rPr>
        <w:t xml:space="preserve"> մասնակիցը </w:t>
      </w:r>
      <w:r>
        <w:rPr>
          <w:rFonts w:ascii="GHEA Grapalat" w:hAnsi="GHEA Grapalat" w:cs="Sylfaen"/>
          <w:sz w:val="20"/>
          <w:szCs w:val="24"/>
          <w:lang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ժամկետում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w:t>
      </w:r>
      <w:r>
        <w:rPr>
          <w:rFonts w:ascii="GHEA Grapalat" w:hAnsi="GHEA Grapalat" w:cs="Sylfaen"/>
          <w:sz w:val="20"/>
          <w:szCs w:val="24"/>
          <w:lang w:val="af-ZA" w:eastAsia="en-US"/>
        </w:rPr>
        <w:softHyphen/>
      </w:r>
      <w:r>
        <w:rPr>
          <w:rFonts w:ascii="GHEA Grapalat" w:hAnsi="GHEA Grapalat" w:cs="Sylfaen"/>
          <w:sz w:val="20"/>
          <w:szCs w:val="24"/>
          <w:lang w:val="ru-RU" w:eastAsia="en-US"/>
        </w:rPr>
        <w:t>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w:t>
      </w:r>
      <w:r>
        <w:rPr>
          <w:rFonts w:ascii="GHEA Grapalat" w:hAnsi="GHEA Grapalat" w:cs="Sylfaen"/>
          <w:sz w:val="20"/>
          <w:szCs w:val="24"/>
          <w:lang w:eastAsia="en-US"/>
        </w:rPr>
        <w:t>ն</w:t>
      </w:r>
      <w:r>
        <w:rPr>
          <w:rFonts w:ascii="GHEA Grapalat" w:hAnsi="GHEA Grapalat" w:cs="Sylfaen"/>
          <w:sz w:val="20"/>
          <w:szCs w:val="24"/>
          <w:lang w:val="ru-RU" w:eastAsia="en-US"/>
        </w:rPr>
        <w:t>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վերջինիս՝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պարտավոր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հաստատել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դրանց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հանգամանքը՝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հրավերում</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միջոցով</w:t>
      </w:r>
      <w:r>
        <w:rPr>
          <w:rFonts w:ascii="GHEA Grapalat" w:hAnsi="GHEA Grapalat" w:cs="Sylfaen"/>
          <w:sz w:val="20"/>
          <w:szCs w:val="24"/>
          <w:lang w:val="af-ZA" w:eastAsia="en-US"/>
        </w:rPr>
        <w:t>:</w:t>
      </w:r>
    </w:p>
    <w:p w:rsidR="00375C2D" w:rsidRDefault="00375C2D" w:rsidP="00375C2D">
      <w:pPr>
        <w:pStyle w:val="23"/>
        <w:spacing w:line="240" w:lineRule="auto"/>
        <w:ind w:firstLine="567"/>
        <w:rPr>
          <w:rFonts w:ascii="GHEA Grapalat" w:hAnsi="GHEA Grapalat" w:cs="Sylfaen"/>
          <w:szCs w:val="24"/>
        </w:rPr>
      </w:pPr>
      <w:r>
        <w:rPr>
          <w:rFonts w:ascii="GHEA Grapalat" w:hAnsi="GHEA Grapalat" w:cs="Sylfaen"/>
          <w:szCs w:val="24"/>
        </w:rPr>
        <w:t xml:space="preserve">8.16 </w:t>
      </w:r>
      <w:r>
        <w:rPr>
          <w:rFonts w:ascii="GHEA Grapalat" w:hAnsi="GHEA Grapalat" w:cs="Sylfaen"/>
          <w:szCs w:val="24"/>
          <w:lang w:val="ru-RU"/>
        </w:rPr>
        <w:t>Մասնակիցները</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նրանց</w:t>
      </w:r>
      <w:r>
        <w:rPr>
          <w:rFonts w:ascii="GHEA Grapalat" w:hAnsi="GHEA Grapalat" w:cs="Sylfaen"/>
          <w:szCs w:val="24"/>
        </w:rPr>
        <w:t xml:space="preserve"> </w:t>
      </w:r>
      <w:r>
        <w:rPr>
          <w:rFonts w:ascii="GHEA Grapalat" w:hAnsi="GHEA Grapalat" w:cs="Sylfaen"/>
          <w:szCs w:val="24"/>
          <w:lang w:val="ru-RU"/>
        </w:rPr>
        <w:t>ներկայացուցիչները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ներկա</w:t>
      </w:r>
      <w:r>
        <w:rPr>
          <w:rFonts w:ascii="GHEA Grapalat" w:hAnsi="GHEA Grapalat" w:cs="Sylfaen"/>
          <w:szCs w:val="24"/>
        </w:rPr>
        <w:t xml:space="preserve"> լինել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նիստերին։</w:t>
      </w:r>
      <w:r>
        <w:rPr>
          <w:rFonts w:ascii="GHEA Grapalat" w:hAnsi="GHEA Grapalat" w:cs="Sylfaen"/>
          <w:szCs w:val="24"/>
        </w:rPr>
        <w:t xml:space="preserve"> </w:t>
      </w:r>
      <w:r>
        <w:rPr>
          <w:rFonts w:ascii="GHEA Grapalat" w:hAnsi="GHEA Grapalat" w:cs="Sylfaen"/>
          <w:szCs w:val="24"/>
          <w:lang w:val="ru-RU"/>
        </w:rPr>
        <w:t>Մասնակիցները</w:t>
      </w:r>
      <w:r>
        <w:rPr>
          <w:rFonts w:ascii="GHEA Grapalat" w:hAnsi="GHEA Grapalat" w:cs="Sylfaen"/>
          <w:szCs w:val="24"/>
        </w:rPr>
        <w:t xml:space="preserve"> կամ </w:t>
      </w:r>
      <w:r>
        <w:rPr>
          <w:rFonts w:ascii="GHEA Grapalat" w:hAnsi="GHEA Grapalat" w:cs="Sylfaen"/>
          <w:szCs w:val="24"/>
          <w:lang w:val="ru-RU"/>
        </w:rPr>
        <w:t>նրանց</w:t>
      </w:r>
      <w:r>
        <w:rPr>
          <w:rFonts w:ascii="GHEA Grapalat" w:hAnsi="GHEA Grapalat" w:cs="Sylfaen"/>
          <w:szCs w:val="24"/>
        </w:rPr>
        <w:t xml:space="preserve"> </w:t>
      </w:r>
      <w:r>
        <w:rPr>
          <w:rFonts w:ascii="GHEA Grapalat" w:hAnsi="GHEA Grapalat" w:cs="Sylfaen"/>
          <w:szCs w:val="24"/>
          <w:lang w:val="ru-RU"/>
        </w:rPr>
        <w:t>ներկայացուցիչները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պահանջել</w:t>
      </w:r>
      <w:r>
        <w:rPr>
          <w:rFonts w:ascii="GHEA Grapalat" w:hAnsi="GHEA Grapalat" w:cs="Sylfaen"/>
          <w:szCs w:val="24"/>
        </w:rPr>
        <w:t xml:space="preserve">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նիստերի</w:t>
      </w:r>
      <w:r>
        <w:rPr>
          <w:rFonts w:ascii="GHEA Grapalat" w:hAnsi="GHEA Grapalat" w:cs="Sylfaen"/>
          <w:szCs w:val="24"/>
        </w:rPr>
        <w:t xml:space="preserve"> </w:t>
      </w:r>
      <w:r>
        <w:rPr>
          <w:rFonts w:ascii="GHEA Grapalat" w:hAnsi="GHEA Grapalat" w:cs="Sylfaen"/>
          <w:szCs w:val="24"/>
          <w:lang w:val="ru-RU"/>
        </w:rPr>
        <w:t>արձանագրությունների</w:t>
      </w:r>
      <w:r>
        <w:rPr>
          <w:rFonts w:ascii="GHEA Grapalat" w:hAnsi="GHEA Grapalat" w:cs="Sylfaen"/>
          <w:szCs w:val="24"/>
        </w:rPr>
        <w:t xml:space="preserve"> </w:t>
      </w:r>
      <w:r>
        <w:rPr>
          <w:rFonts w:ascii="GHEA Grapalat" w:hAnsi="GHEA Grapalat" w:cs="Sylfaen"/>
          <w:szCs w:val="24"/>
          <w:lang w:val="ru-RU"/>
        </w:rPr>
        <w:t>պատճենները</w:t>
      </w:r>
      <w:r>
        <w:rPr>
          <w:rFonts w:ascii="GHEA Grapalat" w:hAnsi="GHEA Grapalat" w:cs="Sylfaen"/>
          <w:szCs w:val="24"/>
        </w:rPr>
        <w:t xml:space="preserve">, </w:t>
      </w:r>
      <w:r>
        <w:rPr>
          <w:rFonts w:ascii="GHEA Grapalat" w:hAnsi="GHEA Grapalat" w:cs="Sylfaen"/>
          <w:szCs w:val="24"/>
          <w:lang w:val="ru-RU"/>
        </w:rPr>
        <w:t>որոնք</w:t>
      </w:r>
      <w:r>
        <w:rPr>
          <w:rFonts w:ascii="GHEA Grapalat" w:hAnsi="GHEA Grapalat" w:cs="Sylfaen"/>
          <w:szCs w:val="24"/>
        </w:rPr>
        <w:t xml:space="preserve"> </w:t>
      </w:r>
      <w:r>
        <w:rPr>
          <w:rFonts w:ascii="GHEA Grapalat" w:hAnsi="GHEA Grapalat" w:cs="Sylfaen"/>
          <w:szCs w:val="24"/>
          <w:lang w:val="ru-RU"/>
        </w:rPr>
        <w:t>տրամադրվում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մեկ</w:t>
      </w:r>
      <w:r>
        <w:rPr>
          <w:rFonts w:ascii="GHEA Grapalat" w:hAnsi="GHEA Grapalat" w:cs="Sylfaen"/>
          <w:szCs w:val="24"/>
        </w:rPr>
        <w:t xml:space="preserve"> </w:t>
      </w:r>
      <w:r>
        <w:rPr>
          <w:rFonts w:ascii="GHEA Grapalat" w:hAnsi="GHEA Grapalat" w:cs="Sylfaen"/>
          <w:szCs w:val="24"/>
          <w:lang w:val="ru-RU"/>
        </w:rPr>
        <w:t>օրացուցային</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ընթացքում։</w:t>
      </w:r>
    </w:p>
    <w:p w:rsidR="00375C2D" w:rsidRDefault="00375C2D" w:rsidP="00375C2D">
      <w:pPr>
        <w:ind w:firstLine="567"/>
        <w:jc w:val="both"/>
        <w:rPr>
          <w:rFonts w:ascii="GHEA Grapalat" w:hAnsi="GHEA Grapalat" w:cs="Sylfaen"/>
          <w:sz w:val="20"/>
          <w:lang w:val="af-ZA"/>
        </w:rPr>
      </w:pPr>
      <w:r>
        <w:rPr>
          <w:rFonts w:ascii="GHEA Grapalat" w:hAnsi="GHEA Grapalat" w:cs="Sylfaen"/>
          <w:sz w:val="20"/>
          <w:lang w:val="af-ZA"/>
        </w:rPr>
        <w:t xml:space="preserve">8.17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ծանուցումներն</w:t>
      </w:r>
      <w:r>
        <w:rPr>
          <w:rFonts w:ascii="GHEA Grapalat" w:hAnsi="GHEA Grapalat" w:cs="Sylfaen"/>
          <w:sz w:val="20"/>
          <w:lang w:val="af-ZA"/>
        </w:rPr>
        <w:t xml:space="preserve"> </w:t>
      </w:r>
      <w:r>
        <w:rPr>
          <w:rFonts w:ascii="GHEA Grapalat" w:hAnsi="GHEA Grapalat" w:cs="Sylfaen"/>
          <w:sz w:val="20"/>
          <w:lang w:val="ru-RU"/>
        </w:rPr>
        <w:t>ուղարկվում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հայտում նշված էլեկտրոնային փոստին ուղարկելու միջոցով, </w:t>
      </w:r>
      <w:r>
        <w:rPr>
          <w:rFonts w:ascii="GHEA Grapalat" w:hAnsi="GHEA Grapalat" w:cs="Sylfaen"/>
          <w:sz w:val="20"/>
          <w:lang w:val="ru-RU"/>
        </w:rPr>
        <w:t>իսկ</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իր</w:t>
      </w:r>
      <w:r>
        <w:rPr>
          <w:rFonts w:ascii="GHEA Grapalat" w:hAnsi="GHEA Grapalat" w:cs="Sylfaen"/>
          <w:sz w:val="20"/>
          <w:lang w:val="af-ZA"/>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փոստից</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քարտուղարի</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փոստին</w:t>
      </w:r>
      <w:r>
        <w:rPr>
          <w:rFonts w:ascii="GHEA Grapalat" w:hAnsi="GHEA Grapalat" w:cs="Sylfaen"/>
          <w:sz w:val="20"/>
          <w:lang w:val="af-ZA"/>
        </w:rPr>
        <w:t xml:space="preserve"> </w:t>
      </w:r>
      <w:r>
        <w:rPr>
          <w:rFonts w:ascii="GHEA Grapalat" w:hAnsi="GHEA Grapalat"/>
          <w:sz w:val="20"/>
          <w:szCs w:val="20"/>
          <w:lang w:val="af-ZA" w:eastAsia="x-none"/>
        </w:rPr>
        <w:t>ուղարկվելու միջոցով:</w:t>
      </w:r>
    </w:p>
    <w:p w:rsidR="00375C2D" w:rsidRDefault="00375C2D" w:rsidP="00375C2D">
      <w:pPr>
        <w:ind w:firstLine="567"/>
        <w:jc w:val="both"/>
        <w:rPr>
          <w:rFonts w:ascii="GHEA Grapalat" w:hAnsi="GHEA Grapalat"/>
          <w:sz w:val="20"/>
          <w:szCs w:val="20"/>
          <w:lang w:val="af-ZA" w:eastAsia="x-none"/>
        </w:rPr>
      </w:pPr>
      <w:r>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375C2D" w:rsidRDefault="00375C2D" w:rsidP="00375C2D">
      <w:pPr>
        <w:pStyle w:val="23"/>
        <w:spacing w:line="240" w:lineRule="auto"/>
        <w:ind w:firstLine="567"/>
        <w:rPr>
          <w:rFonts w:ascii="GHEA Grapalat" w:hAnsi="GHEA Grapalat"/>
          <w:lang w:val="hy-AM"/>
        </w:rPr>
      </w:pPr>
      <w:r>
        <w:rPr>
          <w:rFonts w:ascii="GHEA Grapalat" w:hAnsi="GHEA Grapalat"/>
        </w:rPr>
        <w:t>8</w:t>
      </w:r>
      <w:r>
        <w:rPr>
          <w:rFonts w:ascii="GHEA Grapalat" w:hAnsi="GHEA Grapalat"/>
          <w:lang w:val="hy-AM"/>
        </w:rPr>
        <w:t>.</w:t>
      </w:r>
      <w:r>
        <w:rPr>
          <w:rFonts w:ascii="GHEA Grapalat" w:hAnsi="GHEA Grapalat"/>
        </w:rPr>
        <w:t xml:space="preserve">18 </w:t>
      </w:r>
      <w:r>
        <w:rPr>
          <w:rFonts w:ascii="GHEA Grapalat" w:hAnsi="GHEA Grapalat" w:cs="Sylfaen"/>
        </w:rPr>
        <w:t>Հայտերի</w:t>
      </w:r>
      <w:r>
        <w:rPr>
          <w:rFonts w:ascii="GHEA Grapalat" w:hAnsi="GHEA Grapalat" w:cs="Arial"/>
        </w:rPr>
        <w:t xml:space="preserve"> </w:t>
      </w:r>
      <w:r>
        <w:rPr>
          <w:rFonts w:ascii="GHEA Grapalat" w:hAnsi="GHEA Grapalat" w:cs="Sylfaen"/>
        </w:rPr>
        <w:t>գնահատումը</w:t>
      </w:r>
      <w:r>
        <w:rPr>
          <w:rFonts w:ascii="GHEA Grapalat" w:hAnsi="GHEA Grapalat" w:cs="Arial"/>
        </w:rPr>
        <w:t xml:space="preserve"> </w:t>
      </w:r>
      <w:r>
        <w:rPr>
          <w:rFonts w:ascii="GHEA Grapalat" w:hAnsi="GHEA Grapalat" w:cs="Sylfaen"/>
        </w:rPr>
        <w:t>և</w:t>
      </w:r>
      <w:r>
        <w:rPr>
          <w:rFonts w:ascii="GHEA Grapalat" w:hAnsi="GHEA Grapalat" w:cs="Arial"/>
        </w:rPr>
        <w:t xml:space="preserve"> </w:t>
      </w:r>
      <w:r>
        <w:rPr>
          <w:rFonts w:ascii="GHEA Grapalat" w:hAnsi="GHEA Grapalat" w:cs="Sylfaen"/>
        </w:rPr>
        <w:t>ընտրված մասնակցի որոշումն</w:t>
      </w:r>
      <w:r>
        <w:rPr>
          <w:rFonts w:ascii="GHEA Grapalat" w:hAnsi="GHEA Grapalat" w:cs="Arial"/>
        </w:rPr>
        <w:t xml:space="preserve"> </w:t>
      </w:r>
      <w:r>
        <w:rPr>
          <w:rFonts w:ascii="GHEA Grapalat" w:hAnsi="GHEA Grapalat" w:cs="Sylfaen"/>
        </w:rPr>
        <w:t>իրականացվում</w:t>
      </w:r>
      <w:r>
        <w:rPr>
          <w:rFonts w:ascii="GHEA Grapalat" w:hAnsi="GHEA Grapalat" w:cs="Arial"/>
        </w:rPr>
        <w:t xml:space="preserve"> </w:t>
      </w:r>
      <w:r>
        <w:rPr>
          <w:rFonts w:ascii="GHEA Grapalat" w:hAnsi="GHEA Grapalat" w:cs="Sylfaen"/>
        </w:rPr>
        <w:t>է</w:t>
      </w:r>
      <w:r>
        <w:rPr>
          <w:rFonts w:ascii="GHEA Grapalat" w:hAnsi="GHEA Grapalat" w:cs="Arial"/>
        </w:rPr>
        <w:t xml:space="preserve"> </w:t>
      </w:r>
      <w:r>
        <w:rPr>
          <w:rFonts w:ascii="GHEA Grapalat" w:hAnsi="GHEA Grapalat" w:cs="Sylfaen"/>
        </w:rPr>
        <w:t>ըստ</w:t>
      </w:r>
      <w:r>
        <w:rPr>
          <w:rFonts w:ascii="GHEA Grapalat" w:hAnsi="GHEA Grapalat" w:cs="Arial"/>
        </w:rPr>
        <w:t xml:space="preserve"> </w:t>
      </w:r>
      <w:r>
        <w:rPr>
          <w:rFonts w:ascii="GHEA Grapalat" w:hAnsi="GHEA Grapalat" w:cs="Sylfaen"/>
        </w:rPr>
        <w:t>առանձին</w:t>
      </w:r>
      <w:r>
        <w:rPr>
          <w:rFonts w:ascii="GHEA Grapalat" w:hAnsi="GHEA Grapalat" w:cs="Arial"/>
        </w:rPr>
        <w:t xml:space="preserve"> </w:t>
      </w:r>
      <w:r>
        <w:rPr>
          <w:rFonts w:ascii="GHEA Grapalat" w:hAnsi="GHEA Grapalat" w:cs="Sylfaen"/>
        </w:rPr>
        <w:t>չափաբաժինների</w:t>
      </w:r>
      <w:r>
        <w:rPr>
          <w:rFonts w:ascii="GHEA Grapalat" w:hAnsi="GHEA Grapalat" w:cs="Tahoma"/>
          <w:lang w:val="hy-AM"/>
        </w:rPr>
        <w:t xml:space="preserve"> </w:t>
      </w:r>
    </w:p>
    <w:p w:rsidR="00375C2D" w:rsidRDefault="00375C2D" w:rsidP="00375C2D">
      <w:pPr>
        <w:ind w:firstLine="567"/>
        <w:jc w:val="both"/>
        <w:rPr>
          <w:rFonts w:ascii="GHEA Grapalat" w:hAnsi="GHEA Grapalat"/>
          <w:sz w:val="20"/>
          <w:szCs w:val="20"/>
          <w:lang w:val="af-ZA" w:eastAsia="x-none"/>
        </w:rPr>
      </w:pPr>
      <w:r>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Pr>
          <w:rFonts w:ascii="GHEA Grapalat" w:hAnsi="GHEA Grapalat"/>
          <w:sz w:val="20"/>
          <w:szCs w:val="20"/>
          <w:lang w:val="hy-AM" w:eastAsia="x-none"/>
        </w:rPr>
        <w:t>հրավերի 1-ին մասի 8.12-ից 8.18-րդ կետերով սահմանված ընթացակարգի կիրառմամբ</w:t>
      </w:r>
      <w:r>
        <w:rPr>
          <w:rFonts w:ascii="GHEA Grapalat" w:hAnsi="GHEA Grapalat"/>
          <w:sz w:val="20"/>
          <w:szCs w:val="20"/>
          <w:lang w:val="af-ZA" w:eastAsia="x-none"/>
        </w:rPr>
        <w:t>:</w:t>
      </w:r>
    </w:p>
    <w:p w:rsidR="00375C2D" w:rsidRDefault="00375C2D" w:rsidP="00375C2D">
      <w:pPr>
        <w:pStyle w:val="23"/>
        <w:spacing w:line="240" w:lineRule="auto"/>
        <w:ind w:firstLine="567"/>
        <w:rPr>
          <w:rFonts w:ascii="GHEA Grapalat" w:hAnsi="GHEA Grapalat" w:cs="Sylfaen"/>
          <w:szCs w:val="24"/>
        </w:rPr>
      </w:pPr>
      <w:r>
        <w:rPr>
          <w:rFonts w:ascii="GHEA Grapalat" w:hAnsi="GHEA Grapalat" w:cs="Sylfaen"/>
          <w:szCs w:val="24"/>
        </w:rPr>
        <w:t>8</w:t>
      </w:r>
      <w:r>
        <w:rPr>
          <w:rFonts w:ascii="GHEA Grapalat" w:hAnsi="GHEA Grapalat" w:cs="Sylfaen"/>
          <w:szCs w:val="24"/>
          <w:lang w:val="hy-AM"/>
        </w:rPr>
        <w:t>.</w:t>
      </w:r>
      <w:r>
        <w:rPr>
          <w:rFonts w:ascii="GHEA Grapalat" w:hAnsi="GHEA Grapalat" w:cs="Sylfaen"/>
          <w:szCs w:val="24"/>
        </w:rPr>
        <w:t xml:space="preserve">20 </w:t>
      </w:r>
      <w:r>
        <w:rPr>
          <w:rFonts w:ascii="GHEA Grapalat" w:hAnsi="GHEA Grapalat" w:cs="Sylfaen"/>
          <w:szCs w:val="24"/>
          <w:lang w:val="ru-RU"/>
        </w:rPr>
        <w:t>Մասնակից</w:t>
      </w:r>
      <w:r>
        <w:rPr>
          <w:rFonts w:ascii="GHEA Grapalat" w:hAnsi="GHEA Grapalat" w:cs="Sylfaen"/>
          <w:szCs w:val="24"/>
          <w:lang w:val="en-US"/>
        </w:rPr>
        <w:t>ն</w:t>
      </w:r>
      <w:r w:rsidRPr="00375C2D">
        <w:rPr>
          <w:rFonts w:ascii="GHEA Grapalat" w:hAnsi="GHEA Grapalat" w:cs="Sylfaen"/>
          <w:szCs w:val="24"/>
        </w:rPr>
        <w:t xml:space="preserve"> </w:t>
      </w:r>
      <w:r>
        <w:rPr>
          <w:rFonts w:ascii="GHEA Grapalat" w:hAnsi="GHEA Grapalat" w:cs="Sylfaen"/>
          <w:szCs w:val="24"/>
          <w:lang w:val="ru-RU"/>
        </w:rPr>
        <w:t>իրեն</w:t>
      </w:r>
      <w:r>
        <w:rPr>
          <w:rFonts w:ascii="GHEA Grapalat" w:hAnsi="GHEA Grapalat" w:cs="Sylfaen"/>
          <w:szCs w:val="24"/>
        </w:rPr>
        <w:t xml:space="preserve"> </w:t>
      </w:r>
      <w:r>
        <w:rPr>
          <w:rFonts w:ascii="GHEA Grapalat" w:hAnsi="GHEA Grapalat" w:cs="Sylfaen"/>
          <w:szCs w:val="24"/>
          <w:lang w:val="ru-RU"/>
        </w:rPr>
        <w:t>ներկայացված</w:t>
      </w:r>
      <w:r>
        <w:rPr>
          <w:rFonts w:ascii="GHEA Grapalat" w:hAnsi="GHEA Grapalat" w:cs="Sylfaen"/>
          <w:szCs w:val="24"/>
        </w:rPr>
        <w:t xml:space="preserve"> </w:t>
      </w:r>
      <w:r>
        <w:rPr>
          <w:rFonts w:ascii="GHEA Grapalat" w:hAnsi="GHEA Grapalat" w:cs="Sylfaen"/>
          <w:szCs w:val="24"/>
          <w:lang w:val="ru-RU"/>
        </w:rPr>
        <w:t>պահանջների</w:t>
      </w:r>
      <w:r>
        <w:rPr>
          <w:rFonts w:ascii="GHEA Grapalat" w:hAnsi="GHEA Grapalat" w:cs="Sylfaen"/>
          <w:szCs w:val="24"/>
        </w:rPr>
        <w:t xml:space="preserve"> </w:t>
      </w:r>
      <w:r>
        <w:rPr>
          <w:rFonts w:ascii="GHEA Grapalat" w:hAnsi="GHEA Grapalat" w:cs="Sylfaen"/>
          <w:szCs w:val="24"/>
          <w:lang w:val="ru-RU"/>
        </w:rPr>
        <w:t>համապատասխանության</w:t>
      </w:r>
      <w:r>
        <w:rPr>
          <w:rFonts w:ascii="GHEA Grapalat" w:hAnsi="GHEA Grapalat" w:cs="Sylfaen"/>
          <w:szCs w:val="24"/>
        </w:rPr>
        <w:t xml:space="preserve"> </w:t>
      </w:r>
      <w:r>
        <w:rPr>
          <w:rFonts w:ascii="GHEA Grapalat" w:hAnsi="GHEA Grapalat" w:cs="Sylfaen"/>
          <w:szCs w:val="24"/>
          <w:lang w:val="ru-RU"/>
        </w:rPr>
        <w:t>հիմնավորման</w:t>
      </w:r>
      <w:r>
        <w:rPr>
          <w:rFonts w:ascii="GHEA Grapalat" w:hAnsi="GHEA Grapalat" w:cs="Sylfaen"/>
          <w:szCs w:val="24"/>
        </w:rPr>
        <w:t xml:space="preserve"> </w:t>
      </w:r>
      <w:r>
        <w:rPr>
          <w:rFonts w:ascii="GHEA Grapalat" w:hAnsi="GHEA Grapalat" w:cs="Sylfaen"/>
          <w:szCs w:val="24"/>
          <w:lang w:val="ru-RU"/>
        </w:rPr>
        <w:t>նպատակով</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ներկայացնել</w:t>
      </w:r>
      <w:r>
        <w:rPr>
          <w:rFonts w:ascii="GHEA Grapalat" w:hAnsi="GHEA Grapalat" w:cs="Sylfaen"/>
          <w:szCs w:val="24"/>
        </w:rPr>
        <w:t xml:space="preserve"> </w:t>
      </w:r>
      <w:r>
        <w:rPr>
          <w:rFonts w:ascii="GHEA Grapalat" w:hAnsi="GHEA Grapalat" w:cs="Sylfaen"/>
          <w:szCs w:val="24"/>
          <w:lang w:val="ru-RU"/>
        </w:rPr>
        <w:t>լրացուցիչ</w:t>
      </w:r>
      <w:r>
        <w:rPr>
          <w:rFonts w:ascii="GHEA Grapalat" w:hAnsi="GHEA Grapalat" w:cs="Sylfaen"/>
          <w:szCs w:val="24"/>
        </w:rPr>
        <w:t xml:space="preserve"> </w:t>
      </w:r>
      <w:r>
        <w:rPr>
          <w:rFonts w:ascii="GHEA Grapalat" w:hAnsi="GHEA Grapalat" w:cs="Sylfaen"/>
          <w:szCs w:val="24"/>
          <w:lang w:val="ru-RU"/>
        </w:rPr>
        <w:t>այլ</w:t>
      </w:r>
      <w:r>
        <w:rPr>
          <w:rFonts w:ascii="GHEA Grapalat" w:hAnsi="GHEA Grapalat" w:cs="Sylfaen"/>
          <w:szCs w:val="24"/>
        </w:rPr>
        <w:t xml:space="preserve"> </w:t>
      </w:r>
      <w:r>
        <w:rPr>
          <w:rFonts w:ascii="GHEA Grapalat" w:hAnsi="GHEA Grapalat" w:cs="Sylfaen"/>
          <w:szCs w:val="24"/>
          <w:lang w:val="ru-RU"/>
        </w:rPr>
        <w:t>փաստաթղթեր</w:t>
      </w:r>
      <w:r>
        <w:rPr>
          <w:rFonts w:ascii="GHEA Grapalat" w:hAnsi="GHEA Grapalat" w:cs="Sylfaen"/>
          <w:szCs w:val="24"/>
        </w:rPr>
        <w:t xml:space="preserve">, </w:t>
      </w:r>
      <w:r>
        <w:rPr>
          <w:rFonts w:ascii="GHEA Grapalat" w:hAnsi="GHEA Grapalat" w:cs="Sylfaen"/>
          <w:szCs w:val="24"/>
          <w:lang w:val="ru-RU"/>
        </w:rPr>
        <w:t>տեղեկություններ</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նյութեր։</w:t>
      </w:r>
    </w:p>
    <w:p w:rsidR="00375C2D" w:rsidRDefault="00375C2D" w:rsidP="00375C2D">
      <w:pPr>
        <w:pStyle w:val="23"/>
        <w:spacing w:line="240" w:lineRule="auto"/>
        <w:ind w:firstLine="567"/>
        <w:rPr>
          <w:rFonts w:ascii="GHEA Grapalat" w:hAnsi="GHEA Grapalat" w:cs="Sylfaen"/>
          <w:szCs w:val="24"/>
        </w:rPr>
      </w:pPr>
      <w:r>
        <w:rPr>
          <w:rFonts w:ascii="GHEA Grapalat" w:hAnsi="GHEA Grapalat" w:cs="Sylfaen"/>
          <w:szCs w:val="24"/>
          <w:lang w:val="en-US"/>
        </w:rPr>
        <w:t>Հ</w:t>
      </w:r>
      <w:r>
        <w:rPr>
          <w:rFonts w:ascii="GHEA Grapalat" w:hAnsi="GHEA Grapalat" w:cs="Sylfaen"/>
          <w:szCs w:val="24"/>
          <w:lang w:val="ru-RU"/>
        </w:rPr>
        <w:t>անձնաժողովը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ստուգել</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տվյալների</w:t>
      </w:r>
      <w:r>
        <w:rPr>
          <w:rFonts w:ascii="GHEA Grapalat" w:hAnsi="GHEA Grapalat" w:cs="Sylfaen"/>
          <w:szCs w:val="24"/>
        </w:rPr>
        <w:t xml:space="preserve"> </w:t>
      </w:r>
      <w:r>
        <w:rPr>
          <w:rFonts w:ascii="GHEA Grapalat" w:hAnsi="GHEA Grapalat" w:cs="Sylfaen"/>
          <w:szCs w:val="24"/>
          <w:lang w:val="ru-RU"/>
        </w:rPr>
        <w:t>իսկությունը</w:t>
      </w:r>
      <w:r>
        <w:rPr>
          <w:rFonts w:ascii="GHEA Grapalat" w:hAnsi="GHEA Grapalat" w:cs="Sylfaen"/>
          <w:szCs w:val="24"/>
        </w:rPr>
        <w:t xml:space="preserve">` </w:t>
      </w:r>
      <w:r>
        <w:rPr>
          <w:rFonts w:ascii="GHEA Grapalat" w:hAnsi="GHEA Grapalat" w:cs="Sylfaen"/>
          <w:szCs w:val="24"/>
          <w:lang w:val="ru-RU"/>
        </w:rPr>
        <w:t>օգտագործելով</w:t>
      </w:r>
      <w:r>
        <w:rPr>
          <w:rFonts w:ascii="GHEA Grapalat" w:hAnsi="GHEA Grapalat" w:cs="Sylfaen"/>
          <w:szCs w:val="24"/>
        </w:rPr>
        <w:t xml:space="preserve"> </w:t>
      </w:r>
      <w:r>
        <w:rPr>
          <w:rFonts w:ascii="GHEA Grapalat" w:hAnsi="GHEA Grapalat" w:cs="Sylfaen"/>
          <w:szCs w:val="24"/>
          <w:lang w:val="ru-RU"/>
        </w:rPr>
        <w:t>պաշտոնական</w:t>
      </w:r>
      <w:r>
        <w:rPr>
          <w:rFonts w:ascii="GHEA Grapalat" w:hAnsi="GHEA Grapalat" w:cs="Sylfaen"/>
          <w:szCs w:val="24"/>
        </w:rPr>
        <w:t xml:space="preserve"> </w:t>
      </w:r>
      <w:r>
        <w:rPr>
          <w:rFonts w:ascii="GHEA Grapalat" w:hAnsi="GHEA Grapalat" w:cs="Sylfaen"/>
          <w:szCs w:val="24"/>
          <w:lang w:val="ru-RU"/>
        </w:rPr>
        <w:t>աղբյուրներից</w:t>
      </w:r>
      <w:r>
        <w:rPr>
          <w:rFonts w:ascii="GHEA Grapalat" w:hAnsi="GHEA Grapalat" w:cs="Sylfaen"/>
          <w:szCs w:val="24"/>
        </w:rPr>
        <w:t xml:space="preserve"> </w:t>
      </w:r>
      <w:r>
        <w:rPr>
          <w:rFonts w:ascii="GHEA Grapalat" w:hAnsi="GHEA Grapalat" w:cs="Sylfaen"/>
          <w:szCs w:val="24"/>
          <w:lang w:val="ru-RU"/>
        </w:rPr>
        <w:t>ստացված</w:t>
      </w:r>
      <w:r>
        <w:rPr>
          <w:rFonts w:ascii="GHEA Grapalat" w:hAnsi="GHEA Grapalat" w:cs="Sylfaen"/>
          <w:szCs w:val="24"/>
        </w:rPr>
        <w:t xml:space="preserve"> </w:t>
      </w:r>
      <w:r>
        <w:rPr>
          <w:rFonts w:ascii="GHEA Grapalat" w:hAnsi="GHEA Grapalat" w:cs="Sylfaen"/>
          <w:szCs w:val="24"/>
          <w:lang w:val="ru-RU"/>
        </w:rPr>
        <w:t>տվյալներ</w:t>
      </w:r>
      <w:r>
        <w:rPr>
          <w:rFonts w:ascii="GHEA Grapalat" w:hAnsi="GHEA Grapalat" w:cs="Sylfaen"/>
          <w:szCs w:val="24"/>
        </w:rPr>
        <w:t xml:space="preserve"> </w:t>
      </w:r>
      <w:r>
        <w:rPr>
          <w:rFonts w:ascii="GHEA Grapalat" w:hAnsi="GHEA Grapalat" w:cs="Sylfaen"/>
          <w:szCs w:val="24"/>
          <w:lang w:val="ru-RU"/>
        </w:rPr>
        <w:t>կամ</w:t>
      </w:r>
      <w:r>
        <w:rPr>
          <w:rFonts w:ascii="GHEA Grapalat" w:hAnsi="GHEA Grapalat" w:cs="Sylfaen"/>
          <w:szCs w:val="24"/>
        </w:rPr>
        <w:t xml:space="preserve"> </w:t>
      </w:r>
      <w:r>
        <w:rPr>
          <w:rFonts w:ascii="GHEA Grapalat" w:hAnsi="GHEA Grapalat" w:cs="Sylfaen"/>
          <w:szCs w:val="24"/>
          <w:lang w:val="ru-RU"/>
        </w:rPr>
        <w:t>դրա</w:t>
      </w:r>
      <w:r>
        <w:rPr>
          <w:rFonts w:ascii="GHEA Grapalat" w:hAnsi="GHEA Grapalat" w:cs="Sylfaen"/>
          <w:szCs w:val="24"/>
        </w:rPr>
        <w:t xml:space="preserve"> </w:t>
      </w:r>
      <w:r>
        <w:rPr>
          <w:rFonts w:ascii="GHEA Grapalat" w:hAnsi="GHEA Grapalat" w:cs="Sylfaen"/>
          <w:szCs w:val="24"/>
          <w:lang w:val="ru-RU"/>
        </w:rPr>
        <w:t>մասին</w:t>
      </w:r>
      <w:r>
        <w:rPr>
          <w:rFonts w:ascii="GHEA Grapalat" w:hAnsi="GHEA Grapalat" w:cs="Sylfaen"/>
          <w:szCs w:val="24"/>
        </w:rPr>
        <w:t xml:space="preserve"> </w:t>
      </w:r>
      <w:r>
        <w:rPr>
          <w:rFonts w:ascii="GHEA Grapalat" w:hAnsi="GHEA Grapalat" w:cs="Sylfaen"/>
          <w:szCs w:val="24"/>
          <w:lang w:val="ru-RU"/>
        </w:rPr>
        <w:t>ստանալով</w:t>
      </w:r>
      <w:r>
        <w:rPr>
          <w:rFonts w:ascii="GHEA Grapalat" w:hAnsi="GHEA Grapalat" w:cs="Sylfaen"/>
          <w:szCs w:val="24"/>
        </w:rPr>
        <w:t xml:space="preserve"> </w:t>
      </w:r>
      <w:r>
        <w:rPr>
          <w:rFonts w:ascii="GHEA Grapalat" w:hAnsi="GHEA Grapalat" w:cs="Sylfaen"/>
          <w:szCs w:val="24"/>
          <w:lang w:val="ru-RU"/>
        </w:rPr>
        <w:t>իրավասու</w:t>
      </w:r>
      <w:r>
        <w:rPr>
          <w:rFonts w:ascii="GHEA Grapalat" w:hAnsi="GHEA Grapalat" w:cs="Sylfaen"/>
          <w:szCs w:val="24"/>
        </w:rPr>
        <w:t xml:space="preserve"> </w:t>
      </w:r>
      <w:r>
        <w:rPr>
          <w:rFonts w:ascii="GHEA Grapalat" w:hAnsi="GHEA Grapalat" w:cs="Sylfaen"/>
          <w:szCs w:val="24"/>
          <w:lang w:val="ru-RU"/>
        </w:rPr>
        <w:t>մարմինների</w:t>
      </w:r>
      <w:r>
        <w:rPr>
          <w:rFonts w:ascii="GHEA Grapalat" w:hAnsi="GHEA Grapalat" w:cs="Sylfaen"/>
          <w:szCs w:val="24"/>
        </w:rPr>
        <w:t xml:space="preserve"> </w:t>
      </w:r>
      <w:r>
        <w:rPr>
          <w:rFonts w:ascii="GHEA Grapalat" w:hAnsi="GHEA Grapalat" w:cs="Sylfaen"/>
          <w:szCs w:val="24"/>
          <w:lang w:val="ru-RU"/>
        </w:rPr>
        <w:t>գրավոր</w:t>
      </w:r>
      <w:r>
        <w:rPr>
          <w:rFonts w:ascii="GHEA Grapalat" w:hAnsi="GHEA Grapalat" w:cs="Sylfaen"/>
          <w:szCs w:val="24"/>
        </w:rPr>
        <w:t xml:space="preserve"> </w:t>
      </w:r>
      <w:r>
        <w:rPr>
          <w:rFonts w:ascii="GHEA Grapalat" w:hAnsi="GHEA Grapalat" w:cs="Sylfaen"/>
          <w:szCs w:val="24"/>
          <w:lang w:val="ru-RU"/>
        </w:rPr>
        <w:t>եզրակացությունը</w:t>
      </w:r>
      <w:r>
        <w:rPr>
          <w:rFonts w:ascii="GHEA Grapalat" w:hAnsi="GHEA Grapalat" w:cs="Sylfaen"/>
          <w:szCs w:val="24"/>
        </w:rPr>
        <w:t xml:space="preserve">: </w:t>
      </w:r>
      <w:r>
        <w:rPr>
          <w:rFonts w:ascii="GHEA Grapalat" w:hAnsi="GHEA Grapalat" w:cs="Sylfaen"/>
          <w:szCs w:val="24"/>
          <w:lang w:val="ru-RU"/>
        </w:rPr>
        <w:t>Նման</w:t>
      </w:r>
      <w:r>
        <w:rPr>
          <w:rFonts w:ascii="GHEA Grapalat" w:hAnsi="GHEA Grapalat" w:cs="Sylfaen"/>
          <w:szCs w:val="24"/>
        </w:rPr>
        <w:t xml:space="preserve"> </w:t>
      </w:r>
      <w:r>
        <w:rPr>
          <w:rFonts w:ascii="GHEA Grapalat" w:hAnsi="GHEA Grapalat" w:cs="Sylfaen"/>
          <w:szCs w:val="24"/>
          <w:lang w:val="ru-RU"/>
        </w:rPr>
        <w:t>հարցում</w:t>
      </w:r>
      <w:r>
        <w:rPr>
          <w:rFonts w:ascii="GHEA Grapalat" w:hAnsi="GHEA Grapalat" w:cs="Sylfaen"/>
          <w:szCs w:val="24"/>
        </w:rPr>
        <w:t xml:space="preserve"> </w:t>
      </w:r>
      <w:r>
        <w:rPr>
          <w:rFonts w:ascii="GHEA Grapalat" w:hAnsi="GHEA Grapalat" w:cs="Sylfaen"/>
          <w:szCs w:val="24"/>
          <w:lang w:val="ru-RU"/>
        </w:rPr>
        <w:t>ուղարկվելու</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համապատասխան</w:t>
      </w:r>
      <w:r>
        <w:rPr>
          <w:rFonts w:ascii="GHEA Grapalat" w:hAnsi="GHEA Grapalat" w:cs="Sylfaen"/>
          <w:szCs w:val="24"/>
        </w:rPr>
        <w:t xml:space="preserve"> </w:t>
      </w:r>
      <w:r>
        <w:rPr>
          <w:rFonts w:ascii="GHEA Grapalat" w:hAnsi="GHEA Grapalat" w:cs="Sylfaen"/>
          <w:szCs w:val="24"/>
          <w:lang w:val="ru-RU"/>
        </w:rPr>
        <w:t>պետական</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տեղական</w:t>
      </w:r>
      <w:r>
        <w:rPr>
          <w:rFonts w:ascii="GHEA Grapalat" w:hAnsi="GHEA Grapalat" w:cs="Sylfaen"/>
          <w:szCs w:val="24"/>
        </w:rPr>
        <w:t xml:space="preserve"> </w:t>
      </w:r>
      <w:r>
        <w:rPr>
          <w:rFonts w:ascii="GHEA Grapalat" w:hAnsi="GHEA Grapalat" w:cs="Sylfaen"/>
          <w:szCs w:val="24"/>
          <w:lang w:val="ru-RU"/>
        </w:rPr>
        <w:t>ինքնակառավարման</w:t>
      </w:r>
      <w:r>
        <w:rPr>
          <w:rFonts w:ascii="GHEA Grapalat" w:hAnsi="GHEA Grapalat" w:cs="Sylfaen"/>
          <w:szCs w:val="24"/>
        </w:rPr>
        <w:t xml:space="preserve"> </w:t>
      </w:r>
      <w:r>
        <w:rPr>
          <w:rFonts w:ascii="GHEA Grapalat" w:hAnsi="GHEA Grapalat" w:cs="Sylfaen"/>
          <w:szCs w:val="24"/>
          <w:lang w:val="ru-RU"/>
        </w:rPr>
        <w:t>մարմինները</w:t>
      </w:r>
      <w:r>
        <w:rPr>
          <w:rFonts w:ascii="GHEA Grapalat" w:hAnsi="GHEA Grapalat" w:cs="Sylfaen"/>
          <w:szCs w:val="24"/>
        </w:rPr>
        <w:t xml:space="preserve"> </w:t>
      </w:r>
      <w:r>
        <w:rPr>
          <w:rFonts w:ascii="GHEA Grapalat" w:hAnsi="GHEA Grapalat" w:cs="Sylfaen"/>
          <w:szCs w:val="24"/>
          <w:lang w:val="ru-RU"/>
        </w:rPr>
        <w:t>հարցումն</w:t>
      </w:r>
      <w:r>
        <w:rPr>
          <w:rFonts w:ascii="GHEA Grapalat" w:hAnsi="GHEA Grapalat" w:cs="Sylfaen"/>
          <w:szCs w:val="24"/>
        </w:rPr>
        <w:t xml:space="preserve"> </w:t>
      </w:r>
      <w:r>
        <w:rPr>
          <w:rFonts w:ascii="GHEA Grapalat" w:hAnsi="GHEA Grapalat" w:cs="Sylfaen"/>
          <w:szCs w:val="24"/>
          <w:lang w:val="ru-RU"/>
        </w:rPr>
        <w:t>ստանալու</w:t>
      </w:r>
      <w:r>
        <w:rPr>
          <w:rFonts w:ascii="GHEA Grapalat" w:hAnsi="GHEA Grapalat" w:cs="Sylfaen"/>
          <w:szCs w:val="24"/>
        </w:rPr>
        <w:t xml:space="preserve"> </w:t>
      </w:r>
      <w:r>
        <w:rPr>
          <w:rFonts w:ascii="GHEA Grapalat" w:hAnsi="GHEA Grapalat" w:cs="Sylfaen"/>
          <w:szCs w:val="24"/>
          <w:lang w:val="ru-RU"/>
        </w:rPr>
        <w:t>օրվան</w:t>
      </w:r>
      <w:r>
        <w:rPr>
          <w:rFonts w:ascii="GHEA Grapalat" w:hAnsi="GHEA Grapalat" w:cs="Sylfaen"/>
          <w:szCs w:val="24"/>
        </w:rPr>
        <w:t xml:space="preserve"> </w:t>
      </w:r>
      <w:r>
        <w:rPr>
          <w:rFonts w:ascii="GHEA Grapalat" w:hAnsi="GHEA Grapalat" w:cs="Sylfaen"/>
          <w:szCs w:val="24"/>
          <w:lang w:val="ru-RU"/>
        </w:rPr>
        <w:t>հաջորդող</w:t>
      </w:r>
      <w:r>
        <w:rPr>
          <w:rFonts w:ascii="GHEA Grapalat" w:hAnsi="GHEA Grapalat" w:cs="Sylfaen"/>
          <w:szCs w:val="24"/>
        </w:rPr>
        <w:t xml:space="preserve"> </w:t>
      </w:r>
      <w:r>
        <w:rPr>
          <w:rFonts w:ascii="GHEA Grapalat" w:hAnsi="GHEA Grapalat" w:cs="Sylfaen"/>
          <w:szCs w:val="24"/>
          <w:lang w:val="ru-RU"/>
        </w:rPr>
        <w:t>երկու</w:t>
      </w:r>
      <w:r>
        <w:rPr>
          <w:rFonts w:ascii="GHEA Grapalat" w:hAnsi="GHEA Grapalat" w:cs="Sylfaen"/>
          <w:szCs w:val="24"/>
        </w:rPr>
        <w:t xml:space="preserve"> </w:t>
      </w:r>
      <w:r>
        <w:rPr>
          <w:rFonts w:ascii="GHEA Grapalat" w:hAnsi="GHEA Grapalat" w:cs="Sylfaen"/>
          <w:szCs w:val="24"/>
          <w:lang w:val="ru-RU"/>
        </w:rPr>
        <w:t>աշխատանքային</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ընթացքում</w:t>
      </w:r>
      <w:r>
        <w:rPr>
          <w:rFonts w:ascii="GHEA Grapalat" w:hAnsi="GHEA Grapalat" w:cs="Sylfaen"/>
          <w:szCs w:val="24"/>
        </w:rPr>
        <w:t xml:space="preserve"> </w:t>
      </w:r>
      <w:r>
        <w:rPr>
          <w:rFonts w:ascii="GHEA Grapalat" w:hAnsi="GHEA Grapalat" w:cs="Sylfaen"/>
          <w:szCs w:val="24"/>
          <w:lang w:val="ru-RU"/>
        </w:rPr>
        <w:t>տրամադրում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գրավոր</w:t>
      </w:r>
      <w:r>
        <w:rPr>
          <w:rFonts w:ascii="GHEA Grapalat" w:hAnsi="GHEA Grapalat" w:cs="Sylfaen"/>
          <w:szCs w:val="24"/>
        </w:rPr>
        <w:t xml:space="preserve"> </w:t>
      </w:r>
      <w:r>
        <w:rPr>
          <w:rFonts w:ascii="GHEA Grapalat" w:hAnsi="GHEA Grapalat" w:cs="Sylfaen"/>
          <w:szCs w:val="24"/>
          <w:lang w:val="ru-RU"/>
        </w:rPr>
        <w:t>եզրակացություն</w:t>
      </w:r>
      <w:r>
        <w:rPr>
          <w:rFonts w:ascii="GHEA Grapalat" w:hAnsi="GHEA Grapalat" w:cs="Sylfaen"/>
          <w:szCs w:val="24"/>
        </w:rPr>
        <w:t xml:space="preserve">: </w:t>
      </w:r>
      <w:r>
        <w:rPr>
          <w:rFonts w:ascii="GHEA Grapalat" w:hAnsi="GHEA Grapalat" w:cs="Sylfaen"/>
          <w:szCs w:val="24"/>
          <w:lang w:val="ru-RU"/>
        </w:rPr>
        <w:t>Եթե</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տվյալների</w:t>
      </w:r>
      <w:r>
        <w:rPr>
          <w:rFonts w:ascii="GHEA Grapalat" w:hAnsi="GHEA Grapalat" w:cs="Sylfaen"/>
          <w:szCs w:val="24"/>
        </w:rPr>
        <w:t xml:space="preserve"> </w:t>
      </w:r>
      <w:r>
        <w:rPr>
          <w:rFonts w:ascii="GHEA Grapalat" w:hAnsi="GHEA Grapalat" w:cs="Sylfaen"/>
          <w:szCs w:val="24"/>
          <w:lang w:val="ru-RU"/>
        </w:rPr>
        <w:t>իսկության</w:t>
      </w:r>
      <w:r>
        <w:rPr>
          <w:rFonts w:ascii="GHEA Grapalat" w:hAnsi="GHEA Grapalat" w:cs="Sylfaen"/>
          <w:szCs w:val="24"/>
        </w:rPr>
        <w:t xml:space="preserve"> </w:t>
      </w:r>
      <w:r>
        <w:rPr>
          <w:rFonts w:ascii="GHEA Grapalat" w:hAnsi="GHEA Grapalat" w:cs="Sylfaen"/>
          <w:szCs w:val="24"/>
          <w:lang w:val="ru-RU"/>
        </w:rPr>
        <w:t>ստուգման</w:t>
      </w:r>
      <w:r>
        <w:rPr>
          <w:rFonts w:ascii="GHEA Grapalat" w:hAnsi="GHEA Grapalat" w:cs="Sylfaen"/>
          <w:szCs w:val="24"/>
        </w:rPr>
        <w:t xml:space="preserve"> </w:t>
      </w:r>
      <w:r>
        <w:rPr>
          <w:rFonts w:ascii="GHEA Grapalat" w:hAnsi="GHEA Grapalat" w:cs="Sylfaen"/>
          <w:szCs w:val="24"/>
          <w:lang w:val="ru-RU"/>
        </w:rPr>
        <w:t>արդյունքում</w:t>
      </w:r>
      <w:r>
        <w:rPr>
          <w:rFonts w:ascii="GHEA Grapalat" w:hAnsi="GHEA Grapalat" w:cs="Sylfaen"/>
          <w:szCs w:val="24"/>
        </w:rPr>
        <w:t xml:space="preserve"> </w:t>
      </w:r>
      <w:r>
        <w:rPr>
          <w:rFonts w:ascii="GHEA Grapalat" w:hAnsi="GHEA Grapalat" w:cs="Sylfaen"/>
          <w:szCs w:val="24"/>
          <w:lang w:val="ru-RU"/>
        </w:rPr>
        <w:t>տվյալները</w:t>
      </w:r>
      <w:r>
        <w:rPr>
          <w:rFonts w:ascii="GHEA Grapalat" w:hAnsi="GHEA Grapalat" w:cs="Sylfaen"/>
          <w:szCs w:val="24"/>
        </w:rPr>
        <w:t xml:space="preserve"> </w:t>
      </w:r>
      <w:r>
        <w:rPr>
          <w:rFonts w:ascii="GHEA Grapalat" w:hAnsi="GHEA Grapalat" w:cs="Sylfaen"/>
          <w:szCs w:val="24"/>
          <w:lang w:val="ru-RU"/>
        </w:rPr>
        <w:t>որակվում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իրականությանը</w:t>
      </w:r>
      <w:r>
        <w:rPr>
          <w:rFonts w:ascii="GHEA Grapalat" w:hAnsi="GHEA Grapalat" w:cs="Sylfaen"/>
          <w:szCs w:val="24"/>
        </w:rPr>
        <w:t xml:space="preserve"> </w:t>
      </w:r>
      <w:r>
        <w:rPr>
          <w:rFonts w:ascii="GHEA Grapalat" w:hAnsi="GHEA Grapalat" w:cs="Sylfaen"/>
          <w:szCs w:val="24"/>
          <w:lang w:val="ru-RU"/>
        </w:rPr>
        <w:t>չհամապա</w:t>
      </w:r>
      <w:r>
        <w:rPr>
          <w:rFonts w:ascii="GHEA Grapalat" w:hAnsi="GHEA Grapalat" w:cs="Sylfaen"/>
          <w:szCs w:val="24"/>
        </w:rPr>
        <w:softHyphen/>
      </w:r>
      <w:r>
        <w:rPr>
          <w:rFonts w:ascii="GHEA Grapalat" w:hAnsi="GHEA Grapalat" w:cs="Sylfaen"/>
          <w:szCs w:val="24"/>
          <w:lang w:val="ru-RU"/>
        </w:rPr>
        <w:t>տասխանող</w:t>
      </w:r>
      <w:r>
        <w:rPr>
          <w:rFonts w:ascii="GHEA Grapalat" w:hAnsi="GHEA Grapalat" w:cs="Sylfaen"/>
          <w:szCs w:val="24"/>
        </w:rPr>
        <w:t xml:space="preserve">, </w:t>
      </w:r>
      <w:r>
        <w:rPr>
          <w:rFonts w:ascii="GHEA Grapalat" w:hAnsi="GHEA Grapalat" w:cs="Sylfaen"/>
          <w:szCs w:val="24"/>
          <w:lang w:val="ru-RU"/>
        </w:rPr>
        <w:t>ապա</w:t>
      </w:r>
      <w:r>
        <w:rPr>
          <w:rFonts w:ascii="GHEA Grapalat" w:hAnsi="GHEA Grapalat" w:cs="Sylfaen"/>
          <w:szCs w:val="24"/>
        </w:rPr>
        <w:t xml:space="preserve"> տվյալ մասնակցի հայտը մերժվում է:</w:t>
      </w:r>
    </w:p>
    <w:p w:rsidR="00375C2D" w:rsidRDefault="00375C2D" w:rsidP="00375C2D">
      <w:pPr>
        <w:pStyle w:val="23"/>
        <w:spacing w:line="240" w:lineRule="auto"/>
        <w:ind w:firstLine="567"/>
        <w:rPr>
          <w:rFonts w:ascii="GHEA Grapalat" w:hAnsi="GHEA Grapalat" w:cs="Sylfaen"/>
          <w:szCs w:val="24"/>
        </w:rPr>
      </w:pPr>
      <w:r>
        <w:rPr>
          <w:rFonts w:ascii="GHEA Grapalat" w:hAnsi="GHEA Grapalat" w:cs="Sylfaen"/>
          <w:szCs w:val="24"/>
        </w:rPr>
        <w:t>8</w:t>
      </w:r>
      <w:r>
        <w:rPr>
          <w:rFonts w:ascii="GHEA Grapalat" w:hAnsi="GHEA Grapalat" w:cs="Sylfaen"/>
          <w:szCs w:val="24"/>
          <w:lang w:val="hy-AM"/>
        </w:rPr>
        <w:t>.</w:t>
      </w:r>
      <w:r>
        <w:rPr>
          <w:rFonts w:ascii="GHEA Grapalat" w:hAnsi="GHEA Grapalat" w:cs="Sylfaen"/>
          <w:szCs w:val="24"/>
        </w:rPr>
        <w:t xml:space="preserve">21 </w:t>
      </w:r>
      <w:r>
        <w:rPr>
          <w:rFonts w:ascii="GHEA Grapalat" w:hAnsi="GHEA Grapalat" w:cs="Sylfaen"/>
          <w:szCs w:val="24"/>
          <w:lang w:val="hy-AM"/>
        </w:rPr>
        <w:t>Սույն հրավերի</w:t>
      </w:r>
      <w:r>
        <w:rPr>
          <w:rFonts w:ascii="GHEA Grapalat" w:hAnsi="GHEA Grapalat" w:cs="Sylfaen"/>
          <w:szCs w:val="24"/>
        </w:rPr>
        <w:t xml:space="preserve"> 1-</w:t>
      </w:r>
      <w:r>
        <w:rPr>
          <w:rFonts w:ascii="GHEA Grapalat" w:hAnsi="GHEA Grapalat" w:cs="Sylfaen"/>
          <w:szCs w:val="24"/>
          <w:lang w:val="hy-AM"/>
        </w:rPr>
        <w:t xml:space="preserve">ին մասի </w:t>
      </w:r>
      <w:r>
        <w:rPr>
          <w:rFonts w:ascii="GHEA Grapalat" w:hAnsi="GHEA Grapalat" w:cs="Sylfaen"/>
          <w:szCs w:val="24"/>
        </w:rPr>
        <w:t xml:space="preserve">8.20 </w:t>
      </w:r>
      <w:r>
        <w:rPr>
          <w:rFonts w:ascii="GHEA Grapalat" w:hAnsi="GHEA Grapalat" w:cs="Sylfaen"/>
          <w:szCs w:val="24"/>
          <w:lang w:val="hy-AM"/>
        </w:rPr>
        <w:t xml:space="preserve">կետի կիրառման նպատակով </w:t>
      </w:r>
      <w:r>
        <w:rPr>
          <w:rFonts w:ascii="GHEA Grapalat" w:hAnsi="GHEA Grapalat" w:cs="Sylfaen"/>
          <w:szCs w:val="24"/>
        </w:rPr>
        <w:t xml:space="preserve">կարող է </w:t>
      </w:r>
      <w:r>
        <w:rPr>
          <w:rFonts w:ascii="GHEA Grapalat" w:hAnsi="GHEA Grapalat" w:cs="Sylfaen"/>
          <w:szCs w:val="24"/>
          <w:lang w:val="hy-AM"/>
        </w:rPr>
        <w:t>հրավիրվել հանձնաժողովի արտահերթ նիստ։</w:t>
      </w:r>
    </w:p>
    <w:p w:rsidR="00375C2D" w:rsidRDefault="00375C2D" w:rsidP="00375C2D">
      <w:pPr>
        <w:pStyle w:val="norm"/>
        <w:spacing w:line="240" w:lineRule="auto"/>
        <w:ind w:firstLine="567"/>
        <w:rPr>
          <w:rFonts w:ascii="GHEA Grapalat" w:hAnsi="GHEA Grapalat" w:cs="Tahoma"/>
          <w:sz w:val="20"/>
          <w:lang w:val="hy-AM"/>
        </w:rPr>
      </w:pPr>
      <w:r>
        <w:rPr>
          <w:rFonts w:ascii="GHEA Grapalat" w:hAnsi="GHEA Grapalat"/>
          <w:spacing w:val="-6"/>
          <w:sz w:val="20"/>
          <w:lang w:val="hy-AM"/>
        </w:rPr>
        <w:t>8.</w:t>
      </w:r>
      <w:r>
        <w:rPr>
          <w:rFonts w:ascii="GHEA Grapalat" w:hAnsi="GHEA Grapalat"/>
          <w:spacing w:val="-6"/>
          <w:sz w:val="20"/>
          <w:lang w:val="af-ZA"/>
        </w:rPr>
        <w:t xml:space="preserve">22 </w:t>
      </w:r>
      <w:r>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Pr>
          <w:rFonts w:ascii="GHEA Grapalat" w:hAnsi="GHEA Grapalat" w:cs="Sylfaen"/>
          <w:lang w:val="hy-AM"/>
        </w:rPr>
        <w:t xml:space="preserve"> </w:t>
      </w:r>
      <w:r>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375C2D" w:rsidRDefault="00375C2D" w:rsidP="00375C2D">
      <w:pPr>
        <w:pStyle w:val="23"/>
        <w:spacing w:line="240" w:lineRule="auto"/>
        <w:ind w:firstLine="567"/>
        <w:rPr>
          <w:rFonts w:ascii="GHEA Grapalat" w:hAnsi="GHEA Grapalat" w:cs="Sylfaen"/>
          <w:szCs w:val="24"/>
        </w:rPr>
      </w:pPr>
      <w:r>
        <w:rPr>
          <w:rFonts w:ascii="GHEA Grapalat" w:hAnsi="GHEA Grapalat" w:cs="Sylfaen"/>
          <w:szCs w:val="24"/>
          <w:lang w:val="hy-AM"/>
        </w:rPr>
        <w:t xml:space="preserve">8.23 Անգործության ժամկետը պայմանագիր կնքելու մասին որոշման հայտարարության հրապարակման օրվան հաջորդող օրվա և </w:t>
      </w:r>
      <w:r>
        <w:rPr>
          <w:rFonts w:ascii="GHEA Grapalat" w:hAnsi="GHEA Grapalat" w:cs="Sylfaen"/>
          <w:szCs w:val="24"/>
        </w:rPr>
        <w:t>պ</w:t>
      </w:r>
      <w:r>
        <w:rPr>
          <w:rFonts w:ascii="GHEA Grapalat" w:hAnsi="GHEA Grapalat" w:cs="Sylfaen"/>
          <w:szCs w:val="24"/>
          <w:lang w:val="hy-AM"/>
        </w:rPr>
        <w:t>ատվիրատուի կողմից պայմանագիրը կնքելու իրավասության առաջացման օրվա միջև ընկած ժամանակահատվածն է։</w:t>
      </w:r>
    </w:p>
    <w:p w:rsidR="00375C2D" w:rsidRDefault="00375C2D" w:rsidP="00375C2D">
      <w:pPr>
        <w:pStyle w:val="23"/>
        <w:spacing w:line="240" w:lineRule="auto"/>
        <w:ind w:firstLine="567"/>
        <w:rPr>
          <w:rFonts w:ascii="GHEA Grapalat" w:hAnsi="GHEA Grapalat"/>
          <w:i/>
          <w:lang w:val="es-ES"/>
        </w:rPr>
      </w:pPr>
      <w:r>
        <w:rPr>
          <w:rFonts w:ascii="GHEA Grapalat" w:hAnsi="GHEA Grapalat" w:cs="Sylfaen"/>
          <w:lang w:val="es-ES"/>
        </w:rPr>
        <w:t>Անգործության</w:t>
      </w:r>
      <w:r>
        <w:rPr>
          <w:rFonts w:ascii="GHEA Grapalat" w:hAnsi="GHEA Grapalat" w:cs="Arial"/>
          <w:lang w:val="es-ES"/>
        </w:rPr>
        <w:t xml:space="preserve"> </w:t>
      </w:r>
      <w:r>
        <w:rPr>
          <w:rFonts w:ascii="GHEA Grapalat" w:hAnsi="GHEA Grapalat" w:cs="Sylfaen"/>
          <w:lang w:val="es-ES"/>
        </w:rPr>
        <w:t>ժամկետը</w:t>
      </w:r>
      <w:r>
        <w:rPr>
          <w:rFonts w:ascii="GHEA Grapalat" w:hAnsi="GHEA Grapalat" w:cs="Arial"/>
          <w:lang w:val="es-ES"/>
        </w:rPr>
        <w:t xml:space="preserve"> </w:t>
      </w:r>
      <w:r>
        <w:rPr>
          <w:rFonts w:ascii="GHEA Grapalat" w:hAnsi="GHEA Grapalat" w:cs="Sylfaen"/>
          <w:lang w:val="es-ES"/>
        </w:rPr>
        <w:t>սույն</w:t>
      </w:r>
      <w:r>
        <w:rPr>
          <w:rFonts w:ascii="GHEA Grapalat" w:hAnsi="GHEA Grapalat" w:cs="Arial"/>
          <w:lang w:val="es-ES"/>
        </w:rPr>
        <w:t xml:space="preserve"> </w:t>
      </w:r>
      <w:r>
        <w:rPr>
          <w:rFonts w:ascii="GHEA Grapalat" w:hAnsi="GHEA Grapalat" w:cs="Sylfaen"/>
          <w:lang w:val="es-ES"/>
        </w:rPr>
        <w:t>ընթացակարգի</w:t>
      </w:r>
      <w:r>
        <w:rPr>
          <w:rFonts w:ascii="GHEA Grapalat" w:hAnsi="GHEA Grapalat" w:cs="Arial"/>
          <w:lang w:val="es-ES"/>
        </w:rPr>
        <w:t xml:space="preserve"> </w:t>
      </w:r>
      <w:r>
        <w:rPr>
          <w:rFonts w:ascii="GHEA Grapalat" w:hAnsi="GHEA Grapalat" w:cs="Sylfaen"/>
          <w:lang w:val="es-ES"/>
        </w:rPr>
        <w:t>դեպքում «</w:t>
      </w:r>
      <w:r>
        <w:rPr>
          <w:rFonts w:ascii="GHEA Grapalat" w:hAnsi="GHEA Grapalat" w:cs="Sylfaen"/>
          <w:lang w:val="hy-AM"/>
        </w:rPr>
        <w:t>5</w:t>
      </w:r>
      <w:r>
        <w:rPr>
          <w:rFonts w:ascii="GHEA Grapalat" w:hAnsi="GHEA Grapalat" w:cs="Sylfaen"/>
          <w:lang w:val="es-ES"/>
        </w:rPr>
        <w:t>» օրացուցային</w:t>
      </w:r>
      <w:r>
        <w:rPr>
          <w:rFonts w:ascii="GHEA Grapalat" w:hAnsi="GHEA Grapalat" w:cs="Arial"/>
          <w:lang w:val="es-ES"/>
        </w:rPr>
        <w:t xml:space="preserve"> </w:t>
      </w:r>
      <w:r>
        <w:rPr>
          <w:rFonts w:ascii="GHEA Grapalat" w:hAnsi="GHEA Grapalat" w:cs="Sylfaen"/>
          <w:lang w:val="es-ES"/>
        </w:rPr>
        <w:t>օր</w:t>
      </w:r>
      <w:r>
        <w:rPr>
          <w:rFonts w:ascii="GHEA Grapalat" w:hAnsi="GHEA Grapalat" w:cs="Arial"/>
          <w:lang w:val="es-ES"/>
        </w:rPr>
        <w:t xml:space="preserve"> </w:t>
      </w:r>
      <w:r>
        <w:rPr>
          <w:rFonts w:ascii="GHEA Grapalat" w:hAnsi="GHEA Grapalat" w:cs="Sylfaen"/>
          <w:lang w:val="es-ES"/>
        </w:rPr>
        <w:t>է</w:t>
      </w:r>
      <w:r>
        <w:rPr>
          <w:rFonts w:ascii="GHEA Grapalat" w:hAnsi="GHEA Grapalat" w:cs="Tahoma"/>
          <w:lang w:val="es-ES"/>
        </w:rPr>
        <w:t>։</w:t>
      </w:r>
      <w:r>
        <w:rPr>
          <w:rFonts w:ascii="GHEA Grapalat" w:hAnsi="GHEA Grapalat"/>
          <w:lang w:val="es-ES"/>
        </w:rPr>
        <w:t xml:space="preserve"> </w:t>
      </w:r>
      <w:r>
        <w:rPr>
          <w:rFonts w:ascii="GHEA Grapalat" w:hAnsi="GHEA Grapalat" w:cs="Sylfaen"/>
          <w:lang w:val="es-ES"/>
        </w:rPr>
        <w:t>Անգործության</w:t>
      </w:r>
      <w:r>
        <w:rPr>
          <w:rFonts w:ascii="GHEA Grapalat" w:hAnsi="GHEA Grapalat" w:cs="Arial"/>
          <w:lang w:val="es-ES"/>
        </w:rPr>
        <w:t xml:space="preserve"> </w:t>
      </w:r>
      <w:r>
        <w:rPr>
          <w:rFonts w:ascii="GHEA Grapalat" w:hAnsi="GHEA Grapalat" w:cs="Sylfaen"/>
          <w:lang w:val="es-ES"/>
        </w:rPr>
        <w:t>ժամկետը</w:t>
      </w:r>
      <w:r>
        <w:rPr>
          <w:rFonts w:ascii="GHEA Grapalat" w:hAnsi="GHEA Grapalat" w:cs="Arial"/>
          <w:lang w:val="es-ES"/>
        </w:rPr>
        <w:t xml:space="preserve"> </w:t>
      </w:r>
      <w:r>
        <w:rPr>
          <w:rFonts w:ascii="GHEA Grapalat" w:hAnsi="GHEA Grapalat" w:cs="Sylfaen"/>
          <w:lang w:val="es-ES"/>
        </w:rPr>
        <w:t>կիրառելի</w:t>
      </w:r>
      <w:r>
        <w:rPr>
          <w:rFonts w:ascii="GHEA Grapalat" w:hAnsi="GHEA Grapalat" w:cs="Arial"/>
          <w:lang w:val="es-ES"/>
        </w:rPr>
        <w:t xml:space="preserve"> </w:t>
      </w:r>
      <w:r>
        <w:rPr>
          <w:rFonts w:ascii="GHEA Grapalat" w:hAnsi="GHEA Grapalat" w:cs="Sylfaen"/>
          <w:lang w:val="es-ES"/>
        </w:rPr>
        <w:t>չէ</w:t>
      </w:r>
      <w:r>
        <w:rPr>
          <w:rFonts w:ascii="GHEA Grapalat" w:hAnsi="GHEA Grapalat" w:cs="Arial"/>
          <w:lang w:val="es-ES"/>
        </w:rPr>
        <w:t xml:space="preserve">, </w:t>
      </w:r>
      <w:r>
        <w:rPr>
          <w:rFonts w:ascii="GHEA Grapalat" w:hAnsi="GHEA Grapalat" w:cs="Sylfaen"/>
          <w:lang w:val="es-ES"/>
        </w:rPr>
        <w:t>եթե</w:t>
      </w:r>
      <w:r>
        <w:rPr>
          <w:rFonts w:ascii="GHEA Grapalat" w:hAnsi="GHEA Grapalat" w:cs="Arial"/>
          <w:lang w:val="es-ES"/>
        </w:rPr>
        <w:t xml:space="preserve"> </w:t>
      </w:r>
      <w:r>
        <w:rPr>
          <w:rFonts w:ascii="GHEA Grapalat" w:hAnsi="GHEA Grapalat" w:cs="Sylfaen"/>
          <w:lang w:val="es-ES"/>
        </w:rPr>
        <w:t>միայն</w:t>
      </w:r>
      <w:r>
        <w:rPr>
          <w:rFonts w:ascii="GHEA Grapalat" w:hAnsi="GHEA Grapalat" w:cs="Arial"/>
          <w:lang w:val="es-ES"/>
        </w:rPr>
        <w:t xml:space="preserve"> </w:t>
      </w:r>
      <w:r>
        <w:rPr>
          <w:rFonts w:ascii="GHEA Grapalat" w:hAnsi="GHEA Grapalat" w:cs="Sylfaen"/>
          <w:lang w:val="es-ES"/>
        </w:rPr>
        <w:t>մեկ</w:t>
      </w:r>
      <w:r>
        <w:rPr>
          <w:rFonts w:ascii="GHEA Grapalat" w:hAnsi="GHEA Grapalat" w:cs="Arial"/>
          <w:lang w:val="es-ES"/>
        </w:rPr>
        <w:t xml:space="preserve"> մ</w:t>
      </w:r>
      <w:r>
        <w:rPr>
          <w:rFonts w:ascii="GHEA Grapalat" w:hAnsi="GHEA Grapalat" w:cs="Sylfaen"/>
          <w:lang w:val="es-ES"/>
        </w:rPr>
        <w:t>ասնակից է հայտ ներկայացրել</w:t>
      </w:r>
      <w:r>
        <w:rPr>
          <w:rFonts w:ascii="GHEA Grapalat" w:hAnsi="GHEA Grapalat"/>
          <w:i/>
          <w:lang w:val="es-ES"/>
        </w:rPr>
        <w:t>,</w:t>
      </w:r>
      <w:r>
        <w:rPr>
          <w:rFonts w:ascii="GHEA Grapalat" w:hAnsi="GHEA Grapalat"/>
          <w:lang w:val="es-ES"/>
        </w:rPr>
        <w:t xml:space="preserve"> </w:t>
      </w:r>
      <w:r>
        <w:rPr>
          <w:rFonts w:ascii="GHEA Grapalat" w:hAnsi="GHEA Grapalat" w:cs="Sylfaen"/>
          <w:lang w:val="es-ES"/>
        </w:rPr>
        <w:t>որի</w:t>
      </w:r>
      <w:r>
        <w:rPr>
          <w:rFonts w:ascii="GHEA Grapalat" w:hAnsi="GHEA Grapalat" w:cs="Arial"/>
          <w:lang w:val="es-ES"/>
        </w:rPr>
        <w:t xml:space="preserve"> </w:t>
      </w:r>
      <w:r>
        <w:rPr>
          <w:rFonts w:ascii="GHEA Grapalat" w:hAnsi="GHEA Grapalat" w:cs="Sylfaen"/>
          <w:lang w:val="es-ES"/>
        </w:rPr>
        <w:t>հետ</w:t>
      </w:r>
      <w:r>
        <w:rPr>
          <w:rFonts w:ascii="GHEA Grapalat" w:hAnsi="GHEA Grapalat" w:cs="Arial"/>
          <w:lang w:val="es-ES"/>
        </w:rPr>
        <w:t xml:space="preserve"> </w:t>
      </w:r>
      <w:r>
        <w:rPr>
          <w:rFonts w:ascii="GHEA Grapalat" w:hAnsi="GHEA Grapalat" w:cs="Sylfaen"/>
          <w:lang w:val="es-ES"/>
        </w:rPr>
        <w:t>կնքվում</w:t>
      </w:r>
      <w:r>
        <w:rPr>
          <w:rFonts w:ascii="GHEA Grapalat" w:hAnsi="GHEA Grapalat" w:cs="Arial"/>
          <w:lang w:val="es-ES"/>
        </w:rPr>
        <w:t xml:space="preserve"> </w:t>
      </w:r>
      <w:r>
        <w:rPr>
          <w:rFonts w:ascii="GHEA Grapalat" w:hAnsi="GHEA Grapalat" w:cs="Sylfaen"/>
          <w:lang w:val="es-ES"/>
        </w:rPr>
        <w:t>է</w:t>
      </w:r>
      <w:r>
        <w:rPr>
          <w:rFonts w:ascii="GHEA Grapalat" w:hAnsi="GHEA Grapalat" w:cs="Arial"/>
          <w:lang w:val="es-ES"/>
        </w:rPr>
        <w:t xml:space="preserve"> </w:t>
      </w:r>
      <w:r>
        <w:rPr>
          <w:rFonts w:ascii="GHEA Grapalat" w:hAnsi="GHEA Grapalat" w:cs="Sylfaen"/>
          <w:lang w:val="es-ES"/>
        </w:rPr>
        <w:t>պայմանագիր</w:t>
      </w:r>
      <w:r>
        <w:rPr>
          <w:rFonts w:ascii="GHEA Grapalat" w:hAnsi="GHEA Grapalat" w:cs="Arial"/>
          <w:lang w:val="es-ES"/>
        </w:rPr>
        <w:t>:</w:t>
      </w:r>
    </w:p>
    <w:p w:rsidR="00375C2D" w:rsidRDefault="00375C2D" w:rsidP="00375C2D">
      <w:pPr>
        <w:pStyle w:val="23"/>
        <w:spacing w:line="240" w:lineRule="auto"/>
        <w:ind w:firstLine="567"/>
        <w:rPr>
          <w:rFonts w:ascii="GHEA Grapalat" w:hAnsi="GHEA Grapalat" w:cs="Sylfaen"/>
          <w:szCs w:val="24"/>
          <w:lang w:val="es-ES"/>
        </w:rPr>
      </w:pPr>
      <w:r>
        <w:rPr>
          <w:rFonts w:ascii="GHEA Grapalat" w:hAnsi="GHEA Grapalat" w:cs="Sylfaen"/>
          <w:szCs w:val="24"/>
          <w:lang w:val="ru-RU"/>
        </w:rPr>
        <w:t>Պատվիրատուն</w:t>
      </w:r>
      <w:r>
        <w:rPr>
          <w:rFonts w:ascii="GHEA Grapalat" w:hAnsi="GHEA Grapalat" w:cs="Sylfaen"/>
          <w:szCs w:val="24"/>
          <w:lang w:val="es-ES"/>
        </w:rPr>
        <w:t xml:space="preserve"> </w:t>
      </w:r>
      <w:r>
        <w:rPr>
          <w:rFonts w:ascii="GHEA Grapalat" w:hAnsi="GHEA Grapalat" w:cs="Sylfaen"/>
          <w:szCs w:val="24"/>
          <w:lang w:val="ru-RU"/>
        </w:rPr>
        <w:t>պայմանագիրը</w:t>
      </w:r>
      <w:r>
        <w:rPr>
          <w:rFonts w:ascii="GHEA Grapalat" w:hAnsi="GHEA Grapalat" w:cs="Sylfaen"/>
          <w:szCs w:val="24"/>
          <w:lang w:val="es-ES"/>
        </w:rPr>
        <w:t xml:space="preserve"> </w:t>
      </w:r>
      <w:r>
        <w:rPr>
          <w:rFonts w:ascii="GHEA Grapalat" w:hAnsi="GHEA Grapalat" w:cs="Sylfaen"/>
          <w:szCs w:val="24"/>
          <w:lang w:val="ru-RU"/>
        </w:rPr>
        <w:t>կնքում</w:t>
      </w:r>
      <w:r>
        <w:rPr>
          <w:rFonts w:ascii="GHEA Grapalat" w:hAnsi="GHEA Grapalat" w:cs="Sylfaen"/>
          <w:szCs w:val="24"/>
          <w:lang w:val="es-ES"/>
        </w:rPr>
        <w:t xml:space="preserve"> </w:t>
      </w:r>
      <w:r>
        <w:rPr>
          <w:rFonts w:ascii="GHEA Grapalat" w:hAnsi="GHEA Grapalat" w:cs="Sylfaen"/>
          <w:szCs w:val="24"/>
          <w:lang w:val="ru-RU"/>
        </w:rPr>
        <w:t>է</w:t>
      </w:r>
      <w:r>
        <w:rPr>
          <w:rFonts w:ascii="GHEA Grapalat" w:hAnsi="GHEA Grapalat" w:cs="Sylfaen"/>
          <w:szCs w:val="24"/>
          <w:lang w:val="es-ES"/>
        </w:rPr>
        <w:t xml:space="preserve">, </w:t>
      </w:r>
      <w:r>
        <w:rPr>
          <w:rFonts w:ascii="GHEA Grapalat" w:hAnsi="GHEA Grapalat" w:cs="Sylfaen"/>
          <w:szCs w:val="24"/>
          <w:lang w:val="ru-RU"/>
        </w:rPr>
        <w:t>եթե</w:t>
      </w:r>
      <w:r>
        <w:rPr>
          <w:rFonts w:ascii="GHEA Grapalat" w:hAnsi="GHEA Grapalat" w:cs="Sylfaen"/>
          <w:szCs w:val="24"/>
          <w:lang w:val="es-ES"/>
        </w:rPr>
        <w:t xml:space="preserve"> </w:t>
      </w:r>
      <w:r>
        <w:rPr>
          <w:rFonts w:ascii="GHEA Grapalat" w:hAnsi="GHEA Grapalat" w:cs="Sylfaen"/>
          <w:szCs w:val="24"/>
          <w:lang w:val="ru-RU"/>
        </w:rPr>
        <w:t>սույն</w:t>
      </w:r>
      <w:r>
        <w:rPr>
          <w:rFonts w:ascii="GHEA Grapalat" w:hAnsi="GHEA Grapalat" w:cs="Sylfaen"/>
          <w:szCs w:val="24"/>
          <w:lang w:val="es-ES"/>
        </w:rPr>
        <w:t xml:space="preserve"> </w:t>
      </w:r>
      <w:r>
        <w:rPr>
          <w:rFonts w:ascii="GHEA Grapalat" w:hAnsi="GHEA Grapalat" w:cs="Sylfaen"/>
          <w:szCs w:val="24"/>
          <w:lang w:val="ru-RU"/>
        </w:rPr>
        <w:t>կետով</w:t>
      </w:r>
      <w:r>
        <w:rPr>
          <w:rFonts w:ascii="GHEA Grapalat" w:hAnsi="GHEA Grapalat" w:cs="Sylfaen"/>
          <w:szCs w:val="24"/>
          <w:lang w:val="es-ES"/>
        </w:rPr>
        <w:t xml:space="preserve"> </w:t>
      </w:r>
      <w:r>
        <w:rPr>
          <w:rFonts w:ascii="GHEA Grapalat" w:hAnsi="GHEA Grapalat" w:cs="Sylfaen"/>
          <w:szCs w:val="24"/>
          <w:lang w:val="ru-RU"/>
        </w:rPr>
        <w:t>նախատեսված</w:t>
      </w:r>
      <w:r>
        <w:rPr>
          <w:rFonts w:ascii="GHEA Grapalat" w:hAnsi="GHEA Grapalat" w:cs="Sylfaen"/>
          <w:szCs w:val="24"/>
          <w:lang w:val="es-ES"/>
        </w:rPr>
        <w:t xml:space="preserve"> </w:t>
      </w:r>
      <w:r>
        <w:rPr>
          <w:rFonts w:ascii="GHEA Grapalat" w:hAnsi="GHEA Grapalat" w:cs="Sylfaen"/>
          <w:szCs w:val="24"/>
          <w:lang w:val="ru-RU"/>
        </w:rPr>
        <w:t>անգործության</w:t>
      </w:r>
      <w:r>
        <w:rPr>
          <w:rFonts w:ascii="GHEA Grapalat" w:hAnsi="GHEA Grapalat" w:cs="Sylfaen"/>
          <w:szCs w:val="24"/>
          <w:lang w:val="es-ES"/>
        </w:rPr>
        <w:t xml:space="preserve"> </w:t>
      </w:r>
      <w:r>
        <w:rPr>
          <w:rFonts w:ascii="GHEA Grapalat" w:hAnsi="GHEA Grapalat" w:cs="Sylfaen"/>
          <w:szCs w:val="24"/>
          <w:lang w:val="ru-RU"/>
        </w:rPr>
        <w:t>ժամկետում</w:t>
      </w:r>
      <w:r>
        <w:rPr>
          <w:rFonts w:ascii="GHEA Grapalat" w:hAnsi="GHEA Grapalat" w:cs="Sylfaen"/>
          <w:szCs w:val="24"/>
          <w:lang w:val="es-ES"/>
        </w:rPr>
        <w:t xml:space="preserve"> </w:t>
      </w:r>
      <w:r>
        <w:rPr>
          <w:rFonts w:ascii="GHEA Grapalat" w:hAnsi="GHEA Grapalat" w:cs="Sylfaen"/>
          <w:szCs w:val="24"/>
          <w:lang w:val="ru-RU"/>
        </w:rPr>
        <w:t>որևէ</w:t>
      </w:r>
      <w:r>
        <w:rPr>
          <w:rFonts w:ascii="GHEA Grapalat" w:hAnsi="GHEA Grapalat" w:cs="Sylfaen"/>
          <w:szCs w:val="24"/>
          <w:lang w:val="es-ES"/>
        </w:rPr>
        <w:t xml:space="preserve"> մ</w:t>
      </w:r>
      <w:r>
        <w:rPr>
          <w:rFonts w:ascii="GHEA Grapalat" w:hAnsi="GHEA Grapalat" w:cs="Sylfaen"/>
          <w:szCs w:val="24"/>
          <w:lang w:val="ru-RU"/>
        </w:rPr>
        <w:t>ասնակից</w:t>
      </w:r>
      <w:r>
        <w:rPr>
          <w:rFonts w:ascii="GHEA Grapalat" w:hAnsi="GHEA Grapalat" w:cs="Sylfaen"/>
          <w:szCs w:val="24"/>
          <w:lang w:val="es-ES"/>
        </w:rPr>
        <w:t xml:space="preserve"> </w:t>
      </w:r>
      <w:r>
        <w:rPr>
          <w:rFonts w:ascii="GHEA Grapalat" w:hAnsi="GHEA Grapalat" w:cs="Sylfaen"/>
        </w:rPr>
        <w:t>գնումների հետ կապված բողոքներ քննող անձին</w:t>
      </w:r>
      <w:r>
        <w:rPr>
          <w:rFonts w:ascii="GHEA Grapalat" w:hAnsi="GHEA Grapalat" w:cs="Sylfaen"/>
          <w:szCs w:val="24"/>
          <w:lang w:val="es-ES"/>
        </w:rPr>
        <w:t xml:space="preserve"> </w:t>
      </w:r>
      <w:r>
        <w:rPr>
          <w:rFonts w:ascii="GHEA Grapalat" w:hAnsi="GHEA Grapalat" w:cs="Sylfaen"/>
          <w:szCs w:val="24"/>
          <w:lang w:val="ru-RU"/>
        </w:rPr>
        <w:t>չի</w:t>
      </w:r>
      <w:r>
        <w:rPr>
          <w:rFonts w:ascii="GHEA Grapalat" w:hAnsi="GHEA Grapalat" w:cs="Sylfaen"/>
          <w:szCs w:val="24"/>
          <w:lang w:val="es-ES"/>
        </w:rPr>
        <w:t xml:space="preserve"> </w:t>
      </w:r>
      <w:r>
        <w:rPr>
          <w:rFonts w:ascii="GHEA Grapalat" w:hAnsi="GHEA Grapalat" w:cs="Sylfaen"/>
          <w:szCs w:val="24"/>
          <w:lang w:val="ru-RU"/>
        </w:rPr>
        <w:t>բողոքարկում</w:t>
      </w:r>
      <w:r>
        <w:rPr>
          <w:rFonts w:ascii="GHEA Grapalat" w:hAnsi="GHEA Grapalat" w:cs="Sylfaen"/>
          <w:szCs w:val="24"/>
          <w:lang w:val="es-ES"/>
        </w:rPr>
        <w:t xml:space="preserve"> </w:t>
      </w:r>
      <w:r>
        <w:rPr>
          <w:rFonts w:ascii="GHEA Grapalat" w:hAnsi="GHEA Grapalat" w:cs="Sylfaen"/>
          <w:szCs w:val="24"/>
          <w:lang w:val="ru-RU"/>
        </w:rPr>
        <w:t>պայմանագիր</w:t>
      </w:r>
      <w:r>
        <w:rPr>
          <w:rFonts w:ascii="GHEA Grapalat" w:hAnsi="GHEA Grapalat" w:cs="Sylfaen"/>
          <w:szCs w:val="24"/>
          <w:lang w:val="es-ES"/>
        </w:rPr>
        <w:t xml:space="preserve"> </w:t>
      </w:r>
      <w:r>
        <w:rPr>
          <w:rFonts w:ascii="GHEA Grapalat" w:hAnsi="GHEA Grapalat" w:cs="Sylfaen"/>
          <w:szCs w:val="24"/>
          <w:lang w:val="ru-RU"/>
        </w:rPr>
        <w:t>կնքելու</w:t>
      </w:r>
      <w:r>
        <w:rPr>
          <w:rFonts w:ascii="GHEA Grapalat" w:hAnsi="GHEA Grapalat" w:cs="Sylfaen"/>
          <w:szCs w:val="24"/>
          <w:lang w:val="es-ES"/>
        </w:rPr>
        <w:t xml:space="preserve"> </w:t>
      </w:r>
      <w:r>
        <w:rPr>
          <w:rFonts w:ascii="GHEA Grapalat" w:hAnsi="GHEA Grapalat" w:cs="Sylfaen"/>
          <w:szCs w:val="24"/>
          <w:lang w:val="ru-RU"/>
        </w:rPr>
        <w:t>մասին</w:t>
      </w:r>
      <w:r>
        <w:rPr>
          <w:rFonts w:ascii="GHEA Grapalat" w:hAnsi="GHEA Grapalat" w:cs="Sylfaen"/>
          <w:szCs w:val="24"/>
          <w:lang w:val="es-ES"/>
        </w:rPr>
        <w:t xml:space="preserve"> </w:t>
      </w:r>
      <w:r>
        <w:rPr>
          <w:rFonts w:ascii="GHEA Grapalat" w:hAnsi="GHEA Grapalat" w:cs="Sylfaen"/>
          <w:szCs w:val="24"/>
          <w:lang w:val="ru-RU"/>
        </w:rPr>
        <w:t>որոշումը։</w:t>
      </w:r>
      <w:r>
        <w:rPr>
          <w:rFonts w:ascii="GHEA Grapalat" w:hAnsi="GHEA Grapalat" w:cs="Sylfaen"/>
          <w:szCs w:val="24"/>
          <w:lang w:val="es-ES"/>
        </w:rPr>
        <w:t xml:space="preserve"> </w:t>
      </w:r>
      <w:r>
        <w:rPr>
          <w:rFonts w:ascii="GHEA Grapalat" w:hAnsi="GHEA Grapalat" w:cs="Sylfaen"/>
          <w:szCs w:val="24"/>
          <w:lang w:val="ru-RU"/>
        </w:rPr>
        <w:t>Մինչև</w:t>
      </w:r>
      <w:r>
        <w:rPr>
          <w:rFonts w:ascii="GHEA Grapalat" w:hAnsi="GHEA Grapalat" w:cs="Sylfaen"/>
          <w:szCs w:val="24"/>
          <w:lang w:val="es-ES"/>
        </w:rPr>
        <w:t xml:space="preserve"> </w:t>
      </w:r>
      <w:r>
        <w:rPr>
          <w:rFonts w:ascii="GHEA Grapalat" w:hAnsi="GHEA Grapalat" w:cs="Sylfaen"/>
          <w:szCs w:val="24"/>
          <w:lang w:val="ru-RU"/>
        </w:rPr>
        <w:t>անգործության</w:t>
      </w:r>
      <w:r>
        <w:rPr>
          <w:rFonts w:ascii="GHEA Grapalat" w:hAnsi="GHEA Grapalat" w:cs="Sylfaen"/>
          <w:szCs w:val="24"/>
          <w:lang w:val="es-ES"/>
        </w:rPr>
        <w:t xml:space="preserve"> </w:t>
      </w:r>
      <w:r>
        <w:rPr>
          <w:rFonts w:ascii="GHEA Grapalat" w:hAnsi="GHEA Grapalat" w:cs="Sylfaen"/>
          <w:szCs w:val="24"/>
          <w:lang w:val="ru-RU"/>
        </w:rPr>
        <w:t>ժամկետը</w:t>
      </w:r>
      <w:r>
        <w:rPr>
          <w:rFonts w:ascii="GHEA Grapalat" w:hAnsi="GHEA Grapalat" w:cs="Sylfaen"/>
          <w:szCs w:val="24"/>
          <w:lang w:val="es-ES"/>
        </w:rPr>
        <w:t xml:space="preserve"> </w:t>
      </w:r>
      <w:r>
        <w:rPr>
          <w:rFonts w:ascii="GHEA Grapalat" w:hAnsi="GHEA Grapalat" w:cs="Sylfaen"/>
          <w:szCs w:val="24"/>
          <w:lang w:val="ru-RU"/>
        </w:rPr>
        <w:t>լրանալը</w:t>
      </w:r>
      <w:r>
        <w:rPr>
          <w:rFonts w:ascii="GHEA Grapalat" w:hAnsi="GHEA Grapalat" w:cs="Sylfaen"/>
          <w:szCs w:val="24"/>
          <w:lang w:val="es-ES"/>
        </w:rPr>
        <w:t xml:space="preserve"> </w:t>
      </w:r>
      <w:r>
        <w:rPr>
          <w:rFonts w:ascii="GHEA Grapalat" w:hAnsi="GHEA Grapalat" w:cs="Sylfaen"/>
          <w:szCs w:val="24"/>
          <w:lang w:val="ru-RU"/>
        </w:rPr>
        <w:t>կամ</w:t>
      </w:r>
      <w:r>
        <w:rPr>
          <w:rFonts w:ascii="GHEA Grapalat" w:hAnsi="GHEA Grapalat" w:cs="Sylfaen"/>
          <w:szCs w:val="24"/>
          <w:lang w:val="es-ES"/>
        </w:rPr>
        <w:t xml:space="preserve"> </w:t>
      </w:r>
      <w:r>
        <w:rPr>
          <w:rFonts w:ascii="GHEA Grapalat" w:hAnsi="GHEA Grapalat" w:cs="Sylfaen"/>
          <w:szCs w:val="24"/>
          <w:lang w:val="ru-RU"/>
        </w:rPr>
        <w:t>առանց</w:t>
      </w:r>
      <w:r>
        <w:rPr>
          <w:rFonts w:ascii="GHEA Grapalat" w:hAnsi="GHEA Grapalat" w:cs="Sylfaen"/>
          <w:szCs w:val="24"/>
          <w:lang w:val="es-ES"/>
        </w:rPr>
        <w:t xml:space="preserve"> </w:t>
      </w:r>
      <w:r>
        <w:rPr>
          <w:rFonts w:ascii="GHEA Grapalat" w:hAnsi="GHEA Grapalat" w:cs="Sylfaen"/>
          <w:szCs w:val="24"/>
          <w:lang w:val="ru-RU"/>
        </w:rPr>
        <w:t>պայմանագիր</w:t>
      </w:r>
      <w:r>
        <w:rPr>
          <w:rFonts w:ascii="GHEA Grapalat" w:hAnsi="GHEA Grapalat" w:cs="Sylfaen"/>
          <w:szCs w:val="24"/>
          <w:lang w:val="es-ES"/>
        </w:rPr>
        <w:t xml:space="preserve"> </w:t>
      </w:r>
      <w:r>
        <w:rPr>
          <w:rFonts w:ascii="GHEA Grapalat" w:hAnsi="GHEA Grapalat" w:cs="Sylfaen"/>
          <w:szCs w:val="24"/>
          <w:lang w:val="ru-RU"/>
        </w:rPr>
        <w:t>կնքելու</w:t>
      </w:r>
      <w:r>
        <w:rPr>
          <w:rFonts w:ascii="GHEA Grapalat" w:hAnsi="GHEA Grapalat" w:cs="Sylfaen"/>
          <w:szCs w:val="24"/>
          <w:lang w:val="es-ES"/>
        </w:rPr>
        <w:t xml:space="preserve"> </w:t>
      </w:r>
      <w:r>
        <w:rPr>
          <w:rFonts w:ascii="GHEA Grapalat" w:hAnsi="GHEA Grapalat" w:cs="Sylfaen"/>
          <w:szCs w:val="24"/>
          <w:lang w:val="ru-RU"/>
        </w:rPr>
        <w:t>մասին</w:t>
      </w:r>
      <w:r>
        <w:rPr>
          <w:rFonts w:ascii="GHEA Grapalat" w:hAnsi="GHEA Grapalat" w:cs="Sylfaen"/>
          <w:szCs w:val="24"/>
          <w:lang w:val="es-ES"/>
        </w:rPr>
        <w:t xml:space="preserve"> </w:t>
      </w:r>
      <w:r>
        <w:rPr>
          <w:rFonts w:ascii="GHEA Grapalat" w:hAnsi="GHEA Grapalat" w:cs="Sylfaen"/>
          <w:szCs w:val="24"/>
          <w:lang w:val="ru-RU"/>
        </w:rPr>
        <w:t>հայտարարության</w:t>
      </w:r>
      <w:r>
        <w:rPr>
          <w:rFonts w:ascii="GHEA Grapalat" w:hAnsi="GHEA Grapalat" w:cs="Sylfaen"/>
          <w:szCs w:val="24"/>
          <w:lang w:val="es-ES"/>
        </w:rPr>
        <w:t xml:space="preserve"> </w:t>
      </w:r>
      <w:r>
        <w:rPr>
          <w:rFonts w:ascii="GHEA Grapalat" w:hAnsi="GHEA Grapalat" w:cs="Sylfaen"/>
          <w:szCs w:val="24"/>
          <w:lang w:val="ru-RU"/>
        </w:rPr>
        <w:t>հրապարակման</w:t>
      </w:r>
      <w:r>
        <w:rPr>
          <w:rFonts w:ascii="GHEA Grapalat" w:hAnsi="GHEA Grapalat" w:cs="Sylfaen"/>
          <w:szCs w:val="24"/>
          <w:lang w:val="es-ES"/>
        </w:rPr>
        <w:t xml:space="preserve"> </w:t>
      </w:r>
      <w:r>
        <w:rPr>
          <w:rFonts w:ascii="GHEA Grapalat" w:hAnsi="GHEA Grapalat" w:cs="Sylfaen"/>
          <w:szCs w:val="24"/>
          <w:lang w:val="ru-RU"/>
        </w:rPr>
        <w:t>կնք</w:t>
      </w:r>
      <w:r>
        <w:rPr>
          <w:rFonts w:ascii="GHEA Grapalat" w:hAnsi="GHEA Grapalat" w:cs="Sylfaen"/>
          <w:szCs w:val="24"/>
          <w:lang w:val="en-US"/>
        </w:rPr>
        <w:t>վ</w:t>
      </w:r>
      <w:r>
        <w:rPr>
          <w:rFonts w:ascii="GHEA Grapalat" w:hAnsi="GHEA Grapalat" w:cs="Sylfaen"/>
          <w:szCs w:val="24"/>
          <w:lang w:val="ru-RU"/>
        </w:rPr>
        <w:t>ած</w:t>
      </w:r>
      <w:r>
        <w:rPr>
          <w:rFonts w:ascii="GHEA Grapalat" w:hAnsi="GHEA Grapalat" w:cs="Sylfaen"/>
          <w:szCs w:val="24"/>
          <w:lang w:val="es-ES"/>
        </w:rPr>
        <w:t xml:space="preserve"> </w:t>
      </w:r>
      <w:r>
        <w:rPr>
          <w:rFonts w:ascii="GHEA Grapalat" w:hAnsi="GHEA Grapalat" w:cs="Sylfaen"/>
          <w:szCs w:val="24"/>
          <w:lang w:val="ru-RU"/>
        </w:rPr>
        <w:t>պայմանագիրն</w:t>
      </w:r>
      <w:r>
        <w:rPr>
          <w:rFonts w:ascii="GHEA Grapalat" w:hAnsi="GHEA Grapalat" w:cs="Sylfaen"/>
          <w:szCs w:val="24"/>
          <w:lang w:val="es-ES"/>
        </w:rPr>
        <w:t xml:space="preserve"> </w:t>
      </w:r>
      <w:r>
        <w:rPr>
          <w:rFonts w:ascii="GHEA Grapalat" w:hAnsi="GHEA Grapalat" w:cs="Sylfaen"/>
          <w:szCs w:val="24"/>
          <w:lang w:val="ru-RU"/>
        </w:rPr>
        <w:t>առ</w:t>
      </w:r>
      <w:r>
        <w:rPr>
          <w:rFonts w:ascii="GHEA Grapalat" w:hAnsi="GHEA Grapalat" w:cs="Sylfaen"/>
          <w:szCs w:val="24"/>
          <w:lang w:val="es-ES"/>
        </w:rPr>
        <w:t xml:space="preserve"> </w:t>
      </w:r>
      <w:r>
        <w:rPr>
          <w:rFonts w:ascii="GHEA Grapalat" w:hAnsi="GHEA Grapalat" w:cs="Sylfaen"/>
          <w:szCs w:val="24"/>
          <w:lang w:val="ru-RU"/>
        </w:rPr>
        <w:t>ոչինչ</w:t>
      </w:r>
      <w:r>
        <w:rPr>
          <w:rFonts w:ascii="GHEA Grapalat" w:hAnsi="GHEA Grapalat" w:cs="Sylfaen"/>
          <w:szCs w:val="24"/>
          <w:lang w:val="es-ES"/>
        </w:rPr>
        <w:t xml:space="preserve"> </w:t>
      </w:r>
      <w:r>
        <w:rPr>
          <w:rFonts w:ascii="GHEA Grapalat" w:hAnsi="GHEA Grapalat" w:cs="Sylfaen"/>
          <w:szCs w:val="24"/>
          <w:lang w:val="ru-RU"/>
        </w:rPr>
        <w:t>է։</w:t>
      </w:r>
    </w:p>
    <w:p w:rsidR="00375C2D" w:rsidRDefault="00375C2D" w:rsidP="00375C2D">
      <w:pPr>
        <w:ind w:firstLine="567"/>
        <w:jc w:val="center"/>
        <w:rPr>
          <w:rFonts w:ascii="GHEA Grapalat" w:hAnsi="GHEA Grapalat"/>
          <w:b/>
          <w:sz w:val="20"/>
          <w:lang w:val="es-ES"/>
        </w:rPr>
      </w:pPr>
    </w:p>
    <w:p w:rsidR="00375C2D" w:rsidRDefault="00375C2D" w:rsidP="00375C2D">
      <w:pPr>
        <w:ind w:firstLine="567"/>
        <w:jc w:val="center"/>
        <w:rPr>
          <w:rFonts w:ascii="GHEA Grapalat" w:hAnsi="GHEA Grapalat"/>
          <w:b/>
          <w:sz w:val="20"/>
          <w:lang w:val="es-ES"/>
        </w:rPr>
      </w:pPr>
    </w:p>
    <w:p w:rsidR="00375C2D" w:rsidRDefault="00375C2D" w:rsidP="00375C2D">
      <w:pPr>
        <w:jc w:val="center"/>
        <w:rPr>
          <w:rFonts w:ascii="GHEA Grapalat" w:hAnsi="GHEA Grapalat"/>
          <w:b/>
          <w:iCs/>
          <w:sz w:val="20"/>
          <w:lang w:val="hy-AM"/>
        </w:rPr>
      </w:pPr>
    </w:p>
    <w:p w:rsidR="00375C2D" w:rsidRDefault="00375C2D" w:rsidP="00375C2D">
      <w:pPr>
        <w:jc w:val="center"/>
        <w:rPr>
          <w:rFonts w:ascii="GHEA Grapalat" w:hAnsi="GHEA Grapalat"/>
          <w:b/>
          <w:iCs/>
          <w:sz w:val="20"/>
          <w:lang w:val="hy-AM"/>
        </w:rPr>
      </w:pPr>
    </w:p>
    <w:p w:rsidR="00375C2D" w:rsidRDefault="00375C2D" w:rsidP="00375C2D">
      <w:pPr>
        <w:jc w:val="center"/>
        <w:rPr>
          <w:rFonts w:ascii="GHEA Grapalat" w:hAnsi="GHEA Grapalat" w:cs="Arial"/>
          <w:b/>
          <w:iCs/>
          <w:sz w:val="20"/>
          <w:lang w:val="af-ZA"/>
        </w:rPr>
      </w:pPr>
      <w:r>
        <w:rPr>
          <w:rFonts w:ascii="GHEA Grapalat" w:hAnsi="GHEA Grapalat"/>
          <w:b/>
          <w:iCs/>
          <w:sz w:val="20"/>
          <w:lang w:val="es-ES"/>
        </w:rPr>
        <w:t>9</w:t>
      </w:r>
      <w:r>
        <w:rPr>
          <w:rFonts w:ascii="GHEA Grapalat" w:hAnsi="GHEA Grapalat"/>
          <w:b/>
          <w:iCs/>
          <w:sz w:val="20"/>
          <w:lang w:val="af-ZA"/>
        </w:rPr>
        <w:t xml:space="preserve">. </w:t>
      </w:r>
      <w:r>
        <w:rPr>
          <w:rFonts w:ascii="GHEA Grapalat" w:hAnsi="GHEA Grapalat" w:cs="Sylfaen"/>
          <w:b/>
          <w:iCs/>
          <w:sz w:val="20"/>
          <w:lang w:val="af-ZA"/>
        </w:rPr>
        <w:t>ՊԱՅՄԱՆԱԳՐԻ</w:t>
      </w:r>
      <w:r>
        <w:rPr>
          <w:rFonts w:ascii="GHEA Grapalat" w:hAnsi="GHEA Grapalat" w:cs="Arial"/>
          <w:b/>
          <w:iCs/>
          <w:sz w:val="20"/>
          <w:lang w:val="af-ZA"/>
        </w:rPr>
        <w:t xml:space="preserve"> </w:t>
      </w:r>
      <w:r>
        <w:rPr>
          <w:rFonts w:ascii="GHEA Grapalat" w:hAnsi="GHEA Grapalat" w:cs="Sylfaen"/>
          <w:b/>
          <w:iCs/>
          <w:sz w:val="20"/>
          <w:lang w:val="af-ZA"/>
        </w:rPr>
        <w:t>ԿՆՔՈՒՄԸ</w:t>
      </w:r>
      <w:r>
        <w:rPr>
          <w:rFonts w:ascii="GHEA Grapalat" w:hAnsi="GHEA Grapalat" w:cs="Arial"/>
          <w:b/>
          <w:iCs/>
          <w:sz w:val="20"/>
          <w:lang w:val="af-ZA"/>
        </w:rPr>
        <w:t xml:space="preserve"> </w:t>
      </w:r>
    </w:p>
    <w:p w:rsidR="00375C2D" w:rsidRDefault="00375C2D" w:rsidP="00375C2D">
      <w:pPr>
        <w:jc w:val="center"/>
        <w:rPr>
          <w:rFonts w:ascii="GHEA Grapalat" w:hAnsi="GHEA Grapalat"/>
          <w:b/>
          <w:iCs/>
          <w:sz w:val="20"/>
          <w:lang w:val="af-ZA"/>
        </w:rPr>
      </w:pPr>
    </w:p>
    <w:p w:rsidR="00375C2D" w:rsidRDefault="00375C2D" w:rsidP="00375C2D">
      <w:pPr>
        <w:ind w:firstLine="567"/>
        <w:jc w:val="both"/>
        <w:rPr>
          <w:rFonts w:ascii="GHEA Grapalat" w:hAnsi="GHEA Grapalat" w:cs="Sylfaen"/>
          <w:sz w:val="20"/>
          <w:lang w:val="af-ZA"/>
        </w:rPr>
      </w:pPr>
      <w:r>
        <w:rPr>
          <w:rFonts w:ascii="GHEA Grapalat" w:hAnsi="GHEA Grapalat"/>
          <w:iCs/>
          <w:sz w:val="20"/>
          <w:lang w:val="es-ES"/>
        </w:rPr>
        <w:t>9</w:t>
      </w:r>
      <w:r>
        <w:rPr>
          <w:rFonts w:ascii="GHEA Grapalat" w:hAnsi="GHEA Grapalat"/>
          <w:iCs/>
          <w:sz w:val="20"/>
          <w:lang w:val="af-ZA"/>
        </w:rPr>
        <w:t xml:space="preserve">.1 </w:t>
      </w:r>
      <w:r w:rsidRPr="00375C2D">
        <w:rPr>
          <w:rFonts w:ascii="GHEA Grapalat" w:hAnsi="GHEA Grapalat" w:cs="Sylfaen"/>
          <w:sz w:val="20"/>
          <w:lang w:val="hy-AM"/>
        </w:rPr>
        <w:t>Պայմանագիր</w:t>
      </w:r>
      <w:r>
        <w:rPr>
          <w:rFonts w:ascii="GHEA Grapalat" w:hAnsi="GHEA Grapalat" w:cs="Sylfaen"/>
          <w:sz w:val="20"/>
          <w:lang w:val="af-ZA"/>
        </w:rPr>
        <w:t xml:space="preserve"> </w:t>
      </w:r>
      <w:r w:rsidRPr="00375C2D">
        <w:rPr>
          <w:rFonts w:ascii="GHEA Grapalat" w:hAnsi="GHEA Grapalat" w:cs="Sylfaen"/>
          <w:sz w:val="20"/>
          <w:lang w:val="hy-AM"/>
        </w:rPr>
        <w:t>կնքվում</w:t>
      </w:r>
      <w:r>
        <w:rPr>
          <w:rFonts w:ascii="GHEA Grapalat" w:hAnsi="GHEA Grapalat" w:cs="Sylfaen"/>
          <w:sz w:val="20"/>
          <w:lang w:val="af-ZA"/>
        </w:rPr>
        <w:t xml:space="preserve"> </w:t>
      </w:r>
      <w:r w:rsidRPr="00375C2D">
        <w:rPr>
          <w:rFonts w:ascii="GHEA Grapalat" w:hAnsi="GHEA Grapalat" w:cs="Sylfaen"/>
          <w:sz w:val="20"/>
          <w:lang w:val="hy-AM"/>
        </w:rPr>
        <w:t>է</w:t>
      </w:r>
      <w:r>
        <w:rPr>
          <w:rFonts w:ascii="GHEA Grapalat" w:hAnsi="GHEA Grapalat" w:cs="Sylfaen"/>
          <w:sz w:val="20"/>
          <w:lang w:val="af-ZA"/>
        </w:rPr>
        <w:t xml:space="preserve"> </w:t>
      </w:r>
      <w:r w:rsidRPr="00375C2D">
        <w:rPr>
          <w:rFonts w:ascii="GHEA Grapalat" w:hAnsi="GHEA Grapalat" w:cs="Sylfaen"/>
          <w:sz w:val="20"/>
          <w:lang w:val="hy-AM"/>
        </w:rPr>
        <w:t>հանձնաժողովի</w:t>
      </w:r>
      <w:r>
        <w:rPr>
          <w:rFonts w:ascii="GHEA Grapalat" w:hAnsi="GHEA Grapalat" w:cs="Sylfaen"/>
          <w:sz w:val="20"/>
          <w:lang w:val="af-ZA"/>
        </w:rPr>
        <w:t xml:space="preserve"> </w:t>
      </w:r>
      <w:r w:rsidRPr="00375C2D">
        <w:rPr>
          <w:rFonts w:ascii="GHEA Grapalat" w:hAnsi="GHEA Grapalat" w:cs="Sylfaen"/>
          <w:sz w:val="20"/>
          <w:lang w:val="hy-AM"/>
        </w:rPr>
        <w:t>որոշման</w:t>
      </w:r>
      <w:r>
        <w:rPr>
          <w:rFonts w:ascii="GHEA Grapalat" w:hAnsi="GHEA Grapalat" w:cs="Sylfaen"/>
          <w:sz w:val="20"/>
          <w:lang w:val="af-ZA"/>
        </w:rPr>
        <w:t xml:space="preserve"> </w:t>
      </w:r>
      <w:r w:rsidRPr="00375C2D">
        <w:rPr>
          <w:rFonts w:ascii="GHEA Grapalat" w:hAnsi="GHEA Grapalat" w:cs="Sylfaen"/>
          <w:sz w:val="20"/>
          <w:lang w:val="hy-AM"/>
        </w:rPr>
        <w:t>հիման</w:t>
      </w:r>
      <w:r>
        <w:rPr>
          <w:rFonts w:ascii="GHEA Grapalat" w:hAnsi="GHEA Grapalat" w:cs="Sylfaen"/>
          <w:sz w:val="20"/>
          <w:lang w:val="af-ZA"/>
        </w:rPr>
        <w:t xml:space="preserve"> </w:t>
      </w:r>
      <w:r w:rsidRPr="00375C2D">
        <w:rPr>
          <w:rFonts w:ascii="GHEA Grapalat" w:hAnsi="GHEA Grapalat" w:cs="Sylfaen"/>
          <w:sz w:val="20"/>
          <w:lang w:val="hy-AM"/>
        </w:rPr>
        <w:t>վրա</w:t>
      </w:r>
      <w:r>
        <w:rPr>
          <w:rFonts w:ascii="GHEA Grapalat" w:hAnsi="GHEA Grapalat" w:cs="Sylfaen"/>
          <w:sz w:val="20"/>
          <w:lang w:val="af-ZA"/>
        </w:rPr>
        <w:t xml:space="preserve">` </w:t>
      </w:r>
      <w:r w:rsidRPr="00375C2D">
        <w:rPr>
          <w:rFonts w:ascii="GHEA Grapalat" w:hAnsi="GHEA Grapalat" w:cs="Sylfaen"/>
          <w:sz w:val="20"/>
          <w:lang w:val="hy-AM"/>
        </w:rPr>
        <w:t>պատվիրատուի</w:t>
      </w:r>
      <w:r>
        <w:rPr>
          <w:rFonts w:ascii="GHEA Grapalat" w:hAnsi="GHEA Grapalat" w:cs="Sylfaen"/>
          <w:sz w:val="20"/>
          <w:lang w:val="af-ZA"/>
        </w:rPr>
        <w:t xml:space="preserve"> </w:t>
      </w:r>
      <w:r w:rsidRPr="00375C2D">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գրավոր</w:t>
      </w:r>
      <w:r>
        <w:rPr>
          <w:rFonts w:ascii="GHEA Grapalat" w:hAnsi="GHEA Grapalat" w:cs="Sylfaen"/>
          <w:sz w:val="20"/>
          <w:lang w:val="af-ZA"/>
        </w:rPr>
        <w:t xml:space="preserve">` </w:t>
      </w:r>
      <w:r>
        <w:rPr>
          <w:rFonts w:ascii="GHEA Grapalat" w:hAnsi="GHEA Grapalat" w:cs="Sylfaen"/>
          <w:sz w:val="20"/>
          <w:lang w:val="ru-RU"/>
        </w:rPr>
        <w:t>մեկ</w:t>
      </w:r>
      <w:r>
        <w:rPr>
          <w:rFonts w:ascii="GHEA Grapalat" w:hAnsi="GHEA Grapalat" w:cs="Sylfaen"/>
          <w:sz w:val="20"/>
          <w:lang w:val="af-ZA"/>
        </w:rPr>
        <w:t xml:space="preserve"> </w:t>
      </w:r>
      <w:r>
        <w:rPr>
          <w:rFonts w:ascii="GHEA Grapalat" w:hAnsi="GHEA Grapalat" w:cs="Sylfaen"/>
          <w:sz w:val="20"/>
          <w:lang w:val="ru-RU"/>
        </w:rPr>
        <w:t>փաստաթուղթ</w:t>
      </w:r>
      <w:r>
        <w:rPr>
          <w:rFonts w:ascii="GHEA Grapalat" w:hAnsi="GHEA Grapalat" w:cs="Sylfaen"/>
          <w:sz w:val="20"/>
          <w:lang w:val="af-ZA"/>
        </w:rPr>
        <w:t xml:space="preserve"> </w:t>
      </w:r>
      <w:r>
        <w:rPr>
          <w:rFonts w:ascii="GHEA Grapalat" w:hAnsi="GHEA Grapalat" w:cs="Sylfaen"/>
          <w:sz w:val="20"/>
          <w:lang w:val="ru-RU"/>
        </w:rPr>
        <w:t>կազմելու</w:t>
      </w:r>
      <w:r>
        <w:rPr>
          <w:rFonts w:ascii="GHEA Grapalat" w:hAnsi="GHEA Grapalat" w:cs="Sylfaen"/>
          <w:sz w:val="20"/>
          <w:lang w:val="af-ZA"/>
        </w:rPr>
        <w:t xml:space="preserve"> </w:t>
      </w:r>
      <w:r>
        <w:rPr>
          <w:rFonts w:ascii="GHEA Grapalat" w:hAnsi="GHEA Grapalat" w:cs="Sylfaen"/>
          <w:sz w:val="20"/>
          <w:lang w:val="ru-RU"/>
        </w:rPr>
        <w:t>միջոցով։</w:t>
      </w:r>
    </w:p>
    <w:p w:rsidR="00375C2D" w:rsidRDefault="00375C2D" w:rsidP="00375C2D">
      <w:pPr>
        <w:ind w:firstLine="567"/>
        <w:jc w:val="both"/>
        <w:rPr>
          <w:rFonts w:ascii="GHEA Grapalat" w:hAnsi="GHEA Grapalat" w:cs="Sylfaen"/>
          <w:sz w:val="20"/>
          <w:lang w:val="af-ZA"/>
        </w:rPr>
      </w:pPr>
      <w:r>
        <w:rPr>
          <w:rFonts w:ascii="GHEA Grapalat" w:hAnsi="GHEA Grapalat" w:cs="Sylfaen"/>
          <w:sz w:val="20"/>
          <w:lang w:val="af-ZA"/>
        </w:rPr>
        <w:t xml:space="preserve">9.2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23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չորս</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ատվիրատուն</w:t>
      </w:r>
      <w:r>
        <w:rPr>
          <w:rFonts w:ascii="GHEA Grapalat" w:hAnsi="GHEA Grapalat" w:cs="Sylfaen"/>
          <w:sz w:val="20"/>
          <w:lang w:val="af-ZA"/>
        </w:rPr>
        <w:t xml:space="preserve"> </w:t>
      </w:r>
      <w:r>
        <w:rPr>
          <w:rFonts w:ascii="GHEA Grapalat" w:hAnsi="GHEA Grapalat" w:cs="Sylfaen"/>
          <w:sz w:val="20"/>
          <w:lang w:val="ru-RU"/>
        </w:rPr>
        <w:t>ծանուցում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ներկայացնելով</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կնքվել</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շուտ</w:t>
      </w:r>
      <w:r>
        <w:rPr>
          <w:rFonts w:ascii="GHEA Grapalat" w:hAnsi="GHEA Grapalat" w:cs="Sylfaen"/>
          <w:sz w:val="20"/>
          <w:lang w:val="af-ZA"/>
        </w:rPr>
        <w:t xml:space="preserve">, </w:t>
      </w:r>
      <w:r>
        <w:rPr>
          <w:rFonts w:ascii="GHEA Grapalat" w:hAnsi="GHEA Grapalat" w:cs="Sylfaen"/>
          <w:sz w:val="20"/>
          <w:lang w:val="ru-RU"/>
        </w:rPr>
        <w:t>քան</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23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w:t>
      </w:r>
      <w:r>
        <w:rPr>
          <w:rFonts w:ascii="GHEA Grapalat" w:hAnsi="GHEA Grapalat" w:cs="Sylfaen"/>
          <w:sz w:val="20"/>
          <w:lang w:val="af-ZA"/>
        </w:rPr>
        <w:t xml:space="preserve"> </w:t>
      </w:r>
      <w:r>
        <w:rPr>
          <w:rFonts w:ascii="GHEA Grapalat" w:hAnsi="GHEA Grapalat" w:cs="Sylfaen"/>
          <w:sz w:val="20"/>
          <w:lang w:val="ru-RU"/>
        </w:rPr>
        <w:t>օրվան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երկրորդ</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օրը</w:t>
      </w:r>
      <w:r>
        <w:rPr>
          <w:rFonts w:ascii="GHEA Grapalat" w:hAnsi="GHEA Grapalat" w:cs="Sylfaen"/>
          <w:sz w:val="20"/>
          <w:lang w:val="af-ZA"/>
        </w:rPr>
        <w:t>:</w:t>
      </w:r>
    </w:p>
    <w:p w:rsidR="00375C2D" w:rsidRDefault="00375C2D" w:rsidP="00375C2D">
      <w:pPr>
        <w:ind w:firstLine="567"/>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.3</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կնքվելիք</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քարտուղարը</w:t>
      </w:r>
      <w:r>
        <w:rPr>
          <w:rFonts w:ascii="GHEA Grapalat" w:hAnsi="GHEA Grapalat" w:cs="Sylfaen"/>
          <w:sz w:val="20"/>
          <w:lang w:val="af-ZA"/>
        </w:rPr>
        <w:t xml:space="preserve"> </w:t>
      </w:r>
      <w:r>
        <w:rPr>
          <w:rFonts w:ascii="GHEA Grapalat" w:hAnsi="GHEA Grapalat" w:cs="Sylfaen"/>
          <w:sz w:val="20"/>
          <w:lang w:val="ru-RU"/>
        </w:rPr>
        <w:t>տրամադրում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եղանակով</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պայմանագրում</w:t>
      </w:r>
      <w:r>
        <w:rPr>
          <w:rFonts w:ascii="GHEA Grapalat" w:hAnsi="GHEA Grapalat" w:cs="Sylfaen"/>
          <w:sz w:val="20"/>
          <w:lang w:val="af-ZA"/>
        </w:rPr>
        <w:t xml:space="preserve"> </w:t>
      </w:r>
      <w:r>
        <w:rPr>
          <w:rFonts w:ascii="GHEA Grapalat" w:hAnsi="GHEA Grapalat" w:cs="Sylfaen"/>
          <w:sz w:val="20"/>
          <w:lang w:val="ru-RU"/>
        </w:rPr>
        <w:t>ներառվում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ներկայացված</w:t>
      </w:r>
      <w:r>
        <w:rPr>
          <w:rFonts w:ascii="GHEA Grapalat" w:hAnsi="GHEA Grapalat" w:cs="Sylfaen"/>
          <w:sz w:val="20"/>
          <w:lang w:val="af-ZA"/>
        </w:rPr>
        <w:t xml:space="preserve"> </w:t>
      </w:r>
      <w:r>
        <w:rPr>
          <w:rFonts w:ascii="GHEA Grapalat" w:hAnsi="GHEA Grapalat" w:cs="Sylfaen"/>
          <w:sz w:val="20"/>
          <w:lang w:val="ru-RU"/>
        </w:rPr>
        <w:t>ապրանքի</w:t>
      </w:r>
      <w:r>
        <w:rPr>
          <w:rFonts w:ascii="GHEA Grapalat" w:hAnsi="GHEA Grapalat" w:cs="Sylfaen"/>
          <w:sz w:val="20"/>
          <w:lang w:val="af-ZA"/>
        </w:rPr>
        <w:t xml:space="preserve"> </w:t>
      </w:r>
      <w:r>
        <w:rPr>
          <w:rFonts w:ascii="GHEA Grapalat" w:hAnsi="GHEA Grapalat"/>
          <w:sz w:val="20"/>
          <w:szCs w:val="20"/>
          <w:lang w:val="hy-AM" w:eastAsia="x-none"/>
        </w:rPr>
        <w:t>ամբողջական նկարագիրը</w:t>
      </w:r>
      <w:r>
        <w:rPr>
          <w:rFonts w:ascii="GHEA Grapalat" w:hAnsi="GHEA Grapalat" w:cs="Sylfaen"/>
          <w:sz w:val="20"/>
          <w:lang w:val="af-ZA"/>
        </w:rPr>
        <w:t xml:space="preserve">: </w:t>
      </w:r>
    </w:p>
    <w:p w:rsidR="00375C2D" w:rsidRDefault="00375C2D" w:rsidP="00375C2D">
      <w:pPr>
        <w:ind w:firstLine="567"/>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w:t>
      </w:r>
      <w:r>
        <w:rPr>
          <w:rFonts w:ascii="GHEA Grapalat" w:hAnsi="GHEA Grapalat" w:cs="Sylfaen"/>
          <w:sz w:val="20"/>
          <w:lang w:val="af-ZA"/>
        </w:rPr>
        <w:t xml:space="preserve">4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նախագիծ</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lang w:val="hy-AM"/>
        </w:rPr>
        <w:t>ստանալուց</w:t>
      </w:r>
      <w:r>
        <w:rPr>
          <w:rFonts w:ascii="GHEA Grapalat" w:hAnsi="GHEA Grapalat" w:cs="Sylfaen"/>
          <w:sz w:val="20"/>
          <w:lang w:val="af-ZA"/>
        </w:rPr>
        <w:t xml:space="preserve"> </w:t>
      </w:r>
      <w:r>
        <w:rPr>
          <w:rFonts w:ascii="GHEA Grapalat" w:hAnsi="GHEA Grapalat" w:cs="Sylfaen"/>
          <w:sz w:val="20"/>
          <w:lang w:val="hy-AM"/>
        </w:rPr>
        <w:t>հետո</w:t>
      </w:r>
      <w:r>
        <w:rPr>
          <w:rFonts w:ascii="GHEA Grapalat" w:hAnsi="GHEA Grapalat" w:cs="Sylfaen"/>
          <w:sz w:val="20"/>
          <w:lang w:val="af-ZA"/>
        </w:rPr>
        <w:t xml:space="preserve">` 10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lang w:val="hy-AM"/>
        </w:rPr>
        <w:t>օրվա</w:t>
      </w:r>
      <w:r>
        <w:rPr>
          <w:rFonts w:ascii="GHEA Grapalat" w:hAnsi="GHEA Grapalat" w:cs="Sylfaen"/>
          <w:sz w:val="20"/>
          <w:lang w:val="af-ZA"/>
        </w:rPr>
        <w:t xml:space="preserve"> </w:t>
      </w:r>
      <w:r>
        <w:rPr>
          <w:rFonts w:ascii="GHEA Grapalat" w:hAnsi="GHEA Grapalat" w:cs="Sylfaen"/>
          <w:sz w:val="20"/>
          <w:lang w:val="hy-AM"/>
        </w:rPr>
        <w:t>ընթացքում</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ստորագրում</w:t>
      </w:r>
      <w:r>
        <w:rPr>
          <w:rFonts w:ascii="GHEA Grapalat" w:hAnsi="GHEA Grapalat" w:cs="Sylfaen"/>
          <w:sz w:val="20"/>
          <w:lang w:val="af-ZA"/>
        </w:rPr>
        <w:t xml:space="preserve"> </w:t>
      </w:r>
      <w:r>
        <w:rPr>
          <w:rFonts w:ascii="GHEA Grapalat" w:hAnsi="GHEA Grapalat" w:cs="Sylfaen"/>
          <w:sz w:val="20"/>
          <w:lang w:val="hy-AM"/>
        </w:rPr>
        <w:t>պայմանագիրը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պ</w:t>
      </w:r>
      <w:r>
        <w:rPr>
          <w:rFonts w:ascii="GHEA Grapalat" w:hAnsi="GHEA Grapalat" w:cs="Sylfaen"/>
          <w:sz w:val="20"/>
          <w:lang w:val="ru-RU"/>
        </w:rPr>
        <w:t>ատվիրատուին</w:t>
      </w:r>
      <w:r>
        <w:rPr>
          <w:rFonts w:ascii="GHEA Grapalat" w:hAnsi="GHEA Grapalat" w:cs="Sylfaen"/>
          <w:sz w:val="20"/>
          <w:lang w:val="af-ZA"/>
        </w:rPr>
        <w:t xml:space="preserve"> </w:t>
      </w:r>
      <w:r>
        <w:rPr>
          <w:rFonts w:ascii="GHEA Grapalat" w:hAnsi="GHEA Grapalat" w:cs="Sylfaen"/>
          <w:sz w:val="20"/>
          <w:lang w:val="ru-RU"/>
        </w:rPr>
        <w:t>ներկայացնում</w:t>
      </w:r>
      <w:r>
        <w:rPr>
          <w:rFonts w:ascii="GHEA Grapalat" w:hAnsi="GHEA Grapalat" w:cs="Sylfaen"/>
          <w:sz w:val="20"/>
          <w:lang w:val="af-ZA"/>
        </w:rPr>
        <w:t xml:space="preserve"> որակավորման և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w:t>
      </w:r>
      <w:r>
        <w:rPr>
          <w:rFonts w:ascii="GHEA Grapalat" w:hAnsi="GHEA Grapalat" w:cs="Sylfaen"/>
          <w:i/>
          <w:sz w:val="20"/>
          <w:lang w:val="af-ZA"/>
        </w:rPr>
        <w:t xml:space="preserve"> </w:t>
      </w:r>
      <w:r>
        <w:rPr>
          <w:rFonts w:ascii="GHEA Grapalat" w:hAnsi="GHEA Grapalat" w:cs="Sylfaen"/>
          <w:sz w:val="20"/>
          <w:lang w:val="hy-AM"/>
        </w:rPr>
        <w:t>ապա նա զրկվում է պայմանագիրը ստորագրելու իրավունքից։</w:t>
      </w:r>
      <w:r>
        <w:rPr>
          <w:rFonts w:ascii="GHEA Grapalat" w:hAnsi="GHEA Grapalat" w:cs="Sylfaen"/>
          <w:sz w:val="20"/>
          <w:lang w:val="af-ZA"/>
        </w:rPr>
        <w:t xml:space="preserve"> </w:t>
      </w:r>
      <w:r>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375C2D" w:rsidRDefault="00375C2D" w:rsidP="00375C2D">
      <w:pPr>
        <w:ind w:firstLine="567"/>
        <w:jc w:val="both"/>
        <w:rPr>
          <w:rFonts w:ascii="GHEA Grapalat" w:hAnsi="GHEA Grapalat" w:cs="Sylfaen"/>
          <w:sz w:val="20"/>
          <w:lang w:val="af-ZA"/>
        </w:rPr>
      </w:pPr>
      <w:r>
        <w:rPr>
          <w:rFonts w:ascii="GHEA Grapalat" w:hAnsi="GHEA Grapalat" w:cs="Sylfaen"/>
          <w:sz w:val="20"/>
          <w:lang w:val="hy-AM"/>
        </w:rPr>
        <w:t>Ընդ</w:t>
      </w:r>
      <w:r>
        <w:rPr>
          <w:rFonts w:ascii="GHEA Grapalat" w:hAnsi="GHEA Grapalat" w:cs="Sylfaen"/>
          <w:sz w:val="20"/>
          <w:lang w:val="af-ZA"/>
        </w:rPr>
        <w:t xml:space="preserve"> </w:t>
      </w:r>
      <w:r>
        <w:rPr>
          <w:rFonts w:ascii="GHEA Grapalat" w:hAnsi="GHEA Grapalat" w:cs="Sylfaen"/>
          <w:sz w:val="20"/>
          <w:lang w:val="hy-AM"/>
        </w:rPr>
        <w:t>որում</w:t>
      </w:r>
      <w:r>
        <w:rPr>
          <w:rFonts w:ascii="GHEA Grapalat" w:hAnsi="GHEA Grapalat" w:cs="Sylfaen"/>
          <w:sz w:val="20"/>
          <w:lang w:val="af-ZA"/>
        </w:rPr>
        <w:t xml:space="preserve"> </w:t>
      </w:r>
      <w:r>
        <w:rPr>
          <w:rFonts w:ascii="GHEA Grapalat" w:hAnsi="GHEA Grapalat" w:cs="Sylfaen"/>
          <w:sz w:val="20"/>
          <w:lang w:val="hy-AM"/>
        </w:rPr>
        <w:t xml:space="preserve">ընտրված մասնակցի կողմից հաստատված պայմանագրի նախագիծը </w:t>
      </w:r>
      <w:r>
        <w:rPr>
          <w:rFonts w:ascii="GHEA Grapalat" w:hAnsi="GHEA Grapalat" w:cs="Sylfaen"/>
          <w:sz w:val="20"/>
        </w:rPr>
        <w:t>պ</w:t>
      </w:r>
      <w:r>
        <w:rPr>
          <w:rFonts w:ascii="GHEA Grapalat" w:hAnsi="GHEA Grapalat" w:cs="Sylfaen"/>
          <w:sz w:val="20"/>
          <w:lang w:val="hy-AM"/>
        </w:rPr>
        <w:t xml:space="preserve">ատվիրատուին ներկայացվում է գրավոր և դրա ներկայացման գրությունը հաշվառվում է </w:t>
      </w:r>
      <w:r>
        <w:rPr>
          <w:rFonts w:ascii="GHEA Grapalat" w:hAnsi="GHEA Grapalat" w:cs="Sylfaen"/>
          <w:sz w:val="20"/>
        </w:rPr>
        <w:t>պ</w:t>
      </w:r>
      <w:r>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հաստատմանը</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օրը</w:t>
      </w:r>
      <w:r>
        <w:rPr>
          <w:rFonts w:ascii="GHEA Grapalat" w:hAnsi="GHEA Grapalat" w:cs="Sylfaen"/>
          <w:sz w:val="20"/>
          <w:lang w:val="af-ZA"/>
        </w:rPr>
        <w:t xml:space="preserve"> </w:t>
      </w:r>
      <w:r>
        <w:rPr>
          <w:rFonts w:ascii="GHEA Grapalat" w:hAnsi="GHEA Grapalat" w:cs="Sylfaen"/>
          <w:sz w:val="20"/>
        </w:rPr>
        <w:t>ուղեկցող</w:t>
      </w:r>
      <w:r>
        <w:rPr>
          <w:rFonts w:ascii="GHEA Grapalat" w:hAnsi="GHEA Grapalat" w:cs="Sylfaen"/>
          <w:sz w:val="20"/>
          <w:lang w:val="af-ZA"/>
        </w:rPr>
        <w:t xml:space="preserve"> </w:t>
      </w:r>
      <w:r>
        <w:rPr>
          <w:rFonts w:ascii="GHEA Grapalat" w:hAnsi="GHEA Grapalat" w:cs="Sylfaen"/>
          <w:sz w:val="20"/>
        </w:rPr>
        <w:t>գրությամբ</w:t>
      </w:r>
      <w:r>
        <w:rPr>
          <w:rFonts w:ascii="GHEA Grapalat" w:hAnsi="GHEA Grapalat" w:cs="Sylfaen"/>
          <w:sz w:val="20"/>
          <w:lang w:val="af-ZA"/>
        </w:rPr>
        <w:t xml:space="preserve"> </w:t>
      </w:r>
      <w:r>
        <w:rPr>
          <w:rFonts w:ascii="GHEA Grapalat" w:hAnsi="GHEA Grapalat" w:cs="Sylfaen"/>
          <w:sz w:val="20"/>
        </w:rPr>
        <w:t>տրամադրվում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մասնակցին</w:t>
      </w:r>
      <w:r>
        <w:rPr>
          <w:rFonts w:ascii="GHEA Grapalat" w:hAnsi="GHEA Grapalat" w:cs="Sylfaen"/>
          <w:sz w:val="20"/>
          <w:lang w:val="hy-AM"/>
        </w:rPr>
        <w:t>:</w:t>
      </w:r>
    </w:p>
    <w:p w:rsidR="00375C2D" w:rsidRDefault="00375C2D" w:rsidP="00375C2D">
      <w:pPr>
        <w:pStyle w:val="af6"/>
        <w:spacing w:after="0" w:line="240" w:lineRule="auto"/>
        <w:ind w:firstLine="567"/>
        <w:rPr>
          <w:rFonts w:ascii="GHEA Grapalat" w:hAnsi="GHEA Grapalat" w:cs="Sylfaen"/>
          <w:sz w:val="20"/>
          <w:szCs w:val="24"/>
          <w:lang w:val="af-ZA"/>
        </w:rPr>
      </w:pPr>
      <w:r>
        <w:rPr>
          <w:rFonts w:ascii="GHEA Grapalat" w:hAnsi="GHEA Grapalat" w:cs="Sylfaen"/>
          <w:sz w:val="20"/>
          <w:szCs w:val="24"/>
          <w:lang w:val="af-ZA"/>
        </w:rPr>
        <w:t xml:space="preserve">9.5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սույն</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1-ին մասի 9</w:t>
      </w:r>
      <w:r>
        <w:rPr>
          <w:rFonts w:ascii="GHEA Grapalat" w:hAnsi="GHEA Grapalat" w:cs="Sylfaen"/>
          <w:sz w:val="20"/>
          <w:szCs w:val="24"/>
          <w:lang w:val="hy-AM"/>
        </w:rPr>
        <w:t>.</w:t>
      </w:r>
      <w:r>
        <w:rPr>
          <w:rFonts w:ascii="GHEA Grapalat" w:hAnsi="GHEA Grapalat" w:cs="Sylfaen"/>
          <w:sz w:val="20"/>
          <w:szCs w:val="24"/>
          <w:lang w:val="af-ZA"/>
        </w:rPr>
        <w:t xml:space="preserve">4 </w:t>
      </w:r>
      <w:r>
        <w:rPr>
          <w:rFonts w:ascii="GHEA Grapalat" w:hAnsi="GHEA Grapalat" w:cs="Sylfaen"/>
          <w:sz w:val="20"/>
          <w:szCs w:val="24"/>
          <w:lang w:val="ru-RU"/>
        </w:rPr>
        <w:t>կետով</w:t>
      </w:r>
      <w:r>
        <w:rPr>
          <w:rFonts w:ascii="GHEA Grapalat" w:hAnsi="GHEA Grapalat" w:cs="Sylfaen"/>
          <w:sz w:val="20"/>
          <w:szCs w:val="24"/>
          <w:lang w:val="af-ZA"/>
        </w:rPr>
        <w:t xml:space="preserve"> </w:t>
      </w:r>
      <w:r>
        <w:rPr>
          <w:rFonts w:ascii="GHEA Grapalat" w:hAnsi="GHEA Grapalat" w:cs="Sylfaen"/>
          <w:sz w:val="20"/>
          <w:szCs w:val="24"/>
          <w:lang w:val="ru-RU"/>
        </w:rPr>
        <w:t>նախատեսված</w:t>
      </w:r>
      <w:r>
        <w:rPr>
          <w:rFonts w:ascii="GHEA Grapalat" w:hAnsi="GHEA Grapalat" w:cs="Sylfaen"/>
          <w:sz w:val="20"/>
          <w:szCs w:val="24"/>
          <w:lang w:val="af-ZA"/>
        </w:rPr>
        <w:t xml:space="preserve"> </w:t>
      </w:r>
      <w:r>
        <w:rPr>
          <w:rFonts w:ascii="GHEA Grapalat" w:hAnsi="GHEA Grapalat" w:cs="Sylfaen"/>
          <w:sz w:val="20"/>
          <w:szCs w:val="24"/>
          <w:lang w:val="ru-RU"/>
        </w:rPr>
        <w:t>ժամկետի</w:t>
      </w:r>
      <w:r>
        <w:rPr>
          <w:rFonts w:ascii="GHEA Grapalat" w:hAnsi="GHEA Grapalat" w:cs="Sylfaen"/>
          <w:sz w:val="20"/>
          <w:szCs w:val="24"/>
          <w:lang w:val="af-ZA"/>
        </w:rPr>
        <w:t xml:space="preserve"> </w:t>
      </w:r>
      <w:r>
        <w:rPr>
          <w:rFonts w:ascii="GHEA Grapalat" w:hAnsi="GHEA Grapalat" w:cs="Sylfaen"/>
          <w:sz w:val="20"/>
          <w:szCs w:val="24"/>
          <w:lang w:val="ru-RU"/>
        </w:rPr>
        <w:t>ավարտը</w:t>
      </w:r>
      <w:r>
        <w:rPr>
          <w:rFonts w:ascii="GHEA Grapalat" w:hAnsi="GHEA Grapalat" w:cs="Sylfaen"/>
          <w:sz w:val="20"/>
          <w:szCs w:val="24"/>
          <w:lang w:val="af-ZA"/>
        </w:rPr>
        <w:t xml:space="preserve">, </w:t>
      </w:r>
      <w:r>
        <w:rPr>
          <w:rFonts w:ascii="GHEA Grapalat" w:hAnsi="GHEA Grapalat" w:cs="Sylfaen"/>
          <w:sz w:val="20"/>
          <w:szCs w:val="24"/>
          <w:lang w:val="ru-RU"/>
        </w:rPr>
        <w:t>կողմերի</w:t>
      </w:r>
      <w:r>
        <w:rPr>
          <w:rFonts w:ascii="GHEA Grapalat" w:hAnsi="GHEA Grapalat" w:cs="Sylfaen"/>
          <w:sz w:val="20"/>
          <w:szCs w:val="24"/>
          <w:lang w:val="af-ZA"/>
        </w:rPr>
        <w:t xml:space="preserve"> </w:t>
      </w:r>
      <w:r>
        <w:rPr>
          <w:rFonts w:ascii="GHEA Grapalat" w:hAnsi="GHEA Grapalat" w:cs="Sylfaen"/>
          <w:sz w:val="20"/>
          <w:szCs w:val="24"/>
          <w:lang w:val="ru-RU"/>
        </w:rPr>
        <w:t>համաձայնությամբ</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պայմանագրի</w:t>
      </w:r>
      <w:r>
        <w:rPr>
          <w:rFonts w:ascii="GHEA Grapalat" w:hAnsi="GHEA Grapalat" w:cs="Sylfaen"/>
          <w:sz w:val="20"/>
          <w:szCs w:val="24"/>
          <w:lang w:val="af-ZA"/>
        </w:rPr>
        <w:t xml:space="preserve"> </w:t>
      </w:r>
      <w:r>
        <w:rPr>
          <w:rFonts w:ascii="GHEA Grapalat" w:hAnsi="GHEA Grapalat" w:cs="Sylfaen"/>
          <w:sz w:val="20"/>
          <w:szCs w:val="24"/>
          <w:lang w:val="ru-RU"/>
        </w:rPr>
        <w:t>նախագծում</w:t>
      </w:r>
      <w:r>
        <w:rPr>
          <w:rFonts w:ascii="GHEA Grapalat" w:hAnsi="GHEA Grapalat" w:cs="Sylfaen"/>
          <w:sz w:val="20"/>
          <w:szCs w:val="24"/>
          <w:lang w:val="af-ZA"/>
        </w:rPr>
        <w:t xml:space="preserve"> </w:t>
      </w:r>
      <w:r>
        <w:rPr>
          <w:rFonts w:ascii="GHEA Grapalat" w:hAnsi="GHEA Grapalat" w:cs="Sylfaen"/>
          <w:sz w:val="20"/>
          <w:szCs w:val="24"/>
          <w:lang w:val="ru-RU"/>
        </w:rPr>
        <w:t>կատարվել</w:t>
      </w:r>
      <w:r>
        <w:rPr>
          <w:rFonts w:ascii="GHEA Grapalat" w:hAnsi="GHEA Grapalat" w:cs="Sylfaen"/>
          <w:sz w:val="20"/>
          <w:szCs w:val="24"/>
          <w:lang w:val="af-ZA"/>
        </w:rPr>
        <w:t xml:space="preserve"> </w:t>
      </w:r>
      <w:r>
        <w:rPr>
          <w:rFonts w:ascii="GHEA Grapalat" w:hAnsi="GHEA Grapalat" w:cs="Sylfaen"/>
          <w:sz w:val="20"/>
          <w:szCs w:val="24"/>
          <w:lang w:val="ru-RU"/>
        </w:rPr>
        <w:t>փոփոխություններ</w:t>
      </w:r>
      <w:r>
        <w:rPr>
          <w:rFonts w:ascii="GHEA Grapalat" w:hAnsi="GHEA Grapalat" w:cs="Sylfaen"/>
          <w:sz w:val="20"/>
          <w:szCs w:val="24"/>
          <w:lang w:val="af-ZA"/>
        </w:rPr>
        <w:t xml:space="preserve">, </w:t>
      </w:r>
      <w:r>
        <w:rPr>
          <w:rFonts w:ascii="GHEA Grapalat" w:hAnsi="GHEA Grapalat" w:cs="Sylfaen"/>
          <w:sz w:val="20"/>
          <w:szCs w:val="24"/>
          <w:lang w:val="ru-RU"/>
        </w:rPr>
        <w:t>սակայն</w:t>
      </w:r>
      <w:r>
        <w:rPr>
          <w:rFonts w:ascii="GHEA Grapalat" w:hAnsi="GHEA Grapalat" w:cs="Sylfaen"/>
          <w:sz w:val="20"/>
          <w:szCs w:val="24"/>
          <w:lang w:val="af-ZA"/>
        </w:rPr>
        <w:t xml:space="preserve"> </w:t>
      </w:r>
      <w:r>
        <w:rPr>
          <w:rFonts w:ascii="GHEA Grapalat" w:hAnsi="GHEA Grapalat" w:cs="Sylfaen"/>
          <w:sz w:val="20"/>
          <w:szCs w:val="24"/>
          <w:lang w:val="ru-RU"/>
        </w:rPr>
        <w:t>դրանք</w:t>
      </w:r>
      <w:r>
        <w:rPr>
          <w:rFonts w:ascii="GHEA Grapalat" w:hAnsi="GHEA Grapalat" w:cs="Sylfaen"/>
          <w:sz w:val="20"/>
          <w:szCs w:val="24"/>
          <w:lang w:val="af-ZA"/>
        </w:rPr>
        <w:t xml:space="preserve"> </w:t>
      </w:r>
      <w:r>
        <w:rPr>
          <w:rFonts w:ascii="GHEA Grapalat" w:hAnsi="GHEA Grapalat" w:cs="Sylfaen"/>
          <w:sz w:val="20"/>
          <w:szCs w:val="24"/>
          <w:lang w:val="ru-RU"/>
        </w:rPr>
        <w:t>չեն</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հանգեցնել</w:t>
      </w:r>
      <w:r>
        <w:rPr>
          <w:rFonts w:ascii="GHEA Grapalat" w:hAnsi="GHEA Grapalat" w:cs="Sylfaen"/>
          <w:sz w:val="20"/>
          <w:szCs w:val="24"/>
          <w:lang w:val="af-ZA"/>
        </w:rPr>
        <w:t xml:space="preserve"> </w:t>
      </w:r>
      <w:r>
        <w:rPr>
          <w:rFonts w:ascii="GHEA Grapalat" w:hAnsi="GHEA Grapalat" w:cs="Sylfaen"/>
          <w:sz w:val="20"/>
          <w:szCs w:val="24"/>
          <w:lang w:val="ru-RU"/>
        </w:rPr>
        <w:t>գնման</w:t>
      </w:r>
      <w:r>
        <w:rPr>
          <w:rFonts w:ascii="GHEA Grapalat" w:hAnsi="GHEA Grapalat" w:cs="Sylfaen"/>
          <w:sz w:val="20"/>
          <w:szCs w:val="24"/>
          <w:lang w:val="af-ZA"/>
        </w:rPr>
        <w:t xml:space="preserve"> </w:t>
      </w:r>
      <w:r>
        <w:rPr>
          <w:rFonts w:ascii="GHEA Grapalat" w:hAnsi="GHEA Grapalat" w:cs="Sylfaen"/>
          <w:sz w:val="20"/>
          <w:szCs w:val="24"/>
          <w:lang w:val="ru-RU"/>
        </w:rPr>
        <w:t>առարկայի</w:t>
      </w:r>
      <w:r>
        <w:rPr>
          <w:rFonts w:ascii="GHEA Grapalat" w:hAnsi="GHEA Grapalat" w:cs="Sylfaen"/>
          <w:sz w:val="20"/>
          <w:szCs w:val="24"/>
          <w:lang w:val="af-ZA"/>
        </w:rPr>
        <w:t xml:space="preserve"> </w:t>
      </w:r>
      <w:r>
        <w:rPr>
          <w:rFonts w:ascii="GHEA Grapalat" w:hAnsi="GHEA Grapalat" w:cs="Sylfaen"/>
          <w:sz w:val="20"/>
          <w:szCs w:val="24"/>
          <w:lang w:val="ru-RU"/>
        </w:rPr>
        <w:t>բնութագրերի</w:t>
      </w:r>
      <w:r>
        <w:rPr>
          <w:rFonts w:ascii="GHEA Grapalat" w:hAnsi="GHEA Grapalat" w:cs="Sylfaen"/>
          <w:sz w:val="20"/>
          <w:szCs w:val="24"/>
          <w:lang w:val="af-ZA"/>
        </w:rPr>
        <w:t xml:space="preserve"> </w:t>
      </w:r>
      <w:r>
        <w:rPr>
          <w:rFonts w:ascii="GHEA Grapalat" w:hAnsi="GHEA Grapalat" w:cs="Sylfaen"/>
          <w:sz w:val="20"/>
          <w:szCs w:val="24"/>
          <w:lang w:val="ru-RU"/>
        </w:rPr>
        <w:t>փոփոխմանը</w:t>
      </w:r>
      <w:r>
        <w:rPr>
          <w:rFonts w:ascii="GHEA Grapalat" w:hAnsi="GHEA Grapalat" w:cs="Sylfaen"/>
          <w:sz w:val="20"/>
          <w:szCs w:val="24"/>
          <w:lang w:val="af-ZA"/>
        </w:rPr>
        <w:t xml:space="preserve">, </w:t>
      </w:r>
      <w:r>
        <w:rPr>
          <w:rFonts w:ascii="GHEA Grapalat" w:hAnsi="GHEA Grapalat" w:cs="Sylfaen"/>
          <w:sz w:val="20"/>
          <w:szCs w:val="24"/>
          <w:lang w:val="ru-RU"/>
        </w:rPr>
        <w:t>ներառյալ</w:t>
      </w:r>
      <w:r>
        <w:rPr>
          <w:rFonts w:ascii="GHEA Grapalat" w:hAnsi="GHEA Grapalat" w:cs="Sylfaen"/>
          <w:sz w:val="20"/>
          <w:szCs w:val="24"/>
          <w:lang w:val="af-ZA"/>
        </w:rPr>
        <w:t xml:space="preserve"> </w:t>
      </w:r>
      <w:r>
        <w:rPr>
          <w:rFonts w:ascii="GHEA Grapalat" w:hAnsi="GHEA Grapalat" w:cs="Sylfaen"/>
          <w:sz w:val="20"/>
          <w:szCs w:val="24"/>
          <w:lang w:val="ru-RU"/>
        </w:rPr>
        <w:t>ընտրված</w:t>
      </w:r>
      <w:r>
        <w:rPr>
          <w:rFonts w:ascii="GHEA Grapalat" w:hAnsi="GHEA Grapalat" w:cs="Sylfaen"/>
          <w:sz w:val="20"/>
          <w:szCs w:val="24"/>
          <w:lang w:val="af-ZA"/>
        </w:rPr>
        <w:t xml:space="preserve"> </w:t>
      </w:r>
      <w:r>
        <w:rPr>
          <w:rFonts w:ascii="GHEA Grapalat" w:hAnsi="GHEA Grapalat" w:cs="Sylfaen"/>
          <w:sz w:val="20"/>
          <w:szCs w:val="24"/>
          <w:lang w:val="ru-RU"/>
        </w:rPr>
        <w:t>մասնակցի</w:t>
      </w:r>
      <w:r>
        <w:rPr>
          <w:rFonts w:ascii="GHEA Grapalat" w:hAnsi="GHEA Grapalat" w:cs="Sylfaen"/>
          <w:sz w:val="20"/>
          <w:szCs w:val="24"/>
          <w:lang w:val="af-ZA"/>
        </w:rPr>
        <w:t xml:space="preserve"> </w:t>
      </w:r>
      <w:r>
        <w:rPr>
          <w:rFonts w:ascii="GHEA Grapalat" w:hAnsi="GHEA Grapalat" w:cs="Sylfaen"/>
          <w:sz w:val="20"/>
          <w:szCs w:val="24"/>
          <w:lang w:val="ru-RU"/>
        </w:rPr>
        <w:t>առաջարկած</w:t>
      </w:r>
      <w:r>
        <w:rPr>
          <w:rFonts w:ascii="GHEA Grapalat" w:hAnsi="GHEA Grapalat" w:cs="Sylfaen"/>
          <w:sz w:val="20"/>
          <w:szCs w:val="24"/>
          <w:lang w:val="af-ZA"/>
        </w:rPr>
        <w:t xml:space="preserve"> </w:t>
      </w:r>
      <w:r>
        <w:rPr>
          <w:rFonts w:ascii="GHEA Grapalat" w:hAnsi="GHEA Grapalat" w:cs="Sylfaen"/>
          <w:sz w:val="20"/>
          <w:szCs w:val="24"/>
          <w:lang w:val="ru-RU"/>
        </w:rPr>
        <w:t>գնի</w:t>
      </w:r>
      <w:r>
        <w:rPr>
          <w:rFonts w:ascii="GHEA Grapalat" w:hAnsi="GHEA Grapalat" w:cs="Sylfaen"/>
          <w:sz w:val="20"/>
          <w:szCs w:val="24"/>
          <w:lang w:val="af-ZA"/>
        </w:rPr>
        <w:t xml:space="preserve"> </w:t>
      </w:r>
      <w:r>
        <w:rPr>
          <w:rFonts w:ascii="GHEA Grapalat" w:hAnsi="GHEA Grapalat" w:cs="Sylfaen"/>
          <w:sz w:val="20"/>
          <w:szCs w:val="24"/>
          <w:lang w:val="ru-RU"/>
        </w:rPr>
        <w:t>ավելացմանը։</w:t>
      </w:r>
      <w:r>
        <w:rPr>
          <w:rFonts w:ascii="GHEA Mariam" w:hAnsi="GHEA Mariam" w:cs="Times New Roman"/>
          <w:i w:val="0"/>
          <w:spacing w:val="-8"/>
          <w:sz w:val="20"/>
          <w:lang w:val="af-ZA"/>
        </w:rPr>
        <w:t xml:space="preserve"> </w:t>
      </w:r>
    </w:p>
    <w:p w:rsidR="00375C2D" w:rsidRDefault="00375C2D" w:rsidP="00375C2D">
      <w:pPr>
        <w:jc w:val="center"/>
        <w:rPr>
          <w:rFonts w:ascii="GHEA Grapalat" w:hAnsi="GHEA Grapalat"/>
          <w:b/>
          <w:iCs/>
          <w:sz w:val="20"/>
          <w:lang w:val="af-ZA"/>
        </w:rPr>
      </w:pPr>
    </w:p>
    <w:p w:rsidR="00375C2D" w:rsidRDefault="00375C2D" w:rsidP="00375C2D">
      <w:pPr>
        <w:jc w:val="center"/>
        <w:rPr>
          <w:rFonts w:ascii="GHEA Grapalat" w:hAnsi="GHEA Grapalat" w:cs="Arial"/>
          <w:b/>
          <w:iCs/>
          <w:sz w:val="20"/>
          <w:lang w:val="af-ZA"/>
        </w:rPr>
      </w:pPr>
      <w:r>
        <w:rPr>
          <w:rFonts w:ascii="GHEA Grapalat" w:hAnsi="GHEA Grapalat"/>
          <w:b/>
          <w:iCs/>
          <w:sz w:val="20"/>
          <w:lang w:val="af-ZA"/>
        </w:rPr>
        <w:t xml:space="preserve">10. </w:t>
      </w:r>
      <w:r>
        <w:rPr>
          <w:rFonts w:ascii="GHEA Grapalat" w:hAnsi="GHEA Grapalat" w:cs="Sylfaen"/>
          <w:b/>
          <w:iCs/>
          <w:sz w:val="20"/>
          <w:lang w:val="hy-AM"/>
        </w:rPr>
        <w:t>ՈՐԱԿԱՎՈՐՄԱՆ</w:t>
      </w:r>
      <w:r>
        <w:rPr>
          <w:rFonts w:ascii="GHEA Grapalat" w:hAnsi="GHEA Grapalat" w:cs="Arial"/>
          <w:b/>
          <w:iCs/>
          <w:sz w:val="20"/>
          <w:lang w:val="af-ZA"/>
        </w:rPr>
        <w:t xml:space="preserve"> </w:t>
      </w:r>
      <w:r>
        <w:rPr>
          <w:rFonts w:ascii="GHEA Grapalat" w:hAnsi="GHEA Grapalat" w:cs="Sylfaen"/>
          <w:b/>
          <w:iCs/>
          <w:sz w:val="20"/>
          <w:lang w:val="hy-AM"/>
        </w:rPr>
        <w:t>ԵՎ</w:t>
      </w:r>
      <w:r>
        <w:rPr>
          <w:rFonts w:ascii="GHEA Grapalat" w:hAnsi="GHEA Grapalat" w:cs="Sylfaen"/>
          <w:b/>
          <w:iCs/>
          <w:sz w:val="20"/>
          <w:lang w:val="af-ZA"/>
        </w:rPr>
        <w:t xml:space="preserve"> ՊԱՅՄԱՆԱԳՐԻ</w:t>
      </w:r>
      <w:r>
        <w:rPr>
          <w:rFonts w:ascii="GHEA Grapalat" w:hAnsi="GHEA Grapalat" w:cs="Sylfaen"/>
          <w:b/>
          <w:iCs/>
          <w:sz w:val="20"/>
          <w:lang w:val="hy-AM"/>
        </w:rPr>
        <w:t xml:space="preserve"> </w:t>
      </w:r>
      <w:r>
        <w:rPr>
          <w:rFonts w:ascii="GHEA Grapalat" w:hAnsi="GHEA Grapalat" w:cs="Sylfaen"/>
          <w:b/>
          <w:iCs/>
          <w:sz w:val="20"/>
          <w:lang w:val="af-ZA"/>
        </w:rPr>
        <w:t>ԱՊԱՀՈՎՈՒՄ</w:t>
      </w:r>
      <w:r>
        <w:rPr>
          <w:rFonts w:ascii="GHEA Grapalat" w:hAnsi="GHEA Grapalat" w:cs="Sylfaen"/>
          <w:b/>
          <w:iCs/>
          <w:sz w:val="20"/>
          <w:lang w:val="hy-AM"/>
        </w:rPr>
        <w:t>ՆԵՐ</w:t>
      </w:r>
      <w:r>
        <w:rPr>
          <w:rFonts w:ascii="GHEA Grapalat" w:hAnsi="GHEA Grapalat" w:cs="Sylfaen"/>
          <w:b/>
          <w:iCs/>
          <w:sz w:val="20"/>
          <w:lang w:val="af-ZA"/>
        </w:rPr>
        <w:t>Ը</w:t>
      </w:r>
      <w:r>
        <w:rPr>
          <w:rFonts w:ascii="GHEA Grapalat" w:hAnsi="GHEA Grapalat" w:cs="Arial"/>
          <w:b/>
          <w:iCs/>
          <w:sz w:val="20"/>
          <w:lang w:val="af-ZA"/>
        </w:rPr>
        <w:t xml:space="preserve"> </w:t>
      </w:r>
    </w:p>
    <w:p w:rsidR="00375C2D" w:rsidRDefault="00375C2D" w:rsidP="00375C2D">
      <w:pPr>
        <w:jc w:val="center"/>
        <w:rPr>
          <w:rFonts w:ascii="GHEA Grapalat" w:hAnsi="GHEA Grapalat"/>
          <w:b/>
          <w:iCs/>
          <w:sz w:val="20"/>
          <w:lang w:val="af-ZA"/>
        </w:rPr>
      </w:pPr>
    </w:p>
    <w:p w:rsidR="00375C2D" w:rsidRDefault="00375C2D" w:rsidP="00375C2D">
      <w:pPr>
        <w:ind w:firstLine="567"/>
        <w:jc w:val="both"/>
        <w:rPr>
          <w:rFonts w:ascii="GHEA Grapalat" w:hAnsi="GHEA Grapalat" w:cs="Sylfaen"/>
          <w:sz w:val="20"/>
          <w:lang w:val="af-ZA"/>
        </w:rPr>
      </w:pPr>
      <w:r>
        <w:rPr>
          <w:rFonts w:ascii="GHEA Grapalat" w:hAnsi="GHEA Grapalat"/>
          <w:iCs/>
          <w:sz w:val="20"/>
          <w:lang w:val="af-ZA"/>
        </w:rPr>
        <w:t>10.</w:t>
      </w:r>
      <w:r>
        <w:rPr>
          <w:rFonts w:ascii="GHEA Grapalat" w:hAnsi="GHEA Grapalat" w:cs="Sylfaen"/>
          <w:sz w:val="20"/>
          <w:lang w:val="af-ZA"/>
        </w:rPr>
        <w:t xml:space="preserve">1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w:t>
      </w:r>
      <w:r>
        <w:rPr>
          <w:rFonts w:ascii="GHEA Grapalat" w:hAnsi="GHEA Grapalat" w:cs="Sylfaen"/>
          <w:sz w:val="20"/>
          <w:lang w:val="ru-RU"/>
        </w:rPr>
        <w:t>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ները</w:t>
      </w:r>
      <w:r>
        <w:rPr>
          <w:rFonts w:ascii="GHEA Grapalat" w:hAnsi="GHEA Grapalat" w:cs="Sylfaen"/>
          <w:sz w:val="20"/>
          <w:lang w:val="af-ZA"/>
        </w:rPr>
        <w:t xml:space="preserve"> </w:t>
      </w:r>
      <w:r>
        <w:rPr>
          <w:rFonts w:ascii="GHEA Grapalat" w:hAnsi="GHEA Grapalat" w:cs="Sylfaen"/>
          <w:sz w:val="20"/>
          <w:lang w:val="ru-RU"/>
        </w:rPr>
        <w:t>ներկայացնելու</w:t>
      </w:r>
      <w:r>
        <w:rPr>
          <w:rFonts w:ascii="GHEA Grapalat" w:hAnsi="GHEA Grapalat" w:cs="Sylfaen"/>
          <w:sz w:val="20"/>
          <w:lang w:val="af-ZA"/>
        </w:rPr>
        <w:t xml:space="preserve"> </w:t>
      </w:r>
      <w:r>
        <w:rPr>
          <w:rFonts w:ascii="GHEA Grapalat" w:hAnsi="GHEA Grapalat" w:cs="Sylfaen"/>
          <w:sz w:val="20"/>
          <w:lang w:val="ru-RU"/>
        </w:rPr>
        <w:t>պահանջի</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այն</w:t>
      </w:r>
      <w:r>
        <w:rPr>
          <w:rFonts w:ascii="GHEA Grapalat" w:hAnsi="GHEA Grapalat" w:cs="Sylfaen"/>
          <w:sz w:val="20"/>
          <w:lang w:val="af-ZA"/>
        </w:rPr>
        <w:t xml:space="preserve"> </w:t>
      </w:r>
      <w:r>
        <w:rPr>
          <w:rFonts w:ascii="GHEA Grapalat" w:hAnsi="GHEA Grapalat" w:cs="Sylfaen"/>
          <w:sz w:val="20"/>
          <w:lang w:val="ru-RU"/>
        </w:rPr>
        <w:t>ստանալու</w:t>
      </w:r>
      <w:r>
        <w:rPr>
          <w:rFonts w:ascii="GHEA Grapalat" w:hAnsi="GHEA Grapalat" w:cs="Sylfaen"/>
          <w:sz w:val="20"/>
          <w:lang w:val="af-ZA"/>
        </w:rPr>
        <w:t xml:space="preserve"> </w:t>
      </w:r>
      <w:r>
        <w:rPr>
          <w:rFonts w:ascii="GHEA Grapalat" w:hAnsi="GHEA Grapalat" w:cs="Sylfaen"/>
          <w:sz w:val="20"/>
          <w:lang w:val="ru-RU"/>
        </w:rPr>
        <w:t>օրվանից</w:t>
      </w:r>
      <w:r>
        <w:rPr>
          <w:rFonts w:ascii="GHEA Grapalat" w:hAnsi="GHEA Grapalat" w:cs="Sylfaen"/>
          <w:sz w:val="20"/>
          <w:lang w:val="af-ZA"/>
        </w:rPr>
        <w:t xml:space="preserve"> 10, իսկ կնքվելիք պայմանագրով կանխավճար նախատեսված լինելու դեպքում  15  աշխատանքային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պարտավոր</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w:t>
      </w:r>
      <w:r>
        <w:rPr>
          <w:rFonts w:ascii="GHEA Grapalat" w:hAnsi="GHEA Grapalat" w:cs="Sylfaen"/>
          <w:sz w:val="20"/>
          <w:lang w:val="ru-RU"/>
        </w:rPr>
        <w:t>։</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հետ</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վերջինս</w:t>
      </w:r>
      <w:r>
        <w:rPr>
          <w:rFonts w:ascii="GHEA Grapalat" w:hAnsi="GHEA Grapalat" w:cs="Sylfaen"/>
          <w:sz w:val="20"/>
          <w:lang w:val="af-ZA"/>
        </w:rPr>
        <w:t xml:space="preserve"> </w:t>
      </w:r>
      <w:r>
        <w:rPr>
          <w:rFonts w:ascii="GHEA Grapalat" w:hAnsi="GHEA Grapalat" w:cs="Sylfaen"/>
          <w:sz w:val="20"/>
          <w:lang w:val="ru-RU"/>
        </w:rPr>
        <w:t>ներկայացնում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hy-AM"/>
        </w:rPr>
        <w:t>որակավորման 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w:t>
      </w:r>
      <w:r>
        <w:rPr>
          <w:rFonts w:ascii="GHEA Grapalat" w:hAnsi="GHEA Grapalat" w:cs="Sylfaen"/>
          <w:sz w:val="20"/>
        </w:rPr>
        <w:t>ը</w:t>
      </w:r>
      <w:r>
        <w:rPr>
          <w:rFonts w:ascii="GHEA Grapalat" w:hAnsi="GHEA Grapalat" w:cs="Sylfaen"/>
          <w:sz w:val="20"/>
          <w:lang w:val="ru-RU"/>
        </w:rPr>
        <w:t>։</w:t>
      </w:r>
    </w:p>
    <w:p w:rsidR="00375C2D" w:rsidRDefault="00375C2D" w:rsidP="00375C2D">
      <w:pPr>
        <w:ind w:firstLine="567"/>
        <w:jc w:val="both"/>
        <w:rPr>
          <w:rFonts w:ascii="GHEA Grapalat" w:hAnsi="GHEA Grapalat" w:cs="Arial"/>
          <w:color w:val="FFFFFF"/>
          <w:sz w:val="20"/>
          <w:lang w:val="hy-AM"/>
        </w:rPr>
      </w:pPr>
      <w:r>
        <w:rPr>
          <w:rFonts w:ascii="GHEA Grapalat" w:hAnsi="GHEA Grapalat" w:cs="Sylfaen"/>
          <w:sz w:val="20"/>
          <w:lang w:val="hy-AM"/>
        </w:rPr>
        <w:t>10.2</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ապահովման</w:t>
      </w:r>
      <w:r>
        <w:rPr>
          <w:rFonts w:ascii="GHEA Grapalat" w:hAnsi="GHEA Grapalat" w:cs="Sylfaen"/>
          <w:sz w:val="20"/>
          <w:lang w:val="af-ZA"/>
        </w:rPr>
        <w:t xml:space="preserve"> </w:t>
      </w:r>
      <w:r>
        <w:rPr>
          <w:rFonts w:ascii="GHEA Grapalat" w:hAnsi="GHEA Grapalat" w:cs="Sylfaen"/>
          <w:sz w:val="20"/>
        </w:rPr>
        <w:t>չափը</w:t>
      </w:r>
      <w:r>
        <w:rPr>
          <w:rFonts w:ascii="GHEA Grapalat" w:hAnsi="GHEA Grapalat" w:cs="Sylfaen"/>
          <w:sz w:val="20"/>
          <w:lang w:val="af-ZA"/>
        </w:rPr>
        <w:t xml:space="preserve"> </w:t>
      </w:r>
      <w:r>
        <w:rPr>
          <w:rFonts w:ascii="GHEA Grapalat" w:hAnsi="GHEA Grapalat" w:cs="Sylfaen"/>
          <w:sz w:val="20"/>
        </w:rPr>
        <w:t>հավասար</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գնային</w:t>
      </w:r>
      <w:r>
        <w:rPr>
          <w:rFonts w:ascii="GHEA Grapalat" w:hAnsi="GHEA Grapalat" w:cs="Sylfaen"/>
          <w:sz w:val="20"/>
          <w:lang w:val="af-ZA"/>
        </w:rPr>
        <w:t xml:space="preserve"> </w:t>
      </w:r>
      <w:r>
        <w:rPr>
          <w:rFonts w:ascii="GHEA Grapalat" w:hAnsi="GHEA Grapalat" w:cs="Sylfaen"/>
          <w:sz w:val="20"/>
        </w:rPr>
        <w:t>առաջարկի</w:t>
      </w:r>
      <w:r>
        <w:rPr>
          <w:rFonts w:ascii="GHEA Grapalat" w:hAnsi="GHEA Grapalat" w:cs="Sylfaen"/>
          <w:sz w:val="20"/>
          <w:lang w:val="af-ZA"/>
        </w:rPr>
        <w:t xml:space="preserve"> </w:t>
      </w:r>
      <w:r>
        <w:rPr>
          <w:rFonts w:ascii="GHEA Grapalat" w:hAnsi="GHEA Grapalat" w:cs="Sylfaen"/>
          <w:sz w:val="20"/>
        </w:rPr>
        <w:t>չափին</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 xml:space="preserve"> </w:t>
      </w:r>
      <w:r>
        <w:rPr>
          <w:rFonts w:ascii="GHEA Grapalat" w:hAnsi="GHEA Grapalat" w:cs="Sylfaen"/>
          <w:sz w:val="20"/>
        </w:rPr>
        <w:t>ներկայացվում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բանկային</w:t>
      </w:r>
      <w:r>
        <w:rPr>
          <w:rFonts w:ascii="GHEA Grapalat" w:hAnsi="GHEA Grapalat" w:cs="Sylfaen"/>
          <w:sz w:val="20"/>
          <w:lang w:val="af-ZA"/>
        </w:rPr>
        <w:t xml:space="preserve"> </w:t>
      </w:r>
      <w:r>
        <w:rPr>
          <w:rFonts w:ascii="GHEA Grapalat" w:hAnsi="GHEA Grapalat" w:cs="Sylfaen"/>
          <w:sz w:val="20"/>
        </w:rPr>
        <w:t>երաշխիքի</w:t>
      </w:r>
      <w:r>
        <w:rPr>
          <w:rFonts w:ascii="GHEA Grapalat" w:hAnsi="GHEA Grapalat" w:cs="Sylfaen"/>
          <w:sz w:val="20"/>
          <w:lang w:val="af-ZA"/>
        </w:rPr>
        <w:t xml:space="preserve"> </w:t>
      </w:r>
      <w:r>
        <w:rPr>
          <w:rFonts w:ascii="GHEA Grapalat" w:hAnsi="GHEA Grapalat" w:cs="Sylfaen"/>
          <w:sz w:val="20"/>
        </w:rPr>
        <w:t>ձևով</w:t>
      </w:r>
      <w:r>
        <w:rPr>
          <w:rFonts w:ascii="GHEA Grapalat" w:hAnsi="GHEA Grapalat" w:cs="Sylfaen"/>
          <w:sz w:val="20"/>
          <w:lang w:val="af-ZA"/>
        </w:rPr>
        <w:t xml:space="preserve"> (</w:t>
      </w:r>
      <w:r>
        <w:rPr>
          <w:rFonts w:ascii="GHEA Grapalat" w:hAnsi="GHEA Grapalat" w:cs="Sylfaen"/>
          <w:sz w:val="20"/>
        </w:rPr>
        <w:t>հավելված</w:t>
      </w:r>
      <w:r>
        <w:rPr>
          <w:rFonts w:ascii="GHEA Grapalat" w:hAnsi="GHEA Grapalat" w:cs="Sylfaen"/>
          <w:sz w:val="20"/>
          <w:lang w:val="af-ZA"/>
        </w:rPr>
        <w:t xml:space="preserve"> 4), </w:t>
      </w:r>
      <w:r>
        <w:rPr>
          <w:rFonts w:ascii="GHEA Grapalat" w:hAnsi="GHEA Grapalat" w:cs="Sylfaen"/>
          <w:sz w:val="20"/>
        </w:rPr>
        <w:t>որը</w:t>
      </w:r>
      <w:r>
        <w:rPr>
          <w:rFonts w:ascii="GHEA Grapalat" w:hAnsi="GHEA Grapalat" w:cs="Sylfaen"/>
          <w:sz w:val="20"/>
          <w:lang w:val="af-ZA"/>
        </w:rPr>
        <w:t xml:space="preserve"> </w:t>
      </w:r>
      <w:r>
        <w:rPr>
          <w:rFonts w:ascii="GHEA Grapalat" w:hAnsi="GHEA Grapalat" w:cs="Sylfaen"/>
          <w:sz w:val="20"/>
        </w:rPr>
        <w:t>պետք</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վավեր</w:t>
      </w:r>
      <w:r>
        <w:rPr>
          <w:rFonts w:ascii="GHEA Grapalat" w:hAnsi="GHEA Grapalat" w:cs="Sylfaen"/>
          <w:sz w:val="20"/>
          <w:lang w:val="af-ZA"/>
        </w:rPr>
        <w:t xml:space="preserve"> </w:t>
      </w:r>
      <w:r>
        <w:rPr>
          <w:rFonts w:ascii="GHEA Grapalat" w:hAnsi="GHEA Grapalat" w:cs="Sylfaen"/>
          <w:sz w:val="20"/>
        </w:rPr>
        <w:t>լինի</w:t>
      </w:r>
      <w:r>
        <w:rPr>
          <w:rFonts w:ascii="GHEA Grapalat" w:hAnsi="GHEA Grapalat" w:cs="Sylfaen"/>
          <w:sz w:val="20"/>
          <w:lang w:val="af-ZA"/>
        </w:rPr>
        <w:t xml:space="preserve"> </w:t>
      </w:r>
      <w:r>
        <w:rPr>
          <w:rFonts w:ascii="GHEA Grapalat" w:hAnsi="GHEA Grapalat" w:cs="Sylfaen"/>
          <w:sz w:val="20"/>
        </w:rPr>
        <w:t>առնվազն</w:t>
      </w:r>
      <w:r>
        <w:rPr>
          <w:rFonts w:ascii="GHEA Grapalat" w:hAnsi="GHEA Grapalat" w:cs="Sylfaen"/>
          <w:sz w:val="20"/>
          <w:lang w:val="af-ZA"/>
        </w:rPr>
        <w:t xml:space="preserve"> </w:t>
      </w:r>
      <w:r>
        <w:rPr>
          <w:rFonts w:ascii="GHEA Grapalat" w:hAnsi="GHEA Grapalat" w:cs="Sylfaen"/>
          <w:sz w:val="20"/>
        </w:rPr>
        <w:t>մինչև</w:t>
      </w:r>
      <w:r>
        <w:rPr>
          <w:rFonts w:ascii="GHEA Grapalat" w:hAnsi="GHEA Grapalat" w:cs="Sylfaen"/>
          <w:sz w:val="20"/>
          <w:lang w:val="af-ZA"/>
        </w:rPr>
        <w:t xml:space="preserve"> </w:t>
      </w:r>
      <w:r>
        <w:rPr>
          <w:rFonts w:ascii="GHEA Grapalat" w:hAnsi="GHEA Grapalat" w:cs="Sylfaen"/>
          <w:sz w:val="20"/>
        </w:rPr>
        <w:t>պայմանագրի</w:t>
      </w:r>
      <w:r>
        <w:rPr>
          <w:rFonts w:ascii="GHEA Grapalat" w:hAnsi="GHEA Grapalat" w:cs="Sylfaen"/>
          <w:sz w:val="20"/>
          <w:lang w:val="af-ZA"/>
        </w:rPr>
        <w:t xml:space="preserve"> </w:t>
      </w:r>
      <w:r>
        <w:rPr>
          <w:rFonts w:ascii="GHEA Grapalat" w:hAnsi="GHEA Grapalat" w:cs="Sylfaen"/>
          <w:sz w:val="20"/>
        </w:rPr>
        <w:t>կատարման</w:t>
      </w:r>
      <w:r>
        <w:rPr>
          <w:rFonts w:ascii="GHEA Grapalat" w:hAnsi="GHEA Grapalat" w:cs="Sylfaen"/>
          <w:sz w:val="20"/>
          <w:lang w:val="af-ZA"/>
        </w:rPr>
        <w:t xml:space="preserve"> </w:t>
      </w:r>
      <w:r>
        <w:rPr>
          <w:rFonts w:ascii="GHEA Grapalat" w:hAnsi="GHEA Grapalat" w:cs="Sylfaen"/>
          <w:sz w:val="20"/>
        </w:rPr>
        <w:t>արդյունքը</w:t>
      </w:r>
      <w:r>
        <w:rPr>
          <w:rFonts w:ascii="GHEA Grapalat" w:hAnsi="GHEA Grapalat" w:cs="Sylfaen"/>
          <w:sz w:val="20"/>
          <w:lang w:val="af-ZA"/>
        </w:rPr>
        <w:t xml:space="preserve"> </w:t>
      </w:r>
      <w:r>
        <w:rPr>
          <w:rFonts w:ascii="GHEA Grapalat" w:hAnsi="GHEA Grapalat" w:cs="Sylfaen"/>
          <w:sz w:val="20"/>
        </w:rPr>
        <w:t>պատվիրատուից</w:t>
      </w:r>
      <w:r>
        <w:rPr>
          <w:rFonts w:ascii="GHEA Grapalat" w:hAnsi="GHEA Grapalat" w:cs="Sylfaen"/>
          <w:sz w:val="20"/>
          <w:lang w:val="af-ZA"/>
        </w:rPr>
        <w:t xml:space="preserve"> </w:t>
      </w:r>
      <w:r>
        <w:rPr>
          <w:rFonts w:ascii="GHEA Grapalat" w:hAnsi="GHEA Grapalat" w:cs="Sylfaen"/>
          <w:sz w:val="20"/>
        </w:rPr>
        <w:t>կողմից</w:t>
      </w:r>
      <w:r>
        <w:rPr>
          <w:rFonts w:ascii="GHEA Grapalat" w:hAnsi="GHEA Grapalat" w:cs="Sylfaen"/>
          <w:sz w:val="20"/>
          <w:lang w:val="af-ZA"/>
        </w:rPr>
        <w:t xml:space="preserve"> </w:t>
      </w:r>
      <w:r>
        <w:rPr>
          <w:rFonts w:ascii="GHEA Grapalat" w:hAnsi="GHEA Grapalat" w:cs="Sylfaen"/>
          <w:sz w:val="20"/>
        </w:rPr>
        <w:t>ամբողջական</w:t>
      </w:r>
      <w:r>
        <w:rPr>
          <w:rFonts w:ascii="GHEA Grapalat" w:hAnsi="GHEA Grapalat" w:cs="Sylfaen"/>
          <w:sz w:val="20"/>
          <w:lang w:val="af-ZA"/>
        </w:rPr>
        <w:t xml:space="preserve"> </w:t>
      </w:r>
      <w:r>
        <w:rPr>
          <w:rFonts w:ascii="GHEA Grapalat" w:hAnsi="GHEA Grapalat" w:cs="Sylfaen"/>
          <w:sz w:val="20"/>
        </w:rPr>
        <w:t>ընդունվելու</w:t>
      </w:r>
      <w:r>
        <w:rPr>
          <w:rFonts w:ascii="GHEA Grapalat" w:hAnsi="GHEA Grapalat" w:cs="Sylfaen"/>
          <w:sz w:val="20"/>
          <w:lang w:val="af-ZA"/>
        </w:rPr>
        <w:t xml:space="preserve"> </w:t>
      </w:r>
      <w:r>
        <w:rPr>
          <w:rFonts w:ascii="GHEA Grapalat" w:hAnsi="GHEA Grapalat" w:cs="Sylfaen"/>
          <w:sz w:val="20"/>
        </w:rPr>
        <w:t>օրվան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20-</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օրը</w:t>
      </w:r>
      <w:r>
        <w:rPr>
          <w:rFonts w:ascii="GHEA Grapalat" w:hAnsi="GHEA Grapalat" w:cs="Sylfaen"/>
          <w:sz w:val="20"/>
          <w:lang w:val="af-ZA"/>
        </w:rPr>
        <w:t xml:space="preserve"> </w:t>
      </w:r>
      <w:r>
        <w:rPr>
          <w:rFonts w:ascii="GHEA Grapalat" w:hAnsi="GHEA Grapalat" w:cs="Arial"/>
          <w:sz w:val="20"/>
        </w:rPr>
        <w:t>ներառյալ</w:t>
      </w:r>
      <w:r>
        <w:rPr>
          <w:rFonts w:ascii="GHEA Grapalat" w:hAnsi="GHEA Grapalat" w:cs="Arial"/>
          <w:sz w:val="20"/>
          <w:lang w:val="af-ZA"/>
        </w:rPr>
        <w:t>:</w:t>
      </w:r>
    </w:p>
    <w:p w:rsidR="00375C2D" w:rsidRDefault="00375C2D" w:rsidP="00375C2D">
      <w:pPr>
        <w:ind w:firstLine="567"/>
        <w:jc w:val="both"/>
        <w:rPr>
          <w:rFonts w:ascii="GHEA Grapalat" w:hAnsi="GHEA Grapalat" w:cs="Arial"/>
          <w:sz w:val="20"/>
          <w:lang w:val="hy-AM"/>
        </w:rPr>
      </w:pPr>
      <w:r>
        <w:rPr>
          <w:rFonts w:ascii="GHEA Grapalat" w:hAnsi="GHEA Grapalat" w:cs="Arial"/>
          <w:sz w:val="20"/>
          <w:lang w:val="hy-AM"/>
        </w:rPr>
        <w:t>Եթե</w:t>
      </w:r>
      <w:r>
        <w:rPr>
          <w:rFonts w:ascii="GHEA Grapalat" w:hAnsi="GHEA Grapalat" w:cs="Arial"/>
          <w:sz w:val="20"/>
          <w:lang w:val="af-ZA"/>
        </w:rPr>
        <w:t xml:space="preserve"> </w:t>
      </w:r>
      <w:r>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ձևով՝ պայմանագրի ընդհանուր գնի չափով:</w:t>
      </w:r>
    </w:p>
    <w:p w:rsidR="00375C2D" w:rsidRDefault="00375C2D" w:rsidP="00375C2D">
      <w:pPr>
        <w:ind w:firstLine="567"/>
        <w:jc w:val="both"/>
        <w:rPr>
          <w:rFonts w:ascii="GHEA Grapalat" w:hAnsi="GHEA Grapalat" w:cs="Arial"/>
          <w:sz w:val="20"/>
          <w:lang w:val="hy-AM"/>
        </w:rPr>
      </w:pPr>
      <w:r>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375C2D" w:rsidRDefault="00375C2D" w:rsidP="00375C2D">
      <w:pPr>
        <w:ind w:firstLine="567"/>
        <w:jc w:val="both"/>
        <w:rPr>
          <w:rFonts w:ascii="GHEA Grapalat" w:hAnsi="GHEA Grapalat" w:cs="Sylfaen"/>
          <w:sz w:val="20"/>
          <w:vertAlign w:val="superscript"/>
          <w:lang w:val="hy-AM"/>
        </w:rPr>
      </w:pPr>
      <w:r>
        <w:rPr>
          <w:rFonts w:ascii="GHEA Grapalat" w:hAnsi="GHEA Grapalat" w:cs="Sylfaen"/>
          <w:sz w:val="20"/>
          <w:lang w:val="hy-AM"/>
        </w:rPr>
        <w:t>10.3. Պայմանագրի</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կազմում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կնքվելիք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գնի</w:t>
      </w:r>
      <w:r>
        <w:rPr>
          <w:rFonts w:ascii="GHEA Grapalat" w:hAnsi="GHEA Grapalat" w:cs="Sylfaen"/>
          <w:sz w:val="20"/>
          <w:lang w:val="af-ZA"/>
        </w:rPr>
        <w:t xml:space="preserve"> 10  </w:t>
      </w:r>
      <w:r>
        <w:rPr>
          <w:rFonts w:ascii="GHEA Grapalat" w:hAnsi="GHEA Grapalat" w:cs="Sylfaen"/>
          <w:sz w:val="20"/>
          <w:lang w:val="hy-AM"/>
        </w:rPr>
        <w:t>տոկոսը: Պայմանագրի ապահովումը ներկայացվում է բանկային երախիքի (հավելված 5) կամ կանխիխ փողի ձևով:</w:t>
      </w:r>
      <w:r>
        <w:rPr>
          <w:rFonts w:ascii="GHEA Grapalat" w:hAnsi="GHEA Grapalat" w:cs="Sylfaen"/>
          <w:sz w:val="20"/>
          <w:vertAlign w:val="superscript"/>
          <w:lang w:val="hy-AM"/>
        </w:rPr>
        <w:t>13</w:t>
      </w:r>
    </w:p>
    <w:p w:rsidR="00375C2D" w:rsidRDefault="00375C2D" w:rsidP="00375C2D">
      <w:pPr>
        <w:ind w:firstLine="567"/>
        <w:jc w:val="both"/>
        <w:rPr>
          <w:rFonts w:ascii="GHEA Grapalat" w:hAnsi="GHEA Grapalat" w:cs="Arial"/>
          <w:sz w:val="20"/>
          <w:lang w:val="hy-AM"/>
        </w:rPr>
      </w:pPr>
      <w:r>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ձևով՝ պայմանագրի ընդհանուր գնի չափով:</w:t>
      </w:r>
    </w:p>
    <w:p w:rsidR="00375C2D" w:rsidRDefault="00375C2D" w:rsidP="00375C2D">
      <w:pPr>
        <w:ind w:firstLine="567"/>
        <w:jc w:val="both"/>
        <w:rPr>
          <w:rFonts w:ascii="GHEA Grapalat" w:hAnsi="GHEA Grapalat"/>
          <w:sz w:val="20"/>
          <w:szCs w:val="20"/>
          <w:lang w:val="hy-AM"/>
        </w:rPr>
      </w:pPr>
      <w:r>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375C2D" w:rsidRDefault="00375C2D" w:rsidP="00375C2D">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75C2D" w:rsidRDefault="00375C2D" w:rsidP="00375C2D">
      <w:pPr>
        <w:ind w:firstLine="567"/>
        <w:jc w:val="both"/>
        <w:rPr>
          <w:rFonts w:ascii="GHEA Grapalat" w:hAnsi="GHEA Grapalat" w:cs="Arial"/>
          <w:sz w:val="20"/>
          <w:lang w:val="hy-AM"/>
        </w:rPr>
      </w:pPr>
      <w:r>
        <w:rPr>
          <w:rFonts w:ascii="GHEA Grapalat" w:hAnsi="GHEA Grapalat" w:cs="Sylfaen"/>
          <w:sz w:val="20"/>
          <w:lang w:val="hy-AM"/>
        </w:rPr>
        <w:t xml:space="preserve">10.4 </w:t>
      </w:r>
      <w:r>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375C2D" w:rsidRDefault="00375C2D" w:rsidP="00375C2D">
      <w:pPr>
        <w:ind w:firstLine="567"/>
        <w:jc w:val="both"/>
        <w:rPr>
          <w:rFonts w:ascii="GHEA Grapalat" w:hAnsi="GHEA Grapalat" w:cs="Arial"/>
          <w:sz w:val="20"/>
          <w:lang w:val="hy-AM"/>
        </w:rPr>
      </w:pPr>
      <w:r>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375C2D" w:rsidRDefault="00375C2D" w:rsidP="00375C2D">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375C2D" w:rsidRDefault="00375C2D" w:rsidP="00375C2D">
      <w:pPr>
        <w:ind w:firstLine="567"/>
        <w:jc w:val="both"/>
        <w:rPr>
          <w:rFonts w:ascii="GHEA Grapalat" w:hAnsi="GHEA Grapalat" w:cs="Sylfaen"/>
          <w:i/>
          <w:sz w:val="20"/>
          <w:lang w:val="af-ZA"/>
        </w:rPr>
      </w:pPr>
      <w:r>
        <w:rPr>
          <w:rFonts w:ascii="GHEA Grapalat" w:hAnsi="GHEA Grapalat"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Pr>
          <w:rFonts w:ascii="GHEA Grapalat" w:hAnsi="GHEA Grapalat" w:cs="Sylfaen"/>
          <w:sz w:val="20"/>
          <w:lang w:val="hy-AM"/>
        </w:rPr>
        <w:t>10</w:t>
      </w:r>
      <w:r>
        <w:rPr>
          <w:rFonts w:ascii="GHEA Grapalat" w:hAnsi="GHEA Grapalat" w:cs="Sylfaen"/>
          <w:sz w:val="20"/>
          <w:lang w:val="af-ZA"/>
        </w:rPr>
        <w:t xml:space="preserve">.5 </w:t>
      </w:r>
      <w:r>
        <w:rPr>
          <w:rFonts w:ascii="GHEA Grapalat" w:hAnsi="GHEA Grapalat" w:cs="Sylfaen"/>
          <w:sz w:val="20"/>
          <w:lang w:val="hy-AM"/>
        </w:rPr>
        <w:t>Պայմանագրով</w:t>
      </w:r>
      <w:r>
        <w:rPr>
          <w:rFonts w:ascii="GHEA Grapalat" w:hAnsi="GHEA Grapalat" w:cs="Sylfaen"/>
          <w:sz w:val="20"/>
          <w:lang w:val="af-ZA"/>
        </w:rPr>
        <w:t xml:space="preserve"> պ</w:t>
      </w:r>
      <w:r>
        <w:rPr>
          <w:rFonts w:ascii="GHEA Grapalat" w:hAnsi="GHEA Grapalat" w:cs="Sylfaen"/>
          <w:sz w:val="20"/>
          <w:lang w:val="hy-AM"/>
        </w:rPr>
        <w:t>ատվիրատուի</w:t>
      </w:r>
      <w:r>
        <w:rPr>
          <w:rFonts w:ascii="GHEA Grapalat" w:hAnsi="GHEA Grapalat" w:cs="Sylfaen"/>
          <w:sz w:val="20"/>
          <w:lang w:val="af-ZA"/>
        </w:rPr>
        <w:t xml:space="preserve"> </w:t>
      </w:r>
      <w:r>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hy-AM"/>
        </w:rPr>
        <w:t>կանխավճար</w:t>
      </w:r>
      <w:r>
        <w:rPr>
          <w:rFonts w:ascii="GHEA Grapalat" w:hAnsi="GHEA Grapalat" w:cs="Sylfaen"/>
          <w:sz w:val="20"/>
          <w:lang w:val="af-ZA"/>
        </w:rPr>
        <w:t xml:space="preserve"> </w:t>
      </w:r>
      <w:r>
        <w:rPr>
          <w:rFonts w:ascii="GHEA Grapalat" w:hAnsi="GHEA Grapalat" w:cs="Sylfaen"/>
          <w:sz w:val="20"/>
          <w:lang w:val="hy-AM"/>
        </w:rPr>
        <w:t>հատկացվելու</w:t>
      </w:r>
      <w:r>
        <w:rPr>
          <w:rFonts w:ascii="GHEA Grapalat" w:hAnsi="GHEA Grapalat" w:cs="Sylfaen"/>
          <w:sz w:val="20"/>
          <w:lang w:val="af-ZA"/>
        </w:rPr>
        <w:t xml:space="preserve"> </w:t>
      </w:r>
      <w:r>
        <w:rPr>
          <w:rFonts w:ascii="GHEA Grapalat" w:hAnsi="GHEA Grapalat" w:cs="Sylfaen"/>
          <w:sz w:val="20"/>
          <w:lang w:val="hy-AM"/>
        </w:rPr>
        <w:t>պայման</w:t>
      </w:r>
      <w:r>
        <w:rPr>
          <w:rFonts w:ascii="GHEA Grapalat" w:hAnsi="GHEA Grapalat" w:cs="Sylfaen"/>
          <w:sz w:val="20"/>
          <w:lang w:val="af-ZA"/>
        </w:rPr>
        <w:t xml:space="preserve"> </w:t>
      </w:r>
      <w:r>
        <w:rPr>
          <w:rFonts w:ascii="GHEA Grapalat" w:hAnsi="GHEA Grapalat" w:cs="Sylfaen"/>
          <w:sz w:val="20"/>
          <w:lang w:val="hy-AM"/>
        </w:rPr>
        <w:t>նախատեսվելու</w:t>
      </w:r>
      <w:r>
        <w:rPr>
          <w:rFonts w:ascii="GHEA Grapalat" w:hAnsi="GHEA Grapalat" w:cs="Sylfaen"/>
          <w:sz w:val="20"/>
          <w:lang w:val="af-ZA"/>
        </w:rPr>
        <w:t xml:space="preserve"> </w:t>
      </w:r>
      <w:r>
        <w:rPr>
          <w:rFonts w:ascii="GHEA Grapalat" w:hAnsi="GHEA Grapalat" w:cs="Sylfaen"/>
          <w:sz w:val="20"/>
          <w:lang w:val="hy-AM"/>
        </w:rPr>
        <w:t>դեպքում</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պ</w:t>
      </w:r>
      <w:r>
        <w:rPr>
          <w:rFonts w:ascii="GHEA Grapalat" w:hAnsi="GHEA Grapalat" w:cs="Sylfaen"/>
          <w:sz w:val="20"/>
          <w:lang w:val="hy-AM"/>
        </w:rPr>
        <w:t>ատվիրատուին</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նաև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ապահովում</w:t>
      </w:r>
      <w:r>
        <w:rPr>
          <w:rFonts w:ascii="GHEA Grapalat" w:hAnsi="GHEA Grapalat" w:cs="Sylfaen"/>
          <w:sz w:val="20"/>
          <w:lang w:val="af-ZA"/>
        </w:rPr>
        <w:t xml:space="preserve">`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չափով</w:t>
      </w:r>
      <w:r>
        <w:rPr>
          <w:rFonts w:ascii="GHEA Grapalat" w:hAnsi="GHEA Grapalat" w:cs="Sylfaen"/>
          <w:sz w:val="20"/>
          <w:lang w:val="af-ZA"/>
        </w:rPr>
        <w:t xml:space="preserve">, բանկային </w:t>
      </w:r>
      <w:r>
        <w:rPr>
          <w:rFonts w:ascii="GHEA Grapalat" w:hAnsi="GHEA Grapalat" w:cs="Sylfaen"/>
          <w:sz w:val="20"/>
          <w:lang w:val="hy-AM"/>
        </w:rPr>
        <w:t>երաշխիքի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i/>
          <w:sz w:val="20"/>
          <w:lang w:val="af-ZA"/>
        </w:rPr>
        <w:t xml:space="preserve"> </w:t>
      </w:r>
    </w:p>
    <w:p w:rsidR="00375C2D" w:rsidRDefault="00375C2D" w:rsidP="00375C2D">
      <w:pPr>
        <w:ind w:firstLine="567"/>
        <w:jc w:val="both"/>
        <w:rPr>
          <w:rFonts w:ascii="GHEA Grapalat" w:hAnsi="GHEA Grapalat" w:cs="Sylfaen"/>
          <w:sz w:val="20"/>
          <w:lang w:val="af-ZA"/>
        </w:rPr>
      </w:pPr>
      <w:r>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375C2D" w:rsidRDefault="00375C2D" w:rsidP="00375C2D">
      <w:pPr>
        <w:jc w:val="center"/>
        <w:rPr>
          <w:rFonts w:ascii="GHEA Grapalat" w:hAnsi="GHEA Grapalat"/>
          <w:b/>
          <w:szCs w:val="22"/>
          <w:lang w:val="af-ZA"/>
        </w:rPr>
      </w:pPr>
    </w:p>
    <w:p w:rsidR="00375C2D" w:rsidRDefault="00375C2D" w:rsidP="00375C2D">
      <w:pPr>
        <w:jc w:val="center"/>
        <w:rPr>
          <w:rFonts w:ascii="GHEA Grapalat" w:hAnsi="GHEA Grapalat" w:cs="Arial"/>
          <w:b/>
          <w:sz w:val="20"/>
          <w:lang w:val="af-ZA"/>
        </w:rPr>
      </w:pPr>
      <w:r>
        <w:rPr>
          <w:rFonts w:ascii="GHEA Grapalat" w:hAnsi="GHEA Grapalat"/>
          <w:b/>
          <w:sz w:val="20"/>
          <w:lang w:val="af-ZA"/>
        </w:rPr>
        <w:t xml:space="preserve">11. </w:t>
      </w:r>
      <w:r>
        <w:rPr>
          <w:rFonts w:ascii="GHEA Grapalat" w:hAnsi="GHEA Grapalat" w:cs="Sylfaen"/>
          <w:b/>
          <w:sz w:val="20"/>
          <w:lang w:val="af-ZA"/>
        </w:rPr>
        <w:t>ԸՆԹԱՑԱԿԱՐԳԸ</w:t>
      </w:r>
      <w:r>
        <w:rPr>
          <w:rFonts w:ascii="GHEA Grapalat" w:hAnsi="GHEA Grapalat" w:cs="Arial"/>
          <w:b/>
          <w:sz w:val="20"/>
          <w:lang w:val="af-ZA"/>
        </w:rPr>
        <w:t xml:space="preserve"> </w:t>
      </w:r>
      <w:r>
        <w:rPr>
          <w:rFonts w:ascii="GHEA Grapalat" w:hAnsi="GHEA Grapalat" w:cs="Sylfaen"/>
          <w:b/>
          <w:sz w:val="20"/>
          <w:lang w:val="af-ZA"/>
        </w:rPr>
        <w:t>ՉԿԱՅԱՑԱԾ</w:t>
      </w:r>
      <w:r>
        <w:rPr>
          <w:rFonts w:ascii="GHEA Grapalat" w:hAnsi="GHEA Grapalat" w:cs="Arial"/>
          <w:b/>
          <w:sz w:val="20"/>
          <w:lang w:val="af-ZA"/>
        </w:rPr>
        <w:t xml:space="preserve"> </w:t>
      </w:r>
      <w:r>
        <w:rPr>
          <w:rFonts w:ascii="GHEA Grapalat" w:hAnsi="GHEA Grapalat" w:cs="Sylfaen"/>
          <w:b/>
          <w:sz w:val="20"/>
          <w:lang w:val="af-ZA"/>
        </w:rPr>
        <w:t>ՀԱՅՏԱՐԱՐԵԼԸ</w:t>
      </w:r>
    </w:p>
    <w:p w:rsidR="00375C2D" w:rsidRDefault="00375C2D" w:rsidP="00375C2D">
      <w:pPr>
        <w:jc w:val="center"/>
        <w:rPr>
          <w:rFonts w:ascii="GHEA Grapalat" w:hAnsi="GHEA Grapalat"/>
          <w:b/>
          <w:sz w:val="20"/>
          <w:lang w:val="af-ZA"/>
        </w:rPr>
      </w:pPr>
    </w:p>
    <w:p w:rsidR="00375C2D" w:rsidRDefault="00375C2D" w:rsidP="00375C2D">
      <w:pPr>
        <w:ind w:firstLine="567"/>
        <w:jc w:val="both"/>
        <w:rPr>
          <w:rFonts w:ascii="GHEA Grapalat" w:hAnsi="GHEA Grapalat" w:cs="Sylfaen"/>
          <w:sz w:val="20"/>
          <w:lang w:val="af-ZA"/>
        </w:rPr>
      </w:pPr>
      <w:r>
        <w:rPr>
          <w:rFonts w:ascii="GHEA Grapalat" w:hAnsi="GHEA Grapalat"/>
          <w:sz w:val="20"/>
          <w:lang w:val="af-ZA"/>
        </w:rPr>
        <w:t>11.</w:t>
      </w:r>
      <w:r>
        <w:rPr>
          <w:rFonts w:ascii="GHEA Grapalat" w:hAnsi="GHEA Grapalat" w:cs="Sylfaen"/>
          <w:sz w:val="20"/>
          <w:lang w:val="af-ZA"/>
        </w:rPr>
        <w:t xml:space="preserve">1 </w:t>
      </w:r>
      <w:r>
        <w:rPr>
          <w:rFonts w:ascii="GHEA Grapalat" w:hAnsi="GHEA Grapalat" w:cs="Sylfaen"/>
          <w:sz w:val="20"/>
          <w:lang w:val="ru-RU"/>
        </w:rPr>
        <w:t>Օրենքի</w:t>
      </w:r>
      <w:r>
        <w:rPr>
          <w:rFonts w:ascii="GHEA Grapalat" w:hAnsi="GHEA Grapalat" w:cs="Sylfaen"/>
          <w:sz w:val="20"/>
          <w:lang w:val="af-ZA"/>
        </w:rPr>
        <w:t xml:space="preserve"> 37-</w:t>
      </w:r>
      <w:r>
        <w:rPr>
          <w:rFonts w:ascii="GHEA Grapalat" w:hAnsi="GHEA Grapalat" w:cs="Sylfaen"/>
          <w:sz w:val="20"/>
          <w:lang w:val="ru-RU"/>
        </w:rPr>
        <w:t>րդ</w:t>
      </w:r>
      <w:r>
        <w:rPr>
          <w:rFonts w:ascii="GHEA Grapalat" w:hAnsi="GHEA Grapalat" w:cs="Sylfaen"/>
          <w:sz w:val="20"/>
          <w:lang w:val="af-ZA"/>
        </w:rPr>
        <w:t xml:space="preserve"> </w:t>
      </w:r>
      <w:r>
        <w:rPr>
          <w:rFonts w:ascii="GHEA Grapalat" w:hAnsi="GHEA Grapalat" w:cs="Sylfaen"/>
          <w:sz w:val="20"/>
          <w:lang w:val="ru-RU"/>
        </w:rPr>
        <w:t>հոդվածի</w:t>
      </w:r>
      <w:r>
        <w:rPr>
          <w:rFonts w:ascii="GHEA Grapalat" w:hAnsi="GHEA Grapalat" w:cs="Sylfaen"/>
          <w:sz w:val="20"/>
          <w:lang w:val="af-ZA"/>
        </w:rPr>
        <w:t xml:space="preserve"> </w:t>
      </w:r>
      <w:r>
        <w:rPr>
          <w:rFonts w:ascii="GHEA Grapalat" w:hAnsi="GHEA Grapalat" w:cs="Sylfaen"/>
          <w:sz w:val="20"/>
          <w:lang w:val="ru-RU"/>
        </w:rPr>
        <w:t>համաձայն</w:t>
      </w:r>
      <w:r>
        <w:rPr>
          <w:rFonts w:ascii="GHEA Grapalat" w:hAnsi="GHEA Grapalat" w:cs="Sylfaen"/>
          <w:sz w:val="20"/>
          <w:lang w:val="af-ZA"/>
        </w:rPr>
        <w:t xml:space="preserve">` </w:t>
      </w:r>
      <w:r>
        <w:rPr>
          <w:rFonts w:ascii="GHEA Grapalat" w:hAnsi="GHEA Grapalat" w:cs="Sylfaen"/>
          <w:sz w:val="20"/>
          <w:lang w:val="ru-RU"/>
        </w:rPr>
        <w:t>հանձնաժողովը</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հայտարարում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w:t>
      </w:r>
    </w:p>
    <w:p w:rsidR="00375C2D" w:rsidRDefault="00375C2D" w:rsidP="00375C2D">
      <w:pPr>
        <w:ind w:firstLine="567"/>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հայտերից</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մեկը</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համապատասխանում</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w:t>
      </w:r>
      <w:r>
        <w:rPr>
          <w:rFonts w:ascii="GHEA Grapalat" w:hAnsi="GHEA Grapalat" w:cs="Sylfaen"/>
          <w:sz w:val="20"/>
          <w:lang w:val="ru-RU"/>
        </w:rPr>
        <w:t>պայմաններին</w:t>
      </w:r>
      <w:r>
        <w:rPr>
          <w:rFonts w:ascii="GHEA Grapalat" w:hAnsi="GHEA Grapalat" w:cs="Sylfaen"/>
          <w:sz w:val="20"/>
          <w:lang w:val="af-ZA"/>
        </w:rPr>
        <w:t>.</w:t>
      </w:r>
    </w:p>
    <w:p w:rsidR="00375C2D" w:rsidRDefault="00375C2D" w:rsidP="00375C2D">
      <w:pPr>
        <w:ind w:firstLine="567"/>
        <w:jc w:val="both"/>
        <w:rPr>
          <w:rFonts w:ascii="GHEA Grapalat" w:hAnsi="GHEA Grapalat" w:cs="Sylfaen"/>
          <w:sz w:val="20"/>
          <w:vertAlign w:val="superscript"/>
          <w:lang w:val="af-ZA"/>
        </w:rPr>
      </w:pPr>
      <w:r>
        <w:rPr>
          <w:rFonts w:ascii="GHEA Grapalat" w:hAnsi="GHEA Grapalat" w:cs="Sylfaen"/>
          <w:sz w:val="20"/>
          <w:lang w:val="af-ZA"/>
        </w:rPr>
        <w:t xml:space="preserve">2) </w:t>
      </w:r>
      <w:r>
        <w:rPr>
          <w:rFonts w:ascii="GHEA Grapalat" w:hAnsi="GHEA Grapalat" w:cs="Sylfaen"/>
          <w:sz w:val="20"/>
          <w:lang w:val="ru-RU"/>
        </w:rPr>
        <w:t>դադարում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գոյություն</w:t>
      </w:r>
      <w:r>
        <w:rPr>
          <w:rFonts w:ascii="GHEA Grapalat" w:hAnsi="GHEA Grapalat" w:cs="Sylfaen"/>
          <w:sz w:val="20"/>
          <w:lang w:val="af-ZA"/>
        </w:rPr>
        <w:t xml:space="preserve"> </w:t>
      </w:r>
      <w:r>
        <w:rPr>
          <w:rFonts w:ascii="GHEA Grapalat" w:hAnsi="GHEA Grapalat" w:cs="Sylfaen"/>
          <w:sz w:val="20"/>
          <w:lang w:val="ru-RU"/>
        </w:rPr>
        <w:t>ունենալ</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պահանջը</w:t>
      </w:r>
      <w:r>
        <w:rPr>
          <w:rFonts w:ascii="GHEA Grapalat" w:hAnsi="GHEA Grapalat" w:cs="Sylfaen"/>
          <w:sz w:val="20"/>
          <w:lang w:val="hy-AM"/>
        </w:rPr>
        <w:t>: Ընդ որում պ</w:t>
      </w:r>
      <w:r>
        <w:rPr>
          <w:rFonts w:ascii="GHEA Grapalat" w:hAnsi="GHEA Grapalat" w:cs="Sylfaen"/>
          <w:sz w:val="20"/>
          <w:lang w:val="ru-RU"/>
        </w:rPr>
        <w:t>ետության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համայնքների</w:t>
      </w:r>
      <w:r>
        <w:rPr>
          <w:rFonts w:ascii="GHEA Grapalat" w:hAnsi="GHEA Grapalat" w:cs="Sylfaen"/>
          <w:sz w:val="20"/>
          <w:lang w:val="af-ZA"/>
        </w:rPr>
        <w:t xml:space="preserve"> </w:t>
      </w:r>
      <w:r>
        <w:rPr>
          <w:rFonts w:ascii="GHEA Grapalat" w:hAnsi="GHEA Grapalat" w:cs="Sylfaen"/>
          <w:sz w:val="20"/>
          <w:lang w:val="ru-RU"/>
        </w:rPr>
        <w:t>կարիքների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կազմակերպված</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ամբողջությամբ</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մասնակի</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w:t>
      </w:r>
      <w:r>
        <w:rPr>
          <w:rFonts w:ascii="GHEA Grapalat" w:hAnsi="GHEA Grapalat" w:cs="Sylfaen"/>
          <w:sz w:val="20"/>
          <w:lang w:val="af-ZA"/>
        </w:rPr>
        <w:t xml:space="preserve"> </w:t>
      </w:r>
      <w:r>
        <w:rPr>
          <w:rFonts w:ascii="GHEA Grapalat" w:hAnsi="GHEA Grapalat" w:cs="Sylfaen"/>
          <w:sz w:val="20"/>
          <w:lang w:val="ru-RU"/>
        </w:rPr>
        <w:t>համապատասխանաբար</w:t>
      </w:r>
      <w:r>
        <w:rPr>
          <w:rFonts w:ascii="GHEA Grapalat" w:hAnsi="GHEA Grapalat" w:cs="Sylfaen"/>
          <w:sz w:val="20"/>
          <w:lang w:val="af-ZA"/>
        </w:rPr>
        <w:t xml:space="preserve"> </w:t>
      </w:r>
      <w:r>
        <w:rPr>
          <w:rFonts w:ascii="GHEA Grapalat" w:hAnsi="GHEA Grapalat" w:cs="Sylfaen"/>
          <w:sz w:val="20"/>
          <w:lang w:val="ru-RU"/>
        </w:rPr>
        <w:t>Հայաստանի</w:t>
      </w:r>
      <w:r>
        <w:rPr>
          <w:rFonts w:ascii="GHEA Grapalat" w:hAnsi="GHEA Grapalat" w:cs="Sylfaen"/>
          <w:sz w:val="20"/>
          <w:lang w:val="af-ZA"/>
        </w:rPr>
        <w:t xml:space="preserve"> </w:t>
      </w:r>
      <w:r>
        <w:rPr>
          <w:rFonts w:ascii="GHEA Grapalat" w:hAnsi="GHEA Grapalat" w:cs="Sylfaen"/>
          <w:sz w:val="20"/>
          <w:lang w:val="ru-RU"/>
        </w:rPr>
        <w:t>Հանրապետության</w:t>
      </w:r>
      <w:r>
        <w:rPr>
          <w:rFonts w:ascii="GHEA Grapalat" w:hAnsi="GHEA Grapalat" w:cs="Sylfaen"/>
          <w:sz w:val="20"/>
          <w:lang w:val="af-ZA"/>
        </w:rPr>
        <w:t xml:space="preserve"> </w:t>
      </w:r>
      <w:r>
        <w:rPr>
          <w:rFonts w:ascii="GHEA Grapalat" w:hAnsi="GHEA Grapalat" w:cs="Sylfaen"/>
          <w:sz w:val="20"/>
          <w:lang w:val="ru-RU"/>
        </w:rPr>
        <w:t>կառավարության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համայնքի</w:t>
      </w:r>
      <w:r>
        <w:rPr>
          <w:rFonts w:ascii="GHEA Grapalat" w:hAnsi="GHEA Grapalat" w:cs="Sylfaen"/>
          <w:sz w:val="20"/>
          <w:lang w:val="af-ZA"/>
        </w:rPr>
        <w:t xml:space="preserve"> </w:t>
      </w:r>
      <w:r>
        <w:rPr>
          <w:rFonts w:ascii="GHEA Grapalat" w:hAnsi="GHEA Grapalat" w:cs="Sylfaen"/>
          <w:sz w:val="20"/>
          <w:lang w:val="ru-RU"/>
        </w:rPr>
        <w:t>ավագանու</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պատվիրատուների</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ընդհանուր</w:t>
      </w:r>
      <w:r>
        <w:rPr>
          <w:rFonts w:ascii="GHEA Grapalat" w:hAnsi="GHEA Grapalat" w:cs="Sylfaen"/>
          <w:sz w:val="20"/>
          <w:lang w:val="af-ZA"/>
        </w:rPr>
        <w:t xml:space="preserve"> </w:t>
      </w:r>
      <w:r>
        <w:rPr>
          <w:rFonts w:ascii="GHEA Grapalat" w:hAnsi="GHEA Grapalat" w:cs="Sylfaen"/>
          <w:sz w:val="20"/>
          <w:lang w:val="ru-RU"/>
        </w:rPr>
        <w:t>կառավարումն</w:t>
      </w:r>
      <w:r>
        <w:rPr>
          <w:rFonts w:ascii="GHEA Grapalat" w:hAnsi="GHEA Grapalat" w:cs="Sylfaen"/>
          <w:sz w:val="20"/>
          <w:lang w:val="af-ZA"/>
        </w:rPr>
        <w:t xml:space="preserve"> </w:t>
      </w:r>
      <w:r>
        <w:rPr>
          <w:rFonts w:ascii="GHEA Grapalat" w:hAnsi="GHEA Grapalat" w:cs="Sylfaen"/>
          <w:sz w:val="20"/>
          <w:lang w:val="ru-RU"/>
        </w:rPr>
        <w:t>իրականացնող</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մարմնի</w:t>
      </w:r>
      <w:r>
        <w:rPr>
          <w:rFonts w:ascii="GHEA Grapalat" w:hAnsi="GHEA Grapalat" w:cs="Sylfaen"/>
          <w:sz w:val="20"/>
          <w:lang w:val="af-ZA"/>
        </w:rPr>
        <w:t xml:space="preserve"> </w:t>
      </w:r>
      <w:r>
        <w:rPr>
          <w:rFonts w:ascii="GHEA Grapalat" w:hAnsi="GHEA Grapalat" w:cs="Sylfaen"/>
          <w:sz w:val="20"/>
          <w:lang w:val="ru-RU"/>
        </w:rPr>
        <w:t>ղեկավարի</w:t>
      </w:r>
      <w:r>
        <w:rPr>
          <w:rFonts w:ascii="GHEA Grapalat" w:hAnsi="GHEA Grapalat" w:cs="Sylfaen"/>
          <w:sz w:val="20"/>
          <w:lang w:val="af-ZA"/>
        </w:rPr>
        <w:t xml:space="preserve">, </w:t>
      </w:r>
      <w:r>
        <w:rPr>
          <w:rFonts w:ascii="GHEA Grapalat" w:hAnsi="GHEA Grapalat" w:cs="Sylfaen"/>
          <w:sz w:val="20"/>
        </w:rPr>
        <w:t>իսկ</w:t>
      </w:r>
      <w:r>
        <w:rPr>
          <w:rFonts w:ascii="GHEA Grapalat" w:hAnsi="GHEA Grapalat" w:cs="Sylfaen"/>
          <w:sz w:val="20"/>
          <w:lang w:val="af-ZA"/>
        </w:rPr>
        <w:t xml:space="preserve"> </w:t>
      </w:r>
      <w:r>
        <w:rPr>
          <w:rFonts w:ascii="GHEA Grapalat" w:hAnsi="GHEA Grapalat" w:cs="Sylfaen"/>
          <w:sz w:val="20"/>
        </w:rPr>
        <w:t>հիմնադրամների</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հոգաբարձուների</w:t>
      </w:r>
      <w:r>
        <w:rPr>
          <w:rFonts w:ascii="GHEA Grapalat" w:hAnsi="GHEA Grapalat" w:cs="Sylfaen"/>
          <w:sz w:val="20"/>
          <w:lang w:val="af-ZA"/>
        </w:rPr>
        <w:t xml:space="preserve"> </w:t>
      </w:r>
      <w:r>
        <w:rPr>
          <w:rFonts w:ascii="GHEA Grapalat" w:hAnsi="GHEA Grapalat" w:cs="Sylfaen"/>
          <w:sz w:val="20"/>
        </w:rPr>
        <w:t>խորհրդի</w:t>
      </w:r>
      <w:r>
        <w:rPr>
          <w:rFonts w:ascii="GHEA Grapalat" w:hAnsi="GHEA Grapalat" w:cs="Sylfaen"/>
          <w:sz w:val="20"/>
          <w:lang w:val="af-ZA"/>
        </w:rPr>
        <w:t xml:space="preserve"> </w:t>
      </w:r>
      <w:r>
        <w:rPr>
          <w:rFonts w:ascii="GHEA Grapalat" w:hAnsi="GHEA Grapalat" w:cs="Sylfaen"/>
          <w:sz w:val="20"/>
        </w:rPr>
        <w:t>որոշման</w:t>
      </w:r>
      <w:r>
        <w:rPr>
          <w:rFonts w:ascii="GHEA Grapalat" w:hAnsi="GHEA Grapalat" w:cs="Sylfaen"/>
          <w:sz w:val="20"/>
          <w:lang w:val="af-ZA"/>
        </w:rPr>
        <w:t xml:space="preserve"> </w:t>
      </w:r>
      <w:r>
        <w:rPr>
          <w:rFonts w:ascii="GHEA Grapalat" w:hAnsi="GHEA Grapalat" w:cs="Sylfaen"/>
          <w:sz w:val="20"/>
        </w:rPr>
        <w:t>հիման</w:t>
      </w:r>
      <w:r>
        <w:rPr>
          <w:rFonts w:ascii="GHEA Grapalat" w:hAnsi="GHEA Grapalat" w:cs="Sylfaen"/>
          <w:sz w:val="20"/>
          <w:lang w:val="af-ZA"/>
        </w:rPr>
        <w:t xml:space="preserve"> </w:t>
      </w:r>
      <w:r>
        <w:rPr>
          <w:rFonts w:ascii="GHEA Grapalat" w:hAnsi="GHEA Grapalat" w:cs="Sylfaen"/>
          <w:sz w:val="20"/>
        </w:rPr>
        <w:t>վրա</w:t>
      </w:r>
      <w:r>
        <w:rPr>
          <w:rStyle w:val="aff2"/>
          <w:rFonts w:ascii="GHEA Grapalat" w:hAnsi="GHEA Grapalat" w:cs="Sylfaen"/>
          <w:color w:val="FFFFFF"/>
          <w:sz w:val="20"/>
        </w:rPr>
        <w:footnoteReference w:id="1"/>
      </w:r>
      <w:r>
        <w:rPr>
          <w:rFonts w:ascii="GHEA Grapalat" w:hAnsi="GHEA Grapalat" w:cs="Sylfaen"/>
          <w:sz w:val="20"/>
          <w:lang w:val="hy-AM"/>
        </w:rPr>
        <w:t>:</w:t>
      </w:r>
      <w:r>
        <w:rPr>
          <w:rFonts w:ascii="GHEA Grapalat" w:hAnsi="GHEA Grapalat" w:cs="Sylfaen"/>
          <w:sz w:val="20"/>
          <w:vertAlign w:val="superscript"/>
          <w:lang w:val="af-ZA"/>
        </w:rPr>
        <w:t>14</w:t>
      </w:r>
    </w:p>
    <w:p w:rsidR="00375C2D" w:rsidRDefault="00375C2D" w:rsidP="00375C2D">
      <w:pPr>
        <w:ind w:firstLine="567"/>
        <w:jc w:val="both"/>
        <w:rPr>
          <w:rFonts w:ascii="GHEA Grapalat" w:hAnsi="GHEA Grapalat" w:cs="Sylfaen"/>
          <w:sz w:val="20"/>
          <w:lang w:val="af-ZA"/>
        </w:rPr>
      </w:pPr>
      <w:r>
        <w:rPr>
          <w:rFonts w:ascii="GHEA Grapalat" w:hAnsi="GHEA Grapalat" w:cs="Sylfaen"/>
          <w:sz w:val="20"/>
          <w:lang w:val="af-ZA"/>
        </w:rPr>
        <w:t xml:space="preserve">3) </w:t>
      </w:r>
      <w:r>
        <w:rPr>
          <w:rFonts w:ascii="GHEA Grapalat" w:hAnsi="GHEA Grapalat" w:cs="Sylfaen"/>
          <w:sz w:val="20"/>
          <w:lang w:val="hy-AM"/>
        </w:rPr>
        <w:t>ոչ</w:t>
      </w:r>
      <w:r>
        <w:rPr>
          <w:rFonts w:ascii="GHEA Grapalat" w:hAnsi="GHEA Grapalat" w:cs="Sylfaen"/>
          <w:sz w:val="20"/>
          <w:lang w:val="af-ZA"/>
        </w:rPr>
        <w:t xml:space="preserve"> </w:t>
      </w:r>
      <w:r>
        <w:rPr>
          <w:rFonts w:ascii="GHEA Grapalat" w:hAnsi="GHEA Grapalat" w:cs="Sylfaen"/>
          <w:sz w:val="20"/>
          <w:lang w:val="hy-AM"/>
        </w:rPr>
        <w:t>մի</w:t>
      </w:r>
      <w:r>
        <w:rPr>
          <w:rFonts w:ascii="GHEA Grapalat" w:hAnsi="GHEA Grapalat" w:cs="Sylfaen"/>
          <w:sz w:val="20"/>
          <w:lang w:val="af-ZA"/>
        </w:rPr>
        <w:t xml:space="preserve"> </w:t>
      </w:r>
      <w:r>
        <w:rPr>
          <w:rFonts w:ascii="GHEA Grapalat" w:hAnsi="GHEA Grapalat" w:cs="Sylfaen"/>
          <w:sz w:val="20"/>
          <w:lang w:val="hy-AM"/>
        </w:rPr>
        <w:t>հայտ</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ներկայացվել</w:t>
      </w:r>
      <w:r>
        <w:rPr>
          <w:rFonts w:ascii="GHEA Grapalat" w:hAnsi="GHEA Grapalat" w:cs="Sylfaen"/>
          <w:sz w:val="20"/>
          <w:lang w:val="af-ZA"/>
        </w:rPr>
        <w:t>.</w:t>
      </w:r>
    </w:p>
    <w:p w:rsidR="00375C2D" w:rsidRDefault="00375C2D" w:rsidP="00375C2D">
      <w:pPr>
        <w:ind w:firstLine="567"/>
        <w:jc w:val="both"/>
        <w:rPr>
          <w:rFonts w:ascii="GHEA Grapalat" w:hAnsi="GHEA Grapalat" w:cs="Sylfaen"/>
          <w:sz w:val="20"/>
          <w:lang w:val="af-ZA"/>
        </w:rPr>
      </w:pPr>
      <w:r>
        <w:rPr>
          <w:rFonts w:ascii="GHEA Grapalat" w:hAnsi="GHEA Grapalat" w:cs="Sylfaen"/>
          <w:sz w:val="20"/>
          <w:lang w:val="af-ZA"/>
        </w:rPr>
        <w:t xml:space="preserve">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կնքվում։</w:t>
      </w:r>
    </w:p>
    <w:p w:rsidR="00375C2D" w:rsidRDefault="00375C2D" w:rsidP="00375C2D">
      <w:pPr>
        <w:ind w:firstLine="567"/>
        <w:jc w:val="both"/>
        <w:rPr>
          <w:rFonts w:ascii="GHEA Grapalat" w:hAnsi="GHEA Grapalat" w:cs="Sylfaen"/>
          <w:sz w:val="20"/>
          <w:lang w:val="af-ZA"/>
        </w:rPr>
      </w:pPr>
      <w:r>
        <w:rPr>
          <w:rFonts w:ascii="GHEA Grapalat" w:hAnsi="GHEA Grapalat" w:cs="Sylfaen"/>
          <w:sz w:val="20"/>
          <w:lang w:val="af-ZA"/>
        </w:rPr>
        <w:t>11.2 Գ</w:t>
      </w:r>
      <w:r>
        <w:rPr>
          <w:rFonts w:ascii="GHEA Grapalat" w:hAnsi="GHEA Grapalat" w:cs="Sylfaen"/>
          <w:sz w:val="20"/>
          <w:lang w:val="ru-RU"/>
        </w:rPr>
        <w:t>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պ</w:t>
      </w:r>
      <w:r>
        <w:rPr>
          <w:rFonts w:ascii="GHEA Grapalat" w:hAnsi="GHEA Grapalat" w:cs="Sylfaen"/>
          <w:sz w:val="20"/>
          <w:lang w:val="ru-RU"/>
        </w:rPr>
        <w:t>ատվիրատուն</w:t>
      </w:r>
      <w:r>
        <w:rPr>
          <w:rFonts w:ascii="GHEA Grapalat" w:hAnsi="GHEA Grapalat" w:cs="Sylfaen"/>
          <w:sz w:val="20"/>
          <w:lang w:val="af-ZA"/>
        </w:rPr>
        <w:t xml:space="preserve"> տեղեկագրում հրապարակում է </w:t>
      </w:r>
      <w:r>
        <w:rPr>
          <w:rFonts w:ascii="GHEA Grapalat" w:hAnsi="GHEA Grapalat" w:cs="Sylfaen"/>
          <w:sz w:val="20"/>
          <w:lang w:val="ru-RU"/>
        </w:rPr>
        <w:t>հայտարարություն</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նշվում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lang w:val="af-ZA"/>
        </w:rPr>
        <w:t xml:space="preserve"> </w:t>
      </w:r>
      <w:r>
        <w:rPr>
          <w:rFonts w:ascii="GHEA Grapalat" w:hAnsi="GHEA Grapalat" w:cs="Sylfaen"/>
          <w:sz w:val="20"/>
          <w:lang w:val="ru-RU"/>
        </w:rPr>
        <w:t>հիմնավորումը։</w:t>
      </w:r>
      <w:r>
        <w:rPr>
          <w:rFonts w:ascii="GHEA Grapalat" w:hAnsi="GHEA Grapalat" w:cs="Sylfaen"/>
          <w:sz w:val="20"/>
          <w:lang w:val="af-ZA"/>
        </w:rPr>
        <w:t xml:space="preserve"> </w:t>
      </w:r>
    </w:p>
    <w:p w:rsidR="00375C2D" w:rsidRDefault="00375C2D" w:rsidP="00375C2D">
      <w:pPr>
        <w:ind w:firstLine="567"/>
        <w:jc w:val="both"/>
        <w:rPr>
          <w:rFonts w:ascii="GHEA Grapalat" w:hAnsi="GHEA Grapalat" w:cs="Sylfaen"/>
          <w:sz w:val="20"/>
          <w:lang w:val="af-ZA"/>
        </w:rPr>
      </w:pPr>
    </w:p>
    <w:p w:rsidR="00375C2D" w:rsidRDefault="00375C2D" w:rsidP="00375C2D">
      <w:pPr>
        <w:pStyle w:val="af6"/>
        <w:spacing w:after="0" w:line="240" w:lineRule="auto"/>
        <w:ind w:firstLine="720"/>
        <w:rPr>
          <w:rFonts w:ascii="GHEA Grapalat" w:hAnsi="GHEA Grapalat" w:cs="Times New Roman"/>
          <w:sz w:val="18"/>
          <w:szCs w:val="18"/>
          <w:u w:val="single"/>
          <w:lang w:val="af-ZA"/>
        </w:rPr>
      </w:pPr>
    </w:p>
    <w:p w:rsidR="00375C2D" w:rsidRDefault="00375C2D" w:rsidP="00375C2D">
      <w:pPr>
        <w:jc w:val="center"/>
        <w:rPr>
          <w:rFonts w:ascii="GHEA Grapalat" w:hAnsi="GHEA Grapalat"/>
          <w:b/>
          <w:sz w:val="20"/>
          <w:lang w:val="af-ZA"/>
        </w:rPr>
      </w:pPr>
      <w:r>
        <w:rPr>
          <w:rFonts w:ascii="GHEA Grapalat" w:hAnsi="GHEA Grapalat"/>
          <w:b/>
          <w:sz w:val="20"/>
          <w:lang w:val="af-ZA"/>
        </w:rPr>
        <w:t xml:space="preserve">12. ԳՆՄԱՆ ԳՈՐԾԸՆԹԱՑԻ ՀԵՏ ԿԱՊՎԱԾ ԳՈՐԾՈՂՈՒԹՅՈՒՆՆԵՐԸ ԵՎ (ԿԱՄ) </w:t>
      </w:r>
    </w:p>
    <w:p w:rsidR="00375C2D" w:rsidRDefault="00375C2D" w:rsidP="00375C2D">
      <w:pPr>
        <w:jc w:val="center"/>
        <w:rPr>
          <w:rFonts w:ascii="GHEA Grapalat" w:hAnsi="GHEA Grapalat"/>
          <w:b/>
          <w:sz w:val="20"/>
          <w:lang w:val="af-ZA"/>
        </w:rPr>
      </w:pPr>
      <w:r>
        <w:rPr>
          <w:rFonts w:ascii="GHEA Grapalat" w:hAnsi="GHEA Grapalat"/>
          <w:b/>
          <w:sz w:val="20"/>
          <w:lang w:val="af-ZA"/>
        </w:rPr>
        <w:t xml:space="preserve">ԸՆԴՈՒՆՎԱԾ ՈՐՈՇՈՒՄՆԵՐԸ ԲՈՂՈՔԱՐԿԵԼՈՒ ՄԱՍՆԱԿՑԻ </w:t>
      </w:r>
    </w:p>
    <w:p w:rsidR="00375C2D" w:rsidRDefault="00375C2D" w:rsidP="00375C2D">
      <w:pPr>
        <w:jc w:val="center"/>
        <w:rPr>
          <w:rFonts w:ascii="GHEA Grapalat" w:hAnsi="GHEA Grapalat"/>
          <w:b/>
          <w:sz w:val="20"/>
          <w:lang w:val="af-ZA"/>
        </w:rPr>
      </w:pPr>
      <w:r>
        <w:rPr>
          <w:rFonts w:ascii="GHEA Grapalat" w:hAnsi="GHEA Grapalat"/>
          <w:b/>
          <w:sz w:val="20"/>
          <w:lang w:val="af-ZA"/>
        </w:rPr>
        <w:t>ԻՐԱՎՈՒՆՔԸ ԵՎ ԿԱՐԳԸ</w:t>
      </w:r>
    </w:p>
    <w:p w:rsidR="00375C2D" w:rsidRDefault="00375C2D" w:rsidP="00375C2D">
      <w:pPr>
        <w:jc w:val="center"/>
        <w:rPr>
          <w:rFonts w:ascii="GHEA Grapalat" w:hAnsi="GHEA Grapalat"/>
          <w:b/>
          <w:sz w:val="20"/>
          <w:lang w:val="af-ZA"/>
        </w:rPr>
      </w:pPr>
    </w:p>
    <w:p w:rsidR="00375C2D" w:rsidRDefault="00375C2D" w:rsidP="00375C2D">
      <w:pPr>
        <w:ind w:firstLine="567"/>
        <w:jc w:val="both"/>
        <w:rPr>
          <w:rFonts w:ascii="GHEA Grapalat" w:hAnsi="GHEA Grapalat" w:cs="Sylfaen"/>
          <w:sz w:val="20"/>
          <w:szCs w:val="20"/>
          <w:lang w:val="af-ZA"/>
        </w:rPr>
      </w:pPr>
      <w:r>
        <w:rPr>
          <w:rFonts w:ascii="GHEA Grapalat" w:hAnsi="GHEA Grapalat" w:cs="Sylfaen"/>
          <w:sz w:val="20"/>
          <w:szCs w:val="20"/>
          <w:lang w:val="af-ZA"/>
        </w:rPr>
        <w:t>12.1</w:t>
      </w:r>
      <w:r>
        <w:rPr>
          <w:rFonts w:ascii="GHEA Grapalat" w:hAnsi="GHEA Grapalat"/>
          <w:sz w:val="20"/>
          <w:szCs w:val="20"/>
          <w:lang w:val="af-ZA"/>
        </w:rPr>
        <w:t xml:space="preserve">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Mariam" w:hAnsi="GHEA Mariam" w:cs="Sylfaen"/>
          <w:sz w:val="20"/>
          <w:szCs w:val="20"/>
          <w:lang w:val="af-ZA"/>
        </w:rPr>
        <w:t xml:space="preserve"> </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որոշումները։</w:t>
      </w:r>
    </w:p>
    <w:p w:rsidR="00375C2D" w:rsidRDefault="00375C2D" w:rsidP="00375C2D">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12.2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rPr>
        <w:t>քննման</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t>վարչական</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w:t>
      </w:r>
      <w:r>
        <w:rPr>
          <w:rFonts w:ascii="GHEA Grapalat" w:hAnsi="GHEA Grapalat" w:cs="Sylfaen"/>
          <w:sz w:val="20"/>
          <w:szCs w:val="20"/>
          <w:lang w:val="af-ZA"/>
        </w:rPr>
        <w:t xml:space="preserve"> </w:t>
      </w:r>
      <w:r>
        <w:rPr>
          <w:rFonts w:ascii="GHEA Grapalat" w:hAnsi="GHEA Grapalat" w:cs="Sylfaen"/>
          <w:sz w:val="20"/>
          <w:szCs w:val="20"/>
          <w:lang w:val="ru-RU"/>
        </w:rPr>
        <w:t>չեն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դրանք</w:t>
      </w:r>
      <w:r>
        <w:rPr>
          <w:rFonts w:ascii="GHEA Grapalat" w:hAnsi="GHEA Grapalat" w:cs="Sylfaen"/>
          <w:sz w:val="20"/>
          <w:szCs w:val="20"/>
          <w:lang w:val="af-ZA"/>
        </w:rPr>
        <w:t xml:space="preserve"> </w:t>
      </w:r>
      <w:r>
        <w:rPr>
          <w:rFonts w:ascii="GHEA Grapalat" w:hAnsi="GHEA Grapalat" w:cs="Sylfaen"/>
          <w:sz w:val="20"/>
          <w:szCs w:val="20"/>
          <w:lang w:val="ru-RU"/>
        </w:rPr>
        <w:t>կարգավորվում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Հայաստանի</w:t>
      </w:r>
      <w:r>
        <w:rPr>
          <w:rFonts w:ascii="GHEA Grapalat" w:hAnsi="GHEA Grapalat" w:cs="Sylfaen"/>
          <w:sz w:val="20"/>
          <w:szCs w:val="20"/>
          <w:lang w:val="af-ZA"/>
        </w:rPr>
        <w:t xml:space="preserve"> </w:t>
      </w:r>
      <w:r>
        <w:rPr>
          <w:rFonts w:ascii="GHEA Grapalat" w:hAnsi="GHEA Grapalat" w:cs="Sylfaen"/>
          <w:sz w:val="20"/>
          <w:szCs w:val="20"/>
          <w:lang w:val="ru-RU"/>
        </w:rPr>
        <w:t>Հանարապետության</w:t>
      </w:r>
      <w:r>
        <w:rPr>
          <w:rFonts w:ascii="GHEA Grapalat" w:hAnsi="GHEA Grapalat" w:cs="Sylfaen"/>
          <w:sz w:val="20"/>
          <w:szCs w:val="20"/>
          <w:lang w:val="af-ZA"/>
        </w:rPr>
        <w:t xml:space="preserve"> </w:t>
      </w:r>
      <w:r>
        <w:rPr>
          <w:rFonts w:ascii="GHEA Grapalat" w:hAnsi="GHEA Grapalat" w:cs="Sylfaen"/>
          <w:sz w:val="20"/>
          <w:szCs w:val="20"/>
          <w:lang w:val="ru-RU"/>
        </w:rPr>
        <w:t>քաղաքացիաիրավական</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t>կարգավորող</w:t>
      </w:r>
      <w:r>
        <w:rPr>
          <w:rFonts w:ascii="GHEA Grapalat" w:hAnsi="GHEA Grapalat" w:cs="Sylfaen"/>
          <w:sz w:val="20"/>
          <w:szCs w:val="20"/>
          <w:lang w:val="af-ZA"/>
        </w:rPr>
        <w:t xml:space="preserve"> </w:t>
      </w:r>
      <w:r>
        <w:rPr>
          <w:rFonts w:ascii="GHEA Grapalat" w:hAnsi="GHEA Grapalat" w:cs="Sylfaen"/>
          <w:sz w:val="20"/>
          <w:szCs w:val="20"/>
          <w:lang w:val="ru-RU"/>
        </w:rPr>
        <w:t>օրենսդրությամբ։</w:t>
      </w:r>
    </w:p>
    <w:p w:rsidR="00375C2D" w:rsidRDefault="00375C2D" w:rsidP="00375C2D">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12.3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w:t>
      </w:r>
    </w:p>
    <w:p w:rsidR="00375C2D" w:rsidRDefault="00375C2D" w:rsidP="00375C2D">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նախքան</w:t>
      </w:r>
      <w:r>
        <w:rPr>
          <w:rFonts w:ascii="GHEA Grapalat" w:hAnsi="GHEA Grapalat" w:cs="Sylfaen"/>
          <w:sz w:val="20"/>
          <w:szCs w:val="20"/>
          <w:lang w:val="af-ZA"/>
        </w:rPr>
        <w:t xml:space="preserve"> </w:t>
      </w:r>
      <w:r>
        <w:rPr>
          <w:rFonts w:ascii="GHEA Grapalat" w:hAnsi="GHEA Grapalat" w:cs="Sylfaen"/>
          <w:sz w:val="20"/>
          <w:szCs w:val="20"/>
          <w:lang w:val="ru-RU"/>
        </w:rPr>
        <w:t>պայմանագրի</w:t>
      </w:r>
      <w:r>
        <w:rPr>
          <w:rFonts w:ascii="GHEA Grapalat" w:hAnsi="GHEA Grapalat" w:cs="Sylfaen"/>
          <w:sz w:val="20"/>
          <w:szCs w:val="20"/>
          <w:lang w:val="af-ZA"/>
        </w:rPr>
        <w:t xml:space="preserve"> </w:t>
      </w:r>
      <w:r>
        <w:rPr>
          <w:rFonts w:ascii="GHEA Grapalat" w:hAnsi="GHEA Grapalat" w:cs="Sylfaen"/>
          <w:sz w:val="20"/>
          <w:szCs w:val="20"/>
          <w:lang w:val="ru-RU"/>
        </w:rPr>
        <w:t>կնքումը</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և </w:t>
      </w:r>
      <w:r>
        <w:rPr>
          <w:rFonts w:ascii="GHEA Grapalat" w:hAnsi="GHEA Grapalat" w:cs="Sylfaen"/>
          <w:sz w:val="20"/>
          <w:szCs w:val="20"/>
          <w:lang w:val="ru-RU"/>
        </w:rPr>
        <w:t>որոշումները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w:t>
      </w:r>
    </w:p>
    <w:p w:rsidR="00375C2D" w:rsidRDefault="00375C2D" w:rsidP="00375C2D">
      <w:pPr>
        <w:ind w:firstLine="567"/>
        <w:jc w:val="both"/>
        <w:rPr>
          <w:rFonts w:ascii="GHEA Grapalat" w:hAnsi="GHEA Grapalat" w:cs="Sylfaen"/>
          <w:sz w:val="20"/>
          <w:szCs w:val="20"/>
          <w:lang w:val="af-ZA"/>
        </w:rPr>
      </w:pPr>
      <w:bookmarkStart w:id="7" w:name="_Hlk9264573"/>
      <w:r>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7"/>
    <w:p w:rsidR="00375C2D" w:rsidRDefault="00375C2D" w:rsidP="00375C2D">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2) </w:t>
      </w:r>
      <w:r>
        <w:rPr>
          <w:rFonts w:ascii="GHEA Grapalat" w:hAnsi="GHEA Grapalat" w:cs="Sylfaen"/>
          <w:sz w:val="20"/>
          <w:szCs w:val="20"/>
          <w:lang w:val="ru-RU"/>
        </w:rPr>
        <w:t>դատական</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և </w:t>
      </w:r>
      <w:r>
        <w:rPr>
          <w:rFonts w:ascii="GHEA Grapalat" w:hAnsi="GHEA Grapalat" w:cs="Sylfaen"/>
          <w:sz w:val="20"/>
          <w:szCs w:val="20"/>
          <w:lang w:val="ru-RU"/>
        </w:rPr>
        <w:t>որոշումները։</w:t>
      </w:r>
    </w:p>
    <w:p w:rsidR="00375C2D" w:rsidRDefault="00375C2D" w:rsidP="00375C2D">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12.4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բողոքարկում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w:t>
      </w:r>
    </w:p>
    <w:p w:rsidR="00375C2D" w:rsidRDefault="00375C2D" w:rsidP="00375C2D">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պայմանագիր</w:t>
      </w:r>
      <w:r>
        <w:rPr>
          <w:rFonts w:ascii="GHEA Grapalat" w:hAnsi="GHEA Grapalat" w:cs="Sylfaen"/>
          <w:sz w:val="20"/>
          <w:szCs w:val="20"/>
          <w:lang w:val="af-ZA"/>
        </w:rPr>
        <w:t xml:space="preserve"> </w:t>
      </w:r>
      <w:r>
        <w:rPr>
          <w:rFonts w:ascii="GHEA Grapalat" w:hAnsi="GHEA Grapalat" w:cs="Sylfaen"/>
          <w:sz w:val="20"/>
          <w:szCs w:val="20"/>
          <w:lang w:val="ru-RU"/>
        </w:rPr>
        <w:t>կնքելու</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w:t>
      </w:r>
      <w:r>
        <w:rPr>
          <w:rFonts w:ascii="GHEA Grapalat" w:hAnsi="GHEA Grapalat" w:cs="Sylfaen"/>
          <w:sz w:val="20"/>
          <w:szCs w:val="20"/>
        </w:rPr>
        <w:t>ն</w:t>
      </w:r>
      <w:r>
        <w:rPr>
          <w:rFonts w:ascii="GHEA Grapalat" w:hAnsi="GHEA Grapalat" w:cs="Sylfaen"/>
          <w:sz w:val="20"/>
          <w:szCs w:val="20"/>
          <w:lang w:val="ru-RU"/>
        </w:rPr>
        <w:t>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w:t>
      </w:r>
      <w:r>
        <w:rPr>
          <w:rFonts w:ascii="GHEA Grapalat" w:hAnsi="GHEA Grapalat" w:cs="Sylfaen"/>
          <w:sz w:val="20"/>
          <w:szCs w:val="20"/>
        </w:rPr>
        <w:t>ին</w:t>
      </w:r>
      <w:r>
        <w:rPr>
          <w:rFonts w:ascii="GHEA Grapalat" w:hAnsi="GHEA Grapalat" w:cs="Sylfaen"/>
          <w:sz w:val="20"/>
          <w:szCs w:val="20"/>
          <w:lang w:val="af-ZA"/>
        </w:rPr>
        <w:t xml:space="preserve"> </w:t>
      </w:r>
      <w:r>
        <w:rPr>
          <w:rFonts w:ascii="GHEA Grapalat" w:hAnsi="GHEA Grapalat" w:cs="Sylfaen"/>
          <w:sz w:val="20"/>
          <w:szCs w:val="20"/>
        </w:rPr>
        <w:t>մասի</w:t>
      </w:r>
      <w:r>
        <w:rPr>
          <w:rFonts w:ascii="GHEA Grapalat" w:hAnsi="GHEA Grapalat" w:cs="Sylfaen"/>
          <w:sz w:val="20"/>
          <w:szCs w:val="20"/>
          <w:lang w:val="af-ZA"/>
        </w:rPr>
        <w:t xml:space="preserve"> 8.28-</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անգործության</w:t>
      </w:r>
      <w:r>
        <w:rPr>
          <w:rFonts w:ascii="GHEA Grapalat" w:hAnsi="GHEA Grapalat" w:cs="Sylfaen"/>
          <w:sz w:val="20"/>
          <w:szCs w:val="20"/>
          <w:lang w:val="af-ZA"/>
        </w:rPr>
        <w:t xml:space="preserve"> </w:t>
      </w:r>
      <w:r>
        <w:rPr>
          <w:rFonts w:ascii="GHEA Grapalat" w:hAnsi="GHEA Grapalat" w:cs="Sylfaen"/>
          <w:sz w:val="20"/>
          <w:szCs w:val="20"/>
          <w:lang w:val="ru-RU"/>
        </w:rPr>
        <w:t>ժամանակահատվածում</w:t>
      </w:r>
      <w:r>
        <w:rPr>
          <w:rFonts w:ascii="GHEA Grapalat" w:hAnsi="GHEA Grapalat" w:cs="Sylfaen"/>
          <w:sz w:val="20"/>
          <w:szCs w:val="20"/>
          <w:lang w:val="af-ZA"/>
        </w:rPr>
        <w:t>.</w:t>
      </w:r>
    </w:p>
    <w:p w:rsidR="00375C2D" w:rsidRDefault="00375C2D" w:rsidP="00375C2D">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2)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առարկայի</w:t>
      </w:r>
      <w:r>
        <w:rPr>
          <w:rFonts w:ascii="GHEA Grapalat" w:hAnsi="GHEA Grapalat" w:cs="Sylfaen"/>
          <w:sz w:val="20"/>
          <w:szCs w:val="20"/>
          <w:lang w:val="af-ZA"/>
        </w:rPr>
        <w:t xml:space="preserve"> </w:t>
      </w:r>
      <w:r>
        <w:rPr>
          <w:rFonts w:ascii="GHEA Grapalat" w:hAnsi="GHEA Grapalat" w:cs="Sylfaen"/>
          <w:sz w:val="20"/>
          <w:szCs w:val="20"/>
          <w:lang w:val="ru-RU"/>
        </w:rPr>
        <w:t>բնութագրերը</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w:t>
      </w:r>
      <w:r>
        <w:rPr>
          <w:rFonts w:ascii="GHEA Grapalat" w:hAnsi="GHEA Grapalat" w:cs="Sylfaen"/>
          <w:sz w:val="20"/>
          <w:szCs w:val="20"/>
          <w:lang w:val="ru-RU"/>
        </w:rPr>
        <w:t>պահանջները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w:t>
      </w:r>
      <w:r>
        <w:rPr>
          <w:rFonts w:ascii="GHEA Grapalat" w:hAnsi="GHEA Grapalat" w:cs="Sylfaen"/>
          <w:sz w:val="20"/>
          <w:szCs w:val="20"/>
        </w:rPr>
        <w:t>ն</w:t>
      </w:r>
      <w:r>
        <w:rPr>
          <w:rFonts w:ascii="GHEA Grapalat" w:hAnsi="GHEA Grapalat" w:cs="Sylfaen"/>
          <w:sz w:val="20"/>
          <w:szCs w:val="20"/>
          <w:lang w:val="ru-RU"/>
        </w:rPr>
        <w:t>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հայտերի</w:t>
      </w:r>
      <w:r>
        <w:rPr>
          <w:rFonts w:ascii="GHEA Grapalat" w:hAnsi="GHEA Grapalat" w:cs="Sylfaen"/>
          <w:sz w:val="20"/>
          <w:szCs w:val="20"/>
          <w:lang w:val="af-ZA"/>
        </w:rPr>
        <w:t xml:space="preserve"> </w:t>
      </w:r>
      <w:r>
        <w:rPr>
          <w:rFonts w:ascii="GHEA Grapalat" w:hAnsi="GHEA Grapalat" w:cs="Sylfaen"/>
          <w:sz w:val="20"/>
          <w:szCs w:val="20"/>
          <w:lang w:val="ru-RU"/>
        </w:rPr>
        <w:t>ներկայացման</w:t>
      </w:r>
      <w:r>
        <w:rPr>
          <w:rFonts w:ascii="GHEA Grapalat" w:hAnsi="GHEA Grapalat" w:cs="Sylfaen"/>
          <w:sz w:val="20"/>
          <w:szCs w:val="20"/>
          <w:lang w:val="af-ZA"/>
        </w:rPr>
        <w:t xml:space="preserve"> </w:t>
      </w:r>
      <w:r>
        <w:rPr>
          <w:rFonts w:ascii="GHEA Grapalat" w:hAnsi="GHEA Grapalat" w:cs="Sylfaen"/>
          <w:sz w:val="20"/>
          <w:szCs w:val="20"/>
          <w:lang w:val="ru-RU"/>
        </w:rPr>
        <w:t>վերջնաժամկետը</w:t>
      </w:r>
      <w:r>
        <w:rPr>
          <w:rFonts w:ascii="GHEA Grapalat" w:hAnsi="GHEA Grapalat" w:cs="Sylfaen"/>
          <w:sz w:val="20"/>
          <w:szCs w:val="20"/>
          <w:lang w:val="af-ZA"/>
        </w:rPr>
        <w:t xml:space="preserve"> </w:t>
      </w:r>
      <w:r>
        <w:rPr>
          <w:rFonts w:ascii="GHEA Grapalat" w:hAnsi="GHEA Grapalat" w:cs="Sylfaen"/>
          <w:sz w:val="20"/>
          <w:szCs w:val="20"/>
        </w:rPr>
        <w:t>լրանալը</w:t>
      </w:r>
      <w:r>
        <w:rPr>
          <w:rFonts w:ascii="GHEA Grapalat" w:hAnsi="GHEA Grapalat" w:cs="Sylfaen"/>
          <w:sz w:val="20"/>
          <w:szCs w:val="20"/>
          <w:lang w:val="af-ZA"/>
        </w:rPr>
        <w:t xml:space="preserve">:  </w:t>
      </w:r>
    </w:p>
    <w:p w:rsidR="00375C2D" w:rsidRDefault="00375C2D" w:rsidP="00375C2D">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12.5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ստորագրված</w:t>
      </w:r>
      <w:r>
        <w:rPr>
          <w:rFonts w:ascii="GHEA Grapalat" w:hAnsi="GHEA Grapalat" w:cs="Sylfaen"/>
          <w:sz w:val="20"/>
          <w:szCs w:val="20"/>
          <w:lang w:val="af-ZA"/>
        </w:rPr>
        <w:t xml:space="preserve">, </w:t>
      </w:r>
      <w:r>
        <w:rPr>
          <w:rFonts w:ascii="GHEA Grapalat" w:hAnsi="GHEA Grapalat" w:cs="Sylfaen"/>
          <w:sz w:val="20"/>
          <w:szCs w:val="20"/>
          <w:lang w:val="ru-RU"/>
        </w:rPr>
        <w:t>դրանում</w:t>
      </w:r>
      <w:r>
        <w:rPr>
          <w:rFonts w:ascii="GHEA Grapalat" w:hAnsi="GHEA Grapalat" w:cs="Sylfaen"/>
          <w:sz w:val="20"/>
          <w:szCs w:val="20"/>
          <w:lang w:val="af-ZA"/>
        </w:rPr>
        <w:t xml:space="preserve"> </w:t>
      </w:r>
      <w:r>
        <w:rPr>
          <w:rFonts w:ascii="GHEA Grapalat" w:hAnsi="GHEA Grapalat" w:cs="Sylfaen"/>
          <w:sz w:val="20"/>
          <w:szCs w:val="20"/>
          <w:lang w:val="ru-RU"/>
        </w:rPr>
        <w:t>ներառելով</w:t>
      </w:r>
      <w:r>
        <w:rPr>
          <w:rFonts w:ascii="GHEA Grapalat" w:hAnsi="GHEA Grapalat" w:cs="Sylfaen"/>
          <w:sz w:val="20"/>
          <w:szCs w:val="20"/>
          <w:lang w:val="af-ZA"/>
        </w:rPr>
        <w:t>`</w:t>
      </w:r>
    </w:p>
    <w:p w:rsidR="00375C2D" w:rsidRDefault="00375C2D" w:rsidP="00375C2D">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անունը</w:t>
      </w:r>
      <w:r>
        <w:rPr>
          <w:rFonts w:ascii="GHEA Grapalat" w:hAnsi="GHEA Grapalat" w:cs="Sylfaen"/>
          <w:sz w:val="20"/>
          <w:szCs w:val="20"/>
          <w:lang w:val="af-ZA"/>
        </w:rPr>
        <w:t xml:space="preserve">, </w:t>
      </w:r>
      <w:r>
        <w:rPr>
          <w:rFonts w:ascii="GHEA Grapalat" w:hAnsi="GHEA Grapalat" w:cs="Sylfaen"/>
          <w:sz w:val="20"/>
          <w:szCs w:val="20"/>
          <w:lang w:val="ru-RU"/>
        </w:rPr>
        <w:t>ազգանունը</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հաստատող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հասցեն</w:t>
      </w:r>
      <w:r>
        <w:rPr>
          <w:rFonts w:ascii="GHEA Grapalat" w:hAnsi="GHEA Grapalat" w:cs="Sylfaen"/>
          <w:sz w:val="20"/>
          <w:szCs w:val="20"/>
          <w:lang w:val="af-ZA"/>
        </w:rPr>
        <w:t>.</w:t>
      </w:r>
    </w:p>
    <w:p w:rsidR="00375C2D" w:rsidRDefault="00375C2D" w:rsidP="00375C2D">
      <w:pPr>
        <w:ind w:firstLine="567"/>
        <w:jc w:val="both"/>
        <w:rPr>
          <w:rFonts w:ascii="GHEA Grapalat" w:hAnsi="GHEA Grapalat" w:cs="Sylfaen"/>
          <w:sz w:val="20"/>
          <w:szCs w:val="20"/>
          <w:lang w:val="af-ZA"/>
        </w:rPr>
      </w:pPr>
      <w:r>
        <w:rPr>
          <w:rFonts w:ascii="GHEA Grapalat" w:hAnsi="GHEA Grapalat" w:cs="Sylfaen"/>
          <w:sz w:val="20"/>
          <w:szCs w:val="20"/>
          <w:lang w:val="af-ZA"/>
        </w:rPr>
        <w:t>2)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հասցեն</w:t>
      </w:r>
      <w:r>
        <w:rPr>
          <w:rFonts w:ascii="GHEA Grapalat" w:hAnsi="GHEA Grapalat" w:cs="Sylfaen"/>
          <w:sz w:val="20"/>
          <w:szCs w:val="20"/>
          <w:lang w:val="af-ZA"/>
        </w:rPr>
        <w:t>.</w:t>
      </w:r>
    </w:p>
    <w:p w:rsidR="00375C2D" w:rsidRDefault="00375C2D" w:rsidP="00375C2D">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3) </w:t>
      </w:r>
      <w:r>
        <w:rPr>
          <w:rFonts w:ascii="GHEA Grapalat" w:hAnsi="GHEA Grapalat" w:cs="Sylfaen"/>
          <w:sz w:val="20"/>
          <w:szCs w:val="20"/>
          <w:lang w:val="ru-RU"/>
        </w:rPr>
        <w:t>բողոքարկվող</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w:t>
      </w:r>
      <w:r>
        <w:rPr>
          <w:rFonts w:ascii="GHEA Grapalat" w:hAnsi="GHEA Grapalat" w:cs="Sylfaen"/>
          <w:sz w:val="20"/>
          <w:szCs w:val="20"/>
          <w:lang w:val="af-ZA"/>
        </w:rPr>
        <w:t xml:space="preserve"> </w:t>
      </w:r>
      <w:r>
        <w:rPr>
          <w:rFonts w:ascii="GHEA Grapalat" w:hAnsi="GHEA Grapalat" w:cs="Sylfaen"/>
          <w:sz w:val="20"/>
          <w:szCs w:val="20"/>
          <w:lang w:val="ru-RU"/>
        </w:rPr>
        <w:t>ծածկագիրը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առարկան</w:t>
      </w:r>
      <w:r>
        <w:rPr>
          <w:rFonts w:ascii="GHEA Grapalat" w:hAnsi="GHEA Grapalat" w:cs="Sylfaen"/>
          <w:sz w:val="20"/>
          <w:szCs w:val="20"/>
          <w:lang w:val="af-ZA"/>
        </w:rPr>
        <w:t>.</w:t>
      </w:r>
    </w:p>
    <w:p w:rsidR="00375C2D" w:rsidRDefault="00375C2D" w:rsidP="00375C2D">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4) </w:t>
      </w:r>
      <w:r>
        <w:rPr>
          <w:rFonts w:ascii="GHEA Grapalat" w:hAnsi="GHEA Grapalat" w:cs="Sylfaen"/>
          <w:sz w:val="20"/>
          <w:szCs w:val="20"/>
          <w:lang w:val="ru-RU"/>
        </w:rPr>
        <w:t>վեճի</w:t>
      </w:r>
      <w:r>
        <w:rPr>
          <w:rFonts w:ascii="GHEA Grapalat" w:hAnsi="GHEA Grapalat" w:cs="Sylfaen"/>
          <w:sz w:val="20"/>
          <w:szCs w:val="20"/>
          <w:lang w:val="af-ZA"/>
        </w:rPr>
        <w:t xml:space="preserve"> </w:t>
      </w:r>
      <w:r>
        <w:rPr>
          <w:rFonts w:ascii="GHEA Grapalat" w:hAnsi="GHEA Grapalat" w:cs="Sylfaen"/>
          <w:sz w:val="20"/>
          <w:szCs w:val="20"/>
          <w:lang w:val="ru-RU"/>
        </w:rPr>
        <w:t>առարկան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պահանջը</w:t>
      </w:r>
      <w:r>
        <w:rPr>
          <w:rFonts w:ascii="GHEA Grapalat" w:hAnsi="GHEA Grapalat" w:cs="Sylfaen"/>
          <w:sz w:val="20"/>
          <w:szCs w:val="20"/>
          <w:lang w:val="af-ZA"/>
        </w:rPr>
        <w:t>.</w:t>
      </w:r>
    </w:p>
    <w:p w:rsidR="00375C2D" w:rsidRDefault="00375C2D" w:rsidP="00375C2D">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5)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փաստացի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իրավական</w:t>
      </w:r>
      <w:r>
        <w:rPr>
          <w:rFonts w:ascii="GHEA Grapalat" w:hAnsi="GHEA Grapalat" w:cs="Sylfaen"/>
          <w:sz w:val="20"/>
          <w:szCs w:val="20"/>
          <w:lang w:val="af-ZA"/>
        </w:rPr>
        <w:t xml:space="preserve"> </w:t>
      </w:r>
      <w:r>
        <w:rPr>
          <w:rFonts w:ascii="GHEA Grapalat" w:hAnsi="GHEA Grapalat" w:cs="Sylfaen"/>
          <w:sz w:val="20"/>
          <w:szCs w:val="20"/>
          <w:lang w:val="ru-RU"/>
        </w:rPr>
        <w:t>հիմքերը</w:t>
      </w:r>
      <w:r>
        <w:rPr>
          <w:rFonts w:ascii="GHEA Grapalat" w:hAnsi="GHEA Grapalat" w:cs="Sylfaen"/>
          <w:sz w:val="20"/>
          <w:szCs w:val="20"/>
          <w:lang w:val="af-ZA"/>
        </w:rPr>
        <w:t xml:space="preserve">, </w:t>
      </w:r>
      <w:r>
        <w:rPr>
          <w:rFonts w:ascii="GHEA Grapalat" w:hAnsi="GHEA Grapalat" w:cs="Sylfaen"/>
          <w:sz w:val="20"/>
          <w:szCs w:val="20"/>
          <w:lang w:val="ru-RU"/>
        </w:rPr>
        <w:t>ապացույցները</w:t>
      </w:r>
      <w:r>
        <w:rPr>
          <w:rFonts w:ascii="GHEA Grapalat" w:hAnsi="GHEA Grapalat" w:cs="Sylfaen"/>
          <w:sz w:val="20"/>
          <w:szCs w:val="20"/>
          <w:lang w:val="af-ZA"/>
        </w:rPr>
        <w:t>.</w:t>
      </w:r>
    </w:p>
    <w:p w:rsidR="00375C2D" w:rsidRDefault="00375C2D" w:rsidP="00375C2D">
      <w:pPr>
        <w:ind w:firstLine="567"/>
        <w:jc w:val="both"/>
        <w:rPr>
          <w:rFonts w:ascii="GHEA Grapalat" w:hAnsi="GHEA Grapalat" w:cs="Sylfaen"/>
          <w:sz w:val="20"/>
          <w:szCs w:val="20"/>
          <w:lang w:val="af-ZA" w:eastAsia="ru-RU"/>
        </w:rPr>
      </w:pPr>
      <w:r>
        <w:rPr>
          <w:rFonts w:ascii="GHEA Grapalat" w:hAnsi="GHEA Grapalat" w:cs="Sylfaen"/>
          <w:sz w:val="20"/>
          <w:szCs w:val="20"/>
          <w:lang w:val="af-ZA"/>
        </w:rPr>
        <w:t xml:space="preserve">6)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լինելը</w:t>
      </w:r>
      <w:r>
        <w:rPr>
          <w:rFonts w:ascii="GHEA Grapalat" w:hAnsi="GHEA Grapalat" w:cs="Sylfaen"/>
          <w:sz w:val="20"/>
          <w:szCs w:val="20"/>
          <w:lang w:val="af-ZA"/>
        </w:rPr>
        <w:t xml:space="preserve"> </w:t>
      </w:r>
      <w:r>
        <w:rPr>
          <w:rFonts w:ascii="GHEA Grapalat" w:hAnsi="GHEA Grapalat" w:cs="Sylfaen"/>
          <w:sz w:val="20"/>
          <w:szCs w:val="20"/>
          <w:lang w:val="ru-RU"/>
        </w:rPr>
        <w:t>հիմնավորող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rPr>
        <w:t>Ը</w:t>
      </w:r>
      <w:r>
        <w:rPr>
          <w:rFonts w:ascii="GHEA Grapalat" w:hAnsi="GHEA Grapalat" w:cs="Sylfaen"/>
          <w:sz w:val="20"/>
          <w:szCs w:val="20"/>
          <w:lang w:val="ru-RU"/>
        </w:rPr>
        <w:t>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վճարի</w:t>
      </w:r>
      <w:r>
        <w:rPr>
          <w:rFonts w:ascii="GHEA Grapalat" w:hAnsi="GHEA Grapalat" w:cs="Sylfaen"/>
          <w:sz w:val="20"/>
          <w:szCs w:val="20"/>
          <w:lang w:val="af-ZA"/>
        </w:rPr>
        <w:t xml:space="preserve"> </w:t>
      </w:r>
      <w:r>
        <w:rPr>
          <w:rFonts w:ascii="GHEA Grapalat" w:hAnsi="GHEA Grapalat" w:cs="Sylfaen"/>
          <w:sz w:val="20"/>
          <w:szCs w:val="20"/>
          <w:lang w:val="ru-RU"/>
        </w:rPr>
        <w:t>չափը</w:t>
      </w:r>
      <w:r>
        <w:rPr>
          <w:rFonts w:ascii="GHEA Grapalat" w:hAnsi="GHEA Grapalat" w:cs="Sylfaen"/>
          <w:sz w:val="20"/>
          <w:szCs w:val="20"/>
          <w:lang w:val="af-ZA"/>
        </w:rPr>
        <w:t xml:space="preserve"> </w:t>
      </w:r>
      <w:r>
        <w:rPr>
          <w:rFonts w:ascii="GHEA Grapalat" w:hAnsi="GHEA Grapalat" w:cs="Sylfaen"/>
          <w:sz w:val="20"/>
          <w:szCs w:val="20"/>
          <w:lang w:val="ru-RU"/>
        </w:rPr>
        <w:t>կազմում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30 </w:t>
      </w:r>
      <w:r>
        <w:rPr>
          <w:rFonts w:ascii="GHEA Grapalat" w:hAnsi="GHEA Grapalat" w:cs="Sylfaen"/>
          <w:sz w:val="20"/>
          <w:szCs w:val="20"/>
          <w:lang w:val="ru-RU"/>
        </w:rPr>
        <w:t>հազար</w:t>
      </w:r>
      <w:r>
        <w:rPr>
          <w:rFonts w:ascii="GHEA Grapalat" w:hAnsi="GHEA Grapalat" w:cs="Sylfaen"/>
          <w:sz w:val="20"/>
          <w:szCs w:val="20"/>
          <w:lang w:val="af-ZA"/>
        </w:rPr>
        <w:t xml:space="preserve"> ՀՀ </w:t>
      </w:r>
      <w:r>
        <w:rPr>
          <w:rFonts w:ascii="GHEA Grapalat" w:hAnsi="GHEA Grapalat" w:cs="Sylfaen"/>
          <w:sz w:val="20"/>
          <w:szCs w:val="20"/>
          <w:lang w:val="ru-RU"/>
        </w:rPr>
        <w:t>դրամ</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վճարվում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ՀՀ</w:t>
      </w:r>
      <w:r>
        <w:rPr>
          <w:rFonts w:ascii="GHEA Grapalat" w:hAnsi="GHEA Grapalat" w:cs="Sylfaen"/>
          <w:sz w:val="20"/>
          <w:szCs w:val="20"/>
          <w:lang w:val="af-ZA"/>
        </w:rPr>
        <w:t xml:space="preserve"> </w:t>
      </w:r>
      <w:r>
        <w:rPr>
          <w:rFonts w:ascii="GHEA Grapalat" w:hAnsi="GHEA Grapalat" w:cs="Sylfaen"/>
          <w:sz w:val="20"/>
          <w:szCs w:val="20"/>
          <w:lang w:val="ru-RU"/>
        </w:rPr>
        <w:t>պետական</w:t>
      </w:r>
      <w:r>
        <w:rPr>
          <w:rFonts w:ascii="GHEA Grapalat" w:hAnsi="GHEA Grapalat" w:cs="Sylfaen"/>
          <w:sz w:val="20"/>
          <w:szCs w:val="20"/>
          <w:lang w:val="af-ZA"/>
        </w:rPr>
        <w:t xml:space="preserve"> </w:t>
      </w:r>
      <w:r>
        <w:rPr>
          <w:rFonts w:ascii="GHEA Grapalat" w:hAnsi="GHEA Grapalat" w:cs="Sylfaen"/>
          <w:sz w:val="20"/>
          <w:szCs w:val="20"/>
          <w:lang w:val="ru-RU"/>
        </w:rPr>
        <w:t>բյուջե</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լիազորված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մարմնի</w:t>
      </w:r>
      <w:r>
        <w:rPr>
          <w:rFonts w:ascii="GHEA Grapalat" w:hAnsi="GHEA Grapalat" w:cs="Sylfaen"/>
          <w:sz w:val="20"/>
          <w:szCs w:val="20"/>
          <w:lang w:val="af-ZA"/>
        </w:rPr>
        <w:t xml:space="preserve"> </w:t>
      </w:r>
      <w:r>
        <w:rPr>
          <w:rFonts w:ascii="GHEA Grapalat" w:hAnsi="GHEA Grapalat" w:cs="Sylfaen"/>
          <w:sz w:val="20"/>
          <w:szCs w:val="20"/>
          <w:lang w:val="ru-RU"/>
        </w:rPr>
        <w:t>անվամբ</w:t>
      </w:r>
      <w:r>
        <w:rPr>
          <w:rFonts w:ascii="GHEA Grapalat" w:hAnsi="GHEA Grapalat" w:cs="Sylfaen"/>
          <w:sz w:val="20"/>
          <w:szCs w:val="20"/>
          <w:lang w:val="af-ZA"/>
        </w:rPr>
        <w:t xml:space="preserve"> </w:t>
      </w:r>
      <w:r>
        <w:rPr>
          <w:rFonts w:ascii="GHEA Grapalat" w:hAnsi="GHEA Grapalat" w:cs="Sylfaen"/>
          <w:sz w:val="20"/>
          <w:szCs w:val="20"/>
          <w:lang w:val="ru-RU"/>
        </w:rPr>
        <w:t>բացված</w:t>
      </w:r>
      <w:r>
        <w:rPr>
          <w:rFonts w:ascii="GHEA Grapalat" w:hAnsi="GHEA Grapalat" w:cs="Sylfaen"/>
          <w:sz w:val="20"/>
          <w:szCs w:val="20"/>
          <w:lang w:val="af-ZA"/>
        </w:rPr>
        <w:t xml:space="preserve"> </w:t>
      </w:r>
      <w:r>
        <w:rPr>
          <w:rFonts w:ascii="GHEA Grapalat" w:hAnsi="GHEA Grapalat"/>
          <w:sz w:val="20"/>
          <w:szCs w:val="20"/>
          <w:lang w:val="af-ZA"/>
        </w:rPr>
        <w:t>«</w:t>
      </w:r>
      <w:r>
        <w:rPr>
          <w:rFonts w:ascii="GHEA Grapalat" w:hAnsi="GHEA Grapalat" w:cs="Sylfaen"/>
          <w:sz w:val="20"/>
          <w:szCs w:val="20"/>
          <w:lang w:val="af-ZA"/>
        </w:rPr>
        <w:t>900008000482</w:t>
      </w:r>
      <w:r>
        <w:rPr>
          <w:rFonts w:ascii="GHEA Grapalat" w:hAnsi="GHEA Grapalat"/>
          <w:sz w:val="20"/>
          <w:szCs w:val="20"/>
          <w:lang w:val="af-ZA"/>
        </w:rPr>
        <w:t>»</w:t>
      </w:r>
      <w:r>
        <w:rPr>
          <w:rFonts w:ascii="GHEA Grapalat" w:hAnsi="GHEA Grapalat" w:cs="Sylfaen"/>
          <w:sz w:val="20"/>
          <w:szCs w:val="20"/>
          <w:lang w:val="af-ZA"/>
        </w:rPr>
        <w:t xml:space="preserve"> </w:t>
      </w:r>
      <w:r>
        <w:rPr>
          <w:rFonts w:ascii="GHEA Grapalat" w:hAnsi="GHEA Grapalat" w:cs="Sylfaen"/>
          <w:sz w:val="20"/>
          <w:szCs w:val="20"/>
          <w:lang w:val="ru-RU"/>
        </w:rPr>
        <w:t>գանձապետական</w:t>
      </w:r>
      <w:r>
        <w:rPr>
          <w:rFonts w:ascii="GHEA Grapalat" w:hAnsi="GHEA Grapalat" w:cs="Sylfaen"/>
          <w:sz w:val="20"/>
          <w:szCs w:val="20"/>
          <w:lang w:val="af-ZA"/>
        </w:rPr>
        <w:t xml:space="preserve"> </w:t>
      </w:r>
      <w:r>
        <w:rPr>
          <w:rFonts w:ascii="GHEA Grapalat" w:hAnsi="GHEA Grapalat" w:cs="Sylfaen"/>
          <w:sz w:val="20"/>
          <w:szCs w:val="20"/>
          <w:lang w:val="ru-RU"/>
        </w:rPr>
        <w:t>հաշվին</w:t>
      </w:r>
      <w:r>
        <w:rPr>
          <w:rFonts w:ascii="GHEA Grapalat" w:hAnsi="GHEA Grapalat" w:cs="Sylfaen"/>
          <w:sz w:val="20"/>
          <w:szCs w:val="20"/>
          <w:lang w:val="af-ZA"/>
        </w:rPr>
        <w:t>:</w:t>
      </w:r>
      <w:r>
        <w:rPr>
          <w:rFonts w:ascii="GHEA Grapalat" w:hAnsi="GHEA Grapalat" w:cs="Sylfaen"/>
          <w:sz w:val="20"/>
          <w:szCs w:val="20"/>
          <w:lang w:val="af-ZA" w:eastAsia="ru-RU"/>
        </w:rPr>
        <w:t xml:space="preserve"> </w:t>
      </w:r>
    </w:p>
    <w:p w:rsidR="00375C2D" w:rsidRDefault="00375C2D" w:rsidP="00375C2D">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7)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բանկի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հաշվեհամարը</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rPr>
        <w:t>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պետք</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lang w:val="ru-RU"/>
        </w:rPr>
        <w:t>փոխանցվի</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w:t>
      </w:r>
    </w:p>
    <w:p w:rsidR="00375C2D" w:rsidRDefault="00375C2D" w:rsidP="00375C2D">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8) </w:t>
      </w:r>
      <w:r>
        <w:rPr>
          <w:rFonts w:ascii="GHEA Grapalat" w:hAnsi="GHEA Grapalat" w:cs="Sylfaen"/>
          <w:sz w:val="20"/>
          <w:szCs w:val="20"/>
          <w:lang w:val="ru-RU"/>
        </w:rPr>
        <w:t>այլ</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տեղեկություններ։</w:t>
      </w:r>
    </w:p>
    <w:p w:rsidR="00375C2D" w:rsidRDefault="00375C2D" w:rsidP="00375C2D">
      <w:pPr>
        <w:ind w:firstLine="567"/>
        <w:jc w:val="both"/>
        <w:rPr>
          <w:rFonts w:ascii="GHEA Grapalat" w:hAnsi="GHEA Grapalat" w:cs="Sylfaen"/>
          <w:sz w:val="20"/>
          <w:szCs w:val="20"/>
          <w:lang w:val="af-ZA"/>
        </w:rPr>
      </w:pPr>
      <w:r>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Pr>
          <w:rFonts w:ascii="Calibri" w:hAnsi="Calibri" w:cs="Calibri"/>
          <w:sz w:val="20"/>
          <w:szCs w:val="20"/>
          <w:lang w:val="af-ZA"/>
        </w:rPr>
        <w:t> </w:t>
      </w:r>
      <w:r>
        <w:rPr>
          <w:rFonts w:ascii="GHEA Grapalat" w:hAnsi="GHEA Grapalat" w:cs="Sylfaen"/>
          <w:sz w:val="20"/>
          <w:szCs w:val="20"/>
          <w:lang w:val="af-ZA"/>
        </w:rPr>
        <w:t xml:space="preserve">  12.7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rPr>
        <w:t>՝</w:t>
      </w:r>
      <w:r>
        <w:rPr>
          <w:rFonts w:ascii="GHEA Grapalat" w:hAnsi="GHEA Grapalat" w:cs="Sylfaen"/>
          <w:sz w:val="20"/>
          <w:szCs w:val="20"/>
          <w:lang w:val="af-ZA"/>
        </w:rPr>
        <w:t xml:space="preserve"> </w:t>
      </w:r>
      <w:r>
        <w:rPr>
          <w:rFonts w:ascii="GHEA Grapalat" w:hAnsi="GHEA Grapalat" w:cs="Sylfaen"/>
          <w:sz w:val="20"/>
          <w:szCs w:val="20"/>
          <w:lang w:val="ru-RU"/>
        </w:rPr>
        <w:t>մասնակի</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 xml:space="preserve"> </w:t>
      </w:r>
      <w:r>
        <w:rPr>
          <w:rFonts w:ascii="GHEA Grapalat" w:hAnsi="GHEA Grapalat" w:cs="Sylfaen"/>
          <w:sz w:val="20"/>
          <w:szCs w:val="20"/>
          <w:lang w:val="ru-RU"/>
        </w:rPr>
        <w:t>կայացված</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հրապարակվելուն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lang w:val="ru-RU"/>
        </w:rPr>
        <w:t>տվյալ</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քննած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կայացրած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անձը</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լիազորված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մարմնին</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տրամադրում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լինելը</w:t>
      </w:r>
      <w:r>
        <w:rPr>
          <w:rFonts w:ascii="GHEA Grapalat" w:hAnsi="GHEA Grapalat" w:cs="Sylfaen"/>
          <w:sz w:val="20"/>
          <w:szCs w:val="20"/>
          <w:lang w:val="af-ZA"/>
        </w:rPr>
        <w:t xml:space="preserve"> </w:t>
      </w:r>
      <w:r>
        <w:rPr>
          <w:rFonts w:ascii="GHEA Grapalat" w:hAnsi="GHEA Grapalat" w:cs="Sylfaen"/>
          <w:sz w:val="20"/>
          <w:szCs w:val="20"/>
          <w:lang w:val="ru-RU"/>
        </w:rPr>
        <w:t>հավաստող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բանկի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հաշվեհամարը</w:t>
      </w:r>
      <w:r>
        <w:rPr>
          <w:rFonts w:ascii="GHEA Grapalat" w:hAnsi="GHEA Grapalat" w:cs="Sylfaen"/>
          <w:sz w:val="20"/>
          <w:szCs w:val="20"/>
          <w:lang w:val="af-ZA"/>
        </w:rPr>
        <w:t xml:space="preserve">, </w:t>
      </w:r>
      <w:r>
        <w:rPr>
          <w:rFonts w:ascii="GHEA Grapalat" w:hAnsi="GHEA Grapalat" w:cs="Sylfaen"/>
          <w:sz w:val="20"/>
          <w:szCs w:val="20"/>
          <w:lang w:val="ru-RU"/>
        </w:rPr>
        <w:t>որին</w:t>
      </w:r>
      <w:r>
        <w:rPr>
          <w:rFonts w:ascii="GHEA Grapalat" w:hAnsi="GHEA Grapalat" w:cs="Sylfaen"/>
          <w:sz w:val="20"/>
          <w:szCs w:val="20"/>
          <w:lang w:val="af-ZA"/>
        </w:rPr>
        <w:t xml:space="preserve"> </w:t>
      </w:r>
      <w:r>
        <w:rPr>
          <w:rFonts w:ascii="GHEA Grapalat" w:hAnsi="GHEA Grapalat" w:cs="Sylfaen"/>
          <w:sz w:val="20"/>
          <w:szCs w:val="20"/>
          <w:lang w:val="ru-RU"/>
        </w:rPr>
        <w:t>պետք</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փոխանցվի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վերադարձվող</w:t>
      </w:r>
      <w:r>
        <w:rPr>
          <w:rFonts w:ascii="GHEA Grapalat" w:hAnsi="GHEA Grapalat" w:cs="Sylfaen"/>
          <w:sz w:val="20"/>
          <w:szCs w:val="20"/>
          <w:lang w:val="af-ZA"/>
        </w:rPr>
        <w:t xml:space="preserve"> </w:t>
      </w:r>
      <w:r>
        <w:rPr>
          <w:rFonts w:ascii="GHEA Grapalat" w:hAnsi="GHEA Grapalat" w:cs="Sylfaen"/>
          <w:sz w:val="20"/>
          <w:szCs w:val="20"/>
          <w:lang w:val="ru-RU"/>
        </w:rPr>
        <w:t>գումարը</w:t>
      </w:r>
      <w:r>
        <w:rPr>
          <w:rFonts w:ascii="GHEA Grapalat" w:hAnsi="GHEA Grapalat" w:cs="Sylfaen"/>
          <w:sz w:val="20"/>
          <w:szCs w:val="20"/>
          <w:lang w:val="af-ZA"/>
        </w:rPr>
        <w:t xml:space="preserve">: </w:t>
      </w:r>
      <w:r>
        <w:rPr>
          <w:rFonts w:ascii="GHEA Grapalat" w:hAnsi="GHEA Grapalat" w:cs="Sylfaen"/>
          <w:sz w:val="20"/>
          <w:szCs w:val="20"/>
        </w:rPr>
        <w:t>Լ</w:t>
      </w:r>
      <w:r>
        <w:rPr>
          <w:rFonts w:ascii="GHEA Grapalat" w:hAnsi="GHEA Grapalat" w:cs="Sylfaen"/>
          <w:sz w:val="20"/>
          <w:szCs w:val="20"/>
          <w:lang w:val="ru-RU"/>
        </w:rPr>
        <w:t>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մարմինը</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ստանալու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հինգ</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փոխանցում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վճարած</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բանկային</w:t>
      </w:r>
      <w:r>
        <w:rPr>
          <w:rFonts w:ascii="GHEA Grapalat" w:hAnsi="GHEA Grapalat" w:cs="Sylfaen"/>
          <w:sz w:val="20"/>
          <w:szCs w:val="20"/>
          <w:lang w:val="af-ZA"/>
        </w:rPr>
        <w:t xml:space="preserve"> </w:t>
      </w:r>
      <w:r>
        <w:rPr>
          <w:rFonts w:ascii="GHEA Grapalat" w:hAnsi="GHEA Grapalat" w:cs="Sylfaen"/>
          <w:sz w:val="20"/>
          <w:szCs w:val="20"/>
          <w:lang w:val="ru-RU"/>
        </w:rPr>
        <w:t>հաշվին</w:t>
      </w:r>
      <w:r>
        <w:rPr>
          <w:rFonts w:ascii="GHEA Grapalat" w:hAnsi="GHEA Grapalat" w:cs="Sylfaen"/>
          <w:sz w:val="20"/>
          <w:szCs w:val="20"/>
          <w:lang w:val="af-ZA"/>
        </w:rPr>
        <w:t xml:space="preserve"> </w:t>
      </w:r>
      <w:r>
        <w:rPr>
          <w:rFonts w:ascii="GHEA Grapalat" w:hAnsi="GHEA Grapalat" w:cs="Sylfaen"/>
          <w:sz w:val="20"/>
          <w:szCs w:val="20"/>
          <w:lang w:val="ru-RU"/>
        </w:rPr>
        <w:t>փոխանցելու</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w:t>
      </w:r>
    </w:p>
    <w:p w:rsidR="00375C2D" w:rsidRDefault="00375C2D" w:rsidP="00375C2D">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12.8 </w:t>
      </w:r>
      <w:bookmarkStart w:id="8" w:name="_Hlk9264773"/>
      <w:r>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8"/>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w:t>
      </w:r>
      <w:r>
        <w:rPr>
          <w:rFonts w:ascii="GHEA Grapalat" w:hAnsi="GHEA Grapalat" w:cs="Sylfaen"/>
          <w:sz w:val="20"/>
          <w:szCs w:val="20"/>
        </w:rPr>
        <w:t>ին</w:t>
      </w:r>
      <w:r>
        <w:rPr>
          <w:rFonts w:ascii="GHEA Grapalat" w:hAnsi="GHEA Grapalat" w:cs="Sylfaen"/>
          <w:sz w:val="20"/>
          <w:szCs w:val="20"/>
          <w:lang w:val="af-ZA"/>
        </w:rPr>
        <w:t xml:space="preserve"> </w:t>
      </w:r>
      <w:r>
        <w:rPr>
          <w:rFonts w:ascii="GHEA Grapalat" w:hAnsi="GHEA Grapalat" w:cs="Sylfaen"/>
          <w:sz w:val="20"/>
          <w:szCs w:val="20"/>
        </w:rPr>
        <w:t>մասի</w:t>
      </w:r>
      <w:r>
        <w:rPr>
          <w:rFonts w:ascii="GHEA Grapalat" w:hAnsi="GHEA Grapalat" w:cs="Sylfaen"/>
          <w:sz w:val="20"/>
          <w:szCs w:val="20"/>
          <w:lang w:val="af-ZA"/>
        </w:rPr>
        <w:t xml:space="preserve"> 12.4 </w:t>
      </w:r>
      <w:r>
        <w:rPr>
          <w:rFonts w:ascii="GHEA Grapalat" w:hAnsi="GHEA Grapalat" w:cs="Sylfaen"/>
          <w:sz w:val="20"/>
          <w:szCs w:val="20"/>
          <w:lang w:val="ru-RU"/>
        </w:rPr>
        <w:t>կետի</w:t>
      </w:r>
      <w:r>
        <w:rPr>
          <w:rFonts w:ascii="GHEA Grapalat" w:hAnsi="GHEA Grapalat" w:cs="Sylfaen"/>
          <w:sz w:val="20"/>
          <w:szCs w:val="20"/>
          <w:lang w:val="af-ZA"/>
        </w:rPr>
        <w:t xml:space="preserve"> 2-</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ենթակետով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չի</w:t>
      </w:r>
      <w:r>
        <w:rPr>
          <w:rFonts w:ascii="GHEA Grapalat" w:hAnsi="GHEA Grapalat" w:cs="Sylfaen"/>
          <w:sz w:val="20"/>
          <w:szCs w:val="20"/>
          <w:lang w:val="af-ZA"/>
        </w:rPr>
        <w:t xml:space="preserve"> </w:t>
      </w:r>
      <w:r>
        <w:rPr>
          <w:rFonts w:ascii="GHEA Grapalat" w:hAnsi="GHEA Grapalat" w:cs="Sylfaen"/>
          <w:sz w:val="20"/>
          <w:szCs w:val="20"/>
          <w:lang w:val="ru-RU"/>
        </w:rPr>
        <w:t>բավարարել</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պահանջները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շտկված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համարվում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w:t>
      </w:r>
    </w:p>
    <w:p w:rsidR="00375C2D" w:rsidRDefault="00375C2D" w:rsidP="00375C2D">
      <w:pPr>
        <w:ind w:firstLine="567"/>
        <w:jc w:val="both"/>
        <w:rPr>
          <w:rFonts w:ascii="GHEA Grapalat" w:hAnsi="GHEA Grapalat" w:cs="Sylfaen"/>
          <w:sz w:val="20"/>
          <w:szCs w:val="20"/>
          <w:lang w:val="af-ZA"/>
        </w:rPr>
      </w:pPr>
      <w:r>
        <w:rPr>
          <w:rFonts w:ascii="GHEA Grapalat" w:hAnsi="GHEA Grapalat" w:cs="Sylfaen"/>
          <w:sz w:val="20"/>
          <w:szCs w:val="20"/>
          <w:lang w:val="af-ZA"/>
        </w:rPr>
        <w:t>12.9</w:t>
      </w:r>
      <w:bookmarkStart w:id="9" w:name="_Hlk9264833"/>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մեկ</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դրա</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հայտարարությունը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հայտարարության</w:t>
      </w:r>
      <w:r>
        <w:rPr>
          <w:rFonts w:ascii="GHEA Grapalat" w:hAnsi="GHEA Grapalat" w:cs="Sylfaen"/>
          <w:sz w:val="20"/>
          <w:szCs w:val="20"/>
          <w:lang w:val="af-ZA"/>
        </w:rPr>
        <w:t xml:space="preserve"> </w:t>
      </w:r>
      <w:r>
        <w:rPr>
          <w:rFonts w:ascii="GHEA Grapalat" w:hAnsi="GHEA Grapalat" w:cs="Sylfaen"/>
          <w:sz w:val="20"/>
          <w:szCs w:val="20"/>
          <w:lang w:val="ru-RU"/>
        </w:rPr>
        <w:t>մեջ</w:t>
      </w:r>
      <w:r>
        <w:rPr>
          <w:rFonts w:ascii="GHEA Grapalat" w:hAnsi="GHEA Grapalat" w:cs="Sylfaen"/>
          <w:sz w:val="20"/>
          <w:szCs w:val="20"/>
          <w:lang w:val="af-ZA"/>
        </w:rPr>
        <w:t xml:space="preserve"> </w:t>
      </w:r>
      <w:r>
        <w:rPr>
          <w:rFonts w:ascii="GHEA Grapalat" w:hAnsi="GHEA Grapalat" w:cs="Sylfaen"/>
          <w:sz w:val="20"/>
          <w:szCs w:val="20"/>
          <w:lang w:val="ru-RU"/>
        </w:rPr>
        <w:t>նշվում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հրավիրվող</w:t>
      </w:r>
      <w:r>
        <w:rPr>
          <w:rFonts w:ascii="GHEA Grapalat" w:hAnsi="GHEA Grapalat" w:cs="Sylfaen"/>
          <w:sz w:val="20"/>
          <w:szCs w:val="20"/>
          <w:lang w:val="af-ZA"/>
        </w:rPr>
        <w:t xml:space="preserve"> </w:t>
      </w:r>
      <w:r>
        <w:rPr>
          <w:rFonts w:ascii="GHEA Grapalat" w:hAnsi="GHEA Grapalat" w:cs="Sylfaen"/>
          <w:sz w:val="20"/>
          <w:szCs w:val="20"/>
          <w:lang w:val="ru-RU"/>
        </w:rPr>
        <w:t>նիստերին</w:t>
      </w:r>
      <w:r>
        <w:rPr>
          <w:rFonts w:ascii="GHEA Grapalat" w:hAnsi="GHEA Grapalat" w:cs="Sylfaen"/>
          <w:sz w:val="20"/>
          <w:szCs w:val="20"/>
          <w:lang w:val="af-ZA"/>
        </w:rPr>
        <w:t xml:space="preserve"> </w:t>
      </w:r>
      <w:r>
        <w:rPr>
          <w:rFonts w:ascii="GHEA Grapalat" w:hAnsi="GHEA Grapalat" w:cs="Sylfaen"/>
          <w:sz w:val="20"/>
          <w:szCs w:val="20"/>
          <w:lang w:val="ru-RU"/>
        </w:rPr>
        <w:t>առցանց</w:t>
      </w:r>
      <w:r>
        <w:rPr>
          <w:rFonts w:ascii="GHEA Grapalat" w:hAnsi="GHEA Grapalat" w:cs="Sylfaen"/>
          <w:sz w:val="20"/>
          <w:szCs w:val="20"/>
          <w:lang w:val="af-ZA"/>
        </w:rPr>
        <w:t xml:space="preserve"> </w:t>
      </w:r>
      <w:r>
        <w:rPr>
          <w:rFonts w:ascii="GHEA Grapalat" w:hAnsi="GHEA Grapalat" w:cs="Sylfaen"/>
          <w:sz w:val="20"/>
          <w:szCs w:val="20"/>
          <w:lang w:val="ru-RU"/>
        </w:rPr>
        <w:t>հետևելու</w:t>
      </w:r>
      <w:r>
        <w:rPr>
          <w:rFonts w:ascii="GHEA Grapalat" w:hAnsi="GHEA Grapalat" w:cs="Sylfaen"/>
          <w:sz w:val="20"/>
          <w:szCs w:val="20"/>
          <w:lang w:val="af-ZA"/>
        </w:rPr>
        <w:t xml:space="preserve"> </w:t>
      </w:r>
      <w:r>
        <w:rPr>
          <w:rFonts w:ascii="GHEA Grapalat" w:hAnsi="GHEA Grapalat" w:cs="Sylfaen"/>
          <w:sz w:val="20"/>
          <w:szCs w:val="20"/>
          <w:lang w:val="ru-RU"/>
        </w:rPr>
        <w:t>համացանցային</w:t>
      </w:r>
      <w:r>
        <w:rPr>
          <w:rFonts w:ascii="GHEA Grapalat" w:hAnsi="GHEA Grapalat" w:cs="Sylfaen"/>
          <w:sz w:val="20"/>
          <w:szCs w:val="20"/>
          <w:lang w:val="af-ZA"/>
        </w:rPr>
        <w:t xml:space="preserve"> </w:t>
      </w:r>
      <w:r>
        <w:rPr>
          <w:rFonts w:ascii="GHEA Grapalat" w:hAnsi="GHEA Grapalat" w:cs="Sylfaen"/>
          <w:sz w:val="20"/>
          <w:szCs w:val="20"/>
          <w:lang w:val="ru-RU"/>
        </w:rPr>
        <w:t>հղումը</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համարվում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ընդունված</w:t>
      </w:r>
      <w:r>
        <w:rPr>
          <w:rFonts w:ascii="GHEA Grapalat" w:hAnsi="GHEA Grapalat" w:cs="Sylfaen"/>
          <w:sz w:val="20"/>
          <w:szCs w:val="20"/>
          <w:lang w:val="af-ZA"/>
        </w:rPr>
        <w:t xml:space="preserve"> </w:t>
      </w:r>
      <w:r>
        <w:rPr>
          <w:rFonts w:ascii="GHEA Grapalat" w:hAnsi="GHEA Grapalat" w:cs="Sylfaen"/>
          <w:sz w:val="20"/>
          <w:szCs w:val="20"/>
          <w:lang w:val="ru-RU"/>
        </w:rPr>
        <w:t>արձանագրված</w:t>
      </w:r>
      <w:r>
        <w:rPr>
          <w:rFonts w:ascii="GHEA Grapalat" w:hAnsi="GHEA Grapalat" w:cs="Sylfaen"/>
          <w:sz w:val="20"/>
          <w:szCs w:val="20"/>
          <w:lang w:val="af-ZA"/>
        </w:rPr>
        <w:t xml:space="preserve"> </w:t>
      </w:r>
      <w:r>
        <w:rPr>
          <w:rFonts w:ascii="GHEA Grapalat" w:hAnsi="GHEA Grapalat" w:cs="Sylfaen"/>
          <w:sz w:val="20"/>
          <w:szCs w:val="20"/>
          <w:lang w:val="ru-RU"/>
        </w:rPr>
        <w:t>թերությունների</w:t>
      </w:r>
      <w:r>
        <w:rPr>
          <w:rFonts w:ascii="GHEA Grapalat" w:hAnsi="GHEA Grapalat" w:cs="Sylfaen"/>
          <w:sz w:val="20"/>
          <w:szCs w:val="20"/>
          <w:lang w:val="af-ZA"/>
        </w:rPr>
        <w:t xml:space="preserve"> </w:t>
      </w:r>
      <w:r>
        <w:rPr>
          <w:rFonts w:ascii="GHEA Grapalat" w:hAnsi="GHEA Grapalat" w:cs="Sylfaen"/>
          <w:sz w:val="20"/>
          <w:szCs w:val="20"/>
          <w:lang w:val="ru-RU"/>
        </w:rPr>
        <w:t>վերացման</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12.8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լրանալու</w:t>
      </w:r>
      <w:r>
        <w:rPr>
          <w:rFonts w:ascii="GHEA Grapalat" w:hAnsi="GHEA Grapalat" w:cs="Sylfaen"/>
          <w:sz w:val="20"/>
          <w:szCs w:val="20"/>
          <w:lang w:val="af-ZA"/>
        </w:rPr>
        <w:t xml:space="preserve">, </w:t>
      </w:r>
      <w:r>
        <w:rPr>
          <w:rFonts w:ascii="GHEA Grapalat" w:hAnsi="GHEA Grapalat" w:cs="Sylfaen"/>
          <w:sz w:val="20"/>
          <w:szCs w:val="20"/>
          <w:lang w:val="ru-RU"/>
        </w:rPr>
        <w:t>իսկ</w:t>
      </w:r>
      <w:r>
        <w:rPr>
          <w:rFonts w:ascii="GHEA Grapalat" w:hAnsi="GHEA Grapalat" w:cs="Sylfaen"/>
          <w:sz w:val="20"/>
          <w:szCs w:val="20"/>
          <w:lang w:val="af-ZA"/>
        </w:rPr>
        <w:t xml:space="preserve"> </w:t>
      </w:r>
      <w:r>
        <w:rPr>
          <w:rFonts w:ascii="GHEA Grapalat" w:hAnsi="GHEA Grapalat" w:cs="Sylfaen"/>
          <w:sz w:val="20"/>
          <w:szCs w:val="20"/>
          <w:lang w:val="ru-RU"/>
        </w:rPr>
        <w:t>թերությունները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t>վերացված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տրամադրվելու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w:t>
      </w:r>
    </w:p>
    <w:p w:rsidR="00375C2D" w:rsidRDefault="00375C2D" w:rsidP="00375C2D">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12.10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գրությամբ</w:t>
      </w:r>
      <w:r>
        <w:rPr>
          <w:rFonts w:ascii="GHEA Grapalat" w:hAnsi="GHEA Grapalat" w:cs="Sylfaen"/>
          <w:sz w:val="20"/>
          <w:szCs w:val="20"/>
          <w:lang w:val="af-ZA"/>
        </w:rPr>
        <w:t xml:space="preserve"> </w:t>
      </w:r>
      <w:r>
        <w:rPr>
          <w:rFonts w:ascii="GHEA Grapalat" w:hAnsi="GHEA Grapalat" w:cs="Sylfaen"/>
          <w:sz w:val="20"/>
          <w:szCs w:val="20"/>
          <w:lang w:val="ru-RU"/>
        </w:rPr>
        <w:t>դիմում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պատվիրատուին՝</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դիրքորոշում</w:t>
      </w:r>
      <w:r>
        <w:rPr>
          <w:rFonts w:ascii="GHEA Grapalat" w:hAnsi="GHEA Grapalat" w:cs="Sylfaen"/>
          <w:sz w:val="20"/>
          <w:szCs w:val="20"/>
          <w:lang w:val="af-ZA"/>
        </w:rPr>
        <w:t xml:space="preserve">, </w:t>
      </w:r>
      <w:r>
        <w:rPr>
          <w:rFonts w:ascii="GHEA Grapalat" w:hAnsi="GHEA Grapalat" w:cs="Sylfaen"/>
          <w:sz w:val="20"/>
          <w:szCs w:val="20"/>
          <w:lang w:val="ru-RU"/>
        </w:rPr>
        <w:t>ինչպես</w:t>
      </w:r>
      <w:r>
        <w:rPr>
          <w:rFonts w:ascii="GHEA Grapalat" w:hAnsi="GHEA Grapalat" w:cs="Sylfaen"/>
          <w:sz w:val="20"/>
          <w:szCs w:val="20"/>
          <w:lang w:val="af-ZA"/>
        </w:rPr>
        <w:t xml:space="preserve"> </w:t>
      </w:r>
      <w:r>
        <w:rPr>
          <w:rFonts w:ascii="GHEA Grapalat" w:hAnsi="GHEA Grapalat" w:cs="Sylfaen"/>
          <w:sz w:val="20"/>
          <w:szCs w:val="20"/>
          <w:lang w:val="ru-RU"/>
        </w:rPr>
        <w:t>նաև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համար</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գրությամբ</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պահանջով՝</w:t>
      </w:r>
      <w:r>
        <w:rPr>
          <w:rFonts w:ascii="GHEA Grapalat" w:hAnsi="GHEA Grapalat" w:cs="Sylfaen"/>
          <w:sz w:val="20"/>
          <w:szCs w:val="20"/>
          <w:lang w:val="af-ZA"/>
        </w:rPr>
        <w:t xml:space="preserve"> </w:t>
      </w:r>
      <w:r>
        <w:rPr>
          <w:rFonts w:ascii="GHEA Grapalat" w:hAnsi="GHEA Grapalat" w:cs="Sylfaen"/>
          <w:sz w:val="20"/>
          <w:szCs w:val="20"/>
          <w:lang w:val="ru-RU"/>
        </w:rPr>
        <w:t>կցելով</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կից</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lang w:val="ru-RU"/>
        </w:rPr>
        <w:t>առկայության</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պատվիրատուի</w:t>
      </w:r>
      <w:r>
        <w:rPr>
          <w:rFonts w:ascii="GHEA Grapalat" w:hAnsi="GHEA Grapalat" w:cs="Sylfaen"/>
          <w:sz w:val="20"/>
          <w:szCs w:val="20"/>
          <w:lang w:val="af-ZA"/>
        </w:rPr>
        <w:t xml:space="preserve"> </w:t>
      </w:r>
      <w:r>
        <w:rPr>
          <w:rFonts w:ascii="GHEA Grapalat" w:hAnsi="GHEA Grapalat" w:cs="Sylfaen"/>
          <w:sz w:val="20"/>
          <w:szCs w:val="20"/>
          <w:lang w:val="ru-RU"/>
        </w:rPr>
        <w:t>դիրքորոշումը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պահանջված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w:t>
      </w:r>
      <w:r>
        <w:rPr>
          <w:rFonts w:ascii="GHEA Grapalat" w:hAnsi="GHEA Grapalat" w:cs="Sylfaen"/>
          <w:sz w:val="20"/>
          <w:szCs w:val="20"/>
        </w:rPr>
        <w:t>ը</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դրանց</w:t>
      </w:r>
      <w:r>
        <w:rPr>
          <w:rFonts w:ascii="GHEA Grapalat" w:hAnsi="GHEA Grapalat" w:cs="Sylfaen"/>
          <w:sz w:val="20"/>
          <w:szCs w:val="20"/>
          <w:lang w:val="af-ZA"/>
        </w:rPr>
        <w:t xml:space="preserve"> </w:t>
      </w:r>
      <w:r>
        <w:rPr>
          <w:rFonts w:ascii="GHEA Grapalat" w:hAnsi="GHEA Grapalat" w:cs="Sylfaen"/>
          <w:sz w:val="20"/>
          <w:szCs w:val="20"/>
          <w:lang w:val="ru-RU"/>
        </w:rPr>
        <w:t>բնօրինակից</w:t>
      </w:r>
      <w:r>
        <w:rPr>
          <w:rFonts w:ascii="GHEA Grapalat" w:hAnsi="GHEA Grapalat" w:cs="Sylfaen"/>
          <w:sz w:val="20"/>
          <w:szCs w:val="20"/>
          <w:lang w:val="af-ZA"/>
        </w:rPr>
        <w:t xml:space="preserve"> </w:t>
      </w:r>
      <w:r>
        <w:rPr>
          <w:rFonts w:ascii="GHEA Grapalat" w:hAnsi="GHEA Grapalat" w:cs="Sylfaen"/>
          <w:sz w:val="20"/>
          <w:szCs w:val="20"/>
          <w:lang w:val="ru-RU"/>
        </w:rPr>
        <w:t>արտատպված</w:t>
      </w:r>
      <w:r>
        <w:rPr>
          <w:rFonts w:ascii="GHEA Grapalat" w:hAnsi="GHEA Grapalat" w:cs="Sylfaen"/>
          <w:sz w:val="20"/>
          <w:szCs w:val="20"/>
          <w:lang w:val="af-ZA"/>
        </w:rPr>
        <w:t xml:space="preserve"> (</w:t>
      </w:r>
      <w:r>
        <w:rPr>
          <w:rFonts w:ascii="GHEA Grapalat" w:hAnsi="GHEA Grapalat" w:cs="Sylfaen"/>
          <w:sz w:val="20"/>
          <w:szCs w:val="20"/>
          <w:lang w:val="ru-RU"/>
        </w:rPr>
        <w:t>սկանավորված</w:t>
      </w:r>
      <w:r>
        <w:rPr>
          <w:rFonts w:ascii="GHEA Grapalat" w:hAnsi="GHEA Grapalat" w:cs="Sylfaen"/>
          <w:sz w:val="20"/>
          <w:szCs w:val="20"/>
          <w:lang w:val="af-ZA"/>
        </w:rPr>
        <w:t xml:space="preserve">) </w:t>
      </w:r>
      <w:r>
        <w:rPr>
          <w:rFonts w:ascii="GHEA Grapalat" w:hAnsi="GHEA Grapalat" w:cs="Sylfaen"/>
          <w:sz w:val="20"/>
          <w:szCs w:val="20"/>
          <w:lang w:val="ru-RU"/>
        </w:rPr>
        <w:t>ձևով</w:t>
      </w:r>
      <w:r>
        <w:rPr>
          <w:rFonts w:ascii="GHEA Grapalat" w:hAnsi="GHEA Grapalat" w:cs="Sylfaen"/>
          <w:sz w:val="20"/>
          <w:szCs w:val="20"/>
        </w:rPr>
        <w:t>՝</w:t>
      </w:r>
      <w:r>
        <w:rPr>
          <w:rFonts w:ascii="GHEA Grapalat" w:hAnsi="GHEA Grapalat" w:cs="Sylfaen"/>
          <w:sz w:val="20"/>
          <w:szCs w:val="20"/>
          <w:lang w:val="af-ZA"/>
        </w:rPr>
        <w:t xml:space="preserve"> </w:t>
      </w:r>
      <w:r>
        <w:rPr>
          <w:rFonts w:ascii="GHEA Grapalat" w:hAnsi="GHEA Grapalat" w:cs="Sylfaen"/>
          <w:sz w:val="20"/>
          <w:szCs w:val="20"/>
        </w:rPr>
        <w:t>սույն</w:t>
      </w:r>
      <w:r>
        <w:rPr>
          <w:rFonts w:ascii="GHEA Grapalat" w:hAnsi="GHEA Grapalat" w:cs="Sylfaen"/>
          <w:sz w:val="20"/>
          <w:szCs w:val="20"/>
          <w:lang w:val="af-ZA"/>
        </w:rPr>
        <w:t xml:space="preserve"> </w:t>
      </w:r>
      <w:r>
        <w:rPr>
          <w:rFonts w:ascii="GHEA Grapalat" w:hAnsi="GHEA Grapalat" w:cs="Sylfaen"/>
          <w:sz w:val="20"/>
          <w:szCs w:val="20"/>
        </w:rPr>
        <w:t>հրավերի</w:t>
      </w:r>
      <w:r>
        <w:rPr>
          <w:rFonts w:ascii="GHEA Grapalat" w:hAnsi="GHEA Grapalat" w:cs="Sylfaen"/>
          <w:sz w:val="20"/>
          <w:szCs w:val="20"/>
          <w:lang w:val="af-ZA"/>
        </w:rPr>
        <w:t xml:space="preserve"> 12.5 </w:t>
      </w:r>
      <w:r>
        <w:rPr>
          <w:rFonts w:ascii="GHEA Grapalat" w:hAnsi="GHEA Grapalat" w:cs="Sylfaen"/>
          <w:sz w:val="20"/>
          <w:szCs w:val="20"/>
        </w:rPr>
        <w:t>կետում</w:t>
      </w:r>
      <w:r>
        <w:rPr>
          <w:rFonts w:ascii="GHEA Grapalat" w:hAnsi="GHEA Grapalat" w:cs="Sylfaen"/>
          <w:sz w:val="20"/>
          <w:szCs w:val="20"/>
          <w:lang w:val="af-ZA"/>
        </w:rPr>
        <w:t xml:space="preserve"> </w:t>
      </w:r>
      <w:r>
        <w:rPr>
          <w:rFonts w:ascii="GHEA Grapalat" w:hAnsi="GHEA Grapalat" w:cs="Sylfaen"/>
          <w:sz w:val="20"/>
          <w:szCs w:val="20"/>
        </w:rPr>
        <w:t>նշված</w:t>
      </w:r>
      <w:r>
        <w:rPr>
          <w:rFonts w:ascii="GHEA Grapalat" w:hAnsi="GHEA Grapalat" w:cs="Sylfaen"/>
          <w:sz w:val="20"/>
          <w:szCs w:val="20"/>
          <w:lang w:val="af-ZA"/>
        </w:rPr>
        <w:t xml:space="preserve"> </w:t>
      </w:r>
      <w:r>
        <w:rPr>
          <w:rFonts w:ascii="GHEA Grapalat" w:hAnsi="GHEA Grapalat" w:cs="Sylfaen"/>
          <w:sz w:val="20"/>
          <w:szCs w:val="20"/>
        </w:rPr>
        <w:t>էլեկտրոնային</w:t>
      </w:r>
      <w:r>
        <w:rPr>
          <w:rFonts w:ascii="GHEA Grapalat" w:hAnsi="GHEA Grapalat" w:cs="Sylfaen"/>
          <w:sz w:val="20"/>
          <w:szCs w:val="20"/>
          <w:lang w:val="af-ZA"/>
        </w:rPr>
        <w:t xml:space="preserve"> </w:t>
      </w:r>
      <w:r>
        <w:rPr>
          <w:rFonts w:ascii="GHEA Grapalat" w:hAnsi="GHEA Grapalat" w:cs="Sylfaen"/>
          <w:sz w:val="20"/>
          <w:szCs w:val="20"/>
        </w:rPr>
        <w:t>փոստին</w:t>
      </w:r>
      <w:r>
        <w:rPr>
          <w:rFonts w:ascii="GHEA Grapalat" w:hAnsi="GHEA Grapalat" w:cs="Sylfaen"/>
          <w:sz w:val="20"/>
          <w:szCs w:val="20"/>
          <w:lang w:val="af-ZA"/>
        </w:rPr>
        <w:t xml:space="preserve"> </w:t>
      </w:r>
      <w:r>
        <w:rPr>
          <w:rFonts w:ascii="GHEA Grapalat" w:hAnsi="GHEA Grapalat" w:cs="Sylfaen"/>
          <w:sz w:val="20"/>
          <w:szCs w:val="20"/>
          <w:lang w:val="ru-RU"/>
        </w:rPr>
        <w:t>ուղարկվելու</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rPr>
        <w:t>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նման</w:t>
      </w:r>
      <w:r>
        <w:rPr>
          <w:rFonts w:ascii="GHEA Grapalat" w:hAnsi="GHEA Grapalat" w:cs="Sylfaen"/>
          <w:sz w:val="20"/>
          <w:szCs w:val="20"/>
          <w:lang w:val="af-ZA"/>
        </w:rPr>
        <w:t xml:space="preserve"> </w:t>
      </w:r>
      <w:r>
        <w:rPr>
          <w:rFonts w:ascii="GHEA Grapalat" w:hAnsi="GHEA Grapalat" w:cs="Sylfaen"/>
          <w:sz w:val="20"/>
          <w:szCs w:val="20"/>
          <w:lang w:val="ru-RU"/>
        </w:rPr>
        <w:t>պահանջ</w:t>
      </w:r>
      <w:r>
        <w:rPr>
          <w:rFonts w:ascii="GHEA Grapalat" w:hAnsi="GHEA Grapalat" w:cs="Sylfaen"/>
          <w:sz w:val="20"/>
          <w:szCs w:val="20"/>
          <w:lang w:val="af-ZA"/>
        </w:rPr>
        <w:t xml:space="preserve"> </w:t>
      </w:r>
      <w:r>
        <w:rPr>
          <w:rFonts w:ascii="GHEA Grapalat" w:hAnsi="GHEA Grapalat" w:cs="Sylfaen"/>
          <w:sz w:val="20"/>
          <w:szCs w:val="20"/>
          <w:lang w:val="ru-RU"/>
        </w:rPr>
        <w:t>ստանալու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հաշված</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w:t>
      </w:r>
    </w:p>
    <w:bookmarkEnd w:id="9"/>
    <w:p w:rsidR="00375C2D" w:rsidRDefault="00375C2D" w:rsidP="00375C2D">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12.11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որոշումները</w:t>
      </w:r>
      <w:r>
        <w:rPr>
          <w:rFonts w:ascii="GHEA Grapalat" w:hAnsi="GHEA Grapalat" w:cs="Sylfaen"/>
          <w:sz w:val="20"/>
          <w:szCs w:val="20"/>
          <w:lang w:val="af-ZA"/>
        </w:rPr>
        <w:t xml:space="preserve"> </w:t>
      </w:r>
      <w:r>
        <w:rPr>
          <w:rFonts w:ascii="GHEA Grapalat" w:hAnsi="GHEA Grapalat" w:cs="Sylfaen"/>
          <w:sz w:val="20"/>
          <w:szCs w:val="20"/>
          <w:lang w:val="ru-RU"/>
        </w:rPr>
        <w:t>կայացվում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այնպիսի</w:t>
      </w:r>
      <w:r>
        <w:rPr>
          <w:rFonts w:ascii="GHEA Grapalat" w:hAnsi="GHEA Grapalat" w:cs="Sylfaen"/>
          <w:sz w:val="20"/>
          <w:szCs w:val="20"/>
          <w:lang w:val="af-ZA"/>
        </w:rPr>
        <w:t xml:space="preserve"> </w:t>
      </w:r>
      <w:r>
        <w:rPr>
          <w:rFonts w:ascii="GHEA Grapalat" w:hAnsi="GHEA Grapalat" w:cs="Sylfaen"/>
          <w:sz w:val="20"/>
          <w:szCs w:val="20"/>
          <w:lang w:val="ru-RU"/>
        </w:rPr>
        <w:t>ընթացակարգով</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ներգրավված</w:t>
      </w:r>
      <w:r>
        <w:rPr>
          <w:rFonts w:ascii="GHEA Grapalat" w:hAnsi="GHEA Grapalat" w:cs="Sylfaen"/>
          <w:sz w:val="20"/>
          <w:szCs w:val="20"/>
          <w:lang w:val="af-ZA"/>
        </w:rPr>
        <w:t xml:space="preserve"> </w:t>
      </w:r>
      <w:r>
        <w:rPr>
          <w:rFonts w:ascii="GHEA Grapalat" w:hAnsi="GHEA Grapalat" w:cs="Sylfaen"/>
          <w:sz w:val="20"/>
          <w:szCs w:val="20"/>
          <w:lang w:val="ru-RU"/>
        </w:rPr>
        <w:t>բոլոր</w:t>
      </w:r>
      <w:r>
        <w:rPr>
          <w:rFonts w:ascii="GHEA Grapalat" w:hAnsi="GHEA Grapalat" w:cs="Sylfaen"/>
          <w:sz w:val="20"/>
          <w:szCs w:val="20"/>
          <w:lang w:val="af-ZA"/>
        </w:rPr>
        <w:t xml:space="preserve"> </w:t>
      </w:r>
      <w:r>
        <w:rPr>
          <w:rFonts w:ascii="GHEA Grapalat" w:hAnsi="GHEA Grapalat" w:cs="Sylfaen"/>
          <w:sz w:val="20"/>
          <w:szCs w:val="20"/>
          <w:lang w:val="ru-RU"/>
        </w:rPr>
        <w:t>կողմերն</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ունենան</w:t>
      </w:r>
      <w:r>
        <w:rPr>
          <w:rFonts w:ascii="GHEA Grapalat" w:hAnsi="GHEA Grapalat" w:cs="Sylfaen"/>
          <w:sz w:val="20"/>
          <w:szCs w:val="20"/>
          <w:lang w:val="af-ZA"/>
        </w:rPr>
        <w:t xml:space="preserve"> </w:t>
      </w:r>
      <w:r>
        <w:rPr>
          <w:rFonts w:ascii="GHEA Grapalat" w:hAnsi="GHEA Grapalat" w:cs="Sylfaen"/>
          <w:sz w:val="20"/>
          <w:szCs w:val="20"/>
          <w:lang w:val="ru-RU"/>
        </w:rPr>
        <w:t>ներկա</w:t>
      </w:r>
      <w:r>
        <w:rPr>
          <w:rFonts w:ascii="GHEA Grapalat" w:hAnsi="GHEA Grapalat" w:cs="Sylfaen"/>
          <w:sz w:val="20"/>
          <w:szCs w:val="20"/>
          <w:lang w:val="af-ZA"/>
        </w:rPr>
        <w:t xml:space="preserve"> լինելու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հրավիրված</w:t>
      </w:r>
      <w:r>
        <w:rPr>
          <w:rFonts w:ascii="GHEA Grapalat" w:hAnsi="GHEA Grapalat" w:cs="Sylfaen"/>
          <w:sz w:val="20"/>
          <w:szCs w:val="20"/>
          <w:lang w:val="af-ZA"/>
        </w:rPr>
        <w:t xml:space="preserve"> </w:t>
      </w:r>
      <w:r>
        <w:rPr>
          <w:rFonts w:ascii="GHEA Grapalat" w:hAnsi="GHEA Grapalat" w:cs="Sylfaen"/>
          <w:sz w:val="20"/>
          <w:szCs w:val="20"/>
          <w:lang w:val="ru-RU"/>
        </w:rPr>
        <w:t>նիստերին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իրենց</w:t>
      </w:r>
      <w:r>
        <w:rPr>
          <w:rFonts w:ascii="GHEA Grapalat" w:hAnsi="GHEA Grapalat" w:cs="Sylfaen"/>
          <w:sz w:val="20"/>
          <w:szCs w:val="20"/>
          <w:lang w:val="af-ZA"/>
        </w:rPr>
        <w:t xml:space="preserve"> </w:t>
      </w:r>
      <w:r>
        <w:rPr>
          <w:rFonts w:ascii="GHEA Grapalat" w:hAnsi="GHEA Grapalat" w:cs="Sylfaen"/>
          <w:sz w:val="20"/>
          <w:szCs w:val="20"/>
          <w:lang w:val="ru-RU"/>
        </w:rPr>
        <w:t>տեսակետները։</w:t>
      </w:r>
    </w:p>
    <w:p w:rsidR="00375C2D" w:rsidRDefault="00375C2D" w:rsidP="00375C2D">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12.12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քննությունն</w:t>
      </w:r>
      <w:r>
        <w:rPr>
          <w:rFonts w:ascii="GHEA Grapalat" w:hAnsi="GHEA Grapalat" w:cs="Sylfaen"/>
          <w:sz w:val="20"/>
          <w:szCs w:val="20"/>
          <w:lang w:val="af-ZA"/>
        </w:rPr>
        <w:t xml:space="preserve"> </w:t>
      </w:r>
      <w:r>
        <w:rPr>
          <w:rFonts w:ascii="GHEA Grapalat" w:hAnsi="GHEA Grapalat" w:cs="Sylfaen"/>
          <w:sz w:val="20"/>
          <w:szCs w:val="20"/>
          <w:lang w:val="ru-RU"/>
        </w:rPr>
        <w:t>իրականացվում</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կայացվում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վարույթն</w:t>
      </w:r>
      <w:r>
        <w:rPr>
          <w:rFonts w:ascii="GHEA Grapalat" w:hAnsi="GHEA Grapalat" w:cs="Sylfaen"/>
          <w:sz w:val="20"/>
          <w:szCs w:val="20"/>
          <w:lang w:val="af-ZA"/>
        </w:rPr>
        <w:t xml:space="preserve"> </w:t>
      </w:r>
      <w:r>
        <w:rPr>
          <w:rFonts w:ascii="GHEA Grapalat" w:hAnsi="GHEA Grapalat" w:cs="Sylfaen"/>
          <w:sz w:val="20"/>
          <w:szCs w:val="20"/>
          <w:lang w:val="ru-RU"/>
        </w:rPr>
        <w:t>ընդունվելու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ոչ</w:t>
      </w:r>
      <w:r>
        <w:rPr>
          <w:rFonts w:ascii="GHEA Grapalat" w:hAnsi="GHEA Grapalat" w:cs="Sylfaen"/>
          <w:sz w:val="20"/>
          <w:szCs w:val="20"/>
          <w:lang w:val="af-ZA"/>
        </w:rPr>
        <w:t xml:space="preserve"> </w:t>
      </w:r>
      <w:r>
        <w:rPr>
          <w:rFonts w:ascii="GHEA Grapalat" w:hAnsi="GHEA Grapalat" w:cs="Sylfaen"/>
          <w:sz w:val="20"/>
          <w:szCs w:val="20"/>
          <w:lang w:val="ru-RU"/>
        </w:rPr>
        <w:t>ուշ</w:t>
      </w:r>
      <w:r>
        <w:rPr>
          <w:rFonts w:ascii="GHEA Grapalat" w:hAnsi="GHEA Grapalat" w:cs="Sylfaen"/>
          <w:sz w:val="20"/>
          <w:szCs w:val="20"/>
          <w:lang w:val="af-ZA"/>
        </w:rPr>
        <w:t xml:space="preserve"> </w:t>
      </w:r>
      <w:r>
        <w:rPr>
          <w:rFonts w:ascii="GHEA Grapalat" w:hAnsi="GHEA Grapalat" w:cs="Sylfaen"/>
          <w:sz w:val="20"/>
          <w:szCs w:val="20"/>
          <w:lang w:val="ru-RU"/>
        </w:rPr>
        <w:t>քան</w:t>
      </w:r>
      <w:r>
        <w:rPr>
          <w:rFonts w:ascii="GHEA Grapalat" w:hAnsi="GHEA Grapalat" w:cs="Sylfaen"/>
          <w:sz w:val="20"/>
          <w:szCs w:val="20"/>
          <w:lang w:val="af-ZA"/>
        </w:rPr>
        <w:t xml:space="preserve"> </w:t>
      </w:r>
      <w:r>
        <w:rPr>
          <w:rFonts w:ascii="GHEA Grapalat" w:hAnsi="GHEA Grapalat" w:cs="Sylfaen"/>
          <w:sz w:val="20"/>
          <w:szCs w:val="20"/>
          <w:lang w:val="ru-RU"/>
        </w:rPr>
        <w:t>քսան</w:t>
      </w:r>
      <w:r>
        <w:rPr>
          <w:rFonts w:ascii="GHEA Grapalat" w:hAnsi="GHEA Grapalat" w:cs="Sylfaen"/>
          <w:sz w:val="20"/>
          <w:szCs w:val="20"/>
          <w:lang w:val="af-ZA"/>
        </w:rPr>
        <w:t xml:space="preserve"> </w:t>
      </w:r>
      <w:r>
        <w:rPr>
          <w:rFonts w:ascii="GHEA Grapalat" w:hAnsi="GHEA Grapalat" w:cs="Sylfaen"/>
          <w:sz w:val="20"/>
          <w:szCs w:val="20"/>
          <w:lang w:val="ru-RU"/>
        </w:rPr>
        <w:t>օրացուցային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երկարաձգվել</w:t>
      </w:r>
      <w:r>
        <w:rPr>
          <w:rFonts w:ascii="GHEA Grapalat" w:hAnsi="GHEA Grapalat" w:cs="Sylfaen"/>
          <w:sz w:val="20"/>
          <w:szCs w:val="20"/>
          <w:lang w:val="af-ZA"/>
        </w:rPr>
        <w:t xml:space="preserve"> </w:t>
      </w:r>
      <w:r>
        <w:rPr>
          <w:rFonts w:ascii="GHEA Grapalat" w:hAnsi="GHEA Grapalat" w:cs="Sylfaen"/>
          <w:sz w:val="20"/>
          <w:szCs w:val="20"/>
          <w:lang w:val="ru-RU"/>
        </w:rPr>
        <w:t>մեկ</w:t>
      </w:r>
      <w:r>
        <w:rPr>
          <w:rFonts w:ascii="GHEA Grapalat" w:hAnsi="GHEA Grapalat" w:cs="Sylfaen"/>
          <w:sz w:val="20"/>
          <w:szCs w:val="20"/>
          <w:lang w:val="af-ZA"/>
        </w:rPr>
        <w:t xml:space="preserve"> </w:t>
      </w:r>
      <w:r>
        <w:rPr>
          <w:rFonts w:ascii="GHEA Grapalat" w:hAnsi="GHEA Grapalat" w:cs="Sylfaen"/>
          <w:sz w:val="20"/>
          <w:szCs w:val="20"/>
          <w:lang w:val="ru-RU"/>
        </w:rPr>
        <w:t>անգամ՝</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տասն</w:t>
      </w:r>
      <w:r>
        <w:rPr>
          <w:rFonts w:ascii="GHEA Grapalat" w:hAnsi="GHEA Grapalat" w:cs="Sylfaen"/>
          <w:sz w:val="20"/>
          <w:szCs w:val="20"/>
          <w:lang w:val="af-ZA"/>
        </w:rPr>
        <w:t xml:space="preserve"> </w:t>
      </w:r>
      <w:r>
        <w:rPr>
          <w:rFonts w:ascii="GHEA Grapalat" w:hAnsi="GHEA Grapalat" w:cs="Sylfaen"/>
          <w:sz w:val="20"/>
          <w:szCs w:val="20"/>
          <w:lang w:val="ru-RU"/>
        </w:rPr>
        <w:t>օր</w:t>
      </w:r>
      <w:r>
        <w:rPr>
          <w:rFonts w:ascii="GHEA Grapalat" w:hAnsi="GHEA Grapalat" w:cs="Sylfaen"/>
          <w:sz w:val="20"/>
          <w:szCs w:val="20"/>
        </w:rPr>
        <w:t>ա</w:t>
      </w:r>
      <w:r>
        <w:rPr>
          <w:rFonts w:ascii="GHEA Grapalat" w:hAnsi="GHEA Grapalat" w:cs="Sylfaen"/>
          <w:sz w:val="20"/>
          <w:szCs w:val="20"/>
          <w:lang w:val="ru-RU"/>
        </w:rPr>
        <w:t>ցուցային</w:t>
      </w:r>
      <w:r>
        <w:rPr>
          <w:rFonts w:ascii="GHEA Grapalat" w:hAnsi="GHEA Grapalat" w:cs="Sylfaen"/>
          <w:sz w:val="20"/>
          <w:szCs w:val="20"/>
          <w:lang w:val="af-ZA"/>
        </w:rPr>
        <w:t xml:space="preserve"> </w:t>
      </w:r>
      <w:r>
        <w:rPr>
          <w:rFonts w:ascii="GHEA Grapalat" w:hAnsi="GHEA Grapalat" w:cs="Sylfaen"/>
          <w:sz w:val="20"/>
          <w:szCs w:val="20"/>
          <w:lang w:val="ru-RU"/>
        </w:rPr>
        <w:t>օրով՝</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նձի</w:t>
      </w:r>
      <w:r>
        <w:rPr>
          <w:rFonts w:ascii="GHEA Grapalat" w:hAnsi="GHEA Grapalat" w:cs="Sylfaen"/>
          <w:sz w:val="20"/>
          <w:szCs w:val="20"/>
          <w:lang w:val="af-ZA"/>
        </w:rPr>
        <w:t xml:space="preserve"> </w:t>
      </w:r>
      <w:r>
        <w:rPr>
          <w:rFonts w:ascii="GHEA Grapalat" w:hAnsi="GHEA Grapalat" w:cs="Sylfaen"/>
          <w:sz w:val="20"/>
          <w:szCs w:val="20"/>
          <w:lang w:val="ru-RU"/>
        </w:rPr>
        <w:t>պատճառաբանված</w:t>
      </w:r>
      <w:r>
        <w:rPr>
          <w:rFonts w:ascii="GHEA Grapalat" w:hAnsi="GHEA Grapalat" w:cs="Sylfaen"/>
          <w:sz w:val="20"/>
          <w:szCs w:val="20"/>
          <w:lang w:val="af-ZA"/>
        </w:rPr>
        <w:t xml:space="preserve"> </w:t>
      </w:r>
      <w:r>
        <w:rPr>
          <w:rFonts w:ascii="GHEA Grapalat" w:hAnsi="GHEA Grapalat" w:cs="Sylfaen"/>
          <w:sz w:val="20"/>
          <w:szCs w:val="20"/>
          <w:lang w:val="ru-RU"/>
        </w:rPr>
        <w:t>միջանկյալ</w:t>
      </w:r>
      <w:r>
        <w:rPr>
          <w:rFonts w:ascii="GHEA Grapalat" w:hAnsi="GHEA Grapalat" w:cs="Sylfaen"/>
          <w:sz w:val="20"/>
          <w:szCs w:val="20"/>
          <w:lang w:val="af-ZA"/>
        </w:rPr>
        <w:t xml:space="preserve"> </w:t>
      </w:r>
      <w:r>
        <w:rPr>
          <w:rFonts w:ascii="GHEA Grapalat" w:hAnsi="GHEA Grapalat" w:cs="Sylfaen"/>
          <w:sz w:val="20"/>
          <w:szCs w:val="20"/>
          <w:lang w:val="ru-RU"/>
        </w:rPr>
        <w:t>որոշմամբ</w:t>
      </w:r>
      <w:r>
        <w:rPr>
          <w:rFonts w:ascii="GHEA Grapalat" w:hAnsi="GHEA Grapalat" w:cs="Sylfaen"/>
          <w:sz w:val="20"/>
          <w:szCs w:val="20"/>
          <w:lang w:val="af-ZA"/>
        </w:rPr>
        <w:t xml:space="preserve">: </w:t>
      </w:r>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միջանկյալ</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նձն</w:t>
      </w:r>
      <w:r>
        <w:rPr>
          <w:rFonts w:ascii="GHEA Grapalat" w:hAnsi="GHEA Grapalat" w:cs="Sylfaen"/>
          <w:sz w:val="20"/>
          <w:szCs w:val="20"/>
          <w:lang w:val="af-ZA"/>
        </w:rPr>
        <w:t xml:space="preserve"> </w:t>
      </w:r>
      <w:r>
        <w:rPr>
          <w:rFonts w:ascii="GHEA Grapalat" w:hAnsi="GHEA Grapalat" w:cs="Sylfaen"/>
          <w:sz w:val="20"/>
          <w:szCs w:val="20"/>
          <w:lang w:val="ru-RU"/>
        </w:rPr>
        <w:t>ապահովում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դրա</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lang w:val="ru-RU"/>
        </w:rPr>
        <w:t>համապատասխան</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հայտարարության</w:t>
      </w:r>
      <w:r>
        <w:rPr>
          <w:rFonts w:ascii="GHEA Grapalat" w:hAnsi="GHEA Grapalat" w:cs="Sylfaen"/>
          <w:sz w:val="20"/>
          <w:szCs w:val="20"/>
          <w:lang w:val="af-ZA"/>
        </w:rPr>
        <w:t xml:space="preserve"> </w:t>
      </w:r>
      <w:r>
        <w:rPr>
          <w:rFonts w:ascii="GHEA Grapalat" w:hAnsi="GHEA Grapalat" w:cs="Sylfaen"/>
          <w:sz w:val="20"/>
          <w:szCs w:val="20"/>
          <w:lang w:val="ru-RU"/>
        </w:rPr>
        <w:t>հրապարակումը</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w:t>
      </w:r>
    </w:p>
    <w:p w:rsidR="00375C2D" w:rsidRDefault="00375C2D" w:rsidP="00375C2D">
      <w:pPr>
        <w:ind w:firstLine="567"/>
        <w:jc w:val="both"/>
        <w:rPr>
          <w:rFonts w:ascii="GHEA Grapalat" w:hAnsi="GHEA Grapalat" w:cs="Sylfaen"/>
          <w:sz w:val="20"/>
          <w:szCs w:val="20"/>
          <w:lang w:val="af-ZA"/>
        </w:rPr>
      </w:pP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որոշումն</w:t>
      </w:r>
      <w:r>
        <w:rPr>
          <w:rFonts w:ascii="GHEA Grapalat" w:hAnsi="GHEA Grapalat" w:cs="Sylfaen"/>
          <w:sz w:val="20"/>
          <w:szCs w:val="20"/>
          <w:lang w:val="af-ZA"/>
        </w:rPr>
        <w:t xml:space="preserve"> </w:t>
      </w:r>
      <w:r>
        <w:rPr>
          <w:rFonts w:ascii="GHEA Grapalat" w:hAnsi="GHEA Grapalat" w:cs="Sylfaen"/>
          <w:sz w:val="20"/>
          <w:szCs w:val="20"/>
          <w:lang w:val="ru-RU"/>
        </w:rPr>
        <w:t>իրավապարտադիր</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փոփոխվել</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վերացվել</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lang w:val="af-ZA"/>
        </w:rPr>
        <w:t xml:space="preserve"> </w:t>
      </w:r>
      <w:r>
        <w:rPr>
          <w:rFonts w:ascii="GHEA Grapalat" w:hAnsi="GHEA Grapalat" w:cs="Sylfaen"/>
          <w:sz w:val="20"/>
          <w:szCs w:val="20"/>
          <w:lang w:val="ru-RU"/>
        </w:rPr>
        <w:t>մասնակի</w:t>
      </w:r>
      <w:r>
        <w:rPr>
          <w:rFonts w:ascii="GHEA Grapalat" w:hAnsi="GHEA Grapalat" w:cs="Sylfaen"/>
          <w:sz w:val="20"/>
          <w:szCs w:val="20"/>
          <w:lang w:val="af-ZA"/>
        </w:rPr>
        <w:t xml:space="preserve">, </w:t>
      </w:r>
      <w:r>
        <w:rPr>
          <w:rFonts w:ascii="GHEA Grapalat" w:hAnsi="GHEA Grapalat" w:cs="Sylfaen"/>
          <w:sz w:val="20"/>
          <w:szCs w:val="20"/>
          <w:lang w:val="ru-RU"/>
        </w:rPr>
        <w:t>միայն</w:t>
      </w:r>
      <w:r>
        <w:rPr>
          <w:rFonts w:ascii="GHEA Grapalat" w:hAnsi="GHEA Grapalat" w:cs="Sylfaen"/>
          <w:sz w:val="20"/>
          <w:szCs w:val="20"/>
          <w:lang w:val="af-ZA"/>
        </w:rPr>
        <w:t xml:space="preserve"> </w:t>
      </w:r>
      <w:r>
        <w:rPr>
          <w:rFonts w:ascii="GHEA Grapalat" w:hAnsi="GHEA Grapalat" w:cs="Sylfaen"/>
          <w:sz w:val="20"/>
          <w:szCs w:val="20"/>
          <w:lang w:val="ru-RU"/>
        </w:rPr>
        <w:t>դատարանի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w:t>
      </w:r>
    </w:p>
    <w:p w:rsidR="00375C2D" w:rsidRDefault="00375C2D" w:rsidP="00375C2D">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12.13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w:t>
      </w:r>
    </w:p>
    <w:p w:rsidR="00375C2D" w:rsidRDefault="00375C2D" w:rsidP="00375C2D">
      <w:pPr>
        <w:ind w:firstLine="720"/>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rPr>
        <w:t>իրավունք</w:t>
      </w:r>
      <w:r>
        <w:rPr>
          <w:rFonts w:ascii="GHEA Grapalat" w:hAnsi="GHEA Grapalat" w:cs="Sylfaen"/>
          <w:sz w:val="20"/>
          <w:szCs w:val="20"/>
          <w:lang w:val="af-ZA"/>
        </w:rPr>
        <w:t xml:space="preserve"> </w:t>
      </w:r>
      <w:r>
        <w:rPr>
          <w:rFonts w:ascii="GHEA Grapalat" w:hAnsi="GHEA Grapalat" w:cs="Sylfaen"/>
          <w:sz w:val="20"/>
          <w:szCs w:val="20"/>
        </w:rPr>
        <w:t>ունի</w:t>
      </w:r>
      <w:r>
        <w:rPr>
          <w:rFonts w:ascii="GHEA Grapalat" w:hAnsi="GHEA Grapalat" w:cs="Sylfaen"/>
          <w:sz w:val="20"/>
          <w:szCs w:val="20"/>
          <w:lang w:val="af-ZA"/>
        </w:rPr>
        <w:t xml:space="preserve"> </w:t>
      </w:r>
      <w:r>
        <w:rPr>
          <w:rFonts w:ascii="GHEA Grapalat" w:hAnsi="GHEA Grapalat" w:cs="Sylfaen"/>
          <w:sz w:val="20"/>
          <w:szCs w:val="20"/>
        </w:rPr>
        <w:t>պատվիրատուի</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հանձնաժողովի</w:t>
      </w:r>
      <w:r>
        <w:rPr>
          <w:rFonts w:ascii="GHEA Grapalat" w:hAnsi="GHEA Grapalat" w:cs="Sylfaen"/>
          <w:sz w:val="20"/>
          <w:szCs w:val="20"/>
          <w:lang w:val="af-ZA"/>
        </w:rPr>
        <w:t xml:space="preserve"> </w:t>
      </w:r>
      <w:r>
        <w:rPr>
          <w:rFonts w:ascii="GHEA Grapalat" w:hAnsi="GHEA Grapalat" w:cs="Sylfaen"/>
          <w:sz w:val="20"/>
          <w:szCs w:val="20"/>
        </w:rPr>
        <w:t>գործողությունների</w:t>
      </w:r>
      <w:r>
        <w:rPr>
          <w:rFonts w:ascii="GHEA Grapalat" w:hAnsi="GHEA Grapalat" w:cs="Sylfaen"/>
          <w:sz w:val="20"/>
          <w:szCs w:val="20"/>
          <w:lang w:val="af-ZA"/>
        </w:rPr>
        <w:t xml:space="preserve"> </w:t>
      </w:r>
      <w:r>
        <w:rPr>
          <w:rFonts w:ascii="GHEA Grapalat" w:hAnsi="GHEA Grapalat" w:cs="Sylfaen"/>
          <w:sz w:val="20"/>
          <w:szCs w:val="20"/>
        </w:rPr>
        <w:t>կամ</w:t>
      </w:r>
      <w:r>
        <w:rPr>
          <w:rFonts w:ascii="GHEA Grapalat" w:hAnsi="GHEA Grapalat" w:cs="Sylfaen"/>
          <w:sz w:val="20"/>
          <w:szCs w:val="20"/>
          <w:lang w:val="af-ZA"/>
        </w:rPr>
        <w:t xml:space="preserve"> </w:t>
      </w:r>
      <w:r>
        <w:rPr>
          <w:rFonts w:ascii="GHEA Grapalat" w:hAnsi="GHEA Grapalat" w:cs="Sylfaen"/>
          <w:sz w:val="20"/>
          <w:szCs w:val="20"/>
        </w:rPr>
        <w:t>անգործության</w:t>
      </w:r>
      <w:r>
        <w:rPr>
          <w:rFonts w:ascii="GHEA Grapalat" w:hAnsi="GHEA Grapalat" w:cs="Sylfaen"/>
          <w:sz w:val="20"/>
          <w:szCs w:val="20"/>
          <w:lang w:val="af-ZA"/>
        </w:rPr>
        <w:t xml:space="preserve"> </w:t>
      </w:r>
      <w:r>
        <w:rPr>
          <w:rFonts w:ascii="GHEA Grapalat" w:hAnsi="GHEA Grapalat" w:cs="Sylfaen"/>
          <w:sz w:val="20"/>
          <w:szCs w:val="20"/>
        </w:rPr>
        <w:t>վերաբերյալ</w:t>
      </w:r>
      <w:r>
        <w:rPr>
          <w:rFonts w:ascii="GHEA Grapalat" w:hAnsi="GHEA Grapalat" w:cs="Sylfaen"/>
          <w:sz w:val="20"/>
          <w:szCs w:val="20"/>
          <w:lang w:val="af-ZA"/>
        </w:rPr>
        <w:t xml:space="preserve"> </w:t>
      </w:r>
      <w:r>
        <w:rPr>
          <w:rFonts w:ascii="GHEA Grapalat" w:hAnsi="GHEA Grapalat" w:cs="Sylfaen"/>
          <w:sz w:val="20"/>
          <w:szCs w:val="20"/>
        </w:rPr>
        <w:t>ընդունելու</w:t>
      </w:r>
      <w:r>
        <w:rPr>
          <w:rFonts w:ascii="GHEA Grapalat" w:hAnsi="GHEA Grapalat" w:cs="Sylfaen"/>
          <w:sz w:val="20"/>
          <w:szCs w:val="20"/>
          <w:lang w:val="af-ZA"/>
        </w:rPr>
        <w:t xml:space="preserve"> </w:t>
      </w:r>
      <w:r>
        <w:rPr>
          <w:rFonts w:ascii="GHEA Grapalat" w:hAnsi="GHEA Grapalat" w:cs="Sylfaen"/>
          <w:sz w:val="20"/>
          <w:szCs w:val="20"/>
        </w:rPr>
        <w:t>հետևյալ</w:t>
      </w:r>
      <w:r>
        <w:rPr>
          <w:rFonts w:ascii="GHEA Grapalat" w:hAnsi="GHEA Grapalat" w:cs="Sylfaen"/>
          <w:sz w:val="20"/>
          <w:szCs w:val="20"/>
          <w:lang w:val="af-ZA"/>
        </w:rPr>
        <w:t xml:space="preserve"> </w:t>
      </w:r>
      <w:r>
        <w:rPr>
          <w:rFonts w:ascii="GHEA Grapalat" w:hAnsi="GHEA Grapalat" w:cs="Sylfaen"/>
          <w:sz w:val="20"/>
          <w:szCs w:val="20"/>
        </w:rPr>
        <w:t>որոշումները</w:t>
      </w:r>
      <w:r>
        <w:rPr>
          <w:rFonts w:ascii="GHEA Grapalat" w:hAnsi="GHEA Grapalat" w:cs="Sylfaen"/>
          <w:sz w:val="20"/>
          <w:szCs w:val="20"/>
          <w:lang w:val="af-ZA"/>
        </w:rPr>
        <w:t>.</w:t>
      </w:r>
    </w:p>
    <w:p w:rsidR="00375C2D" w:rsidRDefault="00375C2D" w:rsidP="00375C2D">
      <w:pPr>
        <w:ind w:firstLine="720"/>
        <w:jc w:val="both"/>
        <w:rPr>
          <w:rFonts w:ascii="GHEA Grapalat" w:hAnsi="GHEA Grapalat" w:cs="Sylfaen"/>
          <w:sz w:val="20"/>
          <w:szCs w:val="20"/>
          <w:lang w:val="af-ZA"/>
        </w:rPr>
      </w:pPr>
      <w:r>
        <w:rPr>
          <w:rFonts w:ascii="GHEA Grapalat" w:hAnsi="GHEA Grapalat" w:cs="Sylfaen"/>
          <w:sz w:val="20"/>
          <w:szCs w:val="20"/>
        </w:rPr>
        <w:t>ա</w:t>
      </w:r>
      <w:r>
        <w:rPr>
          <w:rFonts w:ascii="GHEA Grapalat" w:hAnsi="GHEA Grapalat" w:cs="Sylfaen"/>
          <w:sz w:val="20"/>
          <w:szCs w:val="20"/>
          <w:lang w:val="af-ZA"/>
        </w:rPr>
        <w:t xml:space="preserve">. </w:t>
      </w:r>
      <w:r>
        <w:rPr>
          <w:rFonts w:ascii="GHEA Grapalat" w:hAnsi="GHEA Grapalat" w:cs="Sylfaen"/>
          <w:sz w:val="20"/>
          <w:szCs w:val="20"/>
        </w:rPr>
        <w:t>արգելելու</w:t>
      </w:r>
      <w:r>
        <w:rPr>
          <w:rFonts w:ascii="GHEA Grapalat" w:hAnsi="GHEA Grapalat" w:cs="Sylfaen"/>
          <w:sz w:val="20"/>
          <w:szCs w:val="20"/>
          <w:lang w:val="af-ZA"/>
        </w:rPr>
        <w:t xml:space="preserve"> </w:t>
      </w:r>
      <w:r>
        <w:rPr>
          <w:rFonts w:ascii="GHEA Grapalat" w:hAnsi="GHEA Grapalat" w:cs="Sylfaen"/>
          <w:sz w:val="20"/>
          <w:szCs w:val="20"/>
        </w:rPr>
        <w:t>կատարել</w:t>
      </w:r>
      <w:r>
        <w:rPr>
          <w:rFonts w:ascii="GHEA Grapalat" w:hAnsi="GHEA Grapalat" w:cs="Sylfaen"/>
          <w:sz w:val="20"/>
          <w:szCs w:val="20"/>
          <w:lang w:val="af-ZA"/>
        </w:rPr>
        <w:t xml:space="preserve"> </w:t>
      </w:r>
      <w:r>
        <w:rPr>
          <w:rFonts w:ascii="GHEA Grapalat" w:hAnsi="GHEA Grapalat" w:cs="Sylfaen"/>
          <w:sz w:val="20"/>
          <w:szCs w:val="20"/>
        </w:rPr>
        <w:t>որոշակի</w:t>
      </w:r>
      <w:r>
        <w:rPr>
          <w:rFonts w:ascii="GHEA Grapalat" w:hAnsi="GHEA Grapalat" w:cs="Sylfaen"/>
          <w:sz w:val="20"/>
          <w:szCs w:val="20"/>
          <w:lang w:val="af-ZA"/>
        </w:rPr>
        <w:t xml:space="preserve"> </w:t>
      </w:r>
      <w:r>
        <w:rPr>
          <w:rFonts w:ascii="GHEA Grapalat" w:hAnsi="GHEA Grapalat" w:cs="Sylfaen"/>
          <w:sz w:val="20"/>
          <w:szCs w:val="20"/>
        </w:rPr>
        <w:t>գործողություններ</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ընդունել</w:t>
      </w:r>
      <w:r>
        <w:rPr>
          <w:rFonts w:ascii="GHEA Grapalat" w:hAnsi="GHEA Grapalat" w:cs="Sylfaen"/>
          <w:sz w:val="20"/>
          <w:szCs w:val="20"/>
          <w:lang w:val="af-ZA"/>
        </w:rPr>
        <w:t xml:space="preserve"> </w:t>
      </w:r>
      <w:r>
        <w:rPr>
          <w:rFonts w:ascii="GHEA Grapalat" w:hAnsi="GHEA Grapalat" w:cs="Sylfaen"/>
          <w:sz w:val="20"/>
          <w:szCs w:val="20"/>
        </w:rPr>
        <w:t>որոշումներ</w:t>
      </w:r>
      <w:r>
        <w:rPr>
          <w:rFonts w:ascii="GHEA Grapalat" w:hAnsi="GHEA Grapalat" w:cs="Sylfaen"/>
          <w:sz w:val="20"/>
          <w:szCs w:val="20"/>
          <w:lang w:val="af-ZA"/>
        </w:rPr>
        <w:t>,</w:t>
      </w:r>
    </w:p>
    <w:p w:rsidR="00375C2D" w:rsidRDefault="00375C2D" w:rsidP="00375C2D">
      <w:pPr>
        <w:ind w:firstLine="720"/>
        <w:jc w:val="both"/>
        <w:rPr>
          <w:rFonts w:ascii="GHEA Grapalat" w:hAnsi="GHEA Grapalat" w:cs="Sylfaen"/>
          <w:sz w:val="20"/>
          <w:szCs w:val="20"/>
          <w:lang w:val="af-ZA"/>
        </w:rPr>
      </w:pPr>
      <w:r>
        <w:rPr>
          <w:rFonts w:ascii="GHEA Grapalat" w:hAnsi="GHEA Grapalat" w:cs="Sylfaen"/>
          <w:sz w:val="20"/>
          <w:szCs w:val="20"/>
        </w:rPr>
        <w:t>բ</w:t>
      </w:r>
      <w:r>
        <w:rPr>
          <w:rFonts w:ascii="GHEA Grapalat" w:hAnsi="GHEA Grapalat" w:cs="Sylfaen"/>
          <w:sz w:val="20"/>
          <w:szCs w:val="20"/>
          <w:lang w:val="af-ZA"/>
        </w:rPr>
        <w:t xml:space="preserve">. </w:t>
      </w:r>
      <w:r>
        <w:rPr>
          <w:rFonts w:ascii="GHEA Grapalat" w:hAnsi="GHEA Grapalat" w:cs="Sylfaen"/>
          <w:sz w:val="20"/>
          <w:szCs w:val="20"/>
        </w:rPr>
        <w:t>պարտավորեցնելու</w:t>
      </w:r>
      <w:r>
        <w:rPr>
          <w:rFonts w:ascii="GHEA Grapalat" w:hAnsi="GHEA Grapalat" w:cs="Sylfaen"/>
          <w:sz w:val="20"/>
          <w:szCs w:val="20"/>
          <w:lang w:val="af-ZA"/>
        </w:rPr>
        <w:t xml:space="preserve"> </w:t>
      </w:r>
      <w:r>
        <w:rPr>
          <w:rFonts w:ascii="GHEA Grapalat" w:hAnsi="GHEA Grapalat" w:cs="Sylfaen"/>
          <w:sz w:val="20"/>
          <w:szCs w:val="20"/>
        </w:rPr>
        <w:t>ընդունել</w:t>
      </w:r>
      <w:r>
        <w:rPr>
          <w:rFonts w:ascii="GHEA Grapalat" w:hAnsi="GHEA Grapalat" w:cs="Sylfaen"/>
          <w:sz w:val="20"/>
          <w:szCs w:val="20"/>
          <w:lang w:val="af-ZA"/>
        </w:rPr>
        <w:t xml:space="preserve"> </w:t>
      </w:r>
      <w:r>
        <w:rPr>
          <w:rFonts w:ascii="GHEA Grapalat" w:hAnsi="GHEA Grapalat" w:cs="Sylfaen"/>
          <w:sz w:val="20"/>
          <w:szCs w:val="20"/>
        </w:rPr>
        <w:t>համապատասխան</w:t>
      </w:r>
      <w:r>
        <w:rPr>
          <w:rFonts w:ascii="GHEA Grapalat" w:hAnsi="GHEA Grapalat" w:cs="Sylfaen"/>
          <w:sz w:val="20"/>
          <w:szCs w:val="20"/>
          <w:lang w:val="af-ZA"/>
        </w:rPr>
        <w:t xml:space="preserve"> </w:t>
      </w:r>
      <w:r>
        <w:rPr>
          <w:rFonts w:ascii="GHEA Grapalat" w:hAnsi="GHEA Grapalat" w:cs="Sylfaen"/>
          <w:sz w:val="20"/>
          <w:szCs w:val="20"/>
        </w:rPr>
        <w:t>որոշումներ</w:t>
      </w:r>
      <w:r>
        <w:rPr>
          <w:rFonts w:ascii="GHEA Grapalat" w:hAnsi="GHEA Grapalat" w:cs="Sylfaen"/>
          <w:sz w:val="20"/>
          <w:szCs w:val="20"/>
          <w:lang w:val="af-ZA"/>
        </w:rPr>
        <w:t xml:space="preserve">, </w:t>
      </w:r>
      <w:r>
        <w:rPr>
          <w:rFonts w:ascii="GHEA Grapalat" w:hAnsi="GHEA Grapalat" w:cs="Sylfaen"/>
          <w:sz w:val="20"/>
          <w:szCs w:val="20"/>
        </w:rPr>
        <w:t>ներառյալ՝</w:t>
      </w:r>
      <w:r>
        <w:rPr>
          <w:rFonts w:ascii="GHEA Grapalat" w:hAnsi="GHEA Grapalat" w:cs="Sylfaen"/>
          <w:sz w:val="20"/>
          <w:szCs w:val="20"/>
          <w:lang w:val="af-ZA"/>
        </w:rPr>
        <w:t xml:space="preserve"> </w:t>
      </w:r>
      <w:r>
        <w:rPr>
          <w:rFonts w:ascii="GHEA Grapalat" w:hAnsi="GHEA Grapalat" w:cs="Sylfaen"/>
          <w:sz w:val="20"/>
          <w:szCs w:val="20"/>
        </w:rPr>
        <w:t>չկայացած</w:t>
      </w:r>
      <w:r>
        <w:rPr>
          <w:rFonts w:ascii="GHEA Grapalat" w:hAnsi="GHEA Grapalat" w:cs="Sylfaen"/>
          <w:sz w:val="20"/>
          <w:szCs w:val="20"/>
          <w:lang w:val="af-ZA"/>
        </w:rPr>
        <w:t xml:space="preserve"> </w:t>
      </w:r>
      <w:r>
        <w:rPr>
          <w:rFonts w:ascii="GHEA Grapalat" w:hAnsi="GHEA Grapalat" w:cs="Sylfaen"/>
          <w:sz w:val="20"/>
          <w:szCs w:val="20"/>
        </w:rPr>
        <w:t>հայտարարելու</w:t>
      </w:r>
      <w:r>
        <w:rPr>
          <w:rFonts w:ascii="GHEA Grapalat" w:hAnsi="GHEA Grapalat" w:cs="Sylfaen"/>
          <w:sz w:val="20"/>
          <w:szCs w:val="20"/>
          <w:lang w:val="af-ZA"/>
        </w:rPr>
        <w:t xml:space="preserve"> </w:t>
      </w:r>
      <w:r>
        <w:rPr>
          <w:rFonts w:ascii="GHEA Grapalat" w:hAnsi="GHEA Grapalat" w:cs="Sylfaen"/>
          <w:sz w:val="20"/>
          <w:szCs w:val="20"/>
        </w:rPr>
        <w:t>գնման</w:t>
      </w:r>
      <w:r>
        <w:rPr>
          <w:rFonts w:ascii="GHEA Grapalat" w:hAnsi="GHEA Grapalat" w:cs="Sylfaen"/>
          <w:sz w:val="20"/>
          <w:szCs w:val="20"/>
          <w:lang w:val="af-ZA"/>
        </w:rPr>
        <w:t xml:space="preserve"> </w:t>
      </w:r>
      <w:r>
        <w:rPr>
          <w:rFonts w:ascii="GHEA Grapalat" w:hAnsi="GHEA Grapalat" w:cs="Sylfaen"/>
          <w:sz w:val="20"/>
          <w:szCs w:val="20"/>
        </w:rPr>
        <w:t>ընթացակարգը</w:t>
      </w:r>
      <w:r>
        <w:rPr>
          <w:rFonts w:ascii="GHEA Grapalat" w:hAnsi="GHEA Grapalat" w:cs="Sylfaen"/>
          <w:sz w:val="20"/>
          <w:szCs w:val="20"/>
          <w:lang w:val="af-ZA"/>
        </w:rPr>
        <w:t xml:space="preserve">, </w:t>
      </w:r>
      <w:r>
        <w:rPr>
          <w:rFonts w:ascii="GHEA Grapalat" w:hAnsi="GHEA Grapalat" w:cs="Sylfaen"/>
          <w:sz w:val="20"/>
          <w:szCs w:val="20"/>
        </w:rPr>
        <w:t>բացառությամբ</w:t>
      </w:r>
      <w:r>
        <w:rPr>
          <w:rFonts w:ascii="GHEA Grapalat" w:hAnsi="GHEA Grapalat" w:cs="Sylfaen"/>
          <w:sz w:val="20"/>
          <w:szCs w:val="20"/>
          <w:lang w:val="af-ZA"/>
        </w:rPr>
        <w:t xml:space="preserve"> </w:t>
      </w:r>
      <w:r>
        <w:rPr>
          <w:rFonts w:ascii="GHEA Grapalat" w:hAnsi="GHEA Grapalat" w:cs="Sylfaen"/>
          <w:sz w:val="20"/>
          <w:szCs w:val="20"/>
        </w:rPr>
        <w:t>պայմանագիրը</w:t>
      </w:r>
      <w:r>
        <w:rPr>
          <w:rFonts w:ascii="GHEA Grapalat" w:hAnsi="GHEA Grapalat" w:cs="Sylfaen"/>
          <w:sz w:val="20"/>
          <w:szCs w:val="20"/>
          <w:lang w:val="af-ZA"/>
        </w:rPr>
        <w:t xml:space="preserve"> </w:t>
      </w:r>
      <w:r>
        <w:rPr>
          <w:rFonts w:ascii="GHEA Grapalat" w:hAnsi="GHEA Grapalat" w:cs="Sylfaen"/>
          <w:sz w:val="20"/>
          <w:szCs w:val="20"/>
        </w:rPr>
        <w:t>անվավեր</w:t>
      </w:r>
      <w:r>
        <w:rPr>
          <w:rFonts w:ascii="GHEA Grapalat" w:hAnsi="GHEA Grapalat" w:cs="Sylfaen"/>
          <w:sz w:val="20"/>
          <w:szCs w:val="20"/>
          <w:lang w:val="af-ZA"/>
        </w:rPr>
        <w:t xml:space="preserve"> </w:t>
      </w:r>
      <w:r>
        <w:rPr>
          <w:rFonts w:ascii="GHEA Grapalat" w:hAnsi="GHEA Grapalat" w:cs="Sylfaen"/>
          <w:sz w:val="20"/>
          <w:szCs w:val="20"/>
        </w:rPr>
        <w:t>ճանաչելու</w:t>
      </w:r>
      <w:r>
        <w:rPr>
          <w:rFonts w:ascii="GHEA Grapalat" w:hAnsi="GHEA Grapalat" w:cs="Sylfaen"/>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 xml:space="preserve"> </w:t>
      </w:r>
      <w:r>
        <w:rPr>
          <w:rFonts w:ascii="GHEA Grapalat" w:hAnsi="GHEA Grapalat" w:cs="Sylfaen"/>
          <w:sz w:val="20"/>
          <w:szCs w:val="20"/>
        </w:rPr>
        <w:t>որոշման</w:t>
      </w:r>
      <w:r>
        <w:rPr>
          <w:rFonts w:ascii="GHEA Grapalat" w:hAnsi="GHEA Grapalat" w:cs="Sylfaen"/>
          <w:sz w:val="20"/>
          <w:szCs w:val="20"/>
          <w:lang w:val="af-ZA"/>
        </w:rPr>
        <w:t>.</w:t>
      </w:r>
    </w:p>
    <w:p w:rsidR="00375C2D" w:rsidRDefault="00375C2D" w:rsidP="00375C2D">
      <w:pPr>
        <w:ind w:firstLine="720"/>
        <w:jc w:val="both"/>
        <w:rPr>
          <w:rFonts w:ascii="GHEA Grapalat" w:hAnsi="GHEA Grapalat" w:cs="Sylfaen"/>
          <w:sz w:val="20"/>
          <w:szCs w:val="20"/>
          <w:lang w:val="af-ZA"/>
        </w:rPr>
      </w:pPr>
      <w:r>
        <w:rPr>
          <w:rFonts w:ascii="GHEA Grapalat" w:hAnsi="GHEA Grapalat" w:cs="Sylfaen"/>
          <w:sz w:val="20"/>
          <w:szCs w:val="20"/>
          <w:lang w:val="af-ZA"/>
        </w:rPr>
        <w:t xml:space="preserve">2) </w:t>
      </w:r>
      <w:r>
        <w:rPr>
          <w:rFonts w:ascii="GHEA Grapalat" w:hAnsi="GHEA Grapalat" w:cs="Sylfaen"/>
          <w:sz w:val="20"/>
          <w:szCs w:val="20"/>
        </w:rPr>
        <w:t>որոշում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կայացնում</w:t>
      </w:r>
      <w:r>
        <w:rPr>
          <w:rFonts w:ascii="GHEA Grapalat" w:hAnsi="GHEA Grapalat" w:cs="Sylfaen"/>
          <w:sz w:val="20"/>
          <w:szCs w:val="20"/>
          <w:lang w:val="af-ZA"/>
        </w:rPr>
        <w:t xml:space="preserve"> </w:t>
      </w:r>
      <w:r>
        <w:rPr>
          <w:rFonts w:ascii="GHEA Grapalat" w:hAnsi="GHEA Grapalat" w:cs="Sylfaen"/>
          <w:sz w:val="20"/>
          <w:szCs w:val="20"/>
        </w:rPr>
        <w:t>մասնակցին</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գործընթացին</w:t>
      </w:r>
      <w:r>
        <w:rPr>
          <w:rFonts w:ascii="GHEA Grapalat" w:hAnsi="GHEA Grapalat" w:cs="Sylfaen"/>
          <w:sz w:val="20"/>
          <w:szCs w:val="20"/>
          <w:lang w:val="af-ZA"/>
        </w:rPr>
        <w:t xml:space="preserve"> </w:t>
      </w:r>
      <w:r>
        <w:rPr>
          <w:rFonts w:ascii="GHEA Grapalat" w:hAnsi="GHEA Grapalat" w:cs="Sylfaen"/>
          <w:sz w:val="20"/>
          <w:szCs w:val="20"/>
        </w:rPr>
        <w:t>մասնակցելու</w:t>
      </w:r>
      <w:r>
        <w:rPr>
          <w:rFonts w:ascii="GHEA Grapalat" w:hAnsi="GHEA Grapalat" w:cs="Sylfaen"/>
          <w:sz w:val="20"/>
          <w:szCs w:val="20"/>
          <w:lang w:val="af-ZA"/>
        </w:rPr>
        <w:t xml:space="preserve"> </w:t>
      </w:r>
      <w:r>
        <w:rPr>
          <w:rFonts w:ascii="GHEA Grapalat" w:hAnsi="GHEA Grapalat" w:cs="Sylfaen"/>
          <w:sz w:val="20"/>
          <w:szCs w:val="20"/>
        </w:rPr>
        <w:t>իրավունք</w:t>
      </w:r>
      <w:r>
        <w:rPr>
          <w:rFonts w:ascii="GHEA Grapalat" w:hAnsi="GHEA Grapalat" w:cs="Sylfaen"/>
          <w:sz w:val="20"/>
          <w:szCs w:val="20"/>
          <w:lang w:val="af-ZA"/>
        </w:rPr>
        <w:t xml:space="preserve"> </w:t>
      </w:r>
      <w:r>
        <w:rPr>
          <w:rFonts w:ascii="GHEA Grapalat" w:hAnsi="GHEA Grapalat" w:cs="Sylfaen"/>
          <w:sz w:val="20"/>
          <w:szCs w:val="20"/>
        </w:rPr>
        <w:t>չունեցող</w:t>
      </w:r>
      <w:r>
        <w:rPr>
          <w:rFonts w:ascii="GHEA Grapalat" w:hAnsi="GHEA Grapalat" w:cs="Sylfaen"/>
          <w:sz w:val="20"/>
          <w:szCs w:val="20"/>
          <w:lang w:val="af-ZA"/>
        </w:rPr>
        <w:t xml:space="preserve"> </w:t>
      </w:r>
      <w:r>
        <w:rPr>
          <w:rFonts w:ascii="GHEA Grapalat" w:hAnsi="GHEA Grapalat" w:cs="Sylfaen"/>
          <w:sz w:val="20"/>
          <w:szCs w:val="20"/>
        </w:rPr>
        <w:t>մասնակիցների</w:t>
      </w:r>
      <w:r>
        <w:rPr>
          <w:rFonts w:ascii="GHEA Grapalat" w:hAnsi="GHEA Grapalat" w:cs="Sylfaen"/>
          <w:sz w:val="20"/>
          <w:szCs w:val="20"/>
          <w:lang w:val="af-ZA"/>
        </w:rPr>
        <w:t xml:space="preserve"> </w:t>
      </w:r>
      <w:r>
        <w:rPr>
          <w:rFonts w:ascii="GHEA Grapalat" w:hAnsi="GHEA Grapalat" w:cs="Sylfaen"/>
          <w:sz w:val="20"/>
          <w:szCs w:val="20"/>
        </w:rPr>
        <w:t>ցուցակում</w:t>
      </w:r>
      <w:r>
        <w:rPr>
          <w:rFonts w:ascii="GHEA Grapalat" w:hAnsi="GHEA Grapalat" w:cs="Sylfaen"/>
          <w:sz w:val="20"/>
          <w:szCs w:val="20"/>
          <w:lang w:val="af-ZA"/>
        </w:rPr>
        <w:t xml:space="preserve"> </w:t>
      </w:r>
      <w:r>
        <w:rPr>
          <w:rFonts w:ascii="GHEA Grapalat" w:hAnsi="GHEA Grapalat" w:cs="Sylfaen"/>
          <w:sz w:val="20"/>
          <w:szCs w:val="20"/>
        </w:rPr>
        <w:t>ներառելու</w:t>
      </w:r>
      <w:r>
        <w:rPr>
          <w:rFonts w:ascii="GHEA Grapalat" w:hAnsi="GHEA Grapalat" w:cs="Sylfaen"/>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w:t>
      </w:r>
    </w:p>
    <w:p w:rsidR="00375C2D" w:rsidRDefault="00375C2D" w:rsidP="00375C2D">
      <w:pPr>
        <w:ind w:firstLine="720"/>
        <w:jc w:val="both"/>
        <w:rPr>
          <w:rFonts w:ascii="GHEA Grapalat" w:hAnsi="GHEA Grapalat" w:cs="Sylfaen"/>
          <w:sz w:val="20"/>
          <w:szCs w:val="20"/>
          <w:lang w:val="af-ZA"/>
        </w:rPr>
      </w:pPr>
      <w:r>
        <w:rPr>
          <w:rFonts w:ascii="GHEA Grapalat" w:hAnsi="GHEA Grapalat" w:cs="Sylfaen"/>
          <w:sz w:val="20"/>
          <w:szCs w:val="20"/>
          <w:lang w:val="af-ZA"/>
        </w:rPr>
        <w:t xml:space="preserve">3) </w:t>
      </w:r>
      <w:r>
        <w:rPr>
          <w:rFonts w:ascii="GHEA Grapalat" w:hAnsi="GHEA Grapalat" w:cs="Sylfaen"/>
          <w:sz w:val="20"/>
          <w:szCs w:val="20"/>
        </w:rPr>
        <w:t>հաշվառում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անձի</w:t>
      </w:r>
      <w:r>
        <w:rPr>
          <w:rFonts w:ascii="GHEA Grapalat" w:hAnsi="GHEA Grapalat" w:cs="Sylfaen"/>
          <w:sz w:val="20"/>
          <w:szCs w:val="20"/>
          <w:lang w:val="af-ZA"/>
        </w:rPr>
        <w:t xml:space="preserve"> </w:t>
      </w:r>
      <w:r>
        <w:rPr>
          <w:rFonts w:ascii="GHEA Grapalat" w:hAnsi="GHEA Grapalat" w:cs="Sylfaen"/>
          <w:sz w:val="20"/>
          <w:szCs w:val="20"/>
        </w:rPr>
        <w:t>կողմից</w:t>
      </w:r>
      <w:r>
        <w:rPr>
          <w:rFonts w:ascii="GHEA Grapalat" w:hAnsi="GHEA Grapalat" w:cs="Sylfaen"/>
          <w:sz w:val="20"/>
          <w:szCs w:val="20"/>
          <w:lang w:val="af-ZA"/>
        </w:rPr>
        <w:t xml:space="preserve"> </w:t>
      </w:r>
      <w:r>
        <w:rPr>
          <w:rFonts w:ascii="GHEA Grapalat" w:hAnsi="GHEA Grapalat" w:cs="Sylfaen"/>
          <w:sz w:val="20"/>
          <w:szCs w:val="20"/>
        </w:rPr>
        <w:t>ընդունված</w:t>
      </w:r>
      <w:r>
        <w:rPr>
          <w:rFonts w:ascii="GHEA Grapalat" w:hAnsi="GHEA Grapalat" w:cs="Sylfaen"/>
          <w:sz w:val="20"/>
          <w:szCs w:val="20"/>
          <w:lang w:val="af-ZA"/>
        </w:rPr>
        <w:t xml:space="preserve"> </w:t>
      </w:r>
      <w:r>
        <w:rPr>
          <w:rFonts w:ascii="GHEA Grapalat" w:hAnsi="GHEA Grapalat" w:cs="Sylfaen"/>
          <w:sz w:val="20"/>
          <w:szCs w:val="20"/>
        </w:rPr>
        <w:t>որոշումները</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դրանց</w:t>
      </w:r>
      <w:r>
        <w:rPr>
          <w:rFonts w:ascii="GHEA Grapalat" w:hAnsi="GHEA Grapalat" w:cs="Sylfaen"/>
          <w:sz w:val="20"/>
          <w:szCs w:val="20"/>
          <w:lang w:val="af-ZA"/>
        </w:rPr>
        <w:t xml:space="preserve"> </w:t>
      </w:r>
      <w:r>
        <w:rPr>
          <w:rFonts w:ascii="GHEA Grapalat" w:hAnsi="GHEA Grapalat" w:cs="Sylfaen"/>
          <w:sz w:val="20"/>
          <w:szCs w:val="20"/>
        </w:rPr>
        <w:t>կատարման</w:t>
      </w:r>
      <w:r>
        <w:rPr>
          <w:rFonts w:ascii="GHEA Grapalat" w:hAnsi="GHEA Grapalat" w:cs="Sylfaen"/>
          <w:sz w:val="20"/>
          <w:szCs w:val="20"/>
          <w:lang w:val="af-ZA"/>
        </w:rPr>
        <w:t xml:space="preserve"> </w:t>
      </w:r>
      <w:r>
        <w:rPr>
          <w:rFonts w:ascii="GHEA Grapalat" w:hAnsi="GHEA Grapalat" w:cs="Sylfaen"/>
          <w:sz w:val="20"/>
          <w:szCs w:val="20"/>
        </w:rPr>
        <w:t>նկատմամբ</w:t>
      </w:r>
      <w:r>
        <w:rPr>
          <w:rFonts w:ascii="GHEA Grapalat" w:hAnsi="GHEA Grapalat" w:cs="Sylfaen"/>
          <w:sz w:val="20"/>
          <w:szCs w:val="20"/>
          <w:lang w:val="af-ZA"/>
        </w:rPr>
        <w:t xml:space="preserve"> </w:t>
      </w:r>
      <w:r>
        <w:rPr>
          <w:rFonts w:ascii="GHEA Grapalat" w:hAnsi="GHEA Grapalat" w:cs="Sylfaen"/>
          <w:sz w:val="20"/>
          <w:szCs w:val="20"/>
        </w:rPr>
        <w:t>իրականացնում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հսկողություն</w:t>
      </w:r>
      <w:r>
        <w:rPr>
          <w:rFonts w:ascii="GHEA Grapalat" w:hAnsi="GHEA Grapalat" w:cs="Sylfaen"/>
          <w:sz w:val="20"/>
          <w:szCs w:val="20"/>
          <w:lang w:val="af-ZA"/>
        </w:rPr>
        <w:t>:</w:t>
      </w:r>
    </w:p>
    <w:p w:rsidR="00375C2D" w:rsidRDefault="00375C2D" w:rsidP="00375C2D">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12.14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պատասխանատվություն</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կրում</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պատճառված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հիմնավորված</w:t>
      </w:r>
      <w:r>
        <w:rPr>
          <w:rFonts w:ascii="GHEA Grapalat" w:hAnsi="GHEA Grapalat" w:cs="Sylfaen"/>
          <w:sz w:val="20"/>
          <w:szCs w:val="20"/>
          <w:lang w:val="af-ZA"/>
        </w:rPr>
        <w:t xml:space="preserve"> </w:t>
      </w:r>
      <w:r>
        <w:rPr>
          <w:rFonts w:ascii="GHEA Grapalat" w:hAnsi="GHEA Grapalat" w:cs="Sylfaen"/>
          <w:sz w:val="20"/>
          <w:szCs w:val="20"/>
          <w:lang w:val="ru-RU"/>
        </w:rPr>
        <w:t>վնասի</w:t>
      </w:r>
      <w:r>
        <w:rPr>
          <w:rFonts w:ascii="GHEA Grapalat" w:hAnsi="GHEA Grapalat" w:cs="Sylfaen"/>
          <w:sz w:val="20"/>
          <w:szCs w:val="20"/>
          <w:lang w:val="af-ZA"/>
        </w:rPr>
        <w:t xml:space="preserve"> </w:t>
      </w:r>
      <w:r>
        <w:rPr>
          <w:rFonts w:ascii="GHEA Grapalat" w:hAnsi="GHEA Grapalat" w:cs="Sylfaen"/>
          <w:sz w:val="20"/>
          <w:szCs w:val="20"/>
          <w:lang w:val="ru-RU"/>
        </w:rPr>
        <w:t>հատուցման</w:t>
      </w:r>
      <w:r>
        <w:rPr>
          <w:rFonts w:ascii="GHEA Grapalat" w:hAnsi="GHEA Grapalat" w:cs="Sylfaen"/>
          <w:sz w:val="20"/>
          <w:szCs w:val="20"/>
          <w:lang w:val="af-ZA"/>
        </w:rPr>
        <w:t xml:space="preserve"> </w:t>
      </w:r>
      <w:r>
        <w:rPr>
          <w:rFonts w:ascii="GHEA Grapalat" w:hAnsi="GHEA Grapalat" w:cs="Sylfaen"/>
          <w:sz w:val="20"/>
          <w:szCs w:val="20"/>
          <w:lang w:val="ru-RU"/>
        </w:rPr>
        <w:t>համար։</w:t>
      </w:r>
    </w:p>
    <w:p w:rsidR="00375C2D" w:rsidRDefault="00375C2D" w:rsidP="00375C2D">
      <w:pPr>
        <w:pStyle w:val="a5"/>
        <w:shd w:val="clear" w:color="auto" w:fill="FFFFFF"/>
        <w:spacing w:before="0" w:beforeAutospacing="0" w:after="0" w:afterAutospacing="0"/>
        <w:ind w:firstLine="567"/>
        <w:jc w:val="both"/>
        <w:rPr>
          <w:rFonts w:ascii="Arial Unicode" w:hAnsi="Arial Unicode"/>
          <w:color w:val="000000"/>
          <w:sz w:val="21"/>
          <w:szCs w:val="21"/>
          <w:lang w:val="af-ZA"/>
        </w:rPr>
      </w:pPr>
      <w:r>
        <w:rPr>
          <w:rFonts w:ascii="GHEA Grapalat" w:hAnsi="GHEA Grapalat" w:cs="Sylfaen"/>
          <w:sz w:val="20"/>
          <w:szCs w:val="20"/>
          <w:lang w:val="af-ZA"/>
        </w:rPr>
        <w:t xml:space="preserve">12.15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քննությունը</w:t>
      </w:r>
      <w:r>
        <w:rPr>
          <w:rFonts w:ascii="GHEA Grapalat" w:hAnsi="GHEA Grapalat" w:cs="Sylfaen"/>
          <w:sz w:val="20"/>
          <w:szCs w:val="20"/>
          <w:lang w:val="af-ZA"/>
        </w:rPr>
        <w:t xml:space="preserve"> </w:t>
      </w:r>
      <w:r>
        <w:rPr>
          <w:rFonts w:ascii="GHEA Grapalat" w:hAnsi="GHEA Grapalat" w:cs="Sylfaen"/>
          <w:sz w:val="20"/>
          <w:szCs w:val="20"/>
          <w:lang w:val="ru-RU"/>
        </w:rPr>
        <w:t>բաց</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հանրության</w:t>
      </w:r>
      <w:r>
        <w:rPr>
          <w:rFonts w:ascii="GHEA Grapalat" w:hAnsi="GHEA Grapalat" w:cs="Sylfaen"/>
          <w:sz w:val="20"/>
          <w:szCs w:val="20"/>
          <w:lang w:val="af-ZA"/>
        </w:rPr>
        <w:t xml:space="preserve"> </w:t>
      </w:r>
      <w:r>
        <w:rPr>
          <w:rFonts w:ascii="GHEA Grapalat" w:hAnsi="GHEA Grapalat" w:cs="Sylfaen"/>
          <w:sz w:val="20"/>
          <w:szCs w:val="20"/>
          <w:lang w:val="ru-RU"/>
        </w:rPr>
        <w:t>համար</w:t>
      </w:r>
      <w:r>
        <w:rPr>
          <w:rFonts w:ascii="GHEA Grapalat" w:hAnsi="GHEA Grapalat" w:cs="Sylfaen"/>
          <w:sz w:val="20"/>
          <w:szCs w:val="20"/>
          <w:lang w:val="af-ZA"/>
        </w:rPr>
        <w:t xml:space="preserve">: </w:t>
      </w:r>
      <w:bookmarkStart w:id="10" w:name="_Hlk9265079"/>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քննությունն</w:t>
      </w:r>
      <w:r>
        <w:rPr>
          <w:rFonts w:ascii="GHEA Grapalat" w:hAnsi="GHEA Grapalat" w:cs="Sylfaen"/>
          <w:sz w:val="20"/>
          <w:szCs w:val="20"/>
          <w:lang w:val="af-ZA"/>
        </w:rPr>
        <w:t xml:space="preserve"> </w:t>
      </w:r>
      <w:r>
        <w:rPr>
          <w:rFonts w:ascii="GHEA Grapalat" w:hAnsi="GHEA Grapalat" w:cs="Sylfaen"/>
          <w:sz w:val="20"/>
          <w:szCs w:val="20"/>
          <w:lang w:val="ru-RU"/>
        </w:rPr>
        <w:t>իրականացվում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նիստերի</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ձայնագրվում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կայացված</w:t>
      </w:r>
      <w:r>
        <w:rPr>
          <w:rFonts w:ascii="GHEA Grapalat" w:hAnsi="GHEA Grapalat" w:cs="Sylfaen"/>
          <w:sz w:val="20"/>
          <w:szCs w:val="20"/>
          <w:lang w:val="af-ZA"/>
        </w:rPr>
        <w:t xml:space="preserve"> </w:t>
      </w:r>
      <w:r>
        <w:rPr>
          <w:rFonts w:ascii="GHEA Grapalat" w:hAnsi="GHEA Grapalat" w:cs="Sylfaen"/>
          <w:sz w:val="20"/>
          <w:szCs w:val="20"/>
          <w:lang w:val="ru-RU"/>
        </w:rPr>
        <w:t>որոշման</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մեկտեղ</w:t>
      </w:r>
      <w:r>
        <w:rPr>
          <w:rFonts w:ascii="GHEA Grapalat" w:hAnsi="GHEA Grapalat" w:cs="Sylfaen"/>
          <w:sz w:val="20"/>
          <w:szCs w:val="20"/>
          <w:lang w:val="af-ZA"/>
        </w:rPr>
        <w:t xml:space="preserve"> </w:t>
      </w:r>
      <w:r>
        <w:rPr>
          <w:rFonts w:ascii="GHEA Grapalat" w:hAnsi="GHEA Grapalat" w:cs="Sylfaen"/>
          <w:sz w:val="20"/>
          <w:szCs w:val="20"/>
          <w:lang w:val="ru-RU"/>
        </w:rPr>
        <w:t>հրապարակվում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Ձայնագրման</w:t>
      </w:r>
      <w:r>
        <w:rPr>
          <w:rFonts w:ascii="GHEA Grapalat" w:hAnsi="GHEA Grapalat" w:cs="Sylfaen"/>
          <w:sz w:val="20"/>
          <w:szCs w:val="20"/>
          <w:lang w:val="af-ZA"/>
        </w:rPr>
        <w:t xml:space="preserve"> </w:t>
      </w:r>
      <w:r>
        <w:rPr>
          <w:rFonts w:ascii="GHEA Grapalat" w:hAnsi="GHEA Grapalat" w:cs="Sylfaen"/>
          <w:sz w:val="20"/>
          <w:szCs w:val="20"/>
          <w:lang w:val="ru-RU"/>
        </w:rPr>
        <w:t>անհնարինության</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սղագրվում</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առցանց</w:t>
      </w:r>
      <w:r>
        <w:rPr>
          <w:rFonts w:ascii="GHEA Grapalat" w:hAnsi="GHEA Grapalat" w:cs="Sylfaen"/>
          <w:sz w:val="20"/>
          <w:szCs w:val="20"/>
          <w:lang w:val="af-ZA"/>
        </w:rPr>
        <w:t xml:space="preserve"> </w:t>
      </w:r>
      <w:r>
        <w:rPr>
          <w:rFonts w:ascii="GHEA Grapalat" w:hAnsi="GHEA Grapalat" w:cs="Sylfaen"/>
          <w:sz w:val="20"/>
          <w:szCs w:val="20"/>
          <w:lang w:val="ru-RU"/>
        </w:rPr>
        <w:t>հեռարձակվում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նաև</w:t>
      </w:r>
      <w:r>
        <w:rPr>
          <w:rFonts w:ascii="GHEA Grapalat" w:hAnsi="GHEA Grapalat" w:cs="Sylfaen"/>
          <w:sz w:val="20"/>
          <w:szCs w:val="20"/>
          <w:lang w:val="af-ZA"/>
        </w:rPr>
        <w:t xml:space="preserve"> </w:t>
      </w:r>
      <w:r>
        <w:rPr>
          <w:rFonts w:ascii="GHEA Grapalat" w:hAnsi="GHEA Grapalat" w:cs="Sylfaen"/>
          <w:sz w:val="20"/>
          <w:szCs w:val="20"/>
          <w:lang w:val="ru-RU"/>
        </w:rPr>
        <w:t>համացանցում</w:t>
      </w:r>
      <w:r>
        <w:rPr>
          <w:rFonts w:ascii="GHEA Grapalat" w:hAnsi="GHEA Grapalat" w:cs="Sylfaen"/>
          <w:sz w:val="20"/>
          <w:szCs w:val="20"/>
          <w:lang w:val="af-ZA"/>
        </w:rPr>
        <w:t>:</w:t>
      </w:r>
    </w:p>
    <w:bookmarkEnd w:id="10"/>
    <w:p w:rsidR="00375C2D" w:rsidRDefault="00375C2D" w:rsidP="00375C2D">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 12.16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lang w:val="af-ZA"/>
        </w:rPr>
        <w:t xml:space="preserve"> </w:t>
      </w:r>
      <w:r>
        <w:rPr>
          <w:rFonts w:ascii="GHEA Grapalat" w:hAnsi="GHEA Grapalat" w:cs="Sylfaen"/>
          <w:sz w:val="20"/>
          <w:szCs w:val="20"/>
          <w:lang w:val="ru-RU"/>
        </w:rPr>
        <w:t>շահերը</w:t>
      </w:r>
      <w:r>
        <w:rPr>
          <w:rFonts w:ascii="GHEA Grapalat" w:hAnsi="GHEA Grapalat" w:cs="Sylfaen"/>
          <w:sz w:val="20"/>
          <w:szCs w:val="20"/>
          <w:lang w:val="af-ZA"/>
        </w:rPr>
        <w:t xml:space="preserve"> </w:t>
      </w:r>
      <w:r>
        <w:rPr>
          <w:rFonts w:ascii="GHEA Grapalat" w:hAnsi="GHEA Grapalat" w:cs="Sylfaen"/>
          <w:sz w:val="20"/>
          <w:szCs w:val="20"/>
          <w:lang w:val="ru-RU"/>
        </w:rPr>
        <w:t>խախտվել</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խախտվել</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հիմք</w:t>
      </w:r>
      <w:r>
        <w:rPr>
          <w:rFonts w:ascii="GHEA Grapalat" w:hAnsi="GHEA Grapalat" w:cs="Sylfaen"/>
          <w:sz w:val="20"/>
          <w:szCs w:val="20"/>
          <w:lang w:val="af-ZA"/>
        </w:rPr>
        <w:t xml:space="preserve"> </w:t>
      </w:r>
      <w:r>
        <w:rPr>
          <w:rFonts w:ascii="GHEA Grapalat" w:hAnsi="GHEA Grapalat" w:cs="Sylfaen"/>
          <w:sz w:val="20"/>
          <w:szCs w:val="20"/>
          <w:lang w:val="ru-RU"/>
        </w:rPr>
        <w:t>ծառայած</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գործողությունների</w:t>
      </w:r>
      <w:r>
        <w:rPr>
          <w:rFonts w:ascii="GHEA Grapalat" w:hAnsi="GHEA Grapalat" w:cs="Sylfaen"/>
          <w:sz w:val="20"/>
          <w:szCs w:val="20"/>
          <w:lang w:val="af-ZA"/>
        </w:rPr>
        <w:t xml:space="preserve"> </w:t>
      </w:r>
      <w:r>
        <w:rPr>
          <w:rFonts w:ascii="GHEA Grapalat" w:hAnsi="GHEA Grapalat" w:cs="Sylfaen"/>
          <w:sz w:val="20"/>
          <w:szCs w:val="20"/>
          <w:lang w:val="ru-RU"/>
        </w:rPr>
        <w:t>արդյունքում</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մասնակցելու</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ընթացակարգին</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ընդունելու</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ներկայացնելով</w:t>
      </w:r>
      <w:r>
        <w:rPr>
          <w:rFonts w:ascii="GHEA Grapalat" w:hAnsi="GHEA Grapalat" w:cs="Sylfaen"/>
          <w:sz w:val="20"/>
          <w:szCs w:val="20"/>
          <w:lang w:val="af-ZA"/>
        </w:rPr>
        <w:t xml:space="preserve"> </w:t>
      </w:r>
      <w:r>
        <w:rPr>
          <w:rFonts w:ascii="GHEA Grapalat" w:hAnsi="GHEA Grapalat" w:cs="Sylfaen"/>
          <w:sz w:val="20"/>
          <w:szCs w:val="20"/>
          <w:lang w:val="ru-RU"/>
        </w:rPr>
        <w:t>համանման</w:t>
      </w:r>
      <w:r>
        <w:rPr>
          <w:rFonts w:ascii="GHEA Grapalat" w:hAnsi="GHEA Grapalat" w:cs="Sylfaen"/>
          <w:sz w:val="20"/>
          <w:szCs w:val="20"/>
          <w:lang w:val="af-ZA"/>
        </w:rPr>
        <w:t xml:space="preserve"> </w:t>
      </w:r>
      <w:r>
        <w:rPr>
          <w:rFonts w:ascii="GHEA Grapalat" w:hAnsi="GHEA Grapalat" w:cs="Sylfaen"/>
          <w:sz w:val="20"/>
          <w:szCs w:val="20"/>
          <w:lang w:val="ru-RU"/>
        </w:rPr>
        <w:t>բողոք։</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ընթացակարգին</w:t>
      </w:r>
      <w:r>
        <w:rPr>
          <w:rFonts w:ascii="GHEA Grapalat" w:hAnsi="GHEA Grapalat" w:cs="Sylfaen"/>
          <w:sz w:val="20"/>
          <w:szCs w:val="20"/>
          <w:lang w:val="af-ZA"/>
        </w:rPr>
        <w:t xml:space="preserve"> </w:t>
      </w:r>
      <w:r>
        <w:rPr>
          <w:rFonts w:ascii="GHEA Grapalat" w:hAnsi="GHEA Grapalat" w:cs="Sylfaen"/>
          <w:sz w:val="20"/>
          <w:szCs w:val="20"/>
          <w:lang w:val="ru-RU"/>
        </w:rPr>
        <w:t>չմասնակցած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զրկվում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համանման</w:t>
      </w:r>
      <w:r>
        <w:rPr>
          <w:rFonts w:ascii="GHEA Grapalat" w:hAnsi="GHEA Grapalat" w:cs="Sylfaen"/>
          <w:sz w:val="20"/>
          <w:szCs w:val="20"/>
          <w:lang w:val="af-ZA"/>
        </w:rPr>
        <w:t xml:space="preserve"> </w:t>
      </w:r>
      <w:r>
        <w:rPr>
          <w:rFonts w:ascii="GHEA Grapalat" w:hAnsi="GHEA Grapalat" w:cs="Sylfaen"/>
          <w:sz w:val="20"/>
          <w:szCs w:val="20"/>
          <w:lang w:val="ru-RU"/>
        </w:rPr>
        <w:t>բողոք</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իրավունքից։</w:t>
      </w:r>
    </w:p>
    <w:p w:rsidR="00375C2D" w:rsidRDefault="00375C2D" w:rsidP="00375C2D">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12.17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որոշումն</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տեղեկագրում` նշելով հրապարակման ամսաթիվը</w:t>
      </w:r>
      <w:r>
        <w:rPr>
          <w:rFonts w:ascii="GHEA Grapalat" w:hAnsi="GHEA Grapalat" w:cs="Sylfaen"/>
          <w:sz w:val="20"/>
          <w:szCs w:val="20"/>
          <w:lang w:val="ru-RU"/>
        </w:rPr>
        <w:t>։</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որոշումն</w:t>
      </w:r>
      <w:r>
        <w:rPr>
          <w:rFonts w:ascii="GHEA Grapalat" w:hAnsi="GHEA Grapalat" w:cs="Sylfaen"/>
          <w:sz w:val="20"/>
          <w:szCs w:val="20"/>
          <w:lang w:val="af-ZA"/>
        </w:rPr>
        <w:t xml:space="preserve"> </w:t>
      </w:r>
      <w:r>
        <w:rPr>
          <w:rFonts w:ascii="GHEA Grapalat" w:hAnsi="GHEA Grapalat" w:cs="Sylfaen"/>
          <w:sz w:val="20"/>
          <w:szCs w:val="20"/>
          <w:lang w:val="ru-RU"/>
        </w:rPr>
        <w:t>ուժի</w:t>
      </w:r>
      <w:r>
        <w:rPr>
          <w:rFonts w:ascii="GHEA Grapalat" w:hAnsi="GHEA Grapalat" w:cs="Sylfaen"/>
          <w:sz w:val="20"/>
          <w:szCs w:val="20"/>
          <w:lang w:val="af-ZA"/>
        </w:rPr>
        <w:t xml:space="preserve"> </w:t>
      </w:r>
      <w:r>
        <w:rPr>
          <w:rFonts w:ascii="GHEA Grapalat" w:hAnsi="GHEA Grapalat" w:cs="Sylfaen"/>
          <w:sz w:val="20"/>
          <w:szCs w:val="20"/>
          <w:lang w:val="ru-RU"/>
        </w:rPr>
        <w:t>մեջ</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մտնում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տեղե</w:t>
      </w:r>
      <w:r>
        <w:rPr>
          <w:rFonts w:ascii="GHEA Grapalat" w:hAnsi="GHEA Grapalat" w:cs="Sylfaen"/>
          <w:sz w:val="20"/>
          <w:szCs w:val="20"/>
        </w:rPr>
        <w:t>կ</w:t>
      </w:r>
      <w:r>
        <w:rPr>
          <w:rFonts w:ascii="GHEA Grapalat" w:hAnsi="GHEA Grapalat" w:cs="Sylfaen"/>
          <w:sz w:val="20"/>
          <w:szCs w:val="20"/>
          <w:lang w:val="ru-RU"/>
        </w:rPr>
        <w:t>ագրում</w:t>
      </w:r>
      <w:r>
        <w:rPr>
          <w:rFonts w:ascii="GHEA Grapalat" w:hAnsi="GHEA Grapalat" w:cs="Sylfaen"/>
          <w:sz w:val="20"/>
          <w:szCs w:val="20"/>
          <w:lang w:val="af-ZA"/>
        </w:rPr>
        <w:t xml:space="preserve"> </w:t>
      </w:r>
      <w:r>
        <w:rPr>
          <w:rFonts w:ascii="GHEA Grapalat" w:hAnsi="GHEA Grapalat" w:cs="Sylfaen"/>
          <w:sz w:val="20"/>
          <w:szCs w:val="20"/>
          <w:lang w:val="ru-RU"/>
        </w:rPr>
        <w:t>հրապարակելուն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w:t>
      </w:r>
    </w:p>
    <w:p w:rsidR="00375C2D" w:rsidRDefault="00375C2D" w:rsidP="00375C2D">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12.18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շահագրգռված</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կոնկրետ</w:t>
      </w:r>
      <w:r>
        <w:rPr>
          <w:rFonts w:ascii="GHEA Grapalat" w:hAnsi="GHEA Grapalat" w:cs="Sylfaen"/>
          <w:sz w:val="20"/>
          <w:szCs w:val="20"/>
          <w:lang w:val="af-ZA"/>
        </w:rPr>
        <w:t xml:space="preserve"> </w:t>
      </w:r>
      <w:r>
        <w:rPr>
          <w:rFonts w:ascii="GHEA Grapalat" w:hAnsi="GHEA Grapalat" w:cs="Sylfaen"/>
          <w:sz w:val="20"/>
          <w:szCs w:val="20"/>
          <w:lang w:val="ru-RU"/>
        </w:rPr>
        <w:t>գործարքի</w:t>
      </w:r>
      <w:r>
        <w:rPr>
          <w:rFonts w:ascii="GHEA Grapalat" w:hAnsi="GHEA Grapalat" w:cs="Sylfaen"/>
          <w:sz w:val="20"/>
          <w:szCs w:val="20"/>
          <w:lang w:val="af-ZA"/>
        </w:rPr>
        <w:t xml:space="preserve"> </w:t>
      </w:r>
      <w:r>
        <w:rPr>
          <w:rFonts w:ascii="GHEA Grapalat" w:hAnsi="GHEA Grapalat" w:cs="Sylfaen"/>
          <w:sz w:val="20"/>
          <w:szCs w:val="20"/>
          <w:lang w:val="ru-RU"/>
        </w:rPr>
        <w:t>կնքման</w:t>
      </w:r>
      <w:r>
        <w:rPr>
          <w:rFonts w:ascii="GHEA Grapalat" w:hAnsi="GHEA Grapalat" w:cs="Sylfaen"/>
          <w:sz w:val="20"/>
          <w:szCs w:val="20"/>
          <w:lang w:val="af-ZA"/>
        </w:rPr>
        <w:t xml:space="preserve"> </w:t>
      </w:r>
      <w:r>
        <w:rPr>
          <w:rFonts w:ascii="GHEA Grapalat" w:hAnsi="GHEA Grapalat" w:cs="Sylfaen"/>
          <w:sz w:val="20"/>
          <w:szCs w:val="20"/>
          <w:lang w:val="ru-RU"/>
        </w:rPr>
        <w:t>հարցում</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վնասներ</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կրել</w:t>
      </w:r>
      <w:r>
        <w:rPr>
          <w:rFonts w:ascii="GHEA Grapalat" w:hAnsi="GHEA Grapalat" w:cs="Sylfaen"/>
          <w:sz w:val="20"/>
          <w:szCs w:val="20"/>
          <w:lang w:val="af-ZA"/>
        </w:rPr>
        <w:t xml:space="preserve"> </w:t>
      </w:r>
      <w:r>
        <w:rPr>
          <w:rFonts w:ascii="GHEA Grapalat" w:hAnsi="GHEA Grapalat" w:cs="Sylfaen"/>
          <w:sz w:val="20"/>
          <w:szCs w:val="20"/>
        </w:rPr>
        <w:t>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գործողության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անգործության</w:t>
      </w:r>
      <w:r>
        <w:rPr>
          <w:rFonts w:ascii="GHEA Grapalat" w:hAnsi="GHEA Grapalat" w:cs="Sylfaen"/>
          <w:sz w:val="20"/>
          <w:szCs w:val="20"/>
          <w:lang w:val="af-ZA"/>
        </w:rPr>
        <w:t xml:space="preserve"> </w:t>
      </w:r>
      <w:r>
        <w:rPr>
          <w:rFonts w:ascii="GHEA Grapalat" w:hAnsi="GHEA Grapalat" w:cs="Sylfaen"/>
          <w:sz w:val="20"/>
          <w:szCs w:val="20"/>
          <w:lang w:val="ru-RU"/>
        </w:rPr>
        <w:t>հետևանքով</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դատական</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պահանջելու</w:t>
      </w:r>
      <w:r>
        <w:rPr>
          <w:rFonts w:ascii="GHEA Grapalat" w:hAnsi="GHEA Grapalat" w:cs="Sylfaen"/>
          <w:sz w:val="20"/>
          <w:szCs w:val="20"/>
          <w:lang w:val="af-ZA"/>
        </w:rPr>
        <w:t xml:space="preserve"> </w:t>
      </w:r>
      <w:r>
        <w:rPr>
          <w:rFonts w:ascii="GHEA Grapalat" w:hAnsi="GHEA Grapalat" w:cs="Sylfaen"/>
          <w:sz w:val="20"/>
          <w:szCs w:val="20"/>
          <w:lang w:val="ru-RU"/>
        </w:rPr>
        <w:t>վնասների</w:t>
      </w:r>
      <w:r>
        <w:rPr>
          <w:rFonts w:ascii="GHEA Grapalat" w:hAnsi="GHEA Grapalat" w:cs="Sylfaen"/>
          <w:sz w:val="20"/>
          <w:szCs w:val="20"/>
          <w:lang w:val="af-ZA"/>
        </w:rPr>
        <w:t xml:space="preserve"> </w:t>
      </w:r>
      <w:r>
        <w:rPr>
          <w:rFonts w:ascii="GHEA Grapalat" w:hAnsi="GHEA Grapalat" w:cs="Sylfaen"/>
          <w:sz w:val="20"/>
          <w:szCs w:val="20"/>
          <w:lang w:val="ru-RU"/>
        </w:rPr>
        <w:t>փոխհատուցում։</w:t>
      </w:r>
    </w:p>
    <w:p w:rsidR="00375C2D" w:rsidRDefault="00375C2D" w:rsidP="00375C2D">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12.19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Mariam" w:hAnsi="GHEA Mariam"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բողոքն</w:t>
      </w:r>
      <w:r>
        <w:rPr>
          <w:rFonts w:ascii="GHEA Grapalat" w:hAnsi="GHEA Grapalat" w:cs="Sylfaen"/>
          <w:sz w:val="20"/>
          <w:szCs w:val="20"/>
          <w:lang w:val="af-ZA"/>
        </w:rPr>
        <w:t xml:space="preserve"> </w:t>
      </w:r>
      <w:r>
        <w:rPr>
          <w:rFonts w:ascii="GHEA Grapalat" w:hAnsi="GHEA Grapalat" w:cs="Sylfaen"/>
          <w:sz w:val="20"/>
          <w:szCs w:val="20"/>
          <w:lang w:val="ru-RU"/>
        </w:rPr>
        <w:t>ինքնաբերաբար</w:t>
      </w:r>
      <w:r>
        <w:rPr>
          <w:rFonts w:ascii="GHEA Grapalat" w:hAnsi="GHEA Grapalat" w:cs="Sylfaen"/>
          <w:sz w:val="20"/>
          <w:szCs w:val="20"/>
          <w:lang w:val="af-ZA"/>
        </w:rPr>
        <w:t xml:space="preserve"> </w:t>
      </w:r>
      <w:r>
        <w:rPr>
          <w:rFonts w:ascii="GHEA Grapalat" w:hAnsi="GHEA Grapalat" w:cs="Sylfaen"/>
          <w:sz w:val="20"/>
          <w:szCs w:val="20"/>
          <w:lang w:val="ru-RU"/>
        </w:rPr>
        <w:t>կասեցնում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գործընթացը</w:t>
      </w:r>
      <w:r>
        <w:rPr>
          <w:rFonts w:ascii="GHEA Grapalat" w:hAnsi="GHEA Grapalat" w:cs="Sylfaen"/>
          <w:sz w:val="20"/>
          <w:szCs w:val="20"/>
          <w:lang w:val="af-ZA"/>
        </w:rPr>
        <w:t xml:space="preserve">` </w:t>
      </w:r>
      <w:r>
        <w:rPr>
          <w:rFonts w:ascii="GHEA Grapalat" w:hAnsi="GHEA Grapalat" w:cs="Sylfaen"/>
          <w:sz w:val="20"/>
          <w:szCs w:val="20"/>
        </w:rPr>
        <w:t>Օ</w:t>
      </w:r>
      <w:r>
        <w:rPr>
          <w:rFonts w:ascii="GHEA Grapalat" w:hAnsi="GHEA Grapalat" w:cs="Sylfaen"/>
          <w:sz w:val="20"/>
          <w:szCs w:val="20"/>
          <w:lang w:val="ru-RU"/>
        </w:rPr>
        <w:t>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9-</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մասով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հայտարարությունը</w:t>
      </w:r>
      <w:r>
        <w:rPr>
          <w:rFonts w:ascii="GHEA Grapalat" w:hAnsi="GHEA Grapalat" w:cs="Sylfaen"/>
          <w:sz w:val="20"/>
          <w:szCs w:val="20"/>
          <w:lang w:val="af-ZA"/>
        </w:rPr>
        <w:t xml:space="preserve"> </w:t>
      </w:r>
      <w:r>
        <w:rPr>
          <w:rFonts w:ascii="GHEA Grapalat" w:hAnsi="GHEA Grapalat" w:cs="Sylfaen"/>
          <w:sz w:val="20"/>
          <w:szCs w:val="20"/>
          <w:lang w:val="ru-RU"/>
        </w:rPr>
        <w:t>հրապարակվելու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rPr>
        <w:t>բողոքի</w:t>
      </w:r>
      <w:r>
        <w:rPr>
          <w:rFonts w:ascii="GHEA Grapalat" w:hAnsi="GHEA Grapalat" w:cs="Sylfaen"/>
          <w:sz w:val="20"/>
          <w:szCs w:val="20"/>
          <w:lang w:val="af-ZA"/>
        </w:rPr>
        <w:t xml:space="preserve"> </w:t>
      </w:r>
      <w:r>
        <w:rPr>
          <w:rFonts w:ascii="GHEA Grapalat" w:hAnsi="GHEA Grapalat" w:cs="Sylfaen"/>
          <w:sz w:val="20"/>
          <w:szCs w:val="20"/>
        </w:rPr>
        <w:t>քննության</w:t>
      </w:r>
      <w:r>
        <w:rPr>
          <w:rFonts w:ascii="GHEA Grapalat" w:hAnsi="GHEA Grapalat" w:cs="Sylfaen"/>
          <w:sz w:val="20"/>
          <w:szCs w:val="20"/>
          <w:lang w:val="af-ZA"/>
        </w:rPr>
        <w:t xml:space="preserve"> </w:t>
      </w:r>
      <w:r>
        <w:rPr>
          <w:rFonts w:ascii="GHEA Grapalat" w:hAnsi="GHEA Grapalat" w:cs="Sylfaen"/>
          <w:sz w:val="20"/>
          <w:szCs w:val="20"/>
        </w:rPr>
        <w:t>արդյունքներով</w:t>
      </w:r>
      <w:r>
        <w:rPr>
          <w:rFonts w:ascii="GHEA Grapalat" w:hAnsi="GHEA Grapalat" w:cs="Sylfaen"/>
          <w:sz w:val="20"/>
          <w:szCs w:val="20"/>
          <w:lang w:val="af-ZA"/>
        </w:rPr>
        <w:t xml:space="preserve">  </w:t>
      </w:r>
      <w:r>
        <w:rPr>
          <w:rFonts w:ascii="GHEA Grapalat" w:hAnsi="GHEA Grapalat" w:cs="Sylfaen"/>
          <w:sz w:val="20"/>
          <w:szCs w:val="20"/>
          <w:lang w:val="ru-RU"/>
        </w:rPr>
        <w:t>ընդունված</w:t>
      </w:r>
      <w:r>
        <w:rPr>
          <w:rFonts w:ascii="GHEA Grapalat" w:hAnsi="GHEA Grapalat" w:cs="Sylfaen"/>
          <w:sz w:val="20"/>
          <w:szCs w:val="20"/>
          <w:lang w:val="af-ZA"/>
        </w:rPr>
        <w:t xml:space="preserve"> </w:t>
      </w:r>
      <w:r>
        <w:rPr>
          <w:rFonts w:ascii="GHEA Grapalat" w:hAnsi="GHEA Grapalat" w:cs="Sylfaen"/>
          <w:sz w:val="20"/>
          <w:szCs w:val="20"/>
          <w:lang w:val="ru-RU"/>
        </w:rPr>
        <w:t>որոշման՝</w:t>
      </w:r>
      <w:r>
        <w:rPr>
          <w:rFonts w:ascii="GHEA Grapalat" w:hAnsi="GHEA Grapalat" w:cs="Sylfaen"/>
          <w:sz w:val="20"/>
          <w:szCs w:val="20"/>
          <w:lang w:val="af-ZA"/>
        </w:rPr>
        <w:t xml:space="preserve"> </w:t>
      </w:r>
      <w:r>
        <w:rPr>
          <w:rFonts w:ascii="GHEA Grapalat" w:hAnsi="GHEA Grapalat" w:cs="Sylfaen"/>
          <w:sz w:val="20"/>
          <w:szCs w:val="20"/>
          <w:lang w:val="ru-RU"/>
        </w:rPr>
        <w:t>ուժի</w:t>
      </w:r>
      <w:r>
        <w:rPr>
          <w:rFonts w:ascii="GHEA Grapalat" w:hAnsi="GHEA Grapalat" w:cs="Sylfaen"/>
          <w:sz w:val="20"/>
          <w:szCs w:val="20"/>
          <w:lang w:val="af-ZA"/>
        </w:rPr>
        <w:t xml:space="preserve"> </w:t>
      </w:r>
      <w:r>
        <w:rPr>
          <w:rFonts w:ascii="GHEA Grapalat" w:hAnsi="GHEA Grapalat" w:cs="Sylfaen"/>
          <w:sz w:val="20"/>
          <w:szCs w:val="20"/>
          <w:lang w:val="ru-RU"/>
        </w:rPr>
        <w:t>մեջ</w:t>
      </w:r>
      <w:r>
        <w:rPr>
          <w:rFonts w:ascii="GHEA Grapalat" w:hAnsi="GHEA Grapalat" w:cs="Sylfaen"/>
          <w:sz w:val="20"/>
          <w:szCs w:val="20"/>
          <w:lang w:val="af-ZA"/>
        </w:rPr>
        <w:t xml:space="preserve"> </w:t>
      </w:r>
      <w:r>
        <w:rPr>
          <w:rFonts w:ascii="GHEA Grapalat" w:hAnsi="GHEA Grapalat" w:cs="Sylfaen"/>
          <w:sz w:val="20"/>
          <w:szCs w:val="20"/>
          <w:lang w:val="ru-RU"/>
        </w:rPr>
        <w:t>մտնելու</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p>
    <w:p w:rsidR="00375C2D" w:rsidRDefault="00375C2D" w:rsidP="00375C2D">
      <w:pPr>
        <w:ind w:firstLine="567"/>
        <w:jc w:val="both"/>
        <w:rPr>
          <w:rFonts w:ascii="GHEA Grapalat" w:hAnsi="GHEA Grapalat" w:cs="Sylfaen"/>
          <w:sz w:val="20"/>
          <w:szCs w:val="20"/>
          <w:lang w:val="af-ZA"/>
        </w:rPr>
      </w:pPr>
      <w:r>
        <w:rPr>
          <w:rFonts w:ascii="GHEA Grapalat" w:hAnsi="GHEA Grapalat" w:cs="Sylfaen"/>
          <w:sz w:val="20"/>
          <w:szCs w:val="20"/>
          <w:lang w:val="ru-RU"/>
        </w:rPr>
        <w:t>Օրենքի</w:t>
      </w:r>
      <w:r>
        <w:rPr>
          <w:rFonts w:ascii="GHEA Grapalat" w:hAnsi="GHEA Grapalat" w:cs="Sylfaen"/>
          <w:sz w:val="20"/>
          <w:szCs w:val="20"/>
          <w:lang w:val="af-ZA"/>
        </w:rPr>
        <w:t xml:space="preserve"> 51-</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նձը</w:t>
      </w:r>
      <w:r>
        <w:rPr>
          <w:rFonts w:ascii="GHEA Grapalat" w:hAnsi="GHEA Grapalat" w:cs="Sylfaen"/>
          <w:sz w:val="20"/>
          <w:szCs w:val="20"/>
          <w:lang w:val="af-ZA"/>
        </w:rPr>
        <w:t xml:space="preserve"> </w:t>
      </w:r>
      <w:r>
        <w:rPr>
          <w:rFonts w:ascii="GHEA Grapalat" w:hAnsi="GHEA Grapalat" w:cs="Sylfaen"/>
          <w:sz w:val="20"/>
          <w:szCs w:val="20"/>
          <w:lang w:val="ru-RU"/>
        </w:rPr>
        <w:t>կայացնում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գործընթացի</w:t>
      </w:r>
      <w:r>
        <w:rPr>
          <w:rFonts w:ascii="GHEA Grapalat" w:hAnsi="GHEA Grapalat" w:cs="Sylfaen"/>
          <w:sz w:val="20"/>
          <w:szCs w:val="20"/>
          <w:lang w:val="af-ZA"/>
        </w:rPr>
        <w:t xml:space="preserve"> </w:t>
      </w:r>
      <w:r>
        <w:rPr>
          <w:rFonts w:ascii="GHEA Grapalat" w:hAnsi="GHEA Grapalat" w:cs="Sylfaen"/>
          <w:sz w:val="20"/>
          <w:szCs w:val="20"/>
          <w:lang w:val="ru-RU"/>
        </w:rPr>
        <w:t>կասեցումը</w:t>
      </w:r>
      <w:r>
        <w:rPr>
          <w:rFonts w:ascii="GHEA Grapalat" w:hAnsi="GHEA Grapalat" w:cs="Sylfaen"/>
          <w:sz w:val="20"/>
          <w:szCs w:val="20"/>
          <w:lang w:val="af-ZA"/>
        </w:rPr>
        <w:t xml:space="preserve"> </w:t>
      </w:r>
      <w:r>
        <w:rPr>
          <w:rFonts w:ascii="GHEA Grapalat" w:hAnsi="GHEA Grapalat" w:cs="Sylfaen"/>
          <w:sz w:val="20"/>
          <w:szCs w:val="20"/>
          <w:lang w:val="ru-RU"/>
        </w:rPr>
        <w:t>հանելու</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rPr>
        <w:t>օրենքի</w:t>
      </w:r>
      <w:r>
        <w:rPr>
          <w:rFonts w:ascii="GHEA Grapalat" w:hAnsi="GHEA Grapalat" w:cs="Sylfaen"/>
          <w:sz w:val="20"/>
          <w:szCs w:val="20"/>
          <w:lang w:val="af-ZA"/>
        </w:rPr>
        <w:t xml:space="preserve"> 2-</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1-</w:t>
      </w:r>
      <w:r>
        <w:rPr>
          <w:rFonts w:ascii="GHEA Grapalat" w:hAnsi="GHEA Grapalat" w:cs="Sylfaen"/>
          <w:sz w:val="20"/>
          <w:szCs w:val="20"/>
          <w:lang w:val="ru-RU"/>
        </w:rPr>
        <w:t>ին</w:t>
      </w:r>
      <w:r>
        <w:rPr>
          <w:rFonts w:ascii="GHEA Grapalat" w:hAnsi="GHEA Grapalat" w:cs="Sylfaen"/>
          <w:sz w:val="20"/>
          <w:szCs w:val="20"/>
          <w:lang w:val="af-ZA"/>
        </w:rPr>
        <w:t xml:space="preserve"> </w:t>
      </w:r>
      <w:r>
        <w:rPr>
          <w:rFonts w:ascii="GHEA Grapalat" w:hAnsi="GHEA Grapalat" w:cs="Sylfaen"/>
          <w:sz w:val="20"/>
          <w:szCs w:val="20"/>
          <w:lang w:val="ru-RU"/>
        </w:rPr>
        <w:t>մասով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մարմինների</w:t>
      </w:r>
      <w:r>
        <w:rPr>
          <w:rFonts w:ascii="GHEA Grapalat" w:hAnsi="GHEA Grapalat" w:cs="Sylfaen"/>
          <w:sz w:val="20"/>
          <w:szCs w:val="20"/>
          <w:lang w:val="af-ZA"/>
        </w:rPr>
        <w:t xml:space="preserve"> </w:t>
      </w:r>
      <w:r>
        <w:rPr>
          <w:rFonts w:ascii="GHEA Grapalat" w:hAnsi="GHEA Grapalat" w:cs="Sylfaen"/>
          <w:sz w:val="20"/>
          <w:szCs w:val="20"/>
          <w:lang w:val="ru-RU"/>
        </w:rPr>
        <w:t>ղեկավարները</w:t>
      </w:r>
      <w:r>
        <w:rPr>
          <w:rFonts w:ascii="GHEA Grapalat" w:hAnsi="GHEA Grapalat" w:cs="Sylfaen"/>
          <w:sz w:val="20"/>
          <w:szCs w:val="20"/>
          <w:lang w:val="af-ZA"/>
        </w:rPr>
        <w:t xml:space="preserve">, </w:t>
      </w:r>
      <w:r>
        <w:rPr>
          <w:rFonts w:ascii="GHEA Grapalat" w:hAnsi="GHEA Grapalat" w:cs="Sylfaen"/>
          <w:sz w:val="20"/>
          <w:szCs w:val="20"/>
          <w:lang w:val="ru-RU"/>
        </w:rPr>
        <w:t>իսկ</w:t>
      </w:r>
      <w:r>
        <w:rPr>
          <w:rFonts w:ascii="GHEA Grapalat" w:hAnsi="GHEA Grapalat" w:cs="Sylfaen"/>
          <w:sz w:val="20"/>
          <w:szCs w:val="20"/>
          <w:lang w:val="af-ZA"/>
        </w:rPr>
        <w:t xml:space="preserve"> </w:t>
      </w:r>
      <w:r>
        <w:rPr>
          <w:rFonts w:ascii="GHEA Grapalat" w:hAnsi="GHEA Grapalat" w:cs="Sylfaen"/>
          <w:sz w:val="20"/>
          <w:szCs w:val="20"/>
          <w:lang w:val="ru-RU"/>
        </w:rPr>
        <w:t>իրավաբանական</w:t>
      </w:r>
      <w:r>
        <w:rPr>
          <w:rFonts w:ascii="GHEA Grapalat" w:hAnsi="GHEA Grapalat" w:cs="Sylfaen"/>
          <w:sz w:val="20"/>
          <w:szCs w:val="20"/>
          <w:lang w:val="af-ZA"/>
        </w:rPr>
        <w:t xml:space="preserve"> </w:t>
      </w:r>
      <w:r>
        <w:rPr>
          <w:rFonts w:ascii="GHEA Grapalat" w:hAnsi="GHEA Grapalat" w:cs="Sylfaen"/>
          <w:sz w:val="20"/>
          <w:szCs w:val="20"/>
          <w:lang w:val="ru-RU"/>
        </w:rPr>
        <w:t>անձանց</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գործադիր</w:t>
      </w:r>
      <w:r>
        <w:rPr>
          <w:rFonts w:ascii="GHEA Grapalat" w:hAnsi="GHEA Grapalat" w:cs="Sylfaen"/>
          <w:sz w:val="20"/>
          <w:szCs w:val="20"/>
          <w:lang w:val="af-ZA"/>
        </w:rPr>
        <w:t xml:space="preserve"> </w:t>
      </w:r>
      <w:r>
        <w:rPr>
          <w:rFonts w:ascii="GHEA Grapalat" w:hAnsi="GHEA Grapalat" w:cs="Sylfaen"/>
          <w:sz w:val="20"/>
          <w:szCs w:val="20"/>
          <w:lang w:val="ru-RU"/>
        </w:rPr>
        <w:t>մարմնի</w:t>
      </w:r>
      <w:r>
        <w:rPr>
          <w:rFonts w:ascii="GHEA Grapalat" w:hAnsi="GHEA Grapalat" w:cs="Sylfaen"/>
          <w:sz w:val="20"/>
          <w:szCs w:val="20"/>
          <w:lang w:val="af-ZA"/>
        </w:rPr>
        <w:t xml:space="preserve"> </w:t>
      </w:r>
      <w:r>
        <w:rPr>
          <w:rFonts w:ascii="GHEA Grapalat" w:hAnsi="GHEA Grapalat" w:cs="Sylfaen"/>
          <w:sz w:val="20"/>
          <w:szCs w:val="20"/>
          <w:lang w:val="ru-RU"/>
        </w:rPr>
        <w:t>ղեկավարը</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հայտնում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որ</w:t>
      </w:r>
      <w:r>
        <w:rPr>
          <w:rFonts w:ascii="GHEA Grapalat" w:hAnsi="GHEA Grapalat" w:cs="Sylfaen"/>
          <w:sz w:val="20"/>
          <w:szCs w:val="20"/>
          <w:lang w:val="af-ZA"/>
        </w:rPr>
        <w:t xml:space="preserve"> </w:t>
      </w:r>
      <w:r>
        <w:rPr>
          <w:rFonts w:ascii="GHEA Grapalat" w:hAnsi="GHEA Grapalat" w:cs="Sylfaen"/>
          <w:sz w:val="20"/>
          <w:szCs w:val="20"/>
          <w:lang w:val="ru-RU"/>
        </w:rPr>
        <w:t>հանրային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պաշտպանության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ազգային</w:t>
      </w:r>
      <w:r>
        <w:rPr>
          <w:rFonts w:ascii="GHEA Grapalat" w:hAnsi="GHEA Grapalat" w:cs="Sylfaen"/>
          <w:sz w:val="20"/>
          <w:szCs w:val="20"/>
          <w:lang w:val="af-ZA"/>
        </w:rPr>
        <w:t xml:space="preserve"> </w:t>
      </w:r>
      <w:r>
        <w:rPr>
          <w:rFonts w:ascii="GHEA Grapalat" w:hAnsi="GHEA Grapalat" w:cs="Sylfaen"/>
          <w:sz w:val="20"/>
          <w:szCs w:val="20"/>
          <w:lang w:val="ru-RU"/>
        </w:rPr>
        <w:t>անվտանգության</w:t>
      </w:r>
      <w:r>
        <w:rPr>
          <w:rFonts w:ascii="GHEA Grapalat" w:hAnsi="GHEA Grapalat" w:cs="Sylfaen"/>
          <w:sz w:val="20"/>
          <w:szCs w:val="20"/>
          <w:lang w:val="af-ZA"/>
        </w:rPr>
        <w:t xml:space="preserve"> </w:t>
      </w:r>
      <w:r>
        <w:rPr>
          <w:rFonts w:ascii="GHEA Grapalat" w:hAnsi="GHEA Grapalat" w:cs="Sylfaen"/>
          <w:sz w:val="20"/>
          <w:szCs w:val="20"/>
          <w:lang w:val="ru-RU"/>
        </w:rPr>
        <w:t>շահերից</w:t>
      </w:r>
      <w:r>
        <w:rPr>
          <w:rFonts w:ascii="GHEA Grapalat" w:hAnsi="GHEA Grapalat" w:cs="Sylfaen"/>
          <w:sz w:val="20"/>
          <w:szCs w:val="20"/>
          <w:lang w:val="af-ZA"/>
        </w:rPr>
        <w:t xml:space="preserve"> </w:t>
      </w:r>
      <w:r>
        <w:rPr>
          <w:rFonts w:ascii="GHEA Grapalat" w:hAnsi="GHEA Grapalat" w:cs="Sylfaen"/>
          <w:sz w:val="20"/>
          <w:szCs w:val="20"/>
          <w:lang w:val="ru-RU"/>
        </w:rPr>
        <w:t>ելնելով</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շարունակել</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գործընթացը</w:t>
      </w:r>
      <w:r>
        <w:rPr>
          <w:rFonts w:ascii="GHEA Grapalat" w:hAnsi="GHEA Grapalat" w:cs="Sylfaen"/>
          <w:sz w:val="20"/>
          <w:szCs w:val="20"/>
          <w:lang w:val="af-ZA"/>
        </w:rPr>
        <w:t>:</w:t>
      </w:r>
    </w:p>
    <w:p w:rsidR="00375C2D" w:rsidRDefault="00375C2D" w:rsidP="00375C2D">
      <w:pPr>
        <w:ind w:firstLine="567"/>
        <w:jc w:val="both"/>
        <w:rPr>
          <w:rFonts w:ascii="GHEA Grapalat" w:hAnsi="GHEA Grapalat" w:cs="Sylfaen"/>
          <w:b/>
          <w:sz w:val="20"/>
          <w:szCs w:val="20"/>
          <w:lang w:val="es-ES"/>
        </w:rPr>
      </w:pP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որոշմամբ</w:t>
      </w:r>
      <w:r>
        <w:rPr>
          <w:rFonts w:ascii="GHEA Grapalat" w:hAnsi="GHEA Grapalat" w:cs="Sylfaen"/>
          <w:sz w:val="20"/>
          <w:szCs w:val="20"/>
          <w:lang w:val="af-ZA"/>
        </w:rPr>
        <w:t xml:space="preserve"> </w:t>
      </w:r>
      <w:r>
        <w:rPr>
          <w:rFonts w:ascii="GHEA Grapalat" w:hAnsi="GHEA Grapalat" w:cs="Sylfaen"/>
          <w:sz w:val="20"/>
          <w:szCs w:val="20"/>
          <w:lang w:val="ru-RU"/>
        </w:rPr>
        <w:t>կասեցումը</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հանվել</w:t>
      </w:r>
      <w:r>
        <w:rPr>
          <w:rFonts w:ascii="GHEA Grapalat" w:hAnsi="GHEA Grapalat" w:cs="Sylfaen"/>
          <w:sz w:val="20"/>
          <w:szCs w:val="20"/>
          <w:lang w:val="af-ZA"/>
        </w:rPr>
        <w:t xml:space="preserve">,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rPr>
        <w:t>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հիմնավորումների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lang w:val="ru-RU"/>
        </w:rPr>
        <w:t>հանրային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պաշտպանության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ազգային</w:t>
      </w:r>
      <w:r>
        <w:rPr>
          <w:rFonts w:ascii="GHEA Grapalat" w:hAnsi="GHEA Grapalat" w:cs="Sylfaen"/>
          <w:sz w:val="20"/>
          <w:szCs w:val="20"/>
          <w:lang w:val="af-ZA"/>
        </w:rPr>
        <w:t xml:space="preserve"> </w:t>
      </w:r>
      <w:r>
        <w:rPr>
          <w:rFonts w:ascii="GHEA Grapalat" w:hAnsi="GHEA Grapalat" w:cs="Sylfaen"/>
          <w:sz w:val="20"/>
          <w:szCs w:val="20"/>
          <w:lang w:val="ru-RU"/>
        </w:rPr>
        <w:t>անվտանգության</w:t>
      </w:r>
      <w:r>
        <w:rPr>
          <w:rFonts w:ascii="GHEA Grapalat" w:hAnsi="GHEA Grapalat" w:cs="Sylfaen"/>
          <w:sz w:val="20"/>
          <w:szCs w:val="20"/>
          <w:lang w:val="af-ZA"/>
        </w:rPr>
        <w:t xml:space="preserve"> </w:t>
      </w:r>
      <w:r>
        <w:rPr>
          <w:rFonts w:ascii="GHEA Grapalat" w:hAnsi="GHEA Grapalat" w:cs="Sylfaen"/>
          <w:sz w:val="20"/>
          <w:szCs w:val="20"/>
          <w:lang w:val="ru-RU"/>
        </w:rPr>
        <w:t>շահերից</w:t>
      </w:r>
      <w:r>
        <w:rPr>
          <w:rFonts w:ascii="GHEA Grapalat" w:hAnsi="GHEA Grapalat" w:cs="Sylfaen"/>
          <w:sz w:val="20"/>
          <w:szCs w:val="20"/>
          <w:lang w:val="af-ZA"/>
        </w:rPr>
        <w:t xml:space="preserve"> </w:t>
      </w:r>
      <w:r>
        <w:rPr>
          <w:rFonts w:ascii="GHEA Grapalat" w:hAnsi="GHEA Grapalat" w:cs="Sylfaen"/>
          <w:sz w:val="20"/>
          <w:szCs w:val="20"/>
          <w:lang w:val="ru-RU"/>
        </w:rPr>
        <w:t>ելնելով</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շարունակել</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գործընթացը</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rPr>
        <w:t>կետ</w:t>
      </w:r>
      <w:r>
        <w:rPr>
          <w:rFonts w:ascii="GHEA Grapalat" w:hAnsi="GHEA Grapalat" w:cs="Sylfaen"/>
          <w:sz w:val="20"/>
          <w:szCs w:val="20"/>
          <w:lang w:val="ru-RU"/>
        </w:rPr>
        <w:t>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w:t>
      </w:r>
    </w:p>
    <w:p w:rsidR="00375C2D" w:rsidRDefault="00375C2D" w:rsidP="00375C2D">
      <w:pPr>
        <w:ind w:firstLine="567"/>
        <w:jc w:val="center"/>
        <w:rPr>
          <w:rFonts w:ascii="GHEA Grapalat" w:hAnsi="GHEA Grapalat" w:cs="Sylfaen"/>
          <w:b/>
          <w:szCs w:val="22"/>
          <w:lang w:val="es-ES"/>
        </w:rPr>
      </w:pPr>
    </w:p>
    <w:p w:rsidR="00375C2D" w:rsidRDefault="00375C2D" w:rsidP="00375C2D">
      <w:pPr>
        <w:ind w:firstLine="567"/>
        <w:jc w:val="center"/>
        <w:rPr>
          <w:rFonts w:ascii="GHEA Grapalat" w:hAnsi="GHEA Grapalat" w:cs="Sylfaen"/>
          <w:b/>
          <w:szCs w:val="22"/>
          <w:lang w:val="es-ES"/>
        </w:rPr>
      </w:pPr>
    </w:p>
    <w:p w:rsidR="00375C2D" w:rsidRDefault="00375C2D" w:rsidP="00375C2D">
      <w:pPr>
        <w:ind w:firstLine="567"/>
        <w:jc w:val="center"/>
        <w:rPr>
          <w:rFonts w:ascii="GHEA Grapalat" w:hAnsi="GHEA Grapalat"/>
          <w:b/>
          <w:szCs w:val="22"/>
          <w:lang w:val="af-ZA"/>
        </w:rPr>
      </w:pPr>
      <w:r>
        <w:rPr>
          <w:rFonts w:ascii="GHEA Grapalat" w:hAnsi="GHEA Grapalat" w:cs="Sylfaen"/>
          <w:b/>
          <w:szCs w:val="22"/>
          <w:lang w:val="es-ES"/>
        </w:rPr>
        <w:br w:type="page"/>
        <w:t>ՄԱՍ</w:t>
      </w:r>
      <w:r>
        <w:rPr>
          <w:rFonts w:ascii="GHEA Grapalat" w:hAnsi="GHEA Grapalat"/>
          <w:b/>
          <w:szCs w:val="22"/>
          <w:lang w:val="af-ZA"/>
        </w:rPr>
        <w:t xml:space="preserve">  II</w:t>
      </w:r>
    </w:p>
    <w:p w:rsidR="00375C2D" w:rsidRDefault="00375C2D" w:rsidP="00375C2D">
      <w:pPr>
        <w:pStyle w:val="af3"/>
        <w:ind w:right="-7"/>
        <w:jc w:val="center"/>
        <w:rPr>
          <w:rFonts w:ascii="GHEA Grapalat" w:hAnsi="GHEA Grapalat"/>
          <w:b/>
          <w:szCs w:val="22"/>
          <w:lang w:val="af-ZA"/>
        </w:rPr>
      </w:pPr>
      <w:r>
        <w:rPr>
          <w:rFonts w:ascii="GHEA Grapalat" w:hAnsi="GHEA Grapalat" w:cs="Sylfaen"/>
          <w:b/>
          <w:szCs w:val="22"/>
          <w:lang w:val="es-ES"/>
        </w:rPr>
        <w:t>Հ</w:t>
      </w:r>
      <w:r>
        <w:rPr>
          <w:rFonts w:ascii="GHEA Grapalat" w:hAnsi="GHEA Grapalat"/>
          <w:b/>
          <w:szCs w:val="22"/>
          <w:lang w:val="af-ZA"/>
        </w:rPr>
        <w:t xml:space="preserve"> </w:t>
      </w:r>
      <w:r>
        <w:rPr>
          <w:rFonts w:ascii="GHEA Grapalat" w:hAnsi="GHEA Grapalat" w:cs="Sylfaen"/>
          <w:b/>
          <w:szCs w:val="22"/>
          <w:lang w:val="es-ES"/>
        </w:rPr>
        <w:t>Ր</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Հ</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Ն</w:t>
      </w:r>
      <w:r>
        <w:rPr>
          <w:rFonts w:ascii="GHEA Grapalat" w:hAnsi="GHEA Grapalat"/>
          <w:b/>
          <w:szCs w:val="22"/>
          <w:lang w:val="af-ZA"/>
        </w:rPr>
        <w:t xml:space="preserve"> </w:t>
      </w:r>
      <w:r>
        <w:rPr>
          <w:rFonts w:ascii="GHEA Grapalat" w:hAnsi="GHEA Grapalat" w:cs="Sylfaen"/>
          <w:b/>
          <w:szCs w:val="22"/>
          <w:lang w:val="es-ES"/>
        </w:rPr>
        <w:t>Գ</w:t>
      </w:r>
    </w:p>
    <w:p w:rsidR="00375C2D" w:rsidRDefault="00AA03AD" w:rsidP="00375C2D">
      <w:pPr>
        <w:pStyle w:val="af3"/>
        <w:ind w:right="-7"/>
        <w:jc w:val="center"/>
        <w:rPr>
          <w:rFonts w:ascii="GHEA Grapalat" w:hAnsi="GHEA Grapalat"/>
          <w:b/>
          <w:szCs w:val="22"/>
          <w:lang w:val="af-ZA"/>
        </w:rPr>
      </w:pPr>
      <w:r>
        <w:rPr>
          <w:rFonts w:ascii="GHEA Grapalat" w:hAnsi="GHEA Grapalat" w:cs="Sylfaen"/>
          <w:b/>
          <w:szCs w:val="22"/>
          <w:lang w:val="hy-AM"/>
        </w:rPr>
        <w:t>Գ Ն Ա Ն Շ Մ Ա Ն   Հ Ա Ր Ց Մ Ա Ն</w:t>
      </w:r>
      <w:r w:rsidR="00375C2D">
        <w:rPr>
          <w:rFonts w:ascii="GHEA Grapalat" w:hAnsi="GHEA Grapalat"/>
          <w:b/>
          <w:szCs w:val="22"/>
          <w:lang w:val="af-ZA"/>
        </w:rPr>
        <w:t xml:space="preserve">   </w:t>
      </w:r>
      <w:r w:rsidR="00375C2D">
        <w:rPr>
          <w:rFonts w:ascii="GHEA Grapalat" w:hAnsi="GHEA Grapalat" w:cs="Sylfaen"/>
          <w:b/>
          <w:szCs w:val="22"/>
          <w:lang w:val="es-ES"/>
        </w:rPr>
        <w:t>Հ</w:t>
      </w:r>
      <w:r w:rsidR="00375C2D">
        <w:rPr>
          <w:rFonts w:ascii="GHEA Grapalat" w:hAnsi="GHEA Grapalat"/>
          <w:b/>
          <w:szCs w:val="22"/>
          <w:lang w:val="af-ZA"/>
        </w:rPr>
        <w:t xml:space="preserve"> </w:t>
      </w:r>
      <w:r w:rsidR="00375C2D">
        <w:rPr>
          <w:rFonts w:ascii="GHEA Grapalat" w:hAnsi="GHEA Grapalat" w:cs="Sylfaen"/>
          <w:b/>
          <w:szCs w:val="22"/>
          <w:lang w:val="es-ES"/>
        </w:rPr>
        <w:t>Ա</w:t>
      </w:r>
      <w:r w:rsidR="00375C2D">
        <w:rPr>
          <w:rFonts w:ascii="GHEA Grapalat" w:hAnsi="GHEA Grapalat"/>
          <w:b/>
          <w:szCs w:val="22"/>
          <w:lang w:val="af-ZA"/>
        </w:rPr>
        <w:t xml:space="preserve"> </w:t>
      </w:r>
      <w:r w:rsidR="00375C2D">
        <w:rPr>
          <w:rFonts w:ascii="GHEA Grapalat" w:hAnsi="GHEA Grapalat" w:cs="Sylfaen"/>
          <w:b/>
          <w:szCs w:val="22"/>
          <w:lang w:val="es-ES"/>
        </w:rPr>
        <w:t>Յ</w:t>
      </w:r>
      <w:r w:rsidR="00375C2D">
        <w:rPr>
          <w:rFonts w:ascii="GHEA Grapalat" w:hAnsi="GHEA Grapalat"/>
          <w:b/>
          <w:szCs w:val="22"/>
          <w:lang w:val="af-ZA"/>
        </w:rPr>
        <w:t xml:space="preserve"> </w:t>
      </w:r>
      <w:r w:rsidR="00375C2D">
        <w:rPr>
          <w:rFonts w:ascii="GHEA Grapalat" w:hAnsi="GHEA Grapalat" w:cs="Sylfaen"/>
          <w:b/>
          <w:szCs w:val="22"/>
          <w:lang w:val="es-ES"/>
        </w:rPr>
        <w:t>Տ</w:t>
      </w:r>
      <w:r w:rsidR="00375C2D">
        <w:rPr>
          <w:rFonts w:ascii="GHEA Grapalat" w:hAnsi="GHEA Grapalat"/>
          <w:b/>
          <w:szCs w:val="22"/>
          <w:lang w:val="af-ZA"/>
        </w:rPr>
        <w:t xml:space="preserve"> </w:t>
      </w:r>
      <w:r w:rsidR="00375C2D">
        <w:rPr>
          <w:rFonts w:ascii="GHEA Grapalat" w:hAnsi="GHEA Grapalat" w:cs="Sylfaen"/>
          <w:b/>
          <w:szCs w:val="22"/>
          <w:lang w:val="es-ES"/>
        </w:rPr>
        <w:t>Ը</w:t>
      </w:r>
      <w:r w:rsidR="00375C2D">
        <w:rPr>
          <w:rFonts w:ascii="GHEA Grapalat" w:hAnsi="GHEA Grapalat"/>
          <w:b/>
          <w:szCs w:val="22"/>
          <w:lang w:val="af-ZA"/>
        </w:rPr>
        <w:t xml:space="preserve">   </w:t>
      </w:r>
      <w:r w:rsidR="00375C2D">
        <w:rPr>
          <w:rFonts w:ascii="GHEA Grapalat" w:hAnsi="GHEA Grapalat" w:cs="Sylfaen"/>
          <w:b/>
          <w:szCs w:val="22"/>
          <w:lang w:val="es-ES"/>
        </w:rPr>
        <w:t>Պ</w:t>
      </w:r>
      <w:r w:rsidR="00375C2D">
        <w:rPr>
          <w:rFonts w:ascii="GHEA Grapalat" w:hAnsi="GHEA Grapalat"/>
          <w:b/>
          <w:szCs w:val="22"/>
          <w:lang w:val="af-ZA"/>
        </w:rPr>
        <w:t xml:space="preserve"> </w:t>
      </w:r>
      <w:r w:rsidR="00375C2D">
        <w:rPr>
          <w:rFonts w:ascii="GHEA Grapalat" w:hAnsi="GHEA Grapalat" w:cs="Sylfaen"/>
          <w:b/>
          <w:szCs w:val="22"/>
          <w:lang w:val="es-ES"/>
        </w:rPr>
        <w:t>Ա</w:t>
      </w:r>
      <w:r w:rsidR="00375C2D">
        <w:rPr>
          <w:rFonts w:ascii="GHEA Grapalat" w:hAnsi="GHEA Grapalat"/>
          <w:b/>
          <w:szCs w:val="22"/>
          <w:lang w:val="af-ZA"/>
        </w:rPr>
        <w:t xml:space="preserve"> </w:t>
      </w:r>
      <w:r w:rsidR="00375C2D">
        <w:rPr>
          <w:rFonts w:ascii="GHEA Grapalat" w:hAnsi="GHEA Grapalat" w:cs="Sylfaen"/>
          <w:b/>
          <w:szCs w:val="22"/>
          <w:lang w:val="es-ES"/>
        </w:rPr>
        <w:t>Տ</w:t>
      </w:r>
      <w:r w:rsidR="00375C2D">
        <w:rPr>
          <w:rFonts w:ascii="GHEA Grapalat" w:hAnsi="GHEA Grapalat"/>
          <w:b/>
          <w:szCs w:val="22"/>
          <w:lang w:val="af-ZA"/>
        </w:rPr>
        <w:t xml:space="preserve"> </w:t>
      </w:r>
      <w:r w:rsidR="00375C2D">
        <w:rPr>
          <w:rFonts w:ascii="GHEA Grapalat" w:hAnsi="GHEA Grapalat" w:cs="Sylfaen"/>
          <w:b/>
          <w:szCs w:val="22"/>
          <w:lang w:val="es-ES"/>
        </w:rPr>
        <w:t>Ր</w:t>
      </w:r>
      <w:r w:rsidR="00375C2D">
        <w:rPr>
          <w:rFonts w:ascii="GHEA Grapalat" w:hAnsi="GHEA Grapalat"/>
          <w:b/>
          <w:szCs w:val="22"/>
          <w:lang w:val="af-ZA"/>
        </w:rPr>
        <w:t xml:space="preserve"> </w:t>
      </w:r>
      <w:r w:rsidR="00375C2D">
        <w:rPr>
          <w:rFonts w:ascii="GHEA Grapalat" w:hAnsi="GHEA Grapalat" w:cs="Sylfaen"/>
          <w:b/>
          <w:szCs w:val="22"/>
          <w:lang w:val="es-ES"/>
        </w:rPr>
        <w:t>Ա</w:t>
      </w:r>
      <w:r w:rsidR="00375C2D">
        <w:rPr>
          <w:rFonts w:ascii="GHEA Grapalat" w:hAnsi="GHEA Grapalat"/>
          <w:b/>
          <w:szCs w:val="22"/>
          <w:lang w:val="af-ZA"/>
        </w:rPr>
        <w:t xml:space="preserve"> </w:t>
      </w:r>
      <w:r w:rsidR="00375C2D">
        <w:rPr>
          <w:rFonts w:ascii="GHEA Grapalat" w:hAnsi="GHEA Grapalat" w:cs="Sylfaen"/>
          <w:b/>
          <w:szCs w:val="22"/>
          <w:lang w:val="es-ES"/>
        </w:rPr>
        <w:t>Ս</w:t>
      </w:r>
      <w:r w:rsidR="00375C2D">
        <w:rPr>
          <w:rFonts w:ascii="GHEA Grapalat" w:hAnsi="GHEA Grapalat"/>
          <w:b/>
          <w:szCs w:val="22"/>
          <w:lang w:val="af-ZA"/>
        </w:rPr>
        <w:t xml:space="preserve"> </w:t>
      </w:r>
      <w:r w:rsidR="00375C2D">
        <w:rPr>
          <w:rFonts w:ascii="GHEA Grapalat" w:hAnsi="GHEA Grapalat" w:cs="Sylfaen"/>
          <w:b/>
          <w:szCs w:val="22"/>
          <w:lang w:val="es-ES"/>
        </w:rPr>
        <w:t>Տ</w:t>
      </w:r>
      <w:r w:rsidR="00375C2D">
        <w:rPr>
          <w:rFonts w:ascii="GHEA Grapalat" w:hAnsi="GHEA Grapalat"/>
          <w:b/>
          <w:szCs w:val="22"/>
          <w:lang w:val="af-ZA"/>
        </w:rPr>
        <w:t xml:space="preserve"> </w:t>
      </w:r>
      <w:r w:rsidR="00375C2D">
        <w:rPr>
          <w:rFonts w:ascii="GHEA Grapalat" w:hAnsi="GHEA Grapalat" w:cs="Sylfaen"/>
          <w:b/>
          <w:szCs w:val="22"/>
          <w:lang w:val="es-ES"/>
        </w:rPr>
        <w:t>Ե</w:t>
      </w:r>
      <w:r w:rsidR="00375C2D">
        <w:rPr>
          <w:rFonts w:ascii="GHEA Grapalat" w:hAnsi="GHEA Grapalat"/>
          <w:b/>
          <w:szCs w:val="22"/>
          <w:lang w:val="af-ZA"/>
        </w:rPr>
        <w:t xml:space="preserve"> </w:t>
      </w:r>
      <w:r w:rsidR="00375C2D">
        <w:rPr>
          <w:rFonts w:ascii="GHEA Grapalat" w:hAnsi="GHEA Grapalat" w:cs="Sylfaen"/>
          <w:b/>
          <w:szCs w:val="22"/>
          <w:lang w:val="es-ES"/>
        </w:rPr>
        <w:t>Լ</w:t>
      </w:r>
      <w:r w:rsidR="00375C2D">
        <w:rPr>
          <w:rFonts w:ascii="GHEA Grapalat" w:hAnsi="GHEA Grapalat"/>
          <w:b/>
          <w:szCs w:val="22"/>
          <w:lang w:val="af-ZA"/>
        </w:rPr>
        <w:t xml:space="preserve"> </w:t>
      </w:r>
      <w:r w:rsidR="00375C2D">
        <w:rPr>
          <w:rFonts w:ascii="GHEA Grapalat" w:hAnsi="GHEA Grapalat" w:cs="Sylfaen"/>
          <w:b/>
          <w:szCs w:val="22"/>
          <w:lang w:val="es-ES"/>
        </w:rPr>
        <w:t>ՈՒ</w:t>
      </w:r>
    </w:p>
    <w:p w:rsidR="00375C2D" w:rsidRDefault="00375C2D" w:rsidP="00375C2D">
      <w:pPr>
        <w:ind w:firstLine="567"/>
        <w:jc w:val="center"/>
        <w:rPr>
          <w:rFonts w:ascii="GHEA Grapalat" w:hAnsi="GHEA Grapalat"/>
          <w:szCs w:val="22"/>
          <w:lang w:val="af-ZA"/>
        </w:rPr>
      </w:pPr>
    </w:p>
    <w:p w:rsidR="00375C2D" w:rsidRDefault="00375C2D" w:rsidP="00375C2D">
      <w:pPr>
        <w:jc w:val="center"/>
        <w:rPr>
          <w:rFonts w:ascii="GHEA Grapalat" w:hAnsi="GHEA Grapalat"/>
          <w:b/>
          <w:sz w:val="20"/>
          <w:lang w:val="af-ZA"/>
        </w:rPr>
      </w:pPr>
      <w:r>
        <w:rPr>
          <w:rFonts w:ascii="GHEA Grapalat" w:hAnsi="GHEA Grapalat"/>
          <w:b/>
          <w:sz w:val="20"/>
          <w:lang w:val="af-ZA"/>
        </w:rPr>
        <w:t xml:space="preserve">1. </w:t>
      </w:r>
      <w:r>
        <w:rPr>
          <w:rFonts w:ascii="GHEA Grapalat" w:hAnsi="GHEA Grapalat" w:cs="Sylfaen"/>
          <w:b/>
          <w:sz w:val="20"/>
          <w:lang w:val="es-ES"/>
        </w:rPr>
        <w:t>ԸՆԴՀԱՆՈՒՐ</w:t>
      </w:r>
      <w:r>
        <w:rPr>
          <w:rFonts w:ascii="GHEA Grapalat" w:hAnsi="GHEA Grapalat"/>
          <w:b/>
          <w:sz w:val="20"/>
          <w:lang w:val="af-ZA"/>
        </w:rPr>
        <w:t xml:space="preserve"> </w:t>
      </w:r>
      <w:r>
        <w:rPr>
          <w:rFonts w:ascii="GHEA Grapalat" w:hAnsi="GHEA Grapalat" w:cs="Sylfaen"/>
          <w:b/>
          <w:sz w:val="20"/>
          <w:lang w:val="es-ES"/>
        </w:rPr>
        <w:t>ԴՐՈՒՅԹՆԵՐ</w:t>
      </w:r>
    </w:p>
    <w:p w:rsidR="00375C2D" w:rsidRDefault="00375C2D" w:rsidP="00375C2D">
      <w:pPr>
        <w:ind w:firstLine="567"/>
        <w:jc w:val="both"/>
        <w:rPr>
          <w:rFonts w:ascii="GHEA Grapalat" w:hAnsi="GHEA Grapalat"/>
          <w:szCs w:val="22"/>
          <w:lang w:val="af-ZA"/>
        </w:rPr>
      </w:pPr>
      <w:r>
        <w:rPr>
          <w:rFonts w:ascii="GHEA Grapalat" w:hAnsi="GHEA Grapalat"/>
          <w:szCs w:val="22"/>
          <w:lang w:val="af-ZA"/>
        </w:rPr>
        <w:t xml:space="preserve"> </w:t>
      </w:r>
    </w:p>
    <w:p w:rsidR="00375C2D" w:rsidRDefault="00375C2D" w:rsidP="00375C2D">
      <w:pPr>
        <w:ind w:firstLine="567"/>
        <w:jc w:val="both"/>
        <w:rPr>
          <w:rFonts w:ascii="GHEA Grapalat" w:hAnsi="GHEA Grapalat" w:cs="Sylfaen"/>
          <w:sz w:val="20"/>
          <w:lang w:val="af-ZA"/>
        </w:rPr>
      </w:pPr>
      <w:r>
        <w:rPr>
          <w:rFonts w:ascii="GHEA Grapalat" w:hAnsi="GHEA Grapalat" w:cs="Sylfaen"/>
          <w:sz w:val="20"/>
          <w:lang w:val="af-ZA"/>
        </w:rPr>
        <w:t xml:space="preserve">1.1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հրահանգը</w:t>
      </w:r>
      <w:r>
        <w:rPr>
          <w:rFonts w:ascii="GHEA Grapalat" w:hAnsi="GHEA Grapalat" w:cs="Sylfaen"/>
          <w:sz w:val="20"/>
          <w:lang w:val="af-ZA"/>
        </w:rPr>
        <w:t xml:space="preserve"> </w:t>
      </w:r>
      <w:r>
        <w:rPr>
          <w:rFonts w:ascii="GHEA Grapalat" w:hAnsi="GHEA Grapalat" w:cs="Sylfaen"/>
          <w:sz w:val="20"/>
          <w:lang w:val="ru-RU"/>
        </w:rPr>
        <w:t>նպատակ</w:t>
      </w:r>
      <w:r>
        <w:rPr>
          <w:rFonts w:ascii="GHEA Grapalat" w:hAnsi="GHEA Grapalat" w:cs="Sylfaen"/>
          <w:sz w:val="20"/>
          <w:lang w:val="af-ZA"/>
        </w:rPr>
        <w:t xml:space="preserve"> </w:t>
      </w:r>
      <w:r>
        <w:rPr>
          <w:rFonts w:ascii="GHEA Grapalat" w:hAnsi="GHEA Grapalat" w:cs="Sylfaen"/>
          <w:sz w:val="20"/>
          <w:lang w:val="ru-RU"/>
        </w:rPr>
        <w:t>ունի</w:t>
      </w:r>
      <w:r>
        <w:rPr>
          <w:rFonts w:ascii="GHEA Grapalat" w:hAnsi="GHEA Grapalat" w:cs="Sylfaen"/>
          <w:sz w:val="20"/>
          <w:lang w:val="af-ZA"/>
        </w:rPr>
        <w:t xml:space="preserve"> </w:t>
      </w:r>
      <w:r>
        <w:rPr>
          <w:rFonts w:ascii="GHEA Grapalat" w:hAnsi="GHEA Grapalat" w:cs="Sylfaen"/>
          <w:sz w:val="20"/>
          <w:lang w:val="ru-RU"/>
        </w:rPr>
        <w:t>օժանդակել</w:t>
      </w:r>
      <w:r>
        <w:rPr>
          <w:rFonts w:ascii="GHEA Grapalat" w:hAnsi="GHEA Grapalat" w:cs="Sylfaen"/>
          <w:sz w:val="20"/>
          <w:lang w:val="af-ZA"/>
        </w:rPr>
        <w:t xml:space="preserve"> մ</w:t>
      </w:r>
      <w:r>
        <w:rPr>
          <w:rFonts w:ascii="GHEA Grapalat" w:hAnsi="GHEA Grapalat" w:cs="Sylfaen"/>
          <w:sz w:val="20"/>
          <w:lang w:val="ru-RU"/>
        </w:rPr>
        <w:t>ասնակիցներին</w:t>
      </w:r>
      <w:r>
        <w:rPr>
          <w:rFonts w:ascii="GHEA Grapalat" w:hAnsi="GHEA Grapalat" w:cs="Sylfaen"/>
          <w:sz w:val="20"/>
          <w:lang w:val="af-ZA"/>
        </w:rPr>
        <w:t xml:space="preserve"> </w:t>
      </w:r>
      <w:r>
        <w:rPr>
          <w:rFonts w:ascii="GHEA Grapalat" w:hAnsi="GHEA Grapalat" w:cs="Sylfaen"/>
          <w:sz w:val="20"/>
          <w:lang w:val="ru-RU"/>
        </w:rPr>
        <w:t>հայտը</w:t>
      </w:r>
      <w:r>
        <w:rPr>
          <w:rFonts w:ascii="GHEA Grapalat" w:hAnsi="GHEA Grapalat" w:cs="Sylfaen"/>
          <w:sz w:val="20"/>
          <w:lang w:val="af-ZA"/>
        </w:rPr>
        <w:t xml:space="preserve"> </w:t>
      </w:r>
      <w:r>
        <w:rPr>
          <w:rFonts w:ascii="GHEA Grapalat" w:hAnsi="GHEA Grapalat" w:cs="Sylfaen"/>
          <w:sz w:val="20"/>
          <w:lang w:val="ru-RU"/>
        </w:rPr>
        <w:t>պատրաստելիս։</w:t>
      </w:r>
    </w:p>
    <w:p w:rsidR="00375C2D" w:rsidRDefault="00375C2D" w:rsidP="00375C2D">
      <w:pPr>
        <w:ind w:firstLine="567"/>
        <w:jc w:val="both"/>
        <w:rPr>
          <w:rFonts w:ascii="GHEA Grapalat" w:hAnsi="GHEA Grapalat" w:cs="Sylfaen"/>
          <w:sz w:val="20"/>
          <w:lang w:val="af-ZA"/>
        </w:rPr>
      </w:pPr>
      <w:r>
        <w:rPr>
          <w:rFonts w:ascii="GHEA Grapalat" w:hAnsi="GHEA Grapalat" w:cs="Sylfaen"/>
          <w:sz w:val="20"/>
          <w:lang w:val="af-ZA"/>
        </w:rPr>
        <w:t xml:space="preserve">1.2 </w:t>
      </w:r>
      <w:r>
        <w:rPr>
          <w:rFonts w:ascii="GHEA Grapalat" w:hAnsi="GHEA Grapalat" w:cs="Sylfaen"/>
          <w:sz w:val="20"/>
          <w:lang w:val="ru-RU"/>
        </w:rPr>
        <w:t>Նպատակահարմարության</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մ</w:t>
      </w:r>
      <w:r>
        <w:rPr>
          <w:rFonts w:ascii="GHEA Grapalat" w:hAnsi="GHEA Grapalat" w:cs="Sylfaen"/>
          <w:sz w:val="20"/>
          <w:lang w:val="ru-RU"/>
        </w:rPr>
        <w:t>ասնակիցը</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տեղեկությունները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հրահանգով</w:t>
      </w:r>
      <w:r>
        <w:rPr>
          <w:rFonts w:ascii="GHEA Grapalat" w:hAnsi="GHEA Grapalat" w:cs="Sylfaen"/>
          <w:sz w:val="20"/>
          <w:lang w:val="af-ZA"/>
        </w:rPr>
        <w:t xml:space="preserve"> </w:t>
      </w:r>
      <w:r>
        <w:rPr>
          <w:rFonts w:ascii="GHEA Grapalat" w:hAnsi="GHEA Grapalat" w:cs="Sylfaen"/>
          <w:sz w:val="20"/>
          <w:lang w:val="ru-RU"/>
        </w:rPr>
        <w:t>առաջարկվող</w:t>
      </w:r>
      <w:r>
        <w:rPr>
          <w:rFonts w:ascii="GHEA Grapalat" w:hAnsi="GHEA Grapalat" w:cs="Sylfaen"/>
          <w:sz w:val="20"/>
          <w:lang w:val="af-ZA"/>
        </w:rPr>
        <w:t xml:space="preserve"> </w:t>
      </w:r>
      <w:r>
        <w:rPr>
          <w:rFonts w:ascii="GHEA Grapalat" w:hAnsi="GHEA Grapalat" w:cs="Sylfaen"/>
          <w:sz w:val="20"/>
          <w:lang w:val="ru-RU"/>
        </w:rPr>
        <w:t>ձևերից</w:t>
      </w:r>
      <w:r>
        <w:rPr>
          <w:rFonts w:ascii="GHEA Grapalat" w:hAnsi="GHEA Grapalat" w:cs="Sylfaen"/>
          <w:sz w:val="20"/>
          <w:lang w:val="af-ZA"/>
        </w:rPr>
        <w:t xml:space="preserve"> </w:t>
      </w:r>
      <w:r>
        <w:rPr>
          <w:rFonts w:ascii="GHEA Grapalat" w:hAnsi="GHEA Grapalat" w:cs="Sylfaen"/>
          <w:sz w:val="20"/>
          <w:lang w:val="ru-RU"/>
        </w:rPr>
        <w:t>տարբերվող</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ձևերով</w:t>
      </w:r>
      <w:r>
        <w:rPr>
          <w:rFonts w:ascii="GHEA Grapalat" w:hAnsi="GHEA Grapalat" w:cs="Sylfaen"/>
          <w:sz w:val="20"/>
          <w:lang w:val="af-ZA"/>
        </w:rPr>
        <w:t xml:space="preserve">` </w:t>
      </w:r>
      <w:r>
        <w:rPr>
          <w:rFonts w:ascii="GHEA Grapalat" w:hAnsi="GHEA Grapalat" w:cs="Sylfaen"/>
          <w:sz w:val="20"/>
          <w:lang w:val="ru-RU"/>
        </w:rPr>
        <w:t>պահպանելով</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վավերապայմանները։</w:t>
      </w:r>
    </w:p>
    <w:p w:rsidR="00375C2D" w:rsidRDefault="00375C2D" w:rsidP="00375C2D">
      <w:pPr>
        <w:ind w:firstLine="567"/>
        <w:jc w:val="both"/>
        <w:rPr>
          <w:rFonts w:ascii="GHEA Grapalat" w:hAnsi="GHEA Grapalat" w:cs="Sylfaen"/>
          <w:sz w:val="20"/>
          <w:lang w:val="af-ZA"/>
        </w:rPr>
      </w:pPr>
      <w:r>
        <w:rPr>
          <w:rFonts w:ascii="GHEA Grapalat" w:hAnsi="GHEA Grapalat" w:cs="Sylfaen"/>
          <w:sz w:val="20"/>
          <w:lang w:val="af-ZA"/>
        </w:rPr>
        <w:t xml:space="preserve">1.3 </w:t>
      </w:r>
      <w:r>
        <w:rPr>
          <w:rFonts w:ascii="GHEA Grapalat" w:hAnsi="GHEA Grapalat" w:cs="Sylfaen"/>
          <w:sz w:val="20"/>
          <w:lang w:val="ru-RU"/>
        </w:rPr>
        <w:t>Հայտերը</w:t>
      </w:r>
      <w:r>
        <w:rPr>
          <w:rFonts w:ascii="GHEA Grapalat" w:hAnsi="GHEA Grapalat" w:cs="Sylfaen"/>
          <w:sz w:val="20"/>
          <w:lang w:val="af-ZA"/>
        </w:rPr>
        <w:t xml:space="preserve">, </w:t>
      </w:r>
      <w:r>
        <w:rPr>
          <w:rFonts w:ascii="GHEA Grapalat" w:hAnsi="GHEA Grapalat" w:cs="Sylfaen"/>
          <w:sz w:val="20"/>
          <w:lang w:val="ru-RU"/>
        </w:rPr>
        <w:t>հայերենից</w:t>
      </w:r>
      <w:r>
        <w:rPr>
          <w:rFonts w:ascii="GHEA Grapalat" w:hAnsi="GHEA Grapalat" w:cs="Sylfaen"/>
          <w:sz w:val="20"/>
          <w:lang w:val="af-ZA"/>
        </w:rPr>
        <w:t xml:space="preserve"> </w:t>
      </w:r>
      <w:r>
        <w:rPr>
          <w:rFonts w:ascii="GHEA Grapalat" w:hAnsi="GHEA Grapalat" w:cs="Sylfaen"/>
          <w:sz w:val="20"/>
          <w:lang w:val="ru-RU"/>
        </w:rPr>
        <w:t>բացի</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նաև</w:t>
      </w:r>
      <w:r>
        <w:rPr>
          <w:rFonts w:ascii="GHEA Grapalat" w:hAnsi="GHEA Grapalat" w:cs="Sylfaen"/>
          <w:sz w:val="20"/>
          <w:lang w:val="af-ZA"/>
        </w:rPr>
        <w:t xml:space="preserve"> </w:t>
      </w:r>
      <w:r>
        <w:rPr>
          <w:rFonts w:ascii="GHEA Grapalat" w:hAnsi="GHEA Grapalat" w:cs="Sylfaen"/>
          <w:sz w:val="20"/>
          <w:lang w:val="ru-RU"/>
        </w:rPr>
        <w:t>անգլերեն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ռուսերեն։</w:t>
      </w:r>
      <w:r>
        <w:rPr>
          <w:rFonts w:ascii="GHEA Grapalat" w:hAnsi="GHEA Grapalat" w:cs="Sylfaen"/>
          <w:sz w:val="20"/>
          <w:lang w:val="af-ZA"/>
        </w:rPr>
        <w:t xml:space="preserve"> </w:t>
      </w:r>
    </w:p>
    <w:p w:rsidR="00375C2D" w:rsidRDefault="00375C2D" w:rsidP="00375C2D">
      <w:pPr>
        <w:jc w:val="center"/>
        <w:rPr>
          <w:rFonts w:ascii="GHEA Grapalat" w:hAnsi="GHEA Grapalat"/>
          <w:b/>
          <w:szCs w:val="22"/>
          <w:lang w:val="af-ZA"/>
        </w:rPr>
      </w:pPr>
    </w:p>
    <w:p w:rsidR="00375C2D" w:rsidRDefault="00375C2D" w:rsidP="00375C2D">
      <w:pPr>
        <w:jc w:val="center"/>
        <w:rPr>
          <w:rFonts w:ascii="GHEA Grapalat" w:hAnsi="GHEA Grapalat"/>
          <w:b/>
          <w:sz w:val="20"/>
          <w:lang w:val="af-ZA"/>
        </w:rPr>
      </w:pPr>
      <w:r>
        <w:rPr>
          <w:rFonts w:ascii="GHEA Grapalat" w:hAnsi="GHEA Grapalat"/>
          <w:b/>
          <w:sz w:val="20"/>
          <w:lang w:val="af-ZA"/>
        </w:rPr>
        <w:t xml:space="preserve">2. </w:t>
      </w:r>
      <w:r>
        <w:rPr>
          <w:rFonts w:ascii="GHEA Grapalat" w:hAnsi="GHEA Grapalat" w:cs="Sylfaen"/>
          <w:b/>
          <w:sz w:val="20"/>
          <w:lang w:val="es-ES"/>
        </w:rPr>
        <w:t>ԸՆԹԱՑԱԿԱՐԳԻ</w:t>
      </w:r>
      <w:r>
        <w:rPr>
          <w:rFonts w:ascii="GHEA Grapalat" w:hAnsi="GHEA Grapalat"/>
          <w:b/>
          <w:sz w:val="20"/>
          <w:lang w:val="af-ZA"/>
        </w:rPr>
        <w:t xml:space="preserve"> </w:t>
      </w:r>
      <w:r>
        <w:rPr>
          <w:rFonts w:ascii="GHEA Grapalat" w:hAnsi="GHEA Grapalat" w:cs="Sylfaen"/>
          <w:b/>
          <w:sz w:val="20"/>
          <w:lang w:val="es-ES"/>
        </w:rPr>
        <w:t>ՀԱՅՏԸ</w:t>
      </w:r>
    </w:p>
    <w:p w:rsidR="00375C2D" w:rsidRDefault="00375C2D" w:rsidP="00375C2D">
      <w:pPr>
        <w:ind w:firstLine="720"/>
        <w:jc w:val="center"/>
        <w:rPr>
          <w:rFonts w:ascii="GHEA Grapalat" w:hAnsi="GHEA Grapalat"/>
          <w:szCs w:val="22"/>
          <w:lang w:val="af-ZA"/>
        </w:rPr>
      </w:pPr>
    </w:p>
    <w:p w:rsidR="00375C2D" w:rsidRDefault="00375C2D" w:rsidP="00375C2D">
      <w:pPr>
        <w:ind w:firstLine="567"/>
        <w:jc w:val="both"/>
        <w:rPr>
          <w:rFonts w:ascii="GHEA Grapalat" w:hAnsi="GHEA Grapalat"/>
          <w:sz w:val="20"/>
          <w:szCs w:val="20"/>
          <w:lang w:val="es-ES"/>
        </w:rPr>
      </w:pPr>
      <w:r>
        <w:rPr>
          <w:rFonts w:ascii="GHEA Grapalat" w:hAnsi="GHEA Grapalat"/>
          <w:sz w:val="20"/>
          <w:szCs w:val="20"/>
          <w:lang w:val="hy-AM"/>
        </w:rPr>
        <w:t xml:space="preserve">Ընթացակարգին մասնակցելու համար </w:t>
      </w:r>
      <w:r>
        <w:rPr>
          <w:rFonts w:ascii="GHEA Grapalat" w:hAnsi="GHEA Grapalat"/>
          <w:sz w:val="20"/>
          <w:szCs w:val="20"/>
        </w:rPr>
        <w:t>մ</w:t>
      </w:r>
      <w:r>
        <w:rPr>
          <w:rFonts w:ascii="GHEA Grapalat" w:hAnsi="GHEA Grapalat"/>
          <w:sz w:val="20"/>
          <w:szCs w:val="20"/>
          <w:lang w:val="hy-AM"/>
        </w:rPr>
        <w:t xml:space="preserve">ասնակիցը </w:t>
      </w:r>
      <w:r>
        <w:rPr>
          <w:rFonts w:ascii="GHEA Grapalat" w:hAnsi="GHEA Grapalat"/>
          <w:sz w:val="20"/>
          <w:szCs w:val="20"/>
        </w:rPr>
        <w:t>սույն</w:t>
      </w:r>
      <w:r>
        <w:rPr>
          <w:rFonts w:ascii="GHEA Grapalat" w:hAnsi="GHEA Grapalat"/>
          <w:sz w:val="20"/>
          <w:szCs w:val="20"/>
          <w:lang w:val="af-ZA"/>
        </w:rPr>
        <w:t xml:space="preserve"> </w:t>
      </w:r>
      <w:r>
        <w:rPr>
          <w:rFonts w:ascii="GHEA Grapalat" w:hAnsi="GHEA Grapalat"/>
          <w:sz w:val="20"/>
          <w:szCs w:val="20"/>
        </w:rPr>
        <w:t>հրավերի</w:t>
      </w:r>
      <w:r>
        <w:rPr>
          <w:rFonts w:ascii="GHEA Grapalat" w:hAnsi="GHEA Grapalat"/>
          <w:sz w:val="20"/>
          <w:szCs w:val="20"/>
          <w:lang w:val="af-ZA"/>
        </w:rPr>
        <w:t xml:space="preserve"> 2-</w:t>
      </w:r>
      <w:r>
        <w:rPr>
          <w:rFonts w:ascii="GHEA Grapalat" w:hAnsi="GHEA Grapalat"/>
          <w:sz w:val="20"/>
          <w:szCs w:val="20"/>
        </w:rPr>
        <w:t>րդ</w:t>
      </w:r>
      <w:r>
        <w:rPr>
          <w:rFonts w:ascii="GHEA Grapalat" w:hAnsi="GHEA Grapalat"/>
          <w:sz w:val="20"/>
          <w:szCs w:val="20"/>
          <w:lang w:val="af-ZA"/>
        </w:rPr>
        <w:t xml:space="preserve"> </w:t>
      </w:r>
      <w:r>
        <w:rPr>
          <w:rFonts w:ascii="GHEA Grapalat" w:hAnsi="GHEA Grapalat"/>
          <w:sz w:val="20"/>
          <w:szCs w:val="20"/>
        </w:rPr>
        <w:t>մասի</w:t>
      </w:r>
      <w:r>
        <w:rPr>
          <w:rFonts w:ascii="GHEA Grapalat" w:hAnsi="GHEA Grapalat"/>
          <w:sz w:val="20"/>
          <w:szCs w:val="20"/>
          <w:lang w:val="af-ZA"/>
        </w:rPr>
        <w:t xml:space="preserve"> 3-</w:t>
      </w:r>
      <w:r>
        <w:rPr>
          <w:rFonts w:ascii="GHEA Grapalat" w:hAnsi="GHEA Grapalat"/>
          <w:sz w:val="20"/>
          <w:szCs w:val="20"/>
        </w:rPr>
        <w:t>րդ</w:t>
      </w:r>
      <w:r>
        <w:rPr>
          <w:rFonts w:ascii="GHEA Grapalat" w:hAnsi="GHEA Grapalat"/>
          <w:sz w:val="20"/>
          <w:szCs w:val="20"/>
          <w:lang w:val="af-ZA"/>
        </w:rPr>
        <w:t xml:space="preserve"> </w:t>
      </w:r>
      <w:r>
        <w:rPr>
          <w:rFonts w:ascii="GHEA Grapalat" w:hAnsi="GHEA Grapalat"/>
          <w:sz w:val="20"/>
          <w:szCs w:val="20"/>
        </w:rPr>
        <w:t>բաժնով</w:t>
      </w:r>
      <w:r>
        <w:rPr>
          <w:rFonts w:ascii="GHEA Grapalat" w:hAnsi="GHEA Grapalat"/>
          <w:sz w:val="20"/>
          <w:szCs w:val="20"/>
          <w:lang w:val="af-ZA"/>
        </w:rPr>
        <w:t xml:space="preserve"> </w:t>
      </w:r>
      <w:r>
        <w:rPr>
          <w:rFonts w:ascii="GHEA Grapalat" w:hAnsi="GHEA Grapalat"/>
          <w:sz w:val="20"/>
          <w:szCs w:val="20"/>
        </w:rPr>
        <w:t>սահմանված</w:t>
      </w:r>
      <w:r>
        <w:rPr>
          <w:rFonts w:ascii="GHEA Grapalat" w:hAnsi="GHEA Grapalat"/>
          <w:sz w:val="20"/>
          <w:szCs w:val="20"/>
          <w:lang w:val="af-ZA"/>
        </w:rPr>
        <w:t xml:space="preserve"> </w:t>
      </w:r>
      <w:r>
        <w:rPr>
          <w:rFonts w:ascii="GHEA Grapalat" w:hAnsi="GHEA Grapalat"/>
          <w:sz w:val="20"/>
          <w:szCs w:val="20"/>
        </w:rPr>
        <w:t>կարգով</w:t>
      </w:r>
      <w:r>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Pr>
          <w:rFonts w:ascii="GHEA Grapalat" w:hAnsi="GHEA Grapalat"/>
          <w:sz w:val="20"/>
          <w:szCs w:val="20"/>
          <w:lang w:val="es-ES"/>
        </w:rPr>
        <w:t>ը:</w:t>
      </w:r>
    </w:p>
    <w:p w:rsidR="00375C2D" w:rsidRDefault="00375C2D" w:rsidP="00375C2D">
      <w:pPr>
        <w:ind w:firstLine="567"/>
        <w:jc w:val="both"/>
        <w:rPr>
          <w:rFonts w:ascii="GHEA Grapalat" w:hAnsi="GHEA Grapalat" w:cs="Sylfaen"/>
          <w:sz w:val="20"/>
          <w:lang w:val="es-ES"/>
        </w:rPr>
      </w:pPr>
      <w:r>
        <w:rPr>
          <w:rFonts w:ascii="GHEA Grapalat" w:hAnsi="GHEA Grapalat" w:cs="Sylfaen"/>
          <w:sz w:val="20"/>
        </w:rPr>
        <w:t>Մասնակիցը</w:t>
      </w:r>
      <w:r>
        <w:rPr>
          <w:rFonts w:ascii="GHEA Grapalat" w:hAnsi="GHEA Grapalat" w:cs="Sylfaen"/>
          <w:sz w:val="20"/>
          <w:lang w:val="es-ES"/>
        </w:rPr>
        <w:t xml:space="preserve"> </w:t>
      </w:r>
      <w:r>
        <w:rPr>
          <w:rFonts w:ascii="GHEA Grapalat" w:hAnsi="GHEA Grapalat" w:cs="Sylfaen"/>
          <w:sz w:val="20"/>
        </w:rPr>
        <w:t>հայտով</w:t>
      </w:r>
      <w:r>
        <w:rPr>
          <w:rFonts w:ascii="GHEA Grapalat" w:hAnsi="GHEA Grapalat" w:cs="Sylfaen"/>
          <w:sz w:val="20"/>
          <w:lang w:val="es-ES"/>
        </w:rPr>
        <w:t xml:space="preserve"> </w:t>
      </w:r>
      <w:r>
        <w:rPr>
          <w:rFonts w:ascii="GHEA Grapalat" w:hAnsi="GHEA Grapalat" w:cs="Sylfaen"/>
          <w:sz w:val="20"/>
        </w:rPr>
        <w:t>ներկայացնում</w:t>
      </w:r>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r>
        <w:rPr>
          <w:rFonts w:ascii="GHEA Grapalat" w:hAnsi="GHEA Grapalat" w:cs="Sylfaen"/>
          <w:sz w:val="20"/>
        </w:rPr>
        <w:t>իր</w:t>
      </w:r>
      <w:r>
        <w:rPr>
          <w:rFonts w:ascii="GHEA Grapalat" w:hAnsi="GHEA Grapalat" w:cs="Sylfaen"/>
          <w:sz w:val="20"/>
          <w:lang w:val="es-ES"/>
        </w:rPr>
        <w:t xml:space="preserve"> </w:t>
      </w:r>
      <w:r>
        <w:rPr>
          <w:rFonts w:ascii="GHEA Grapalat" w:hAnsi="GHEA Grapalat" w:cs="Sylfaen"/>
          <w:sz w:val="20"/>
        </w:rPr>
        <w:t>կողմից</w:t>
      </w:r>
      <w:r>
        <w:rPr>
          <w:rFonts w:ascii="GHEA Grapalat" w:hAnsi="GHEA Grapalat" w:cs="Sylfaen"/>
          <w:sz w:val="20"/>
          <w:lang w:val="es-ES"/>
        </w:rPr>
        <w:t xml:space="preserve"> </w:t>
      </w:r>
      <w:r>
        <w:rPr>
          <w:rFonts w:ascii="GHEA Grapalat" w:hAnsi="GHEA Grapalat" w:cs="Sylfaen"/>
          <w:sz w:val="20"/>
        </w:rPr>
        <w:t>հաստատված</w:t>
      </w:r>
      <w:r>
        <w:rPr>
          <w:rFonts w:ascii="GHEA Grapalat" w:hAnsi="GHEA Grapalat" w:cs="Sylfaen"/>
          <w:sz w:val="20"/>
          <w:lang w:val="es-ES"/>
        </w:rPr>
        <w:t>`</w:t>
      </w:r>
    </w:p>
    <w:p w:rsidR="00375C2D" w:rsidRDefault="00375C2D" w:rsidP="00375C2D">
      <w:pPr>
        <w:ind w:firstLine="567"/>
        <w:jc w:val="both"/>
        <w:rPr>
          <w:rFonts w:ascii="GHEA Grapalat" w:hAnsi="GHEA Grapalat" w:cs="Sylfaen"/>
          <w:sz w:val="20"/>
          <w:lang w:val="es-ES"/>
        </w:rPr>
      </w:pPr>
      <w:r>
        <w:rPr>
          <w:rFonts w:ascii="GHEA Grapalat" w:hAnsi="GHEA Grapalat" w:cs="Sylfaen"/>
          <w:sz w:val="20"/>
          <w:lang w:val="es-ES"/>
        </w:rPr>
        <w:t xml:space="preserve">2.1 </w:t>
      </w:r>
      <w:r>
        <w:rPr>
          <w:rFonts w:ascii="GHEA Grapalat" w:hAnsi="GHEA Grapalat" w:cs="Sylfaen"/>
          <w:sz w:val="20"/>
          <w:lang w:val="ru-RU"/>
        </w:rPr>
        <w:t>ընթացակարգին</w:t>
      </w:r>
      <w:r>
        <w:rPr>
          <w:rFonts w:ascii="GHEA Grapalat" w:hAnsi="GHEA Grapalat" w:cs="Sylfaen"/>
          <w:sz w:val="20"/>
          <w:lang w:val="af-ZA"/>
        </w:rPr>
        <w:t xml:space="preserve"> </w:t>
      </w:r>
      <w:r>
        <w:rPr>
          <w:rFonts w:ascii="GHEA Grapalat" w:hAnsi="GHEA Grapalat" w:cs="Sylfaen"/>
          <w:sz w:val="20"/>
          <w:lang w:val="ru-RU"/>
        </w:rPr>
        <w:t>մասնակցելու</w:t>
      </w:r>
      <w:r>
        <w:rPr>
          <w:rFonts w:ascii="GHEA Grapalat" w:hAnsi="GHEA Grapalat" w:cs="Sylfaen"/>
          <w:sz w:val="20"/>
          <w:lang w:val="af-ZA"/>
        </w:rPr>
        <w:t xml:space="preserve"> </w:t>
      </w:r>
      <w:r>
        <w:rPr>
          <w:rFonts w:ascii="GHEA Grapalat" w:hAnsi="GHEA Grapalat" w:cs="Sylfaen"/>
          <w:sz w:val="20"/>
          <w:lang w:val="ru-RU"/>
        </w:rPr>
        <w:t>դիմում</w:t>
      </w:r>
      <w:r>
        <w:rPr>
          <w:rFonts w:ascii="GHEA Grapalat" w:hAnsi="GHEA Grapalat" w:cs="Sylfaen"/>
          <w:sz w:val="20"/>
          <w:lang w:val="es-ES"/>
        </w:rPr>
        <w:t>-</w:t>
      </w:r>
      <w:r>
        <w:rPr>
          <w:rFonts w:ascii="GHEA Grapalat" w:hAnsi="GHEA Grapalat" w:cs="Sylfaen"/>
          <w:sz w:val="20"/>
        </w:rPr>
        <w:t>հայտարարություն</w:t>
      </w:r>
      <w:r>
        <w:rPr>
          <w:rFonts w:ascii="GHEA Grapalat" w:hAnsi="GHEA Grapalat" w:cs="Sylfaen"/>
          <w:sz w:val="20"/>
          <w:lang w:val="af-ZA"/>
        </w:rPr>
        <w:t>` համաձայն հ</w:t>
      </w:r>
      <w:r>
        <w:rPr>
          <w:rFonts w:ascii="GHEA Grapalat" w:hAnsi="GHEA Grapalat" w:cs="Sylfaen"/>
          <w:sz w:val="20"/>
          <w:lang w:val="ru-RU"/>
        </w:rPr>
        <w:t>ավելված</w:t>
      </w:r>
      <w:r>
        <w:rPr>
          <w:rFonts w:ascii="GHEA Grapalat" w:hAnsi="GHEA Grapalat" w:cs="Sylfaen"/>
          <w:sz w:val="20"/>
          <w:lang w:val="af-ZA"/>
        </w:rPr>
        <w:t xml:space="preserve"> N 1-ի</w:t>
      </w:r>
      <w:r>
        <w:rPr>
          <w:rFonts w:ascii="GHEA Grapalat" w:hAnsi="GHEA Grapalat" w:cs="Sylfaen"/>
          <w:sz w:val="20"/>
          <w:lang w:val="es-ES"/>
        </w:rPr>
        <w:t>.</w:t>
      </w:r>
    </w:p>
    <w:p w:rsidR="00375C2D" w:rsidRDefault="00375C2D" w:rsidP="00375C2D">
      <w:pPr>
        <w:ind w:firstLine="567"/>
        <w:jc w:val="both"/>
        <w:rPr>
          <w:rFonts w:ascii="GHEA Grapalat" w:hAnsi="GHEA Grapalat" w:cs="Sylfaen"/>
          <w:sz w:val="20"/>
          <w:lang w:val="es-ES"/>
        </w:rPr>
      </w:pPr>
      <w:r>
        <w:rPr>
          <w:rFonts w:ascii="GHEA Grapalat" w:hAnsi="GHEA Grapalat"/>
          <w:sz w:val="20"/>
          <w:lang w:val="es-ES"/>
        </w:rPr>
        <w:t xml:space="preserve">2.2 </w:t>
      </w:r>
      <w:r>
        <w:rPr>
          <w:rFonts w:ascii="GHEA Grapalat" w:hAnsi="GHEA Grapalat" w:cs="Sylfaen"/>
          <w:sz w:val="20"/>
          <w:lang w:val="es-ES"/>
        </w:rPr>
        <w:t xml:space="preserve">իր կողմից հաստատված` </w:t>
      </w:r>
      <w:r>
        <w:rPr>
          <w:rFonts w:ascii="GHEA Grapalat" w:hAnsi="GHEA Grapalat" w:cs="Sylfaen"/>
          <w:sz w:val="20"/>
        </w:rPr>
        <w:t>առաջարկվող</w:t>
      </w:r>
      <w:r>
        <w:rPr>
          <w:rFonts w:ascii="GHEA Grapalat" w:hAnsi="GHEA Grapalat" w:cs="Sylfaen"/>
          <w:sz w:val="20"/>
          <w:lang w:val="es-ES"/>
        </w:rPr>
        <w:t xml:space="preserve"> </w:t>
      </w:r>
      <w:r>
        <w:rPr>
          <w:rFonts w:ascii="GHEA Grapalat" w:hAnsi="GHEA Grapalat" w:cs="Sylfaen"/>
          <w:sz w:val="20"/>
        </w:rPr>
        <w:t>ապրանքի</w:t>
      </w:r>
      <w:r>
        <w:rPr>
          <w:rFonts w:ascii="GHEA Grapalat" w:hAnsi="GHEA Grapalat" w:cs="Sylfaen"/>
          <w:sz w:val="20"/>
          <w:lang w:val="es-ES"/>
        </w:rPr>
        <w:t xml:space="preserve"> </w:t>
      </w:r>
      <w:r>
        <w:rPr>
          <w:rFonts w:ascii="GHEA Grapalat" w:hAnsi="GHEA Grapalat"/>
          <w:sz w:val="20"/>
          <w:szCs w:val="20"/>
          <w:lang w:val="hy-AM" w:eastAsia="x-none"/>
        </w:rPr>
        <w:t>ամբողջական նկարագիրը</w:t>
      </w:r>
      <w:r>
        <w:rPr>
          <w:rFonts w:ascii="GHEA Grapalat" w:hAnsi="GHEA Grapalat"/>
          <w:sz w:val="20"/>
          <w:szCs w:val="20"/>
          <w:lang w:val="es-ES" w:eastAsia="x-none"/>
        </w:rPr>
        <w:t xml:space="preserve">` </w:t>
      </w:r>
      <w:r>
        <w:rPr>
          <w:rFonts w:ascii="GHEA Grapalat" w:hAnsi="GHEA Grapalat"/>
          <w:sz w:val="20"/>
          <w:szCs w:val="20"/>
          <w:lang w:eastAsia="x-none"/>
        </w:rPr>
        <w:t>համաձայն</w:t>
      </w:r>
      <w:r>
        <w:rPr>
          <w:rFonts w:ascii="GHEA Grapalat" w:hAnsi="GHEA Grapalat"/>
          <w:sz w:val="20"/>
          <w:szCs w:val="20"/>
          <w:lang w:val="es-ES" w:eastAsia="x-none"/>
        </w:rPr>
        <w:t xml:space="preserve"> </w:t>
      </w:r>
      <w:r>
        <w:rPr>
          <w:rFonts w:ascii="GHEA Grapalat" w:hAnsi="GHEA Grapalat"/>
          <w:sz w:val="20"/>
          <w:szCs w:val="20"/>
          <w:lang w:eastAsia="x-none"/>
        </w:rPr>
        <w:t>հավելված</w:t>
      </w:r>
      <w:r>
        <w:rPr>
          <w:rFonts w:ascii="GHEA Grapalat" w:hAnsi="GHEA Grapalat"/>
          <w:sz w:val="20"/>
          <w:szCs w:val="20"/>
          <w:lang w:val="es-ES" w:eastAsia="x-none"/>
        </w:rPr>
        <w:t xml:space="preserve"> N 1.1-</w:t>
      </w:r>
      <w:r>
        <w:rPr>
          <w:rFonts w:ascii="GHEA Grapalat" w:hAnsi="GHEA Grapalat"/>
          <w:sz w:val="20"/>
          <w:szCs w:val="20"/>
          <w:lang w:eastAsia="x-none"/>
        </w:rPr>
        <w:t>ի</w:t>
      </w:r>
      <w:r>
        <w:rPr>
          <w:rFonts w:ascii="GHEA Grapalat" w:hAnsi="GHEA Grapalat" w:cs="Sylfaen"/>
          <w:sz w:val="20"/>
          <w:lang w:val="es-ES"/>
        </w:rPr>
        <w:t>.</w:t>
      </w:r>
    </w:p>
    <w:p w:rsidR="00375C2D" w:rsidRDefault="00375C2D" w:rsidP="00375C2D">
      <w:pPr>
        <w:pStyle w:val="norm"/>
        <w:spacing w:line="276" w:lineRule="auto"/>
        <w:ind w:firstLine="567"/>
        <w:rPr>
          <w:rFonts w:ascii="GHEA Grapalat" w:hAnsi="GHEA Grapalat" w:cs="Sylfaen"/>
          <w:sz w:val="20"/>
          <w:szCs w:val="24"/>
          <w:lang w:val="af-ZA" w:eastAsia="en-US"/>
        </w:rPr>
      </w:pPr>
      <w:r>
        <w:rPr>
          <w:rFonts w:ascii="GHEA Grapalat" w:hAnsi="GHEA Grapalat" w:cs="Sylfaen"/>
          <w:sz w:val="20"/>
          <w:lang w:val="af-ZA"/>
        </w:rPr>
        <w:t xml:space="preserve">2.3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պատճենը</w:t>
      </w:r>
      <w:r>
        <w:rPr>
          <w:rFonts w:ascii="GHEA Grapalat" w:hAnsi="GHEA Grapalat" w:cs="Sylfaen"/>
          <w:sz w:val="20"/>
          <w:szCs w:val="24"/>
          <w:lang w:val="af-ZA" w:eastAsia="en-US"/>
        </w:rPr>
        <w:t xml:space="preserve"> </w:t>
      </w:r>
      <w:r>
        <w:rPr>
          <w:rFonts w:ascii="GHEA Grapalat" w:hAnsi="GHEA Grapalat" w:cs="Sylfaen"/>
          <w:sz w:val="20"/>
          <w:szCs w:val="24"/>
          <w:lang w:eastAsia="en-US"/>
        </w:rPr>
        <w:t>և</w:t>
      </w:r>
      <w:r>
        <w:rPr>
          <w:rFonts w:ascii="GHEA Grapalat" w:hAnsi="GHEA Grapalat" w:cs="Sylfaen"/>
          <w:sz w:val="20"/>
          <w:szCs w:val="24"/>
          <w:lang w:val="af-ZA" w:eastAsia="en-US"/>
        </w:rPr>
        <w:t xml:space="preserve"> </w:t>
      </w:r>
      <w:r>
        <w:rPr>
          <w:rFonts w:ascii="GHEA Grapalat" w:hAnsi="GHEA Grapalat" w:cs="Sylfaen"/>
          <w:sz w:val="20"/>
          <w:szCs w:val="24"/>
          <w:lang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կողմ</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հանդիսացող</w:t>
      </w:r>
      <w:r>
        <w:rPr>
          <w:rFonts w:ascii="GHEA Grapalat" w:hAnsi="GHEA Grapalat" w:cs="Sylfaen"/>
          <w:sz w:val="20"/>
          <w:szCs w:val="24"/>
          <w:lang w:val="af-ZA" w:eastAsia="en-US"/>
        </w:rPr>
        <w:t xml:space="preserve"> </w:t>
      </w:r>
      <w:r>
        <w:rPr>
          <w:rFonts w:ascii="GHEA Grapalat" w:hAnsi="GHEA Grapalat" w:cs="Sylfaen"/>
          <w:sz w:val="20"/>
          <w:szCs w:val="24"/>
          <w:lang w:eastAsia="en-US"/>
        </w:rPr>
        <w:t>անձի</w:t>
      </w:r>
      <w:r>
        <w:rPr>
          <w:rFonts w:ascii="GHEA Grapalat" w:hAnsi="GHEA Grapalat" w:cs="Sylfaen"/>
          <w:sz w:val="20"/>
          <w:szCs w:val="24"/>
          <w:lang w:val="af-ZA" w:eastAsia="en-US"/>
        </w:rPr>
        <w:t xml:space="preserve"> </w:t>
      </w:r>
      <w:r>
        <w:rPr>
          <w:rFonts w:ascii="GHEA Grapalat" w:hAnsi="GHEA Grapalat" w:cs="Sylfaen"/>
          <w:sz w:val="20"/>
          <w:szCs w:val="24"/>
          <w:lang w:eastAsia="en-US"/>
        </w:rPr>
        <w:t>տվյալները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պայմանագիրն</w:t>
      </w:r>
      <w:r>
        <w:rPr>
          <w:rFonts w:ascii="GHEA Grapalat" w:hAnsi="GHEA Grapalat" w:cs="Sylfaen"/>
          <w:sz w:val="20"/>
          <w:szCs w:val="24"/>
          <w:lang w:val="af-ZA" w:eastAsia="en-US"/>
        </w:rPr>
        <w:t xml:space="preserve"> </w:t>
      </w:r>
      <w:r>
        <w:rPr>
          <w:rFonts w:ascii="GHEA Grapalat" w:hAnsi="GHEA Grapalat" w:cs="Sylfaen"/>
          <w:sz w:val="20"/>
          <w:szCs w:val="24"/>
          <w:lang w:eastAsia="en-US"/>
        </w:rPr>
        <w:t>իրականացվելու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Pr>
          <w:rFonts w:ascii="GHEA Grapalat" w:hAnsi="GHEA Grapalat" w:cs="Sylfaen"/>
          <w:sz w:val="20"/>
          <w:szCs w:val="24"/>
          <w:lang w:val="af-ZA" w:eastAsia="en-US"/>
        </w:rPr>
        <w:t>.</w:t>
      </w:r>
    </w:p>
    <w:p w:rsidR="00375C2D" w:rsidRDefault="00375C2D" w:rsidP="00375C2D">
      <w:pPr>
        <w:pStyle w:val="norm"/>
        <w:spacing w:line="240" w:lineRule="auto"/>
        <w:ind w:firstLine="567"/>
        <w:rPr>
          <w:rFonts w:ascii="GHEA Grapalat" w:hAnsi="GHEA Grapalat" w:cs="Sylfaen"/>
          <w:color w:val="FFFFFF"/>
          <w:sz w:val="20"/>
          <w:szCs w:val="24"/>
          <w:lang w:val="af-ZA" w:eastAsia="en-US"/>
        </w:rPr>
      </w:pPr>
      <w:r>
        <w:rPr>
          <w:rFonts w:ascii="GHEA Grapalat" w:hAnsi="GHEA Grapalat" w:cs="Sylfaen"/>
          <w:sz w:val="20"/>
          <w:szCs w:val="24"/>
          <w:lang w:val="af-ZA" w:eastAsia="en-US"/>
        </w:rPr>
        <w:t xml:space="preserve">2.4 </w:t>
      </w:r>
      <w:r>
        <w:rPr>
          <w:rFonts w:ascii="GHEA Grapalat" w:hAnsi="GHEA Grapalat" w:cs="Sylfaen"/>
          <w:sz w:val="20"/>
          <w:szCs w:val="24"/>
          <w:lang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պայմանագիրը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մասնակիցները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մասնակցում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կարգով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կոնսորցիումով</w:t>
      </w:r>
      <w:r>
        <w:rPr>
          <w:rFonts w:ascii="GHEA Grapalat" w:hAnsi="GHEA Grapalat" w:cs="Sylfaen"/>
          <w:sz w:val="20"/>
          <w:szCs w:val="24"/>
          <w:lang w:val="af-ZA" w:eastAsia="en-US"/>
        </w:rPr>
        <w:t>).</w:t>
      </w:r>
      <w:r>
        <w:rPr>
          <w:rFonts w:ascii="GHEA Grapalat" w:hAnsi="GHEA Grapalat" w:cs="Sylfaen"/>
          <w:sz w:val="20"/>
          <w:szCs w:val="24"/>
          <w:vertAlign w:val="superscript"/>
          <w:lang w:val="af-ZA" w:eastAsia="en-US"/>
        </w:rPr>
        <w:t xml:space="preserve">15 </w:t>
      </w:r>
      <w:r>
        <w:rPr>
          <w:rStyle w:val="aff2"/>
          <w:rFonts w:ascii="GHEA Grapalat" w:hAnsi="GHEA Grapalat" w:cs="Sylfaen"/>
          <w:color w:val="FFFFFF"/>
          <w:sz w:val="20"/>
          <w:szCs w:val="24"/>
          <w:lang w:val="af-ZA" w:eastAsia="en-US"/>
        </w:rPr>
        <w:footnoteReference w:id="2"/>
      </w:r>
    </w:p>
    <w:p w:rsidR="00375C2D" w:rsidRDefault="00375C2D" w:rsidP="00375C2D">
      <w:pPr>
        <w:ind w:firstLine="567"/>
        <w:jc w:val="both"/>
        <w:rPr>
          <w:rFonts w:ascii="GHEA Grapalat" w:hAnsi="GHEA Grapalat" w:cs="Sylfaen"/>
          <w:sz w:val="20"/>
          <w:lang w:val="af-ZA"/>
        </w:rPr>
      </w:pPr>
      <w:r>
        <w:rPr>
          <w:rFonts w:ascii="GHEA Grapalat" w:hAnsi="GHEA Grapalat" w:cs="Sylfaen"/>
          <w:sz w:val="20"/>
          <w:lang w:val="af-ZA"/>
        </w:rPr>
        <w:t xml:space="preserve">2.6 </w:t>
      </w:r>
      <w:r>
        <w:rPr>
          <w:rFonts w:ascii="GHEA Grapalat" w:hAnsi="GHEA Grapalat" w:cs="Sylfaen"/>
          <w:sz w:val="20"/>
          <w:lang w:val="hy-AM"/>
        </w:rPr>
        <w:t>գնային</w:t>
      </w:r>
      <w:r>
        <w:rPr>
          <w:rFonts w:ascii="GHEA Grapalat" w:hAnsi="GHEA Grapalat" w:cs="Sylfaen"/>
          <w:sz w:val="20"/>
          <w:lang w:val="af-ZA"/>
        </w:rPr>
        <w:t xml:space="preserve"> </w:t>
      </w:r>
      <w:r>
        <w:rPr>
          <w:rFonts w:ascii="GHEA Grapalat" w:hAnsi="GHEA Grapalat" w:cs="Sylfaen"/>
          <w:sz w:val="20"/>
          <w:lang w:val="hy-AM"/>
        </w:rPr>
        <w:t>առաջարկ</w:t>
      </w:r>
      <w:r>
        <w:rPr>
          <w:rFonts w:ascii="GHEA Grapalat" w:hAnsi="GHEA Grapalat" w:cs="Sylfaen"/>
          <w:sz w:val="20"/>
          <w:lang w:val="af-ZA"/>
        </w:rPr>
        <w:t xml:space="preserve">` </w:t>
      </w:r>
      <w:r>
        <w:rPr>
          <w:rFonts w:ascii="GHEA Grapalat" w:hAnsi="GHEA Grapalat" w:cs="Sylfaen"/>
          <w:sz w:val="20"/>
          <w:lang w:val="hy-AM"/>
        </w:rPr>
        <w:t>համաձայն</w:t>
      </w:r>
      <w:r>
        <w:rPr>
          <w:rFonts w:ascii="GHEA Grapalat" w:hAnsi="GHEA Grapalat" w:cs="Sylfaen"/>
          <w:sz w:val="20"/>
          <w:lang w:val="af-ZA"/>
        </w:rPr>
        <w:t xml:space="preserve"> </w:t>
      </w:r>
      <w:r>
        <w:rPr>
          <w:rFonts w:ascii="GHEA Grapalat" w:hAnsi="GHEA Grapalat" w:cs="Sylfaen"/>
          <w:sz w:val="20"/>
          <w:lang w:val="hy-AM"/>
        </w:rPr>
        <w:t>հավելված</w:t>
      </w:r>
      <w:r>
        <w:rPr>
          <w:rFonts w:ascii="GHEA Grapalat" w:hAnsi="GHEA Grapalat" w:cs="Sylfaen"/>
          <w:sz w:val="20"/>
          <w:lang w:val="af-ZA"/>
        </w:rPr>
        <w:t xml:space="preserve"> N 2-</w:t>
      </w:r>
      <w:r>
        <w:rPr>
          <w:rFonts w:ascii="GHEA Grapalat" w:hAnsi="GHEA Grapalat" w:cs="Sylfaen"/>
          <w:sz w:val="20"/>
          <w:lang w:val="hy-AM"/>
        </w:rPr>
        <w:t>ի</w:t>
      </w:r>
      <w:r>
        <w:rPr>
          <w:rFonts w:ascii="GHEA Grapalat" w:hAnsi="GHEA Grapalat" w:cs="Sylfaen"/>
          <w:sz w:val="20"/>
          <w:lang w:val="af-ZA"/>
        </w:rPr>
        <w:t xml:space="preserve">: Գնային առաջարկը </w:t>
      </w:r>
      <w:r>
        <w:rPr>
          <w:rFonts w:ascii="GHEA Grapalat" w:hAnsi="GHEA Grapalat" w:cs="Sylfaen"/>
          <w:sz w:val="20"/>
          <w:lang w:val="hy-AM"/>
        </w:rPr>
        <w:t>ներկայացվում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szCs w:val="20"/>
          <w:lang w:val="hy-AM"/>
        </w:rPr>
        <w:t>ինքնարժեք, շահույթ</w:t>
      </w:r>
      <w:r>
        <w:rPr>
          <w:rFonts w:ascii="GHEA Grapalat" w:hAnsi="GHEA Grapalat" w:cs="Sylfaen"/>
          <w:sz w:val="22"/>
          <w:szCs w:val="22"/>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ավելացված</w:t>
      </w:r>
      <w:r>
        <w:rPr>
          <w:rFonts w:ascii="GHEA Grapalat" w:hAnsi="GHEA Grapalat" w:cs="Sylfaen"/>
          <w:sz w:val="20"/>
          <w:lang w:val="af-ZA"/>
        </w:rPr>
        <w:t xml:space="preserve"> </w:t>
      </w:r>
      <w:r>
        <w:rPr>
          <w:rFonts w:ascii="GHEA Grapalat" w:hAnsi="GHEA Grapalat" w:cs="Sylfaen"/>
          <w:sz w:val="20"/>
          <w:lang w:val="hy-AM"/>
        </w:rPr>
        <w:t>արժեքի</w:t>
      </w:r>
      <w:r>
        <w:rPr>
          <w:rFonts w:ascii="GHEA Grapalat" w:hAnsi="GHEA Grapalat" w:cs="Sylfaen"/>
          <w:sz w:val="20"/>
          <w:lang w:val="af-ZA"/>
        </w:rPr>
        <w:t xml:space="preserve"> </w:t>
      </w:r>
      <w:r>
        <w:rPr>
          <w:rFonts w:ascii="GHEA Grapalat" w:hAnsi="GHEA Grapalat" w:cs="Sylfaen"/>
          <w:sz w:val="20"/>
          <w:lang w:val="hy-AM"/>
        </w:rPr>
        <w:t>հարկ</w:t>
      </w:r>
      <w:r>
        <w:rPr>
          <w:rFonts w:ascii="GHEA Grapalat" w:hAnsi="GHEA Grapalat" w:cs="Sylfaen"/>
          <w:sz w:val="20"/>
          <w:lang w:val="af-ZA"/>
        </w:rPr>
        <w:t xml:space="preserve"> </w:t>
      </w:r>
      <w:r>
        <w:rPr>
          <w:rFonts w:ascii="GHEA Grapalat" w:hAnsi="GHEA Grapalat" w:cs="Sylfaen"/>
          <w:sz w:val="20"/>
          <w:lang w:val="hy-AM"/>
        </w:rPr>
        <w:t>ընդհանրական</w:t>
      </w:r>
      <w:r>
        <w:rPr>
          <w:rFonts w:ascii="GHEA Grapalat" w:hAnsi="GHEA Grapalat" w:cs="Sylfaen"/>
          <w:sz w:val="20"/>
          <w:lang w:val="af-ZA"/>
        </w:rPr>
        <w:t xml:space="preserve"> </w:t>
      </w:r>
      <w:r>
        <w:rPr>
          <w:rFonts w:ascii="GHEA Grapalat" w:hAnsi="GHEA Grapalat" w:cs="Sylfaen"/>
          <w:sz w:val="20"/>
          <w:lang w:val="hy-AM"/>
        </w:rPr>
        <w:t>բաղադրիչներից</w:t>
      </w:r>
      <w:r>
        <w:rPr>
          <w:rFonts w:ascii="GHEA Grapalat" w:hAnsi="GHEA Grapalat" w:cs="Sylfaen"/>
          <w:sz w:val="20"/>
          <w:lang w:val="af-ZA"/>
        </w:rPr>
        <w:t xml:space="preserve"> </w:t>
      </w:r>
      <w:r>
        <w:rPr>
          <w:rFonts w:ascii="GHEA Grapalat" w:hAnsi="GHEA Grapalat" w:cs="Sylfaen"/>
          <w:sz w:val="20"/>
          <w:lang w:val="hy-AM"/>
        </w:rPr>
        <w:t>բաղկացած</w:t>
      </w:r>
      <w:r>
        <w:rPr>
          <w:rFonts w:ascii="GHEA Grapalat" w:hAnsi="GHEA Grapalat" w:cs="Sylfaen"/>
          <w:sz w:val="20"/>
          <w:lang w:val="af-ZA"/>
        </w:rPr>
        <w:t xml:space="preserve"> </w:t>
      </w:r>
      <w:r>
        <w:rPr>
          <w:rFonts w:ascii="GHEA Grapalat" w:hAnsi="GHEA Grapalat" w:cs="Sylfaen"/>
          <w:sz w:val="20"/>
          <w:lang w:val="hy-AM"/>
        </w:rPr>
        <w:t>հաշվարկի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sz w:val="20"/>
          <w:lang w:val="af-ZA"/>
        </w:rPr>
        <w:t xml:space="preserve"> </w:t>
      </w:r>
      <w:r>
        <w:rPr>
          <w:rFonts w:ascii="GHEA Grapalat" w:hAnsi="GHEA Grapalat" w:cs="Sylfaen"/>
          <w:sz w:val="20"/>
          <w:lang w:val="hy-AM"/>
        </w:rPr>
        <w:t>Ինքնարժեքի</w:t>
      </w:r>
      <w:r>
        <w:rPr>
          <w:rFonts w:ascii="GHEA Grapalat" w:hAnsi="GHEA Grapalat" w:cs="Sylfaen"/>
          <w:sz w:val="20"/>
          <w:lang w:val="af-ZA"/>
        </w:rPr>
        <w:t xml:space="preserve"> </w:t>
      </w:r>
      <w:r>
        <w:rPr>
          <w:rFonts w:ascii="GHEA Grapalat" w:hAnsi="GHEA Grapalat" w:cs="Sylfaen"/>
          <w:sz w:val="20"/>
          <w:lang w:val="ru-RU"/>
        </w:rPr>
        <w:t>բաղադրիչների</w:t>
      </w:r>
      <w:r>
        <w:rPr>
          <w:rFonts w:ascii="GHEA Grapalat" w:hAnsi="GHEA Grapalat" w:cs="Sylfaen"/>
          <w:sz w:val="20"/>
          <w:lang w:val="af-ZA"/>
        </w:rPr>
        <w:t xml:space="preserve"> </w:t>
      </w:r>
      <w:r>
        <w:rPr>
          <w:rFonts w:ascii="GHEA Grapalat" w:hAnsi="GHEA Grapalat" w:cs="Sylfaen"/>
          <w:sz w:val="20"/>
          <w:lang w:val="ru-RU"/>
        </w:rPr>
        <w:t>հաշվարկ</w:t>
      </w:r>
      <w:r>
        <w:rPr>
          <w:rFonts w:ascii="GHEA Grapalat" w:hAnsi="GHEA Grapalat" w:cs="Sylfaen"/>
          <w:sz w:val="20"/>
          <w:lang w:val="af-ZA"/>
        </w:rPr>
        <w:t xml:space="preserve">` </w:t>
      </w:r>
      <w:r>
        <w:rPr>
          <w:rFonts w:ascii="GHEA Grapalat" w:hAnsi="GHEA Grapalat" w:cs="Sylfaen"/>
          <w:sz w:val="20"/>
          <w:lang w:val="ru-RU"/>
        </w:rPr>
        <w:t>բացվածք</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մանրամասներ</w:t>
      </w:r>
      <w:r>
        <w:rPr>
          <w:rFonts w:ascii="GHEA Grapalat" w:hAnsi="GHEA Grapalat" w:cs="Sylfaen"/>
          <w:sz w:val="20"/>
          <w:lang w:val="af-ZA"/>
        </w:rPr>
        <w:t xml:space="preserve"> </w:t>
      </w:r>
      <w:r>
        <w:rPr>
          <w:rFonts w:ascii="GHEA Grapalat" w:hAnsi="GHEA Grapalat" w:cs="Sylfaen"/>
          <w:sz w:val="20"/>
          <w:lang w:val="ru-RU"/>
        </w:rPr>
        <w:t>չեն</w:t>
      </w:r>
      <w:r>
        <w:rPr>
          <w:rFonts w:ascii="GHEA Grapalat" w:hAnsi="GHEA Grapalat" w:cs="Sylfaen"/>
          <w:sz w:val="20"/>
          <w:lang w:val="af-ZA"/>
        </w:rPr>
        <w:t xml:space="preserve"> </w:t>
      </w:r>
      <w:r>
        <w:rPr>
          <w:rFonts w:ascii="GHEA Grapalat" w:hAnsi="GHEA Grapalat" w:cs="Sylfaen"/>
          <w:sz w:val="20"/>
          <w:lang w:val="ru-RU"/>
        </w:rPr>
        <w:t>պահանջվում</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ներկայացվում</w:t>
      </w:r>
      <w:r>
        <w:rPr>
          <w:rFonts w:ascii="GHEA Grapalat" w:hAnsi="GHEA Grapalat" w:cs="Sylfaen"/>
          <w:sz w:val="20"/>
          <w:lang w:val="af-ZA"/>
        </w:rPr>
        <w:t xml:space="preserve">: </w:t>
      </w:r>
    </w:p>
    <w:p w:rsidR="00375C2D" w:rsidRDefault="00375C2D" w:rsidP="00375C2D">
      <w:pPr>
        <w:ind w:firstLine="567"/>
        <w:jc w:val="both"/>
        <w:rPr>
          <w:rFonts w:ascii="GHEA Grapalat" w:hAnsi="GHEA Grapalat"/>
          <w:b/>
          <w:sz w:val="20"/>
          <w:lang w:val="af-ZA"/>
        </w:rPr>
      </w:pPr>
    </w:p>
    <w:p w:rsidR="00375C2D" w:rsidRDefault="00375C2D" w:rsidP="00375C2D">
      <w:pPr>
        <w:ind w:firstLine="567"/>
        <w:jc w:val="both"/>
        <w:rPr>
          <w:rFonts w:ascii="GHEA Grapalat" w:hAnsi="GHEA Grapalat" w:cs="Sylfaen"/>
          <w:sz w:val="20"/>
          <w:lang w:val="af-ZA"/>
        </w:rPr>
      </w:pPr>
    </w:p>
    <w:p w:rsidR="00375C2D" w:rsidRDefault="00375C2D" w:rsidP="00375C2D">
      <w:pPr>
        <w:jc w:val="center"/>
        <w:rPr>
          <w:rFonts w:ascii="GHEA Grapalat" w:hAnsi="GHEA Grapalat" w:cs="Sylfaen"/>
          <w:b/>
          <w:sz w:val="20"/>
          <w:lang w:val="es-ES"/>
        </w:rPr>
      </w:pPr>
      <w:r>
        <w:rPr>
          <w:rFonts w:ascii="GHEA Grapalat" w:hAnsi="GHEA Grapalat"/>
          <w:b/>
          <w:sz w:val="20"/>
          <w:lang w:val="es-ES"/>
        </w:rPr>
        <w:t xml:space="preserve">3. </w:t>
      </w:r>
      <w:r>
        <w:rPr>
          <w:rFonts w:ascii="GHEA Grapalat" w:hAnsi="GHEA Grapalat" w:cs="Sylfaen"/>
          <w:b/>
          <w:sz w:val="20"/>
          <w:lang w:val="es-ES"/>
        </w:rPr>
        <w:t>ՀԱՅՏԸ</w:t>
      </w:r>
      <w:r>
        <w:rPr>
          <w:rFonts w:ascii="GHEA Grapalat" w:hAnsi="GHEA Grapalat" w:cs="Arial"/>
          <w:b/>
          <w:sz w:val="20"/>
          <w:lang w:val="es-ES"/>
        </w:rPr>
        <w:t xml:space="preserve">  </w:t>
      </w:r>
      <w:r>
        <w:rPr>
          <w:rFonts w:ascii="GHEA Grapalat" w:hAnsi="GHEA Grapalat" w:cs="Sylfaen"/>
          <w:b/>
          <w:sz w:val="20"/>
          <w:lang w:val="es-ES"/>
        </w:rPr>
        <w:t>ՊԱՏՐԱՍՏԵԼՈՒ</w:t>
      </w:r>
      <w:r>
        <w:rPr>
          <w:rFonts w:ascii="GHEA Grapalat" w:hAnsi="GHEA Grapalat" w:cs="Arial"/>
          <w:b/>
          <w:sz w:val="20"/>
          <w:lang w:val="es-ES"/>
        </w:rPr>
        <w:t xml:space="preserve">  </w:t>
      </w:r>
      <w:r>
        <w:rPr>
          <w:rFonts w:ascii="GHEA Grapalat" w:hAnsi="GHEA Grapalat" w:cs="Sylfaen"/>
          <w:b/>
          <w:sz w:val="20"/>
          <w:lang w:val="es-ES"/>
        </w:rPr>
        <w:t>ԿԱՐԳԸ</w:t>
      </w:r>
    </w:p>
    <w:p w:rsidR="00375C2D" w:rsidRDefault="00375C2D" w:rsidP="00375C2D">
      <w:pPr>
        <w:jc w:val="center"/>
        <w:rPr>
          <w:rFonts w:ascii="GHEA Grapalat" w:hAnsi="GHEA Grapalat" w:cs="Sylfaen"/>
          <w:b/>
          <w:sz w:val="20"/>
          <w:lang w:val="es-ES"/>
        </w:rPr>
      </w:pPr>
    </w:p>
    <w:p w:rsidR="00375C2D" w:rsidRDefault="00375C2D" w:rsidP="00375C2D">
      <w:pPr>
        <w:ind w:firstLine="567"/>
        <w:jc w:val="both"/>
        <w:rPr>
          <w:rFonts w:ascii="GHEA Grapalat" w:hAnsi="GHEA Grapalat" w:cs="Sylfaen"/>
          <w:sz w:val="20"/>
          <w:szCs w:val="20"/>
          <w:lang w:val="es-ES"/>
        </w:rPr>
      </w:pPr>
      <w:r>
        <w:rPr>
          <w:rFonts w:ascii="GHEA Grapalat" w:hAnsi="GHEA Grapalat"/>
          <w:sz w:val="20"/>
          <w:szCs w:val="20"/>
          <w:lang w:val="es-ES"/>
        </w:rPr>
        <w:t xml:space="preserve">3.1 </w:t>
      </w:r>
      <w:r>
        <w:rPr>
          <w:rFonts w:ascii="GHEA Grapalat" w:hAnsi="GHEA Grapalat" w:cs="Sylfaen"/>
          <w:sz w:val="20"/>
          <w:szCs w:val="20"/>
          <w:lang w:val="ru-RU"/>
        </w:rPr>
        <w:t>Մասնակիցը</w:t>
      </w:r>
      <w:r>
        <w:rPr>
          <w:rFonts w:ascii="GHEA Grapalat" w:hAnsi="GHEA Grapalat" w:cs="Sylfaen"/>
          <w:sz w:val="20"/>
          <w:szCs w:val="20"/>
          <w:lang w:val="es-ES"/>
        </w:rPr>
        <w:t xml:space="preserve"> </w:t>
      </w:r>
      <w:r>
        <w:rPr>
          <w:rFonts w:ascii="GHEA Grapalat" w:hAnsi="GHEA Grapalat" w:cs="Sylfaen"/>
          <w:sz w:val="20"/>
          <w:szCs w:val="20"/>
          <w:lang w:val="ru-RU"/>
        </w:rPr>
        <w:t>հայտը</w:t>
      </w:r>
      <w:r>
        <w:rPr>
          <w:rFonts w:ascii="GHEA Grapalat" w:hAnsi="GHEA Grapalat" w:cs="Sylfaen"/>
          <w:sz w:val="20"/>
          <w:szCs w:val="20"/>
          <w:lang w:val="es-ES"/>
        </w:rPr>
        <w:t xml:space="preserve"> </w:t>
      </w:r>
      <w:r>
        <w:rPr>
          <w:rFonts w:ascii="GHEA Grapalat" w:hAnsi="GHEA Grapalat" w:cs="Sylfaen"/>
          <w:sz w:val="20"/>
          <w:szCs w:val="20"/>
          <w:lang w:val="ru-RU"/>
        </w:rPr>
        <w:t>ներկայացնում</w:t>
      </w:r>
      <w:r>
        <w:rPr>
          <w:rFonts w:ascii="GHEA Grapalat" w:hAnsi="GHEA Grapalat" w:cs="Sylfaen"/>
          <w:sz w:val="20"/>
          <w:szCs w:val="20"/>
          <w:lang w:val="es-ES"/>
        </w:rPr>
        <w:t xml:space="preserve"> </w:t>
      </w:r>
      <w:r>
        <w:rPr>
          <w:rFonts w:ascii="GHEA Grapalat" w:hAnsi="GHEA Grapalat" w:cs="Sylfaen"/>
          <w:sz w:val="20"/>
          <w:szCs w:val="20"/>
          <w:lang w:val="ru-RU"/>
        </w:rPr>
        <w:t>է</w:t>
      </w:r>
      <w:r>
        <w:rPr>
          <w:rFonts w:ascii="GHEA Grapalat" w:hAnsi="GHEA Grapalat" w:cs="Sylfaen"/>
          <w:sz w:val="20"/>
          <w:szCs w:val="20"/>
          <w:lang w:val="es-ES"/>
        </w:rPr>
        <w:t xml:space="preserve"> </w:t>
      </w:r>
      <w:r>
        <w:rPr>
          <w:rFonts w:ascii="GHEA Grapalat" w:hAnsi="GHEA Grapalat" w:cs="Sylfaen"/>
          <w:sz w:val="20"/>
          <w:szCs w:val="20"/>
          <w:lang w:val="ru-RU"/>
        </w:rPr>
        <w:t>սույն</w:t>
      </w:r>
      <w:r>
        <w:rPr>
          <w:rFonts w:ascii="GHEA Grapalat" w:hAnsi="GHEA Grapalat" w:cs="Sylfaen"/>
          <w:sz w:val="20"/>
          <w:szCs w:val="20"/>
          <w:lang w:val="es-ES"/>
        </w:rPr>
        <w:t xml:space="preserve"> </w:t>
      </w:r>
      <w:r>
        <w:rPr>
          <w:rFonts w:ascii="GHEA Grapalat" w:hAnsi="GHEA Grapalat" w:cs="Sylfaen"/>
          <w:sz w:val="20"/>
          <w:szCs w:val="20"/>
          <w:lang w:val="ru-RU"/>
        </w:rPr>
        <w:t>հրավերով</w:t>
      </w:r>
      <w:r>
        <w:rPr>
          <w:rFonts w:ascii="GHEA Grapalat" w:hAnsi="GHEA Grapalat" w:cs="Sylfaen"/>
          <w:sz w:val="20"/>
          <w:szCs w:val="20"/>
          <w:lang w:val="es-ES"/>
        </w:rPr>
        <w:t xml:space="preserve"> </w:t>
      </w:r>
      <w:r>
        <w:rPr>
          <w:rFonts w:ascii="GHEA Grapalat" w:hAnsi="GHEA Grapalat" w:cs="Sylfaen"/>
          <w:sz w:val="20"/>
          <w:szCs w:val="20"/>
          <w:lang w:val="ru-RU"/>
        </w:rPr>
        <w:t>սահմանված</w:t>
      </w:r>
      <w:r>
        <w:rPr>
          <w:rFonts w:ascii="GHEA Grapalat" w:hAnsi="GHEA Grapalat" w:cs="Sylfaen"/>
          <w:sz w:val="20"/>
          <w:szCs w:val="20"/>
          <w:lang w:val="es-ES"/>
        </w:rPr>
        <w:t xml:space="preserve"> </w:t>
      </w:r>
      <w:r>
        <w:rPr>
          <w:rFonts w:ascii="GHEA Grapalat" w:hAnsi="GHEA Grapalat" w:cs="Sylfaen"/>
          <w:sz w:val="20"/>
          <w:szCs w:val="20"/>
          <w:lang w:val="ru-RU"/>
        </w:rPr>
        <w:t>կարգով։</w:t>
      </w:r>
      <w:r>
        <w:rPr>
          <w:rFonts w:ascii="GHEA Grapalat" w:hAnsi="GHEA Grapalat" w:cs="Sylfaen"/>
          <w:sz w:val="20"/>
          <w:szCs w:val="20"/>
          <w:lang w:val="es-ES"/>
        </w:rPr>
        <w:t xml:space="preserve"> </w:t>
      </w:r>
    </w:p>
    <w:p w:rsidR="00375C2D" w:rsidRDefault="00375C2D" w:rsidP="00375C2D">
      <w:pPr>
        <w:ind w:firstLine="567"/>
        <w:jc w:val="both"/>
        <w:rPr>
          <w:rFonts w:ascii="GHEA Grapalat" w:hAnsi="GHEA Grapalat" w:cs="Sylfaen"/>
          <w:sz w:val="20"/>
          <w:lang w:val="af-ZA"/>
        </w:rPr>
      </w:pP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es-ES"/>
        </w:rPr>
        <w:t xml:space="preserve"> </w:t>
      </w:r>
      <w:r>
        <w:rPr>
          <w:rFonts w:ascii="GHEA Grapalat" w:hAnsi="GHEA Grapalat" w:cs="Sylfaen"/>
          <w:sz w:val="20"/>
          <w:szCs w:val="20"/>
        </w:rPr>
        <w:t>առաջարկները</w:t>
      </w:r>
      <w:r>
        <w:rPr>
          <w:rFonts w:ascii="GHEA Grapalat" w:hAnsi="GHEA Grapalat"/>
          <w:sz w:val="20"/>
          <w:szCs w:val="20"/>
          <w:lang w:val="es-ES"/>
        </w:rPr>
        <w:t xml:space="preserve">, </w:t>
      </w:r>
      <w:r>
        <w:rPr>
          <w:rFonts w:ascii="GHEA Grapalat" w:hAnsi="GHEA Grapalat" w:cs="Sylfaen"/>
          <w:sz w:val="20"/>
          <w:szCs w:val="20"/>
        </w:rPr>
        <w:t>դրանց</w:t>
      </w:r>
      <w:r>
        <w:rPr>
          <w:rFonts w:ascii="GHEA Grapalat" w:hAnsi="GHEA Grapalat"/>
          <w:sz w:val="20"/>
          <w:szCs w:val="20"/>
          <w:lang w:val="es-ES"/>
        </w:rPr>
        <w:t xml:space="preserve"> </w:t>
      </w:r>
      <w:r>
        <w:rPr>
          <w:rFonts w:ascii="GHEA Grapalat" w:hAnsi="GHEA Grapalat" w:cs="Sylfaen"/>
          <w:sz w:val="20"/>
          <w:szCs w:val="20"/>
        </w:rPr>
        <w:t>վերաբերող</w:t>
      </w:r>
      <w:r>
        <w:rPr>
          <w:rFonts w:ascii="GHEA Grapalat" w:hAnsi="GHEA Grapalat"/>
          <w:sz w:val="20"/>
          <w:szCs w:val="20"/>
          <w:lang w:val="es-ES"/>
        </w:rPr>
        <w:t xml:space="preserve"> </w:t>
      </w:r>
      <w:r>
        <w:rPr>
          <w:rFonts w:ascii="GHEA Grapalat" w:hAnsi="GHEA Grapalat" w:cs="Sylfaen"/>
          <w:sz w:val="20"/>
          <w:szCs w:val="20"/>
        </w:rPr>
        <w:t>փաստաթղթերը</w:t>
      </w:r>
      <w:r>
        <w:rPr>
          <w:rFonts w:ascii="GHEA Grapalat" w:hAnsi="GHEA Grapalat"/>
          <w:sz w:val="20"/>
          <w:szCs w:val="20"/>
          <w:lang w:val="es-ES"/>
        </w:rPr>
        <w:t xml:space="preserve"> </w:t>
      </w:r>
      <w:r>
        <w:rPr>
          <w:rFonts w:ascii="GHEA Grapalat" w:hAnsi="GHEA Grapalat" w:cs="Sylfaen"/>
          <w:sz w:val="20"/>
          <w:szCs w:val="20"/>
        </w:rPr>
        <w:t>դրվում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ծրարի</w:t>
      </w:r>
      <w:r>
        <w:rPr>
          <w:rFonts w:ascii="GHEA Grapalat" w:hAnsi="GHEA Grapalat"/>
          <w:sz w:val="20"/>
          <w:szCs w:val="20"/>
          <w:lang w:val="es-ES"/>
        </w:rPr>
        <w:t xml:space="preserve"> </w:t>
      </w:r>
      <w:r>
        <w:rPr>
          <w:rFonts w:ascii="GHEA Grapalat" w:hAnsi="GHEA Grapalat" w:cs="Sylfaen"/>
          <w:sz w:val="20"/>
          <w:szCs w:val="20"/>
        </w:rPr>
        <w:t>մեջ</w:t>
      </w:r>
      <w:r>
        <w:rPr>
          <w:rFonts w:ascii="GHEA Grapalat" w:hAnsi="GHEA Grapalat"/>
          <w:sz w:val="20"/>
          <w:szCs w:val="20"/>
          <w:lang w:val="es-ES"/>
        </w:rPr>
        <w:t xml:space="preserve">, </w:t>
      </w:r>
      <w:r>
        <w:rPr>
          <w:rFonts w:ascii="GHEA Grapalat" w:hAnsi="GHEA Grapalat" w:cs="Sylfaen"/>
          <w:sz w:val="20"/>
          <w:szCs w:val="20"/>
        </w:rPr>
        <w:t>որը</w:t>
      </w:r>
      <w:r>
        <w:rPr>
          <w:rFonts w:ascii="GHEA Grapalat" w:hAnsi="GHEA Grapalat"/>
          <w:sz w:val="20"/>
          <w:szCs w:val="20"/>
          <w:lang w:val="es-ES"/>
        </w:rPr>
        <w:t xml:space="preserve"> </w:t>
      </w:r>
      <w:r>
        <w:rPr>
          <w:rFonts w:ascii="GHEA Grapalat" w:hAnsi="GHEA Grapalat" w:cs="Sylfaen"/>
          <w:sz w:val="20"/>
          <w:szCs w:val="20"/>
        </w:rPr>
        <w:t>սոսնձում</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cs="Sylfaen"/>
          <w:sz w:val="20"/>
          <w:szCs w:val="20"/>
        </w:rPr>
        <w:t>այն</w:t>
      </w:r>
      <w:r>
        <w:rPr>
          <w:rFonts w:ascii="GHEA Grapalat" w:hAnsi="GHEA Grapalat"/>
          <w:sz w:val="20"/>
          <w:szCs w:val="20"/>
          <w:lang w:val="es-ES"/>
        </w:rPr>
        <w:t xml:space="preserve"> </w:t>
      </w:r>
      <w:r>
        <w:rPr>
          <w:rFonts w:ascii="GHEA Grapalat" w:hAnsi="GHEA Grapalat" w:cs="Sylfaen"/>
          <w:sz w:val="20"/>
          <w:szCs w:val="20"/>
        </w:rPr>
        <w:t>ներկայացնողը</w:t>
      </w:r>
      <w:r>
        <w:rPr>
          <w:rFonts w:ascii="GHEA Grapalat" w:hAnsi="GHEA Grapalat"/>
          <w:sz w:val="20"/>
          <w:szCs w:val="20"/>
          <w:lang w:val="es-ES"/>
        </w:rPr>
        <w:t xml:space="preserve">: </w:t>
      </w:r>
      <w:r>
        <w:rPr>
          <w:rFonts w:ascii="GHEA Grapalat" w:hAnsi="GHEA Grapalat" w:cs="Sylfaen"/>
          <w:sz w:val="20"/>
          <w:szCs w:val="20"/>
        </w:rPr>
        <w:t>Ծրարում</w:t>
      </w:r>
      <w:r>
        <w:rPr>
          <w:rFonts w:ascii="GHEA Grapalat" w:hAnsi="GHEA Grapalat"/>
          <w:sz w:val="20"/>
          <w:szCs w:val="20"/>
          <w:lang w:val="es-ES"/>
        </w:rPr>
        <w:t xml:space="preserve"> </w:t>
      </w:r>
      <w:r>
        <w:rPr>
          <w:rFonts w:ascii="GHEA Grapalat" w:hAnsi="GHEA Grapalat" w:cs="Sylfaen"/>
          <w:sz w:val="20"/>
          <w:szCs w:val="20"/>
        </w:rPr>
        <w:t>ներառված</w:t>
      </w:r>
      <w:r>
        <w:rPr>
          <w:rFonts w:ascii="GHEA Grapalat" w:hAnsi="GHEA Grapalat"/>
          <w:sz w:val="20"/>
          <w:szCs w:val="20"/>
          <w:lang w:val="es-ES"/>
        </w:rPr>
        <w:t xml:space="preserve"> </w:t>
      </w:r>
      <w:r>
        <w:rPr>
          <w:rFonts w:ascii="GHEA Grapalat" w:hAnsi="GHEA Grapalat" w:cs="Sylfaen"/>
          <w:sz w:val="20"/>
          <w:szCs w:val="20"/>
        </w:rPr>
        <w:t>փաստաթղթերը</w:t>
      </w:r>
      <w:r>
        <w:rPr>
          <w:rFonts w:ascii="GHEA Grapalat" w:hAnsi="GHEA Grapalat" w:cs="Sylfaen"/>
          <w:sz w:val="20"/>
          <w:szCs w:val="20"/>
          <w:lang w:val="es-ES"/>
        </w:rPr>
        <w:t xml:space="preserve">, </w:t>
      </w:r>
      <w:r>
        <w:rPr>
          <w:rFonts w:ascii="GHEA Grapalat" w:hAnsi="GHEA Grapalat" w:cs="Sylfaen"/>
          <w:sz w:val="20"/>
          <w:szCs w:val="20"/>
        </w:rPr>
        <w:t>կազմվում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բնօրինակից</w:t>
      </w:r>
      <w:r>
        <w:rPr>
          <w:rFonts w:ascii="GHEA Grapalat" w:hAnsi="GHEA Grapalat"/>
          <w:sz w:val="20"/>
          <w:szCs w:val="20"/>
          <w:lang w:val="es-ES"/>
        </w:rPr>
        <w:t xml:space="preserve"> </w:t>
      </w:r>
      <w:r>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Pr>
          <w:rFonts w:ascii="GHEA Grapalat" w:hAnsi="GHEA Grapalat" w:cs="Sylfaen"/>
          <w:sz w:val="20"/>
          <w:szCs w:val="20"/>
        </w:rPr>
        <w:t>և</w:t>
      </w:r>
      <w:r>
        <w:rPr>
          <w:rFonts w:ascii="GHEA Grapalat" w:hAnsi="GHEA Grapalat"/>
          <w:sz w:val="20"/>
          <w:szCs w:val="20"/>
          <w:lang w:val="es-ES"/>
        </w:rPr>
        <w:t xml:space="preserve"> </w:t>
      </w:r>
      <w:r w:rsidRPr="00AE122A">
        <w:rPr>
          <w:rFonts w:ascii="GHEA Grapalat" w:hAnsi="GHEA Grapalat"/>
          <w:b/>
          <w:sz w:val="20"/>
          <w:szCs w:val="20"/>
          <w:lang w:val="hy-AM"/>
        </w:rPr>
        <w:t xml:space="preserve">2 </w:t>
      </w:r>
      <w:r w:rsidRPr="00AE122A">
        <w:rPr>
          <w:rFonts w:ascii="GHEA Grapalat" w:hAnsi="GHEA Grapalat"/>
          <w:b/>
          <w:sz w:val="20"/>
          <w:szCs w:val="20"/>
        </w:rPr>
        <w:t>օրինակ</w:t>
      </w:r>
      <w:r w:rsidRPr="00AE122A">
        <w:rPr>
          <w:rFonts w:ascii="GHEA Grapalat" w:hAnsi="GHEA Grapalat"/>
          <w:b/>
          <w:sz w:val="20"/>
          <w:szCs w:val="20"/>
          <w:lang w:val="es-ES"/>
        </w:rPr>
        <w:t xml:space="preserve"> </w:t>
      </w:r>
      <w:r w:rsidRPr="00AE122A">
        <w:rPr>
          <w:rFonts w:ascii="GHEA Grapalat" w:hAnsi="GHEA Grapalat" w:cs="Sylfaen"/>
          <w:b/>
          <w:sz w:val="20"/>
          <w:szCs w:val="20"/>
        </w:rPr>
        <w:t>պատճեններից</w:t>
      </w:r>
      <w:r>
        <w:rPr>
          <w:rFonts w:ascii="GHEA Grapalat" w:hAnsi="GHEA Grapalat"/>
          <w:sz w:val="20"/>
          <w:szCs w:val="20"/>
          <w:lang w:val="es-ES"/>
        </w:rPr>
        <w:t xml:space="preserve">: </w:t>
      </w:r>
      <w:r>
        <w:rPr>
          <w:rFonts w:ascii="GHEA Grapalat" w:hAnsi="GHEA Grapalat" w:cs="Sylfaen"/>
          <w:sz w:val="20"/>
          <w:szCs w:val="20"/>
        </w:rPr>
        <w:t>Փաստաթղթերի</w:t>
      </w:r>
      <w:r>
        <w:rPr>
          <w:rFonts w:ascii="GHEA Grapalat" w:hAnsi="GHEA Grapalat"/>
          <w:sz w:val="20"/>
          <w:szCs w:val="20"/>
          <w:lang w:val="es-ES"/>
        </w:rPr>
        <w:t xml:space="preserve"> </w:t>
      </w:r>
      <w:r>
        <w:rPr>
          <w:rFonts w:ascii="GHEA Grapalat" w:hAnsi="GHEA Grapalat" w:cs="Sylfaen"/>
          <w:sz w:val="20"/>
          <w:szCs w:val="20"/>
        </w:rPr>
        <w:t>փաթեթների</w:t>
      </w:r>
      <w:r>
        <w:rPr>
          <w:rFonts w:ascii="GHEA Grapalat" w:hAnsi="GHEA Grapalat"/>
          <w:sz w:val="20"/>
          <w:szCs w:val="20"/>
          <w:lang w:val="es-ES"/>
        </w:rPr>
        <w:t xml:space="preserve"> </w:t>
      </w:r>
      <w:r>
        <w:rPr>
          <w:rFonts w:ascii="GHEA Grapalat" w:hAnsi="GHEA Grapalat" w:cs="Sylfaen"/>
          <w:sz w:val="20"/>
          <w:szCs w:val="20"/>
        </w:rPr>
        <w:t>վրա</w:t>
      </w:r>
      <w:r>
        <w:rPr>
          <w:rFonts w:ascii="GHEA Grapalat" w:hAnsi="GHEA Grapalat"/>
          <w:sz w:val="20"/>
          <w:szCs w:val="20"/>
          <w:lang w:val="es-ES"/>
        </w:rPr>
        <w:t xml:space="preserve"> </w:t>
      </w:r>
      <w:r>
        <w:rPr>
          <w:rFonts w:ascii="GHEA Grapalat" w:hAnsi="GHEA Grapalat" w:cs="Sylfaen"/>
          <w:sz w:val="20"/>
          <w:szCs w:val="20"/>
        </w:rPr>
        <w:t>համապատասխանաբար</w:t>
      </w:r>
      <w:r>
        <w:rPr>
          <w:rFonts w:ascii="GHEA Grapalat" w:hAnsi="GHEA Grapalat"/>
          <w:sz w:val="20"/>
          <w:szCs w:val="20"/>
          <w:lang w:val="es-ES"/>
        </w:rPr>
        <w:t xml:space="preserve"> </w:t>
      </w:r>
      <w:r>
        <w:rPr>
          <w:rFonts w:ascii="GHEA Grapalat" w:hAnsi="GHEA Grapalat" w:cs="Sylfaen"/>
          <w:sz w:val="20"/>
          <w:szCs w:val="20"/>
        </w:rPr>
        <w:t>գրվում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բնօրինակ</w:t>
      </w:r>
      <w:r>
        <w:rPr>
          <w:rFonts w:ascii="GHEA Grapalat" w:hAnsi="GHEA Grapalat"/>
          <w:sz w:val="20"/>
          <w:szCs w:val="20"/>
          <w:lang w:val="es-ES"/>
        </w:rPr>
        <w:t xml:space="preserve">» </w:t>
      </w:r>
      <w:r>
        <w:rPr>
          <w:rFonts w:ascii="GHEA Grapalat" w:hAnsi="GHEA Grapalat" w:cs="Sylfaen"/>
          <w:sz w:val="20"/>
          <w:szCs w:val="20"/>
        </w:rPr>
        <w:t>և</w:t>
      </w:r>
      <w:r>
        <w:rPr>
          <w:rFonts w:ascii="GHEA Grapalat" w:hAnsi="GHEA Grapalat"/>
          <w:sz w:val="20"/>
          <w:szCs w:val="20"/>
          <w:lang w:val="es-ES"/>
        </w:rPr>
        <w:t xml:space="preserve"> «</w:t>
      </w:r>
      <w:r>
        <w:rPr>
          <w:rFonts w:ascii="GHEA Grapalat" w:hAnsi="GHEA Grapalat" w:cs="Sylfaen"/>
          <w:sz w:val="20"/>
          <w:szCs w:val="20"/>
        </w:rPr>
        <w:t>պատճեն</w:t>
      </w:r>
      <w:r>
        <w:rPr>
          <w:rFonts w:ascii="GHEA Grapalat" w:hAnsi="GHEA Grapalat"/>
          <w:sz w:val="20"/>
          <w:szCs w:val="20"/>
          <w:lang w:val="es-ES"/>
        </w:rPr>
        <w:t xml:space="preserve">» </w:t>
      </w:r>
      <w:r>
        <w:rPr>
          <w:rFonts w:ascii="GHEA Grapalat" w:hAnsi="GHEA Grapalat" w:cs="Sylfaen"/>
          <w:sz w:val="20"/>
          <w:szCs w:val="20"/>
        </w:rPr>
        <w:t>բառերը</w:t>
      </w:r>
      <w:r>
        <w:rPr>
          <w:rFonts w:ascii="GHEA Grapalat" w:hAnsi="GHEA Grapalat"/>
          <w:sz w:val="20"/>
          <w:szCs w:val="20"/>
          <w:lang w:val="es-ES"/>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ներառվող</w:t>
      </w:r>
      <w:r>
        <w:rPr>
          <w:rFonts w:ascii="GHEA Grapalat" w:hAnsi="GHEA Grapalat" w:cs="Sylfaen"/>
          <w:sz w:val="20"/>
          <w:lang w:val="af-ZA"/>
        </w:rPr>
        <w:t xml:space="preserve"> </w:t>
      </w:r>
      <w:r>
        <w:rPr>
          <w:rFonts w:ascii="GHEA Grapalat" w:hAnsi="GHEA Grapalat" w:cs="Sylfaen"/>
          <w:sz w:val="20"/>
          <w:lang w:val="ru-RU"/>
        </w:rPr>
        <w:t>բնօրինակ</w:t>
      </w:r>
      <w:r>
        <w:rPr>
          <w:rFonts w:ascii="GHEA Grapalat" w:hAnsi="GHEA Grapalat" w:cs="Sylfaen"/>
          <w:sz w:val="20"/>
          <w:lang w:val="af-ZA"/>
        </w:rPr>
        <w:t xml:space="preserve"> </w:t>
      </w:r>
      <w:r>
        <w:rPr>
          <w:rFonts w:ascii="GHEA Grapalat" w:hAnsi="GHEA Grapalat" w:cs="Sylfaen"/>
          <w:sz w:val="20"/>
          <w:lang w:val="ru-RU"/>
        </w:rPr>
        <w:t>փաստաթղթերի</w:t>
      </w:r>
      <w:r>
        <w:rPr>
          <w:rFonts w:ascii="GHEA Grapalat" w:hAnsi="GHEA Grapalat" w:cs="Sylfaen"/>
          <w:sz w:val="20"/>
          <w:lang w:val="af-ZA"/>
        </w:rPr>
        <w:t xml:space="preserve"> </w:t>
      </w:r>
      <w:r>
        <w:rPr>
          <w:rFonts w:ascii="GHEA Grapalat" w:hAnsi="GHEA Grapalat" w:cs="Sylfaen"/>
          <w:sz w:val="20"/>
          <w:lang w:val="ru-RU"/>
        </w:rPr>
        <w:t>փոխարեն</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դրանց</w:t>
      </w:r>
      <w:r>
        <w:rPr>
          <w:rFonts w:ascii="GHEA Grapalat" w:hAnsi="GHEA Grapalat" w:cs="Sylfaen"/>
          <w:sz w:val="20"/>
          <w:lang w:val="af-ZA"/>
        </w:rPr>
        <w:t xml:space="preserve"> </w:t>
      </w:r>
      <w:r>
        <w:rPr>
          <w:rFonts w:ascii="GHEA Grapalat" w:hAnsi="GHEA Grapalat" w:cs="Sylfaen"/>
          <w:sz w:val="20"/>
          <w:lang w:val="ru-RU"/>
        </w:rPr>
        <w:t>նոտարական</w:t>
      </w:r>
      <w:r>
        <w:rPr>
          <w:rFonts w:ascii="GHEA Grapalat" w:hAnsi="GHEA Grapalat" w:cs="Sylfaen"/>
          <w:sz w:val="20"/>
          <w:lang w:val="af-ZA"/>
        </w:rPr>
        <w:t xml:space="preserve"> </w:t>
      </w:r>
      <w:r>
        <w:rPr>
          <w:rFonts w:ascii="GHEA Grapalat" w:hAnsi="GHEA Grapalat" w:cs="Sylfaen"/>
          <w:sz w:val="20"/>
          <w:lang w:val="ru-RU"/>
        </w:rPr>
        <w:t>կարգով</w:t>
      </w:r>
      <w:r>
        <w:rPr>
          <w:rFonts w:ascii="GHEA Grapalat" w:hAnsi="GHEA Grapalat" w:cs="Sylfaen"/>
          <w:sz w:val="20"/>
          <w:lang w:val="af-ZA"/>
        </w:rPr>
        <w:t xml:space="preserve"> </w:t>
      </w:r>
      <w:r>
        <w:rPr>
          <w:rFonts w:ascii="GHEA Grapalat" w:hAnsi="GHEA Grapalat" w:cs="Sylfaen"/>
          <w:sz w:val="20"/>
          <w:lang w:val="ru-RU"/>
        </w:rPr>
        <w:t>վավերացված</w:t>
      </w:r>
      <w:r>
        <w:rPr>
          <w:rFonts w:ascii="GHEA Grapalat" w:hAnsi="GHEA Grapalat" w:cs="Sylfaen"/>
          <w:sz w:val="20"/>
          <w:lang w:val="af-ZA"/>
        </w:rPr>
        <w:t xml:space="preserve"> </w:t>
      </w:r>
      <w:r>
        <w:rPr>
          <w:rFonts w:ascii="GHEA Grapalat" w:hAnsi="GHEA Grapalat" w:cs="Sylfaen"/>
          <w:sz w:val="20"/>
          <w:lang w:val="ru-RU"/>
        </w:rPr>
        <w:t>օրինակները։</w:t>
      </w:r>
    </w:p>
    <w:p w:rsidR="00375C2D" w:rsidRDefault="00375C2D" w:rsidP="00375C2D">
      <w:pPr>
        <w:ind w:firstLine="720"/>
        <w:jc w:val="both"/>
        <w:rPr>
          <w:rFonts w:ascii="GHEA Grapalat" w:hAnsi="GHEA Grapalat"/>
          <w:sz w:val="20"/>
          <w:szCs w:val="20"/>
          <w:lang w:val="af-ZA"/>
        </w:rPr>
      </w:pPr>
      <w:r>
        <w:rPr>
          <w:rFonts w:ascii="GHEA Grapalat" w:hAnsi="GHEA Grapalat" w:cs="Sylfaen"/>
          <w:sz w:val="20"/>
          <w:szCs w:val="20"/>
        </w:rPr>
        <w:t>Ծրարը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sz w:val="20"/>
          <w:szCs w:val="20"/>
        </w:rPr>
        <w:t>սույն</w:t>
      </w:r>
      <w:r>
        <w:rPr>
          <w:rFonts w:ascii="GHEA Grapalat" w:hAnsi="GHEA Grapalat"/>
          <w:sz w:val="20"/>
          <w:szCs w:val="20"/>
          <w:lang w:val="af-ZA"/>
        </w:rPr>
        <w:t xml:space="preserve"> </w:t>
      </w:r>
      <w:r>
        <w:rPr>
          <w:rFonts w:ascii="GHEA Grapalat" w:hAnsi="GHEA Grapalat" w:cs="Sylfaen"/>
          <w:sz w:val="20"/>
          <w:szCs w:val="20"/>
        </w:rPr>
        <w:t>հրավերով</w:t>
      </w:r>
      <w:r>
        <w:rPr>
          <w:rFonts w:ascii="GHEA Grapalat" w:hAnsi="GHEA Grapalat"/>
          <w:sz w:val="20"/>
          <w:szCs w:val="20"/>
          <w:lang w:val="af-ZA"/>
        </w:rPr>
        <w:t xml:space="preserve"> </w:t>
      </w:r>
      <w:r>
        <w:rPr>
          <w:rFonts w:ascii="GHEA Grapalat" w:hAnsi="GHEA Grapalat" w:cs="Sylfaen"/>
          <w:sz w:val="20"/>
          <w:szCs w:val="20"/>
        </w:rPr>
        <w:t>նախատեսված</w:t>
      </w:r>
      <w:r>
        <w:rPr>
          <w:rFonts w:ascii="GHEA Grapalat" w:hAnsi="GHEA Grapalat"/>
          <w:sz w:val="20"/>
          <w:szCs w:val="20"/>
          <w:lang w:val="af-ZA"/>
        </w:rPr>
        <w:t xml:space="preserve">` </w:t>
      </w: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af-ZA"/>
        </w:rPr>
        <w:t xml:space="preserve"> </w:t>
      </w:r>
      <w:r>
        <w:rPr>
          <w:rFonts w:ascii="GHEA Grapalat" w:hAnsi="GHEA Grapalat" w:cs="Sylfaen"/>
          <w:sz w:val="20"/>
          <w:szCs w:val="20"/>
        </w:rPr>
        <w:t>կազմած</w:t>
      </w:r>
      <w:r>
        <w:rPr>
          <w:rFonts w:ascii="GHEA Grapalat" w:hAnsi="GHEA Grapalat"/>
          <w:sz w:val="20"/>
          <w:szCs w:val="20"/>
          <w:lang w:val="af-ZA"/>
        </w:rPr>
        <w:t xml:space="preserve"> </w:t>
      </w:r>
      <w:r>
        <w:rPr>
          <w:rFonts w:ascii="GHEA Grapalat" w:hAnsi="GHEA Grapalat" w:cs="Sylfaen"/>
          <w:sz w:val="20"/>
          <w:szCs w:val="20"/>
        </w:rPr>
        <w:t>փաստաթղթերն</w:t>
      </w:r>
      <w:r>
        <w:rPr>
          <w:rFonts w:ascii="GHEA Grapalat" w:hAnsi="GHEA Grapalat"/>
          <w:sz w:val="20"/>
          <w:szCs w:val="20"/>
          <w:lang w:val="af-ZA"/>
        </w:rPr>
        <w:t xml:space="preserve"> </w:t>
      </w:r>
      <w:r>
        <w:rPr>
          <w:rFonts w:ascii="GHEA Grapalat" w:hAnsi="GHEA Grapalat" w:cs="Sylfaen"/>
          <w:sz w:val="20"/>
          <w:szCs w:val="20"/>
        </w:rPr>
        <w:t>ստորագրում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դրանք</w:t>
      </w:r>
      <w:r>
        <w:rPr>
          <w:rFonts w:ascii="GHEA Grapalat" w:hAnsi="GHEA Grapalat"/>
          <w:sz w:val="20"/>
          <w:szCs w:val="20"/>
          <w:lang w:val="af-ZA"/>
        </w:rPr>
        <w:t xml:space="preserve"> </w:t>
      </w:r>
      <w:r>
        <w:rPr>
          <w:rFonts w:ascii="GHEA Grapalat" w:hAnsi="GHEA Grapalat" w:cs="Sylfaen"/>
          <w:sz w:val="20"/>
          <w:szCs w:val="20"/>
        </w:rPr>
        <w:t>ներկայացնող</w:t>
      </w:r>
      <w:r>
        <w:rPr>
          <w:rFonts w:ascii="GHEA Grapalat" w:hAnsi="GHEA Grapalat"/>
          <w:sz w:val="20"/>
          <w:szCs w:val="20"/>
          <w:lang w:val="af-ZA"/>
        </w:rPr>
        <w:t xml:space="preserve"> </w:t>
      </w:r>
      <w:r>
        <w:rPr>
          <w:rFonts w:ascii="GHEA Grapalat" w:hAnsi="GHEA Grapalat" w:cs="Sylfaen"/>
          <w:sz w:val="20"/>
          <w:szCs w:val="20"/>
        </w:rPr>
        <w:t>անձը</w:t>
      </w:r>
      <w:r>
        <w:rPr>
          <w:rFonts w:ascii="GHEA Grapalat" w:hAnsi="GHEA Grapalat"/>
          <w:sz w:val="20"/>
          <w:szCs w:val="20"/>
          <w:lang w:val="af-ZA"/>
        </w:rPr>
        <w:t xml:space="preserve"> </w:t>
      </w:r>
      <w:r>
        <w:rPr>
          <w:rFonts w:ascii="GHEA Grapalat" w:hAnsi="GHEA Grapalat" w:cs="Sylfaen"/>
          <w:sz w:val="20"/>
          <w:szCs w:val="20"/>
        </w:rPr>
        <w:t>կամ</w:t>
      </w:r>
      <w:r>
        <w:rPr>
          <w:rFonts w:ascii="GHEA Grapalat" w:hAnsi="GHEA Grapalat"/>
          <w:sz w:val="20"/>
          <w:szCs w:val="20"/>
          <w:lang w:val="af-ZA"/>
        </w:rPr>
        <w:t xml:space="preserve"> </w:t>
      </w:r>
      <w:r>
        <w:rPr>
          <w:rFonts w:ascii="GHEA Grapalat" w:hAnsi="GHEA Grapalat" w:cs="Sylfaen"/>
          <w:sz w:val="20"/>
          <w:szCs w:val="20"/>
        </w:rPr>
        <w:t>վերջինիս</w:t>
      </w:r>
      <w:r>
        <w:rPr>
          <w:rFonts w:ascii="GHEA Grapalat" w:hAnsi="GHEA Grapalat"/>
          <w:sz w:val="20"/>
          <w:szCs w:val="20"/>
          <w:lang w:val="af-ZA"/>
        </w:rPr>
        <w:t xml:space="preserve"> </w:t>
      </w:r>
      <w:r>
        <w:rPr>
          <w:rFonts w:ascii="GHEA Grapalat" w:hAnsi="GHEA Grapalat" w:cs="Sylfaen"/>
          <w:sz w:val="20"/>
          <w:szCs w:val="20"/>
        </w:rPr>
        <w:t>լիազորված</w:t>
      </w:r>
      <w:r>
        <w:rPr>
          <w:rFonts w:ascii="GHEA Grapalat" w:hAnsi="GHEA Grapalat"/>
          <w:sz w:val="20"/>
          <w:szCs w:val="20"/>
          <w:lang w:val="af-ZA"/>
        </w:rPr>
        <w:t xml:space="preserve"> </w:t>
      </w:r>
      <w:r>
        <w:rPr>
          <w:rFonts w:ascii="GHEA Grapalat" w:hAnsi="GHEA Grapalat" w:cs="Sylfaen"/>
          <w:sz w:val="20"/>
          <w:szCs w:val="20"/>
        </w:rPr>
        <w:t>անձը</w:t>
      </w:r>
      <w:r>
        <w:rPr>
          <w:rFonts w:ascii="GHEA Grapalat" w:hAnsi="GHEA Grapalat"/>
          <w:sz w:val="20"/>
          <w:szCs w:val="20"/>
          <w:lang w:val="af-ZA"/>
        </w:rPr>
        <w:t xml:space="preserve"> (</w:t>
      </w:r>
      <w:r>
        <w:rPr>
          <w:rFonts w:ascii="GHEA Grapalat" w:hAnsi="GHEA Grapalat" w:cs="Sylfaen"/>
          <w:sz w:val="20"/>
          <w:szCs w:val="20"/>
        </w:rPr>
        <w:t>այսուհետ</w:t>
      </w:r>
      <w:r>
        <w:rPr>
          <w:rFonts w:ascii="GHEA Grapalat" w:hAnsi="GHEA Grapalat"/>
          <w:sz w:val="20"/>
          <w:szCs w:val="20"/>
          <w:lang w:val="af-ZA"/>
        </w:rPr>
        <w:t xml:space="preserve">` </w:t>
      </w:r>
      <w:r>
        <w:rPr>
          <w:rFonts w:ascii="GHEA Grapalat" w:hAnsi="GHEA Grapalat" w:cs="Sylfaen"/>
          <w:sz w:val="20"/>
          <w:szCs w:val="20"/>
        </w:rPr>
        <w:t>գործակալ</w:t>
      </w:r>
      <w:r>
        <w:rPr>
          <w:rFonts w:ascii="GHEA Grapalat" w:hAnsi="GHEA Grapalat"/>
          <w:sz w:val="20"/>
          <w:szCs w:val="20"/>
          <w:lang w:val="af-ZA"/>
        </w:rPr>
        <w:t xml:space="preserve">): </w:t>
      </w:r>
      <w:r>
        <w:rPr>
          <w:rFonts w:ascii="GHEA Grapalat" w:hAnsi="GHEA Grapalat" w:cs="Sylfaen"/>
          <w:sz w:val="20"/>
          <w:szCs w:val="20"/>
        </w:rPr>
        <w:t>Եթե</w:t>
      </w:r>
      <w:r>
        <w:rPr>
          <w:rFonts w:ascii="GHEA Grapalat" w:hAnsi="GHEA Grapalat"/>
          <w:sz w:val="20"/>
          <w:szCs w:val="20"/>
          <w:lang w:val="af-ZA"/>
        </w:rPr>
        <w:t xml:space="preserve"> </w:t>
      </w:r>
      <w:r>
        <w:rPr>
          <w:rFonts w:ascii="GHEA Grapalat" w:hAnsi="GHEA Grapalat" w:cs="Sylfaen"/>
          <w:sz w:val="20"/>
          <w:szCs w:val="20"/>
        </w:rPr>
        <w:t>հայտը</w:t>
      </w:r>
      <w:r>
        <w:rPr>
          <w:rFonts w:ascii="GHEA Grapalat" w:hAnsi="GHEA Grapalat"/>
          <w:sz w:val="20"/>
          <w:szCs w:val="20"/>
          <w:lang w:val="af-ZA"/>
        </w:rPr>
        <w:t xml:space="preserve"> </w:t>
      </w:r>
      <w:r>
        <w:rPr>
          <w:rFonts w:ascii="GHEA Grapalat" w:hAnsi="GHEA Grapalat" w:cs="Sylfaen"/>
          <w:sz w:val="20"/>
          <w:szCs w:val="20"/>
        </w:rPr>
        <w:t>ներկայացնում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գործակալը</w:t>
      </w:r>
      <w:r>
        <w:rPr>
          <w:rFonts w:ascii="GHEA Grapalat" w:hAnsi="GHEA Grapalat"/>
          <w:sz w:val="20"/>
          <w:szCs w:val="20"/>
          <w:lang w:val="af-ZA"/>
        </w:rPr>
        <w:t xml:space="preserve">, </w:t>
      </w:r>
      <w:r>
        <w:rPr>
          <w:rFonts w:ascii="GHEA Grapalat" w:hAnsi="GHEA Grapalat" w:cs="Sylfaen"/>
          <w:sz w:val="20"/>
          <w:szCs w:val="20"/>
        </w:rPr>
        <w:t>ապա</w:t>
      </w:r>
      <w:r>
        <w:rPr>
          <w:rFonts w:ascii="GHEA Grapalat" w:hAnsi="GHEA Grapalat"/>
          <w:sz w:val="20"/>
          <w:szCs w:val="20"/>
          <w:lang w:val="af-ZA"/>
        </w:rPr>
        <w:t xml:space="preserve"> </w:t>
      </w:r>
      <w:r>
        <w:rPr>
          <w:rFonts w:ascii="GHEA Grapalat" w:hAnsi="GHEA Grapalat" w:cs="Sylfaen"/>
          <w:sz w:val="20"/>
          <w:szCs w:val="20"/>
        </w:rPr>
        <w:t>հայտով</w:t>
      </w:r>
      <w:r>
        <w:rPr>
          <w:rFonts w:ascii="GHEA Grapalat" w:hAnsi="GHEA Grapalat"/>
          <w:sz w:val="20"/>
          <w:szCs w:val="20"/>
          <w:lang w:val="af-ZA"/>
        </w:rPr>
        <w:t xml:space="preserve"> </w:t>
      </w:r>
      <w:r>
        <w:rPr>
          <w:rFonts w:ascii="GHEA Grapalat" w:hAnsi="GHEA Grapalat" w:cs="Sylfaen"/>
          <w:sz w:val="20"/>
          <w:szCs w:val="20"/>
        </w:rPr>
        <w:t>ներկայացվում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վերջինիս</w:t>
      </w:r>
      <w:r>
        <w:rPr>
          <w:rFonts w:ascii="GHEA Grapalat" w:hAnsi="GHEA Grapalat"/>
          <w:sz w:val="20"/>
          <w:szCs w:val="20"/>
          <w:lang w:val="af-ZA"/>
        </w:rPr>
        <w:t xml:space="preserve"> </w:t>
      </w:r>
      <w:r>
        <w:rPr>
          <w:rFonts w:ascii="GHEA Grapalat" w:hAnsi="GHEA Grapalat" w:cs="Sylfaen"/>
          <w:sz w:val="20"/>
          <w:szCs w:val="20"/>
        </w:rPr>
        <w:t>այդ</w:t>
      </w:r>
      <w:r>
        <w:rPr>
          <w:rFonts w:ascii="GHEA Grapalat" w:hAnsi="GHEA Grapalat"/>
          <w:sz w:val="20"/>
          <w:szCs w:val="20"/>
          <w:lang w:val="af-ZA"/>
        </w:rPr>
        <w:t xml:space="preserve"> </w:t>
      </w:r>
      <w:r>
        <w:rPr>
          <w:rFonts w:ascii="GHEA Grapalat" w:hAnsi="GHEA Grapalat" w:cs="Sylfaen"/>
          <w:sz w:val="20"/>
          <w:szCs w:val="20"/>
        </w:rPr>
        <w:t>լիազորությունը</w:t>
      </w:r>
      <w:r>
        <w:rPr>
          <w:rFonts w:ascii="GHEA Grapalat" w:hAnsi="GHEA Grapalat"/>
          <w:sz w:val="20"/>
          <w:szCs w:val="20"/>
          <w:lang w:val="af-ZA"/>
        </w:rPr>
        <w:t xml:space="preserve"> </w:t>
      </w:r>
      <w:r>
        <w:rPr>
          <w:rFonts w:ascii="GHEA Grapalat" w:hAnsi="GHEA Grapalat" w:cs="Sylfaen"/>
          <w:sz w:val="20"/>
          <w:szCs w:val="20"/>
        </w:rPr>
        <w:t>վերապահված</w:t>
      </w:r>
      <w:r>
        <w:rPr>
          <w:rFonts w:ascii="GHEA Grapalat" w:hAnsi="GHEA Grapalat"/>
          <w:sz w:val="20"/>
          <w:szCs w:val="20"/>
          <w:lang w:val="af-ZA"/>
        </w:rPr>
        <w:t xml:space="preserve"> </w:t>
      </w:r>
      <w:r>
        <w:rPr>
          <w:rFonts w:ascii="GHEA Grapalat" w:hAnsi="GHEA Grapalat" w:cs="Sylfaen"/>
          <w:sz w:val="20"/>
          <w:szCs w:val="20"/>
        </w:rPr>
        <w:t>լինելու</w:t>
      </w:r>
      <w:r>
        <w:rPr>
          <w:rFonts w:ascii="GHEA Grapalat" w:hAnsi="GHEA Grapalat"/>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 xml:space="preserve"> </w:t>
      </w:r>
      <w:r>
        <w:rPr>
          <w:rFonts w:ascii="GHEA Grapalat" w:hAnsi="GHEA Grapalat" w:cs="Sylfaen"/>
          <w:sz w:val="20"/>
          <w:szCs w:val="20"/>
        </w:rPr>
        <w:t>փաստաթուղթ</w:t>
      </w:r>
      <w:r>
        <w:rPr>
          <w:rFonts w:ascii="GHEA Grapalat" w:hAnsi="GHEA Grapalat" w:cs="Sylfaen"/>
          <w:sz w:val="20"/>
          <w:szCs w:val="20"/>
          <w:lang w:val="af-ZA"/>
        </w:rPr>
        <w:t>:</w:t>
      </w:r>
    </w:p>
    <w:p w:rsidR="00375C2D" w:rsidRDefault="00375C2D" w:rsidP="00375C2D">
      <w:pPr>
        <w:ind w:firstLine="720"/>
        <w:jc w:val="both"/>
        <w:rPr>
          <w:rFonts w:ascii="GHEA Grapalat" w:hAnsi="GHEA Grapalat"/>
          <w:sz w:val="20"/>
          <w:szCs w:val="20"/>
          <w:lang w:val="af-ZA"/>
        </w:rPr>
      </w:pPr>
      <w:r>
        <w:rPr>
          <w:rFonts w:ascii="GHEA Grapalat" w:hAnsi="GHEA Grapalat"/>
          <w:sz w:val="20"/>
          <w:szCs w:val="20"/>
          <w:lang w:val="af-ZA"/>
        </w:rPr>
        <w:t xml:space="preserve">3.2 </w:t>
      </w:r>
      <w:r>
        <w:rPr>
          <w:rFonts w:ascii="GHEA Grapalat" w:hAnsi="GHEA Grapalat" w:cs="Sylfaen"/>
          <w:sz w:val="20"/>
          <w:szCs w:val="20"/>
        </w:rPr>
        <w:t>Սույն</w:t>
      </w:r>
      <w:r>
        <w:rPr>
          <w:rFonts w:ascii="GHEA Grapalat" w:hAnsi="GHEA Grapalat"/>
          <w:sz w:val="20"/>
          <w:szCs w:val="20"/>
          <w:lang w:val="af-ZA"/>
        </w:rPr>
        <w:t xml:space="preserve"> </w:t>
      </w:r>
      <w:r>
        <w:rPr>
          <w:rFonts w:ascii="GHEA Grapalat" w:hAnsi="GHEA Grapalat"/>
          <w:sz w:val="20"/>
          <w:szCs w:val="20"/>
        </w:rPr>
        <w:t>հրահանգի</w:t>
      </w:r>
      <w:r>
        <w:rPr>
          <w:rFonts w:ascii="GHEA Grapalat" w:hAnsi="GHEA Grapalat"/>
          <w:sz w:val="20"/>
          <w:szCs w:val="20"/>
          <w:lang w:val="af-ZA"/>
        </w:rPr>
        <w:t xml:space="preserve"> 3.1 </w:t>
      </w:r>
      <w:r>
        <w:rPr>
          <w:rFonts w:ascii="GHEA Grapalat" w:hAnsi="GHEA Grapalat"/>
          <w:sz w:val="20"/>
          <w:szCs w:val="20"/>
        </w:rPr>
        <w:t>կետում</w:t>
      </w:r>
      <w:r>
        <w:rPr>
          <w:rFonts w:ascii="GHEA Grapalat" w:hAnsi="GHEA Grapalat"/>
          <w:sz w:val="20"/>
          <w:szCs w:val="20"/>
          <w:lang w:val="af-ZA"/>
        </w:rPr>
        <w:t xml:space="preserve"> </w:t>
      </w:r>
      <w:r>
        <w:rPr>
          <w:rFonts w:ascii="GHEA Grapalat" w:hAnsi="GHEA Grapalat" w:cs="Sylfaen"/>
          <w:sz w:val="20"/>
          <w:szCs w:val="20"/>
        </w:rPr>
        <w:t>նշված</w:t>
      </w:r>
      <w:r>
        <w:rPr>
          <w:rFonts w:ascii="GHEA Grapalat" w:hAnsi="GHEA Grapalat"/>
          <w:sz w:val="20"/>
          <w:szCs w:val="20"/>
          <w:lang w:val="af-ZA"/>
        </w:rPr>
        <w:t xml:space="preserve"> </w:t>
      </w:r>
      <w:r>
        <w:rPr>
          <w:rFonts w:ascii="GHEA Grapalat" w:hAnsi="GHEA Grapalat" w:cs="Sylfaen"/>
          <w:sz w:val="20"/>
          <w:szCs w:val="20"/>
        </w:rPr>
        <w:t>ծրարի</w:t>
      </w:r>
      <w:r>
        <w:rPr>
          <w:rFonts w:ascii="GHEA Grapalat" w:hAnsi="GHEA Grapalat"/>
          <w:sz w:val="20"/>
          <w:szCs w:val="20"/>
          <w:lang w:val="af-ZA"/>
        </w:rPr>
        <w:t xml:space="preserve"> </w:t>
      </w:r>
      <w:r>
        <w:rPr>
          <w:rFonts w:ascii="GHEA Grapalat" w:hAnsi="GHEA Grapalat" w:cs="Sylfaen"/>
          <w:sz w:val="20"/>
          <w:szCs w:val="20"/>
        </w:rPr>
        <w:t>վրա</w:t>
      </w:r>
      <w:r>
        <w:rPr>
          <w:rFonts w:ascii="GHEA Grapalat" w:hAnsi="GHEA Grapalat"/>
          <w:sz w:val="20"/>
          <w:szCs w:val="20"/>
          <w:lang w:val="af-ZA"/>
        </w:rPr>
        <w:t xml:space="preserve"> </w:t>
      </w:r>
      <w:r>
        <w:rPr>
          <w:rFonts w:ascii="GHEA Grapalat" w:hAnsi="GHEA Grapalat" w:cs="Sylfaen"/>
          <w:sz w:val="20"/>
          <w:szCs w:val="20"/>
        </w:rPr>
        <w:t>հայտը</w:t>
      </w:r>
      <w:r>
        <w:rPr>
          <w:rFonts w:ascii="GHEA Grapalat" w:hAnsi="GHEA Grapalat"/>
          <w:sz w:val="20"/>
          <w:szCs w:val="20"/>
          <w:lang w:val="af-ZA"/>
        </w:rPr>
        <w:t xml:space="preserve"> </w:t>
      </w:r>
      <w:r>
        <w:rPr>
          <w:rFonts w:ascii="GHEA Grapalat" w:hAnsi="GHEA Grapalat" w:cs="Sylfaen"/>
          <w:sz w:val="20"/>
          <w:szCs w:val="20"/>
        </w:rPr>
        <w:t>կազմելու</w:t>
      </w:r>
      <w:r>
        <w:rPr>
          <w:rFonts w:ascii="GHEA Grapalat" w:hAnsi="GHEA Grapalat"/>
          <w:sz w:val="20"/>
          <w:szCs w:val="20"/>
          <w:lang w:val="af-ZA"/>
        </w:rPr>
        <w:t xml:space="preserve"> </w:t>
      </w:r>
      <w:r>
        <w:rPr>
          <w:rFonts w:ascii="GHEA Grapalat" w:hAnsi="GHEA Grapalat" w:cs="Sylfaen"/>
          <w:sz w:val="20"/>
          <w:szCs w:val="20"/>
        </w:rPr>
        <w:t>լեզվով</w:t>
      </w:r>
      <w:r>
        <w:rPr>
          <w:rFonts w:ascii="GHEA Grapalat" w:hAnsi="GHEA Grapalat"/>
          <w:sz w:val="20"/>
          <w:szCs w:val="20"/>
          <w:lang w:val="af-ZA"/>
        </w:rPr>
        <w:t xml:space="preserve"> </w:t>
      </w:r>
      <w:r>
        <w:rPr>
          <w:rFonts w:ascii="GHEA Grapalat" w:hAnsi="GHEA Grapalat" w:cs="Sylfaen"/>
          <w:sz w:val="20"/>
          <w:szCs w:val="20"/>
        </w:rPr>
        <w:t>նշվում</w:t>
      </w:r>
      <w:r>
        <w:rPr>
          <w:rFonts w:ascii="GHEA Grapalat" w:hAnsi="GHEA Grapalat"/>
          <w:sz w:val="20"/>
          <w:szCs w:val="20"/>
          <w:lang w:val="af-ZA"/>
        </w:rPr>
        <w:t xml:space="preserve"> </w:t>
      </w:r>
      <w:r>
        <w:rPr>
          <w:rFonts w:ascii="GHEA Grapalat" w:hAnsi="GHEA Grapalat" w:cs="Sylfaen"/>
          <w:sz w:val="20"/>
          <w:szCs w:val="20"/>
        </w:rPr>
        <w:t>են</w:t>
      </w:r>
      <w:r>
        <w:rPr>
          <w:rFonts w:ascii="GHEA Grapalat" w:hAnsi="GHEA Grapalat"/>
          <w:sz w:val="20"/>
          <w:szCs w:val="20"/>
          <w:lang w:val="af-ZA"/>
        </w:rPr>
        <w:t xml:space="preserve">` </w:t>
      </w:r>
    </w:p>
    <w:p w:rsidR="00375C2D" w:rsidRDefault="00375C2D" w:rsidP="00375C2D">
      <w:pPr>
        <w:ind w:firstLine="720"/>
        <w:rPr>
          <w:rFonts w:ascii="GHEA Grapalat" w:hAnsi="GHEA Grapalat"/>
          <w:sz w:val="20"/>
          <w:szCs w:val="20"/>
          <w:lang w:val="af-ZA"/>
        </w:rPr>
      </w:pPr>
      <w:r>
        <w:rPr>
          <w:rFonts w:ascii="GHEA Grapalat" w:hAnsi="GHEA Grapalat"/>
          <w:sz w:val="20"/>
          <w:szCs w:val="20"/>
          <w:lang w:val="af-ZA"/>
        </w:rPr>
        <w:t xml:space="preserve">1) </w:t>
      </w:r>
      <w:r>
        <w:rPr>
          <w:rFonts w:ascii="GHEA Grapalat" w:hAnsi="GHEA Grapalat"/>
          <w:sz w:val="20"/>
          <w:szCs w:val="20"/>
        </w:rPr>
        <w:t>պ</w:t>
      </w:r>
      <w:r>
        <w:rPr>
          <w:rFonts w:ascii="GHEA Grapalat" w:hAnsi="GHEA Grapalat" w:cs="Sylfaen"/>
          <w:sz w:val="20"/>
          <w:szCs w:val="20"/>
        </w:rPr>
        <w:t>ատվիրատուի</w:t>
      </w:r>
      <w:r>
        <w:rPr>
          <w:rFonts w:ascii="GHEA Grapalat" w:hAnsi="GHEA Grapalat"/>
          <w:sz w:val="20"/>
          <w:szCs w:val="20"/>
          <w:lang w:val="af-ZA"/>
        </w:rPr>
        <w:t xml:space="preserve"> </w:t>
      </w:r>
      <w:r>
        <w:rPr>
          <w:rFonts w:ascii="GHEA Grapalat" w:hAnsi="GHEA Grapalat" w:cs="Sylfaen"/>
          <w:sz w:val="20"/>
          <w:szCs w:val="20"/>
        </w:rPr>
        <w:t>անվանումը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cs="Sylfaen"/>
          <w:sz w:val="20"/>
          <w:szCs w:val="20"/>
        </w:rPr>
        <w:t>հայտի</w:t>
      </w:r>
      <w:r>
        <w:rPr>
          <w:rFonts w:ascii="GHEA Grapalat" w:hAnsi="GHEA Grapalat"/>
          <w:sz w:val="20"/>
          <w:szCs w:val="20"/>
          <w:lang w:val="af-ZA"/>
        </w:rPr>
        <w:t xml:space="preserve"> </w:t>
      </w:r>
      <w:r>
        <w:rPr>
          <w:rFonts w:ascii="GHEA Grapalat" w:hAnsi="GHEA Grapalat" w:cs="Sylfaen"/>
          <w:sz w:val="20"/>
          <w:szCs w:val="20"/>
        </w:rPr>
        <w:t>ներկայացման</w:t>
      </w:r>
      <w:r>
        <w:rPr>
          <w:rFonts w:ascii="GHEA Grapalat" w:hAnsi="GHEA Grapalat"/>
          <w:sz w:val="20"/>
          <w:szCs w:val="20"/>
          <w:lang w:val="af-ZA"/>
        </w:rPr>
        <w:t xml:space="preserve"> </w:t>
      </w:r>
      <w:r>
        <w:rPr>
          <w:rFonts w:ascii="GHEA Grapalat" w:hAnsi="GHEA Grapalat" w:cs="Sylfaen"/>
          <w:sz w:val="20"/>
          <w:szCs w:val="20"/>
        </w:rPr>
        <w:t>վայրը</w:t>
      </w:r>
      <w:r>
        <w:rPr>
          <w:rFonts w:ascii="GHEA Grapalat" w:hAnsi="GHEA Grapalat"/>
          <w:sz w:val="20"/>
          <w:szCs w:val="20"/>
          <w:lang w:val="af-ZA"/>
        </w:rPr>
        <w:t xml:space="preserve"> (</w:t>
      </w:r>
      <w:r>
        <w:rPr>
          <w:rFonts w:ascii="GHEA Grapalat" w:hAnsi="GHEA Grapalat" w:cs="Sylfaen"/>
          <w:sz w:val="20"/>
          <w:szCs w:val="20"/>
        </w:rPr>
        <w:t>հասցեն</w:t>
      </w:r>
      <w:r>
        <w:rPr>
          <w:rFonts w:ascii="GHEA Grapalat" w:hAnsi="GHEA Grapalat"/>
          <w:sz w:val="20"/>
          <w:szCs w:val="20"/>
          <w:lang w:val="af-ZA"/>
        </w:rPr>
        <w:t>).</w:t>
      </w:r>
    </w:p>
    <w:p w:rsidR="00375C2D" w:rsidRDefault="00375C2D" w:rsidP="00375C2D">
      <w:pPr>
        <w:ind w:firstLine="720"/>
        <w:rPr>
          <w:rFonts w:ascii="GHEA Grapalat" w:hAnsi="GHEA Grapalat"/>
          <w:sz w:val="20"/>
          <w:szCs w:val="20"/>
          <w:lang w:val="af-ZA"/>
        </w:rPr>
      </w:pPr>
      <w:r>
        <w:rPr>
          <w:rFonts w:ascii="GHEA Grapalat" w:hAnsi="GHEA Grapalat"/>
          <w:sz w:val="20"/>
          <w:szCs w:val="20"/>
          <w:lang w:val="af-ZA"/>
        </w:rPr>
        <w:t xml:space="preserve">2) </w:t>
      </w:r>
      <w:r>
        <w:rPr>
          <w:rFonts w:ascii="GHEA Grapalat" w:hAnsi="GHEA Grapalat"/>
          <w:sz w:val="20"/>
          <w:szCs w:val="20"/>
        </w:rPr>
        <w:t>գնանշման</w:t>
      </w:r>
      <w:r>
        <w:rPr>
          <w:rFonts w:ascii="GHEA Grapalat" w:hAnsi="GHEA Grapalat"/>
          <w:sz w:val="20"/>
          <w:szCs w:val="20"/>
          <w:lang w:val="af-ZA"/>
        </w:rPr>
        <w:t xml:space="preserve"> </w:t>
      </w:r>
      <w:r>
        <w:rPr>
          <w:rFonts w:ascii="GHEA Grapalat" w:hAnsi="GHEA Grapalat"/>
          <w:sz w:val="20"/>
          <w:szCs w:val="20"/>
        </w:rPr>
        <w:t>հարցման</w:t>
      </w:r>
      <w:r>
        <w:rPr>
          <w:rFonts w:ascii="GHEA Grapalat" w:hAnsi="GHEA Grapalat" w:cs="Sylfaen"/>
          <w:sz w:val="20"/>
          <w:szCs w:val="20"/>
          <w:lang w:val="af-ZA"/>
        </w:rPr>
        <w:t xml:space="preserve"> </w:t>
      </w:r>
      <w:r>
        <w:rPr>
          <w:rFonts w:ascii="GHEA Grapalat" w:hAnsi="GHEA Grapalat" w:cs="Sylfaen"/>
          <w:sz w:val="20"/>
          <w:szCs w:val="20"/>
        </w:rPr>
        <w:t>ծածկագիրը</w:t>
      </w:r>
      <w:r>
        <w:rPr>
          <w:rFonts w:ascii="GHEA Grapalat" w:hAnsi="GHEA Grapalat"/>
          <w:sz w:val="20"/>
          <w:szCs w:val="20"/>
          <w:lang w:val="af-ZA"/>
        </w:rPr>
        <w:t>.</w:t>
      </w:r>
    </w:p>
    <w:p w:rsidR="00375C2D" w:rsidRDefault="00375C2D" w:rsidP="00375C2D">
      <w:pPr>
        <w:ind w:firstLine="720"/>
        <w:rPr>
          <w:rFonts w:ascii="GHEA Grapalat" w:hAnsi="GHEA Grapalat"/>
          <w:sz w:val="20"/>
          <w:szCs w:val="20"/>
          <w:lang w:val="af-ZA"/>
        </w:rPr>
      </w:pPr>
      <w:r>
        <w:rPr>
          <w:rFonts w:ascii="GHEA Grapalat" w:hAnsi="GHEA Grapalat"/>
          <w:sz w:val="20"/>
          <w:szCs w:val="20"/>
          <w:lang w:val="af-ZA"/>
        </w:rPr>
        <w:t>3) «</w:t>
      </w:r>
      <w:r>
        <w:rPr>
          <w:rFonts w:ascii="GHEA Grapalat" w:hAnsi="GHEA Grapalat" w:cs="Sylfaen"/>
          <w:sz w:val="20"/>
          <w:szCs w:val="20"/>
        </w:rPr>
        <w:t>չբացել</w:t>
      </w:r>
      <w:r>
        <w:rPr>
          <w:rFonts w:ascii="GHEA Grapalat" w:hAnsi="GHEA Grapalat"/>
          <w:sz w:val="20"/>
          <w:szCs w:val="20"/>
          <w:lang w:val="af-ZA"/>
        </w:rPr>
        <w:t xml:space="preserve"> </w:t>
      </w:r>
      <w:r>
        <w:rPr>
          <w:rFonts w:ascii="GHEA Grapalat" w:hAnsi="GHEA Grapalat" w:cs="Sylfaen"/>
          <w:sz w:val="20"/>
          <w:szCs w:val="20"/>
        </w:rPr>
        <w:t>մինչև</w:t>
      </w:r>
      <w:r>
        <w:rPr>
          <w:rFonts w:ascii="GHEA Grapalat" w:hAnsi="GHEA Grapalat"/>
          <w:sz w:val="20"/>
          <w:szCs w:val="20"/>
          <w:lang w:val="af-ZA"/>
        </w:rPr>
        <w:t xml:space="preserve"> </w:t>
      </w:r>
      <w:r>
        <w:rPr>
          <w:rFonts w:ascii="GHEA Grapalat" w:hAnsi="GHEA Grapalat" w:cs="Sylfaen"/>
          <w:sz w:val="20"/>
          <w:szCs w:val="20"/>
        </w:rPr>
        <w:t>հայտերի</w:t>
      </w:r>
      <w:r>
        <w:rPr>
          <w:rFonts w:ascii="GHEA Grapalat" w:hAnsi="GHEA Grapalat"/>
          <w:sz w:val="20"/>
          <w:szCs w:val="20"/>
          <w:lang w:val="af-ZA"/>
        </w:rPr>
        <w:t xml:space="preserve"> </w:t>
      </w:r>
      <w:r>
        <w:rPr>
          <w:rFonts w:ascii="GHEA Grapalat" w:hAnsi="GHEA Grapalat" w:cs="Sylfaen"/>
          <w:sz w:val="20"/>
          <w:szCs w:val="20"/>
        </w:rPr>
        <w:t>բացման</w:t>
      </w:r>
      <w:r>
        <w:rPr>
          <w:rFonts w:ascii="GHEA Grapalat" w:hAnsi="GHEA Grapalat"/>
          <w:sz w:val="20"/>
          <w:szCs w:val="20"/>
          <w:lang w:val="af-ZA"/>
        </w:rPr>
        <w:t xml:space="preserve"> </w:t>
      </w:r>
      <w:r>
        <w:rPr>
          <w:rFonts w:ascii="GHEA Grapalat" w:hAnsi="GHEA Grapalat" w:cs="Sylfaen"/>
          <w:sz w:val="20"/>
          <w:szCs w:val="20"/>
        </w:rPr>
        <w:t>նիստը</w:t>
      </w:r>
      <w:r>
        <w:rPr>
          <w:rFonts w:ascii="GHEA Grapalat" w:hAnsi="GHEA Grapalat"/>
          <w:sz w:val="20"/>
          <w:szCs w:val="20"/>
          <w:lang w:val="af-ZA"/>
        </w:rPr>
        <w:t xml:space="preserve">» </w:t>
      </w:r>
      <w:r>
        <w:rPr>
          <w:rFonts w:ascii="GHEA Grapalat" w:hAnsi="GHEA Grapalat" w:cs="Sylfaen"/>
          <w:sz w:val="20"/>
          <w:szCs w:val="20"/>
        </w:rPr>
        <w:t>բառերը</w:t>
      </w:r>
      <w:r>
        <w:rPr>
          <w:rFonts w:ascii="GHEA Grapalat" w:hAnsi="GHEA Grapalat"/>
          <w:sz w:val="20"/>
          <w:szCs w:val="20"/>
          <w:lang w:val="af-ZA"/>
        </w:rPr>
        <w:t>.</w:t>
      </w:r>
    </w:p>
    <w:p w:rsidR="00375C2D" w:rsidRDefault="00375C2D" w:rsidP="00375C2D">
      <w:pPr>
        <w:ind w:firstLine="720"/>
        <w:rPr>
          <w:rFonts w:ascii="GHEA Grapalat" w:hAnsi="GHEA Grapalat"/>
          <w:sz w:val="20"/>
          <w:szCs w:val="20"/>
          <w:lang w:val="af-ZA"/>
        </w:rPr>
      </w:pPr>
      <w:r>
        <w:rPr>
          <w:rFonts w:ascii="GHEA Grapalat" w:hAnsi="GHEA Grapalat"/>
          <w:sz w:val="20"/>
          <w:szCs w:val="20"/>
          <w:lang w:val="af-ZA"/>
        </w:rPr>
        <w:t xml:space="preserve">4) </w:t>
      </w: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af-ZA"/>
        </w:rPr>
        <w:t xml:space="preserve"> </w:t>
      </w:r>
      <w:r>
        <w:rPr>
          <w:rFonts w:ascii="GHEA Grapalat" w:hAnsi="GHEA Grapalat" w:cs="Sylfaen"/>
          <w:sz w:val="20"/>
          <w:szCs w:val="20"/>
        </w:rPr>
        <w:t>անվանումը</w:t>
      </w:r>
      <w:r>
        <w:rPr>
          <w:rFonts w:ascii="GHEA Grapalat" w:hAnsi="GHEA Grapalat"/>
          <w:sz w:val="20"/>
          <w:szCs w:val="20"/>
          <w:lang w:val="af-ZA"/>
        </w:rPr>
        <w:t xml:space="preserve"> (</w:t>
      </w:r>
      <w:r>
        <w:rPr>
          <w:rFonts w:ascii="GHEA Grapalat" w:hAnsi="GHEA Grapalat" w:cs="Sylfaen"/>
          <w:sz w:val="20"/>
          <w:szCs w:val="20"/>
        </w:rPr>
        <w:t>անունը</w:t>
      </w:r>
      <w:r>
        <w:rPr>
          <w:rFonts w:ascii="GHEA Grapalat" w:hAnsi="GHEA Grapalat"/>
          <w:sz w:val="20"/>
          <w:szCs w:val="20"/>
          <w:lang w:val="af-ZA"/>
        </w:rPr>
        <w:t xml:space="preserve">), </w:t>
      </w:r>
      <w:r>
        <w:rPr>
          <w:rFonts w:ascii="GHEA Grapalat" w:hAnsi="GHEA Grapalat" w:cs="Sylfaen"/>
          <w:sz w:val="20"/>
          <w:szCs w:val="20"/>
        </w:rPr>
        <w:t>գտնվելու</w:t>
      </w:r>
      <w:r>
        <w:rPr>
          <w:rFonts w:ascii="GHEA Grapalat" w:hAnsi="GHEA Grapalat"/>
          <w:sz w:val="20"/>
          <w:szCs w:val="20"/>
          <w:lang w:val="af-ZA"/>
        </w:rPr>
        <w:t xml:space="preserve"> </w:t>
      </w:r>
      <w:r>
        <w:rPr>
          <w:rFonts w:ascii="GHEA Grapalat" w:hAnsi="GHEA Grapalat" w:cs="Sylfaen"/>
          <w:sz w:val="20"/>
          <w:szCs w:val="20"/>
        </w:rPr>
        <w:t>վայրը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cs="Sylfaen"/>
          <w:sz w:val="20"/>
          <w:szCs w:val="20"/>
        </w:rPr>
        <w:t>հեռախոսահամարը</w:t>
      </w:r>
      <w:r>
        <w:rPr>
          <w:rFonts w:ascii="GHEA Grapalat" w:hAnsi="GHEA Grapalat"/>
          <w:sz w:val="20"/>
          <w:szCs w:val="20"/>
          <w:lang w:val="af-ZA"/>
        </w:rPr>
        <w:t>:</w:t>
      </w:r>
    </w:p>
    <w:p w:rsidR="00375C2D" w:rsidRDefault="00375C2D" w:rsidP="00375C2D">
      <w:pPr>
        <w:ind w:firstLine="720"/>
        <w:jc w:val="both"/>
        <w:rPr>
          <w:rFonts w:ascii="GHEA Grapalat" w:hAnsi="GHEA Grapalat" w:cs="Sylfaen"/>
          <w:sz w:val="20"/>
          <w:szCs w:val="20"/>
          <w:lang w:val="af-ZA"/>
        </w:rPr>
      </w:pPr>
      <w:r>
        <w:rPr>
          <w:rFonts w:ascii="GHEA Grapalat" w:hAnsi="GHEA Grapalat" w:cs="Sylfaen"/>
          <w:sz w:val="20"/>
          <w:szCs w:val="20"/>
          <w:lang w:val="af-ZA"/>
        </w:rPr>
        <w:t xml:space="preserve">3.3 </w:t>
      </w:r>
      <w:r>
        <w:rPr>
          <w:rFonts w:ascii="GHEA Grapalat" w:hAnsi="GHEA Grapalat" w:cs="Sylfaen"/>
          <w:sz w:val="20"/>
          <w:szCs w:val="20"/>
        </w:rPr>
        <w:t>Սույն</w:t>
      </w:r>
      <w:r>
        <w:rPr>
          <w:rFonts w:ascii="GHEA Grapalat" w:hAnsi="GHEA Grapalat" w:cs="Sylfaen"/>
          <w:sz w:val="20"/>
          <w:szCs w:val="20"/>
          <w:lang w:val="af-ZA"/>
        </w:rPr>
        <w:t xml:space="preserve"> </w:t>
      </w:r>
      <w:r>
        <w:rPr>
          <w:rFonts w:ascii="GHEA Grapalat" w:hAnsi="GHEA Grapalat" w:cs="Sylfaen"/>
          <w:sz w:val="20"/>
          <w:szCs w:val="20"/>
        </w:rPr>
        <w:t>հրահանգի</w:t>
      </w:r>
      <w:r>
        <w:rPr>
          <w:rFonts w:ascii="GHEA Grapalat" w:hAnsi="GHEA Grapalat" w:cs="Sylfaen"/>
          <w:sz w:val="20"/>
          <w:szCs w:val="20"/>
          <w:lang w:val="af-ZA"/>
        </w:rPr>
        <w:t xml:space="preserve"> 3.1 </w:t>
      </w:r>
      <w:r>
        <w:rPr>
          <w:rFonts w:ascii="GHEA Grapalat" w:hAnsi="GHEA Grapalat" w:cs="Sylfaen"/>
          <w:sz w:val="20"/>
          <w:szCs w:val="20"/>
        </w:rPr>
        <w:t>և</w:t>
      </w:r>
      <w:r>
        <w:rPr>
          <w:rFonts w:ascii="GHEA Grapalat" w:hAnsi="GHEA Grapalat" w:cs="Sylfaen"/>
          <w:sz w:val="20"/>
          <w:szCs w:val="20"/>
          <w:lang w:val="af-ZA"/>
        </w:rPr>
        <w:t xml:space="preserve"> 3.2 </w:t>
      </w:r>
      <w:r>
        <w:rPr>
          <w:rFonts w:ascii="GHEA Grapalat" w:hAnsi="GHEA Grapalat" w:cs="Sylfaen"/>
          <w:sz w:val="20"/>
          <w:szCs w:val="20"/>
        </w:rPr>
        <w:t>կետերի</w:t>
      </w:r>
      <w:r>
        <w:rPr>
          <w:rFonts w:ascii="GHEA Grapalat" w:hAnsi="GHEA Grapalat" w:cs="Sylfaen"/>
          <w:sz w:val="20"/>
          <w:szCs w:val="20"/>
          <w:lang w:val="af-ZA"/>
        </w:rPr>
        <w:t xml:space="preserve"> </w:t>
      </w:r>
      <w:r>
        <w:rPr>
          <w:rFonts w:ascii="GHEA Grapalat" w:hAnsi="GHEA Grapalat" w:cs="Sylfaen"/>
          <w:sz w:val="20"/>
          <w:szCs w:val="20"/>
        </w:rPr>
        <w:t>պահանջներին</w:t>
      </w:r>
      <w:r>
        <w:rPr>
          <w:rFonts w:ascii="GHEA Grapalat" w:hAnsi="GHEA Grapalat" w:cs="Sylfaen"/>
          <w:sz w:val="20"/>
          <w:szCs w:val="20"/>
          <w:lang w:val="af-ZA"/>
        </w:rPr>
        <w:t xml:space="preserve"> </w:t>
      </w:r>
      <w:r>
        <w:rPr>
          <w:rFonts w:ascii="GHEA Grapalat" w:hAnsi="GHEA Grapalat" w:cs="Sylfaen"/>
          <w:sz w:val="20"/>
          <w:szCs w:val="20"/>
        </w:rPr>
        <w:t>չհամապատասխանող</w:t>
      </w:r>
      <w:r>
        <w:rPr>
          <w:rFonts w:ascii="GHEA Grapalat" w:hAnsi="GHEA Grapalat" w:cs="Sylfaen"/>
          <w:sz w:val="20"/>
          <w:szCs w:val="20"/>
          <w:lang w:val="af-ZA"/>
        </w:rPr>
        <w:t xml:space="preserve"> </w:t>
      </w:r>
      <w:r>
        <w:rPr>
          <w:rFonts w:ascii="GHEA Grapalat" w:hAnsi="GHEA Grapalat" w:cs="Sylfaen"/>
          <w:sz w:val="20"/>
          <w:szCs w:val="20"/>
        </w:rPr>
        <w:t>հայտերը</w:t>
      </w:r>
      <w:r>
        <w:rPr>
          <w:rFonts w:ascii="GHEA Grapalat" w:hAnsi="GHEA Grapalat" w:cs="Sylfaen"/>
          <w:sz w:val="20"/>
          <w:szCs w:val="20"/>
          <w:lang w:val="af-ZA"/>
        </w:rPr>
        <w:t xml:space="preserve">  </w:t>
      </w:r>
      <w:r>
        <w:rPr>
          <w:rFonts w:ascii="GHEA Grapalat" w:hAnsi="GHEA Grapalat" w:cs="Sylfaen"/>
          <w:sz w:val="20"/>
          <w:szCs w:val="20"/>
        </w:rPr>
        <w:t>հանձնաժողովը</w:t>
      </w:r>
      <w:r>
        <w:rPr>
          <w:rFonts w:ascii="GHEA Grapalat" w:hAnsi="GHEA Grapalat" w:cs="Sylfaen"/>
          <w:sz w:val="20"/>
          <w:szCs w:val="20"/>
          <w:lang w:val="af-ZA"/>
        </w:rPr>
        <w:t xml:space="preserve"> </w:t>
      </w:r>
      <w:r>
        <w:rPr>
          <w:rFonts w:ascii="GHEA Grapalat" w:hAnsi="GHEA Grapalat" w:cs="Sylfaen"/>
          <w:sz w:val="20"/>
          <w:szCs w:val="20"/>
        </w:rPr>
        <w:t>հայտերի</w:t>
      </w:r>
      <w:r>
        <w:rPr>
          <w:rFonts w:ascii="GHEA Grapalat" w:hAnsi="GHEA Grapalat" w:cs="Sylfaen"/>
          <w:sz w:val="20"/>
          <w:szCs w:val="20"/>
          <w:lang w:val="af-ZA"/>
        </w:rPr>
        <w:t xml:space="preserve"> </w:t>
      </w:r>
      <w:r>
        <w:rPr>
          <w:rFonts w:ascii="GHEA Grapalat" w:hAnsi="GHEA Grapalat" w:cs="Sylfaen"/>
          <w:sz w:val="20"/>
          <w:szCs w:val="20"/>
        </w:rPr>
        <w:t>բացման</w:t>
      </w:r>
      <w:r>
        <w:rPr>
          <w:rFonts w:ascii="GHEA Grapalat" w:hAnsi="GHEA Grapalat" w:cs="Sylfaen"/>
          <w:sz w:val="20"/>
          <w:szCs w:val="20"/>
          <w:lang w:val="af-ZA"/>
        </w:rPr>
        <w:t xml:space="preserve"> </w:t>
      </w:r>
      <w:r>
        <w:rPr>
          <w:rFonts w:ascii="GHEA Grapalat" w:hAnsi="GHEA Grapalat" w:cs="Sylfaen"/>
          <w:sz w:val="20"/>
          <w:szCs w:val="20"/>
        </w:rPr>
        <w:t>նիստում</w:t>
      </w:r>
      <w:r>
        <w:rPr>
          <w:rFonts w:ascii="GHEA Grapalat" w:hAnsi="GHEA Grapalat" w:cs="Sylfaen"/>
          <w:sz w:val="20"/>
          <w:szCs w:val="20"/>
          <w:lang w:val="af-ZA"/>
        </w:rPr>
        <w:t xml:space="preserve"> </w:t>
      </w:r>
      <w:r>
        <w:rPr>
          <w:rFonts w:ascii="GHEA Grapalat" w:hAnsi="GHEA Grapalat" w:cs="Sylfaen"/>
          <w:sz w:val="20"/>
          <w:szCs w:val="20"/>
        </w:rPr>
        <w:t>մերժում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նույնությամբ</w:t>
      </w:r>
      <w:r>
        <w:rPr>
          <w:rFonts w:ascii="GHEA Grapalat" w:hAnsi="GHEA Grapalat" w:cs="Sylfaen"/>
          <w:sz w:val="20"/>
          <w:szCs w:val="20"/>
          <w:lang w:val="af-ZA"/>
        </w:rPr>
        <w:t xml:space="preserve"> </w:t>
      </w:r>
      <w:r>
        <w:rPr>
          <w:rFonts w:ascii="GHEA Grapalat" w:hAnsi="GHEA Grapalat" w:cs="Sylfaen"/>
          <w:sz w:val="20"/>
          <w:szCs w:val="20"/>
        </w:rPr>
        <w:t>վերադարձնում</w:t>
      </w:r>
      <w:r>
        <w:rPr>
          <w:rFonts w:ascii="GHEA Grapalat" w:hAnsi="GHEA Grapalat" w:cs="Sylfaen"/>
          <w:sz w:val="20"/>
          <w:szCs w:val="20"/>
          <w:lang w:val="af-ZA"/>
        </w:rPr>
        <w:t xml:space="preserve"> </w:t>
      </w:r>
      <w:r>
        <w:rPr>
          <w:rFonts w:ascii="GHEA Grapalat" w:hAnsi="GHEA Grapalat" w:cs="Sylfaen"/>
          <w:sz w:val="20"/>
          <w:szCs w:val="20"/>
        </w:rPr>
        <w:t>ներկայացնողին</w:t>
      </w:r>
      <w:r>
        <w:rPr>
          <w:rFonts w:ascii="GHEA Grapalat" w:hAnsi="GHEA Grapalat" w:cs="Sylfaen"/>
          <w:sz w:val="20"/>
          <w:szCs w:val="20"/>
          <w:lang w:val="af-ZA"/>
        </w:rPr>
        <w:t>:</w:t>
      </w:r>
    </w:p>
    <w:p w:rsidR="00375C2D" w:rsidRDefault="00375C2D" w:rsidP="00375C2D">
      <w:pPr>
        <w:pStyle w:val="norm"/>
        <w:spacing w:line="240" w:lineRule="auto"/>
        <w:ind w:firstLine="284"/>
        <w:jc w:val="right"/>
        <w:rPr>
          <w:rFonts w:ascii="GHEA Grapalat" w:hAnsi="GHEA Grapalat" w:cs="Sylfaen"/>
          <w:b/>
          <w:sz w:val="20"/>
          <w:lang w:val="es-ES"/>
        </w:rPr>
      </w:pPr>
    </w:p>
    <w:p w:rsidR="00375C2D" w:rsidRDefault="00375C2D" w:rsidP="00375C2D">
      <w:pPr>
        <w:pStyle w:val="norm"/>
        <w:spacing w:line="240" w:lineRule="auto"/>
        <w:ind w:firstLine="284"/>
        <w:jc w:val="right"/>
        <w:rPr>
          <w:rFonts w:ascii="GHEA Grapalat" w:hAnsi="GHEA Grapalat" w:cs="Sylfaen"/>
          <w:b/>
          <w:sz w:val="20"/>
          <w:lang w:val="es-ES"/>
        </w:rPr>
      </w:pPr>
    </w:p>
    <w:p w:rsidR="00375C2D" w:rsidRDefault="00375C2D" w:rsidP="00375C2D">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tab/>
      </w:r>
    </w:p>
    <w:p w:rsidR="00375C2D" w:rsidRDefault="00375C2D" w:rsidP="00375C2D">
      <w:pPr>
        <w:pStyle w:val="norm"/>
        <w:spacing w:line="240" w:lineRule="auto"/>
        <w:ind w:firstLine="284"/>
        <w:jc w:val="right"/>
        <w:rPr>
          <w:rFonts w:ascii="GHEA Grapalat" w:hAnsi="GHEA Grapalat" w:cs="Sylfaen"/>
          <w:b/>
          <w:sz w:val="20"/>
          <w:lang w:val="es-ES"/>
        </w:rPr>
      </w:pPr>
    </w:p>
    <w:p w:rsidR="00375C2D" w:rsidRDefault="00375C2D" w:rsidP="00375C2D">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t>Հավելված</w:t>
      </w:r>
      <w:r>
        <w:rPr>
          <w:rFonts w:ascii="GHEA Grapalat" w:hAnsi="GHEA Grapalat" w:cs="Arial"/>
          <w:b/>
          <w:sz w:val="20"/>
          <w:lang w:val="es-ES"/>
        </w:rPr>
        <w:t xml:space="preserve">  N 1</w:t>
      </w:r>
    </w:p>
    <w:p w:rsidR="00375C2D" w:rsidRDefault="00AA03AD" w:rsidP="00375C2D">
      <w:pPr>
        <w:pStyle w:val="33"/>
        <w:spacing w:line="240" w:lineRule="auto"/>
        <w:jc w:val="right"/>
        <w:rPr>
          <w:rFonts w:ascii="GHEA Grapalat" w:hAnsi="GHEA Grapalat" w:cs="Arial"/>
          <w:b/>
          <w:lang w:val="es-ES"/>
        </w:rPr>
      </w:pPr>
      <w:r>
        <w:rPr>
          <w:rFonts w:ascii="GHEA Grapalat" w:hAnsi="GHEA Grapalat" w:cs="Times Armenian"/>
          <w:i/>
          <w:lang w:val="af-ZA"/>
        </w:rPr>
        <w:t>ԱՄՍՆՀՄ-ԳՀԱՊՁԲ-</w:t>
      </w:r>
      <w:r w:rsidR="001714EB">
        <w:rPr>
          <w:rFonts w:ascii="GHEA Grapalat" w:hAnsi="GHEA Grapalat" w:cs="Times Armenian"/>
          <w:i/>
          <w:lang w:val="hy-AM"/>
        </w:rPr>
        <w:t>20/1</w:t>
      </w:r>
      <w:r>
        <w:rPr>
          <w:rFonts w:ascii="GHEA Grapalat" w:hAnsi="GHEA Grapalat" w:cs="Times Armenian"/>
          <w:i/>
          <w:lang w:val="hy-AM"/>
        </w:rPr>
        <w:t xml:space="preserve">  </w:t>
      </w:r>
      <w:r w:rsidR="00375C2D">
        <w:rPr>
          <w:rFonts w:ascii="GHEA Grapalat" w:hAnsi="GHEA Grapalat"/>
          <w:b/>
          <w:lang w:val="es-ES"/>
        </w:rPr>
        <w:t xml:space="preserve"> </w:t>
      </w:r>
      <w:r w:rsidR="00375C2D">
        <w:rPr>
          <w:rFonts w:ascii="GHEA Grapalat" w:hAnsi="GHEA Grapalat" w:cs="Sylfaen"/>
          <w:b/>
          <w:lang w:val="es-ES"/>
        </w:rPr>
        <w:t>ծածկագրով</w:t>
      </w:r>
    </w:p>
    <w:p w:rsidR="00375C2D" w:rsidRDefault="00375C2D" w:rsidP="00375C2D">
      <w:pPr>
        <w:pStyle w:val="33"/>
        <w:spacing w:line="240" w:lineRule="auto"/>
        <w:jc w:val="right"/>
        <w:rPr>
          <w:rFonts w:ascii="GHEA Grapalat" w:hAnsi="GHEA Grapalat" w:cs="Arial"/>
          <w:b/>
          <w:lang w:val="es-ES"/>
        </w:rPr>
      </w:pPr>
      <w:r>
        <w:rPr>
          <w:rFonts w:ascii="GHEA Grapalat" w:hAnsi="GHEA Grapalat"/>
          <w:i/>
          <w:lang w:val="hy-AM"/>
        </w:rPr>
        <w:t>գնանշման հարցման</w:t>
      </w:r>
      <w:r>
        <w:rPr>
          <w:rFonts w:ascii="GHEA Grapalat" w:hAnsi="GHEA Grapalat" w:cs="Sylfaen"/>
          <w:b/>
          <w:lang w:val="es-ES"/>
        </w:rPr>
        <w:t xml:space="preserve"> հրավերի</w:t>
      </w:r>
    </w:p>
    <w:p w:rsidR="00375C2D" w:rsidRDefault="00375C2D" w:rsidP="00375C2D">
      <w:pPr>
        <w:jc w:val="center"/>
        <w:rPr>
          <w:rFonts w:ascii="GHEA Grapalat" w:hAnsi="GHEA Grapalat" w:cs="Sylfaen"/>
          <w:b/>
          <w:lang w:val="es-ES"/>
        </w:rPr>
      </w:pPr>
    </w:p>
    <w:p w:rsidR="00375C2D" w:rsidRDefault="00375C2D" w:rsidP="00375C2D">
      <w:pPr>
        <w:jc w:val="center"/>
        <w:rPr>
          <w:rFonts w:ascii="GHEA Grapalat" w:hAnsi="GHEA Grapalat" w:cs="Arial"/>
          <w:b/>
          <w:lang w:val="es-ES"/>
        </w:rPr>
      </w:pPr>
      <w:r>
        <w:rPr>
          <w:rFonts w:ascii="GHEA Grapalat" w:hAnsi="GHEA Grapalat" w:cs="Sylfaen"/>
          <w:b/>
          <w:lang w:val="es-ES"/>
        </w:rPr>
        <w:t>ԴԻՄՈՒՄՀԱՅՏԱՐԱՐՈՒԹՅՈՒՆ*</w:t>
      </w:r>
    </w:p>
    <w:p w:rsidR="00375C2D" w:rsidRDefault="00375C2D" w:rsidP="00375C2D">
      <w:pPr>
        <w:pStyle w:val="6"/>
        <w:jc w:val="center"/>
        <w:rPr>
          <w:rFonts w:ascii="GHEA Grapalat" w:hAnsi="GHEA Grapalat" w:cs="Arial"/>
          <w:color w:val="auto"/>
          <w:sz w:val="24"/>
          <w:szCs w:val="24"/>
          <w:lang w:val="es-ES"/>
        </w:rPr>
      </w:pPr>
      <w:r>
        <w:rPr>
          <w:rFonts w:ascii="GHEA Grapalat" w:hAnsi="GHEA Grapalat"/>
          <w:i/>
          <w:lang w:val="hy-AM"/>
        </w:rPr>
        <w:t>գնանշման հարցման</w:t>
      </w:r>
      <w:r>
        <w:rPr>
          <w:rFonts w:ascii="GHEA Grapalat" w:hAnsi="GHEA Grapalat" w:cs="Sylfaen"/>
          <w:b w:val="0"/>
          <w:lang w:val="es-ES"/>
        </w:rPr>
        <w:t xml:space="preserve"> </w:t>
      </w:r>
      <w:r>
        <w:rPr>
          <w:rFonts w:ascii="GHEA Grapalat" w:hAnsi="GHEA Grapalat" w:cs="Sylfaen"/>
          <w:color w:val="auto"/>
          <w:sz w:val="24"/>
          <w:szCs w:val="24"/>
          <w:lang w:val="es-ES"/>
        </w:rPr>
        <w:t>մասնակցելու</w:t>
      </w:r>
      <w:r>
        <w:rPr>
          <w:rFonts w:ascii="GHEA Grapalat" w:hAnsi="GHEA Grapalat" w:cs="Arial"/>
          <w:color w:val="auto"/>
          <w:sz w:val="24"/>
          <w:szCs w:val="24"/>
          <w:lang w:val="es-ES"/>
        </w:rPr>
        <w:t xml:space="preserve">  </w:t>
      </w:r>
    </w:p>
    <w:p w:rsidR="00375C2D" w:rsidRDefault="00375C2D" w:rsidP="00375C2D">
      <w:pPr>
        <w:rPr>
          <w:lang w:val="es-ES" w:eastAsia="ru-RU"/>
        </w:rPr>
      </w:pPr>
    </w:p>
    <w:p w:rsidR="00375C2D" w:rsidRDefault="00375C2D" w:rsidP="00375C2D">
      <w:pPr>
        <w:jc w:val="both"/>
        <w:rPr>
          <w:rFonts w:ascii="GHEA Grapalat" w:hAnsi="GHEA Grapalat" w:cs="Arial"/>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որ</w:t>
      </w:r>
      <w:r>
        <w:rPr>
          <w:rFonts w:ascii="GHEA Grapalat" w:hAnsi="GHEA Grapalat" w:cs="Arial"/>
          <w:sz w:val="20"/>
          <w:szCs w:val="20"/>
          <w:lang w:val="es-ES"/>
        </w:rPr>
        <w:t xml:space="preserve"> </w:t>
      </w:r>
      <w:r>
        <w:rPr>
          <w:rFonts w:ascii="GHEA Grapalat" w:hAnsi="GHEA Grapalat" w:cs="Sylfaen"/>
          <w:sz w:val="20"/>
          <w:szCs w:val="20"/>
          <w:lang w:val="es-ES"/>
        </w:rPr>
        <w:t>ցանկություն</w:t>
      </w:r>
      <w:r>
        <w:rPr>
          <w:rFonts w:ascii="GHEA Grapalat" w:hAnsi="GHEA Grapalat" w:cs="Arial"/>
          <w:sz w:val="20"/>
          <w:szCs w:val="20"/>
          <w:lang w:val="es-ES"/>
        </w:rPr>
        <w:t xml:space="preserve"> </w:t>
      </w:r>
      <w:r>
        <w:rPr>
          <w:rFonts w:ascii="GHEA Grapalat" w:hAnsi="GHEA Grapalat" w:cs="Sylfaen"/>
          <w:sz w:val="20"/>
          <w:szCs w:val="20"/>
          <w:lang w:val="es-ES"/>
        </w:rPr>
        <w:t>ունի</w:t>
      </w:r>
      <w:r>
        <w:rPr>
          <w:rFonts w:ascii="GHEA Grapalat" w:hAnsi="GHEA Grapalat" w:cs="Arial"/>
          <w:sz w:val="20"/>
          <w:szCs w:val="20"/>
          <w:lang w:val="es-ES"/>
        </w:rPr>
        <w:t xml:space="preserve"> </w:t>
      </w:r>
      <w:r>
        <w:rPr>
          <w:rFonts w:ascii="GHEA Grapalat" w:hAnsi="GHEA Grapalat" w:cs="Sylfaen"/>
          <w:sz w:val="20"/>
          <w:szCs w:val="20"/>
          <w:lang w:val="es-ES"/>
        </w:rPr>
        <w:t>մասնակցել</w:t>
      </w:r>
    </w:p>
    <w:p w:rsidR="00375C2D" w:rsidRDefault="00375C2D" w:rsidP="00375C2D">
      <w:pPr>
        <w:jc w:val="both"/>
        <w:rPr>
          <w:rFonts w:ascii="GHEA Grapalat" w:hAnsi="GHEA Grapalat"/>
          <w:sz w:val="22"/>
          <w:szCs w:val="22"/>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r>
        <w:rPr>
          <w:rFonts w:ascii="GHEA Grapalat" w:hAnsi="GHEA Grapalat" w:cs="Sylfaen"/>
          <w:vertAlign w:val="superscript"/>
          <w:lang w:val="es-ES"/>
        </w:rPr>
        <w:t>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w:t>
      </w:r>
    </w:p>
    <w:p w:rsidR="00375C2D" w:rsidRDefault="00375C2D" w:rsidP="00375C2D">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lang w:val="es-ES"/>
        </w:rPr>
        <w:t>-</w:t>
      </w:r>
      <w:r>
        <w:rPr>
          <w:rFonts w:ascii="GHEA Grapalat" w:hAnsi="GHEA Grapalat" w:cs="Sylfaen"/>
          <w:sz w:val="20"/>
          <w:szCs w:val="20"/>
          <w:lang w:val="es-ES"/>
        </w:rPr>
        <w:t>ի կողմից</w:t>
      </w:r>
      <w:r w:rsidR="00AA03AD">
        <w:rPr>
          <w:rFonts w:ascii="GHEA Grapalat" w:hAnsi="GHEA Grapalat"/>
          <w:sz w:val="22"/>
          <w:szCs w:val="22"/>
          <w:u w:val="single"/>
          <w:lang w:val="hy-AM"/>
        </w:rPr>
        <w:t xml:space="preserve"> </w:t>
      </w:r>
      <w:r w:rsidR="00AA03AD">
        <w:rPr>
          <w:rFonts w:ascii="GHEA Grapalat" w:hAnsi="GHEA Grapalat" w:cs="Times Armenian"/>
          <w:i/>
          <w:lang w:val="af-ZA"/>
        </w:rPr>
        <w:t>ԱՄՍՆՀՄ-ԳՀԱՊՁԲ-</w:t>
      </w:r>
      <w:r w:rsidR="001714EB">
        <w:rPr>
          <w:rFonts w:ascii="GHEA Grapalat" w:hAnsi="GHEA Grapalat" w:cs="Times Armenian"/>
          <w:i/>
          <w:lang w:val="hy-AM"/>
        </w:rPr>
        <w:t>20/1</w:t>
      </w:r>
      <w:r w:rsidR="00AA03AD">
        <w:rPr>
          <w:rFonts w:ascii="Sylfaen" w:hAnsi="Sylfaen" w:cs="Times Armenian"/>
          <w:sz w:val="20"/>
          <w:lang w:val="hy-AM"/>
        </w:rPr>
        <w:t xml:space="preserve"> </w:t>
      </w:r>
      <w:r>
        <w:rPr>
          <w:rFonts w:ascii="GHEA Grapalat" w:hAnsi="GHEA Grapalat" w:cs="Sylfaen"/>
          <w:sz w:val="20"/>
          <w:szCs w:val="20"/>
          <w:lang w:val="es-ES"/>
        </w:rPr>
        <w:t>ծածկագրով հայտարարված</w:t>
      </w:r>
    </w:p>
    <w:p w:rsidR="00375C2D" w:rsidRDefault="00375C2D" w:rsidP="00375C2D">
      <w:pPr>
        <w:jc w:val="both"/>
        <w:rPr>
          <w:rFonts w:ascii="GHEA Grapalat" w:hAnsi="GHEA Grapalat" w:cs="Sylfaen"/>
          <w:vertAlign w:val="superscript"/>
          <w:lang w:val="es-ES"/>
        </w:rPr>
      </w:pPr>
      <w:r>
        <w:rPr>
          <w:rFonts w:ascii="GHEA Grapalat" w:hAnsi="GHEA Grapalat" w:cs="Sylfaen"/>
          <w:vertAlign w:val="superscript"/>
          <w:lang w:val="es-ES"/>
        </w:rPr>
        <w:t xml:space="preserve">                       պատվիրատուի անվանումը</w:t>
      </w:r>
    </w:p>
    <w:p w:rsidR="00375C2D" w:rsidRDefault="00375C2D" w:rsidP="00375C2D">
      <w:pPr>
        <w:jc w:val="both"/>
        <w:rPr>
          <w:rFonts w:ascii="GHEA Grapalat" w:hAnsi="GHEA Grapalat" w:cs="Sylfaen"/>
          <w:sz w:val="20"/>
          <w:szCs w:val="20"/>
          <w:lang w:val="es-ES"/>
        </w:rPr>
      </w:pPr>
      <w:r>
        <w:rPr>
          <w:rFonts w:ascii="GHEA Grapalat" w:hAnsi="GHEA Grapalat"/>
          <w:i/>
          <w:lang w:val="hy-AM"/>
        </w:rPr>
        <w:t>գնանշման հարցման</w:t>
      </w:r>
      <w:r>
        <w:rPr>
          <w:rFonts w:ascii="GHEA Grapalat" w:hAnsi="GHEA Grapalat"/>
          <w:u w:val="single"/>
          <w:lang w:val="es-ES"/>
        </w:rPr>
        <w:tab/>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 xml:space="preserve">     </w:t>
      </w:r>
      <w:r>
        <w:rPr>
          <w:rFonts w:ascii="GHEA Grapalat" w:hAnsi="GHEA Grapalat" w:cs="Sylfaen"/>
          <w:sz w:val="20"/>
          <w:szCs w:val="20"/>
          <w:lang w:val="es-ES"/>
        </w:rPr>
        <w:t xml:space="preserve"> չափաբաժնին</w:t>
      </w:r>
      <w:r>
        <w:rPr>
          <w:rFonts w:ascii="GHEA Grapalat" w:hAnsi="GHEA Grapalat" w:cs="Arial"/>
          <w:sz w:val="20"/>
          <w:szCs w:val="20"/>
          <w:lang w:val="es-ES"/>
        </w:rPr>
        <w:t xml:space="preserve">  (</w:t>
      </w:r>
      <w:r>
        <w:rPr>
          <w:rFonts w:ascii="GHEA Grapalat" w:hAnsi="GHEA Grapalat" w:cs="Sylfaen"/>
          <w:sz w:val="20"/>
          <w:szCs w:val="20"/>
          <w:lang w:val="es-ES"/>
        </w:rPr>
        <w:t>չափաբաժիններին</w:t>
      </w:r>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r>
        <w:rPr>
          <w:rFonts w:ascii="GHEA Grapalat" w:hAnsi="GHEA Grapalat" w:cs="Sylfaen"/>
          <w:sz w:val="20"/>
          <w:szCs w:val="20"/>
          <w:lang w:val="es-ES"/>
        </w:rPr>
        <w:t xml:space="preserve">հրավերի </w:t>
      </w:r>
    </w:p>
    <w:p w:rsidR="00375C2D" w:rsidRDefault="00375C2D" w:rsidP="00375C2D">
      <w:pPr>
        <w:jc w:val="both"/>
        <w:rPr>
          <w:rFonts w:ascii="GHEA Grapalat" w:hAnsi="GHEA Grapalat"/>
          <w:vertAlign w:val="superscript"/>
          <w:lang w:val="es-ES"/>
        </w:rPr>
      </w:pPr>
      <w:r>
        <w:rPr>
          <w:rFonts w:ascii="GHEA Grapalat" w:hAnsi="GHEA Grapalat" w:cs="Sylfaen"/>
          <w:vertAlign w:val="superscript"/>
          <w:lang w:val="es-ES"/>
        </w:rPr>
        <w:t xml:space="preserve">                                            չափաբաժնի</w:t>
      </w:r>
      <w:r>
        <w:rPr>
          <w:rFonts w:ascii="GHEA Grapalat" w:hAnsi="GHEA Grapalat" w:cs="Arial"/>
          <w:vertAlign w:val="superscript"/>
          <w:lang w:val="es-ES"/>
        </w:rPr>
        <w:t xml:space="preserve">  (</w:t>
      </w:r>
      <w:r>
        <w:rPr>
          <w:rFonts w:ascii="GHEA Grapalat" w:hAnsi="GHEA Grapalat" w:cs="Sylfaen"/>
          <w:vertAlign w:val="superscript"/>
          <w:lang w:val="es-ES"/>
        </w:rPr>
        <w:t>չափաբաժինների</w:t>
      </w:r>
      <w:r>
        <w:rPr>
          <w:rFonts w:ascii="GHEA Grapalat" w:hAnsi="GHEA Grapalat" w:cs="Arial"/>
          <w:vertAlign w:val="superscript"/>
          <w:lang w:val="es-ES"/>
        </w:rPr>
        <w:t xml:space="preserve">) </w:t>
      </w:r>
      <w:r>
        <w:rPr>
          <w:rFonts w:ascii="GHEA Grapalat" w:hAnsi="GHEA Grapalat" w:cs="Sylfaen"/>
          <w:vertAlign w:val="superscript"/>
          <w:lang w:val="es-ES"/>
        </w:rPr>
        <w:t>համարը</w:t>
      </w:r>
    </w:p>
    <w:p w:rsidR="00375C2D" w:rsidRDefault="00375C2D" w:rsidP="00375C2D">
      <w:pPr>
        <w:jc w:val="both"/>
        <w:rPr>
          <w:rFonts w:ascii="GHEA Grapalat" w:hAnsi="GHEA Grapalat"/>
          <w:sz w:val="20"/>
          <w:szCs w:val="20"/>
          <w:lang w:val="es-ES"/>
        </w:rPr>
      </w:pPr>
      <w:r>
        <w:rPr>
          <w:rFonts w:ascii="GHEA Grapalat" w:hAnsi="GHEA Grapalat"/>
          <w:vertAlign w:val="superscript"/>
          <w:lang w:val="es-ES"/>
        </w:rPr>
        <w:t xml:space="preserve"> </w:t>
      </w:r>
      <w:r>
        <w:rPr>
          <w:rFonts w:ascii="GHEA Grapalat" w:hAnsi="GHEA Grapalat" w:cs="Sylfaen"/>
          <w:sz w:val="20"/>
          <w:szCs w:val="20"/>
          <w:lang w:val="es-ES"/>
        </w:rPr>
        <w:t>պահանջներին համապատասխան</w:t>
      </w:r>
      <w:r>
        <w:rPr>
          <w:rFonts w:ascii="GHEA Grapalat" w:hAnsi="GHEA Grapalat" w:cs="Arial"/>
          <w:sz w:val="20"/>
          <w:szCs w:val="20"/>
          <w:lang w:val="es-ES"/>
        </w:rPr>
        <w:t xml:space="preserve">  </w:t>
      </w:r>
      <w:r>
        <w:rPr>
          <w:rFonts w:ascii="GHEA Grapalat" w:hAnsi="GHEA Grapalat" w:cs="Sylfaen"/>
          <w:sz w:val="20"/>
          <w:szCs w:val="20"/>
          <w:lang w:val="es-ES"/>
        </w:rPr>
        <w:t>ներկայացնում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հայտ:</w:t>
      </w:r>
    </w:p>
    <w:p w:rsidR="00375C2D" w:rsidRDefault="00375C2D" w:rsidP="00375C2D">
      <w:pPr>
        <w:jc w:val="both"/>
        <w:rPr>
          <w:rFonts w:ascii="GHEA Grapalat" w:hAnsi="GHEA Grapalat"/>
          <w:sz w:val="12"/>
          <w:szCs w:val="12"/>
          <w:u w:val="single"/>
          <w:lang w:val="es-ES"/>
        </w:rPr>
      </w:pPr>
    </w:p>
    <w:p w:rsidR="00375C2D" w:rsidRDefault="00375C2D" w:rsidP="00375C2D">
      <w:pPr>
        <w:jc w:val="both"/>
        <w:rPr>
          <w:rFonts w:ascii="GHEA Grapalat" w:hAnsi="GHEA Grapalat" w:cs="Sylfaen"/>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lang w:val="es-ES"/>
        </w:rPr>
        <w:t>-</w:t>
      </w:r>
      <w:r>
        <w:rPr>
          <w:rFonts w:ascii="GHEA Grapalat" w:hAnsi="GHEA Grapalat" w:cs="Sylfaen"/>
          <w:sz w:val="20"/>
          <w:szCs w:val="20"/>
          <w:lang w:val="es-ES"/>
        </w:rPr>
        <w:t>ն</w:t>
      </w:r>
      <w:r>
        <w:rPr>
          <w:rFonts w:ascii="GHEA Grapalat" w:hAnsi="GHEA Grapalat" w:cs="Arial"/>
          <w:sz w:val="20"/>
          <w:szCs w:val="20"/>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r>
        <w:rPr>
          <w:rFonts w:ascii="GHEA Grapalat" w:hAnsi="GHEA Grapalat" w:cs="Sylfaen"/>
          <w:sz w:val="20"/>
          <w:szCs w:val="20"/>
          <w:lang w:val="es-ES"/>
        </w:rPr>
        <w:t>հավաստում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 xml:space="preserve">որ հանդիսանում է </w:t>
      </w:r>
    </w:p>
    <w:p w:rsidR="00375C2D" w:rsidRDefault="00375C2D" w:rsidP="00375C2D">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p>
    <w:p w:rsidR="00375C2D" w:rsidRDefault="00375C2D" w:rsidP="00375C2D">
      <w:pPr>
        <w:jc w:val="both"/>
        <w:rPr>
          <w:rFonts w:ascii="GHEA Grapalat" w:hAnsi="GHEA Grapalat" w:cs="Sylfaen"/>
          <w:sz w:val="20"/>
          <w:szCs w:val="20"/>
          <w:lang w:val="es-ES"/>
        </w:rPr>
      </w:pP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lang w:val="es-ES"/>
        </w:rPr>
        <w:t xml:space="preserve">ռեզիդենտ:  </w:t>
      </w:r>
    </w:p>
    <w:p w:rsidR="00375C2D" w:rsidRDefault="00375C2D" w:rsidP="00375C2D">
      <w:pPr>
        <w:jc w:val="both"/>
        <w:rPr>
          <w:rFonts w:ascii="GHEA Grapalat" w:hAnsi="GHEA Grapalat" w:cs="Arial"/>
          <w:vertAlign w:val="superscript"/>
          <w:lang w:val="es-ES"/>
        </w:rPr>
      </w:pPr>
      <w:r>
        <w:rPr>
          <w:rFonts w:ascii="GHEA Grapalat" w:hAnsi="GHEA Grapalat" w:cs="Arial"/>
          <w:vertAlign w:val="superscript"/>
          <w:lang w:val="es-ES"/>
        </w:rPr>
        <w:t xml:space="preserve">                                               երկրի անվանումը</w:t>
      </w:r>
    </w:p>
    <w:p w:rsidR="00375C2D" w:rsidRDefault="00375C2D" w:rsidP="00375C2D">
      <w:pPr>
        <w:jc w:val="both"/>
        <w:rPr>
          <w:rFonts w:ascii="GHEA Grapalat" w:hAnsi="GHEA Grapalat" w:cs="Sylfaen"/>
          <w:sz w:val="20"/>
          <w:szCs w:val="20"/>
          <w:lang w:val="es-ES"/>
        </w:rPr>
      </w:pPr>
    </w:p>
    <w:p w:rsidR="00375C2D" w:rsidRDefault="00375C2D" w:rsidP="00375C2D">
      <w:pPr>
        <w:jc w:val="both"/>
        <w:rPr>
          <w:rFonts w:ascii="GHEA Grapalat" w:hAnsi="GHEA Grapalat" w:cs="Sylfaen"/>
          <w:sz w:val="20"/>
          <w:szCs w:val="20"/>
          <w:lang w:val="es-ES"/>
        </w:rPr>
      </w:pPr>
      <w:r>
        <w:rPr>
          <w:rFonts w:ascii="GHEA Grapalat" w:hAnsi="GHEA Grapalat" w:cs="Sylfaen"/>
          <w:sz w:val="20"/>
          <w:szCs w:val="20"/>
          <w:lang w:val="es-ES"/>
        </w:rPr>
        <w:t xml:space="preserve">                </w:t>
      </w:r>
    </w:p>
    <w:p w:rsidR="00375C2D" w:rsidRDefault="00375C2D" w:rsidP="00375C2D">
      <w:pPr>
        <w:jc w:val="both"/>
        <w:rPr>
          <w:rFonts w:ascii="GHEA Grapalat" w:hAnsi="GHEA Grapalat" w:cs="Sylfaen"/>
          <w:sz w:val="20"/>
          <w:szCs w:val="20"/>
          <w:lang w:val="es-ES"/>
        </w:rPr>
      </w:pPr>
      <w:r>
        <w:rPr>
          <w:rFonts w:ascii="GHEA Grapalat" w:hAnsi="GHEA Grapalat"/>
          <w:sz w:val="20"/>
          <w:szCs w:val="20"/>
          <w:u w:val="single"/>
          <w:lang w:val="es-ES"/>
        </w:rPr>
        <w:t xml:space="preserve">                                         </w:t>
      </w:r>
      <w:r>
        <w:rPr>
          <w:rFonts w:ascii="GHEA Grapalat" w:hAnsi="GHEA Grapalat"/>
          <w:sz w:val="20"/>
          <w:szCs w:val="20"/>
          <w:lang w:val="es-ES"/>
        </w:rPr>
        <w:t>-</w:t>
      </w:r>
      <w:r>
        <w:rPr>
          <w:rFonts w:ascii="GHEA Grapalat" w:hAnsi="GHEA Grapalat" w:cs="Sylfaen"/>
          <w:sz w:val="20"/>
          <w:szCs w:val="20"/>
          <w:lang w:val="es-ES"/>
        </w:rPr>
        <w:t>ի՝</w:t>
      </w:r>
    </w:p>
    <w:p w:rsidR="00375C2D" w:rsidRDefault="00375C2D" w:rsidP="00375C2D">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w:t>
      </w:r>
    </w:p>
    <w:p w:rsidR="00375C2D" w:rsidRDefault="00375C2D" w:rsidP="00375C2D">
      <w:pPr>
        <w:numPr>
          <w:ilvl w:val="0"/>
          <w:numId w:val="7"/>
        </w:numPr>
        <w:jc w:val="both"/>
        <w:rPr>
          <w:rFonts w:ascii="GHEA Grapalat" w:hAnsi="GHEA Grapalat" w:cs="Arial"/>
          <w:szCs w:val="22"/>
          <w:u w:val="single"/>
          <w:lang w:val="es-ES"/>
        </w:rPr>
      </w:pPr>
      <w:r>
        <w:rPr>
          <w:rFonts w:ascii="GHEA Grapalat" w:hAnsi="GHEA Grapalat" w:cs="Arial"/>
          <w:sz w:val="20"/>
          <w:szCs w:val="20"/>
          <w:lang w:val="es-ES"/>
        </w:rPr>
        <w:t xml:space="preserve">հարկ վճարողի հաշվառման համարն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t>:</w:t>
      </w:r>
    </w:p>
    <w:p w:rsidR="00375C2D" w:rsidRDefault="00375C2D" w:rsidP="00375C2D">
      <w:pPr>
        <w:ind w:left="1416" w:firstLine="708"/>
        <w:jc w:val="both"/>
        <w:rPr>
          <w:rFonts w:ascii="GHEA Grapalat" w:hAnsi="GHEA Grapalat" w:cs="Arial"/>
          <w:vertAlign w:val="superscript"/>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հարկի վճարողի հաշվառման համարը</w:t>
      </w:r>
    </w:p>
    <w:p w:rsidR="00375C2D" w:rsidRDefault="00375C2D" w:rsidP="00375C2D">
      <w:pPr>
        <w:jc w:val="both"/>
        <w:rPr>
          <w:rFonts w:ascii="GHEA Grapalat" w:hAnsi="GHEA Grapalat" w:cs="Arial"/>
          <w:vertAlign w:val="superscript"/>
          <w:lang w:val="es-ES"/>
        </w:rPr>
      </w:pPr>
    </w:p>
    <w:p w:rsidR="00375C2D" w:rsidRDefault="00375C2D" w:rsidP="00375C2D">
      <w:pPr>
        <w:jc w:val="both"/>
        <w:rPr>
          <w:rFonts w:ascii="GHEA Grapalat" w:hAnsi="GHEA Grapalat"/>
          <w:sz w:val="22"/>
          <w:szCs w:val="22"/>
          <w:lang w:val="es-ES"/>
        </w:rPr>
      </w:pPr>
    </w:p>
    <w:p w:rsidR="00375C2D" w:rsidRDefault="00375C2D" w:rsidP="00375C2D">
      <w:pPr>
        <w:numPr>
          <w:ilvl w:val="0"/>
          <w:numId w:val="7"/>
        </w:numPr>
        <w:jc w:val="both"/>
        <w:rPr>
          <w:rFonts w:ascii="GHEA Grapalat" w:hAnsi="GHEA Grapalat"/>
          <w:sz w:val="22"/>
          <w:szCs w:val="22"/>
          <w:u w:val="single"/>
          <w:lang w:val="es-ES"/>
        </w:rPr>
      </w:pPr>
      <w:r>
        <w:rPr>
          <w:rFonts w:ascii="GHEA Grapalat" w:hAnsi="GHEA Grapalat" w:cs="Sylfaen"/>
          <w:sz w:val="20"/>
          <w:szCs w:val="20"/>
          <w:lang w:val="es-ES"/>
        </w:rPr>
        <w:t>էլեկտրոնային</w:t>
      </w:r>
      <w:r>
        <w:rPr>
          <w:rFonts w:ascii="GHEA Grapalat" w:hAnsi="GHEA Grapalat" w:cs="Arial"/>
          <w:sz w:val="20"/>
          <w:szCs w:val="20"/>
          <w:lang w:val="es-ES"/>
        </w:rPr>
        <w:t xml:space="preserve"> </w:t>
      </w:r>
      <w:r>
        <w:rPr>
          <w:rFonts w:ascii="GHEA Grapalat" w:hAnsi="GHEA Grapalat" w:cs="Sylfaen"/>
          <w:sz w:val="20"/>
          <w:szCs w:val="20"/>
          <w:lang w:val="es-ES"/>
        </w:rPr>
        <w:t>փոստի</w:t>
      </w:r>
      <w:r>
        <w:rPr>
          <w:rFonts w:ascii="GHEA Grapalat" w:hAnsi="GHEA Grapalat" w:cs="Arial"/>
          <w:sz w:val="20"/>
          <w:szCs w:val="20"/>
          <w:lang w:val="es-ES"/>
        </w:rPr>
        <w:t xml:space="preserve"> </w:t>
      </w:r>
      <w:r>
        <w:rPr>
          <w:rFonts w:ascii="GHEA Grapalat" w:hAnsi="GHEA Grapalat" w:cs="Sylfaen"/>
          <w:sz w:val="20"/>
          <w:szCs w:val="20"/>
          <w:lang w:val="es-ES"/>
        </w:rPr>
        <w:t>հասցեն</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375C2D" w:rsidRDefault="00375C2D" w:rsidP="00375C2D">
      <w:pPr>
        <w:jc w:val="both"/>
        <w:rPr>
          <w:rFonts w:ascii="GHEA Grapalat" w:hAnsi="GHEA Grapalat"/>
          <w:sz w:val="10"/>
          <w:szCs w:val="10"/>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էլեկտրոնային փոստի հասցեն</w:t>
      </w:r>
    </w:p>
    <w:p w:rsidR="00375C2D" w:rsidRDefault="00375C2D" w:rsidP="00375C2D">
      <w:pPr>
        <w:jc w:val="right"/>
        <w:rPr>
          <w:rFonts w:ascii="GHEA Grapalat" w:hAnsi="GHEA Grapalat"/>
          <w:sz w:val="10"/>
          <w:szCs w:val="10"/>
          <w:lang w:val="es-ES"/>
        </w:rPr>
      </w:pPr>
    </w:p>
    <w:p w:rsidR="00375C2D" w:rsidRDefault="00375C2D" w:rsidP="00375C2D">
      <w:pPr>
        <w:jc w:val="right"/>
        <w:rPr>
          <w:rFonts w:ascii="GHEA Grapalat" w:hAnsi="GHEA Grapalat"/>
          <w:sz w:val="10"/>
          <w:szCs w:val="10"/>
          <w:lang w:val="es-ES"/>
        </w:rPr>
      </w:pPr>
    </w:p>
    <w:p w:rsidR="00375C2D" w:rsidRDefault="00375C2D" w:rsidP="00375C2D">
      <w:pPr>
        <w:jc w:val="right"/>
        <w:rPr>
          <w:rFonts w:ascii="GHEA Grapalat" w:hAnsi="GHEA Grapalat"/>
          <w:sz w:val="10"/>
          <w:szCs w:val="10"/>
          <w:lang w:val="es-ES"/>
        </w:rPr>
      </w:pPr>
    </w:p>
    <w:p w:rsidR="00375C2D" w:rsidRDefault="00375C2D" w:rsidP="00375C2D">
      <w:pPr>
        <w:jc w:val="right"/>
        <w:rPr>
          <w:rFonts w:ascii="GHEA Grapalat" w:hAnsi="GHEA Grapalat"/>
          <w:sz w:val="10"/>
          <w:szCs w:val="10"/>
          <w:lang w:val="hy-AM"/>
        </w:rPr>
      </w:pPr>
    </w:p>
    <w:p w:rsidR="00375C2D" w:rsidRDefault="00375C2D" w:rsidP="00375C2D">
      <w:pPr>
        <w:numPr>
          <w:ilvl w:val="0"/>
          <w:numId w:val="7"/>
        </w:numPr>
        <w:jc w:val="both"/>
        <w:rPr>
          <w:rFonts w:ascii="GHEA Grapalat" w:hAnsi="GHEA Grapalat" w:cs="Arial"/>
          <w:vertAlign w:val="superscript"/>
          <w:lang w:val="es-ES"/>
        </w:rPr>
      </w:pPr>
      <w:r>
        <w:rPr>
          <w:rFonts w:ascii="GHEA Grapalat" w:hAnsi="GHEA Grapalat"/>
          <w:sz w:val="20"/>
          <w:szCs w:val="20"/>
          <w:lang w:val="hy-AM"/>
        </w:rPr>
        <w:t>գործունեության հասցեն է՝ -------------------------------------------------:</w:t>
      </w:r>
      <w:r>
        <w:rPr>
          <w:rFonts w:ascii="GHEA Grapalat" w:hAnsi="GHEA Grapalat"/>
          <w:sz w:val="20"/>
          <w:szCs w:val="20"/>
          <w:lang w:val="es-ES"/>
        </w:rPr>
        <w:t xml:space="preserve">                                     </w:t>
      </w:r>
    </w:p>
    <w:p w:rsidR="00375C2D" w:rsidRDefault="00375C2D" w:rsidP="00375C2D">
      <w:pPr>
        <w:jc w:val="both"/>
        <w:rPr>
          <w:rFonts w:ascii="GHEA Grapalat" w:hAnsi="GHEA Grapalat"/>
          <w:sz w:val="16"/>
          <w:szCs w:val="16"/>
          <w:lang w:val="hy-AM"/>
        </w:rPr>
      </w:pPr>
      <w:r>
        <w:rPr>
          <w:rFonts w:ascii="GHEA Grapalat" w:hAnsi="GHEA Grapalat"/>
          <w:sz w:val="16"/>
          <w:szCs w:val="16"/>
          <w:lang w:val="hy-AM"/>
        </w:rPr>
        <w:t xml:space="preserve">                                                                                                      գործունեության հասցեն</w:t>
      </w:r>
    </w:p>
    <w:p w:rsidR="00375C2D" w:rsidRDefault="00375C2D" w:rsidP="00375C2D">
      <w:pPr>
        <w:jc w:val="right"/>
        <w:rPr>
          <w:rFonts w:ascii="GHEA Grapalat" w:hAnsi="GHEA Grapalat"/>
          <w:sz w:val="10"/>
          <w:szCs w:val="10"/>
          <w:lang w:val="hy-AM"/>
        </w:rPr>
      </w:pPr>
    </w:p>
    <w:p w:rsidR="00375C2D" w:rsidRDefault="00375C2D" w:rsidP="00375C2D">
      <w:pPr>
        <w:ind w:firstLine="708"/>
        <w:jc w:val="both"/>
        <w:rPr>
          <w:rFonts w:ascii="GHEA Grapalat" w:hAnsi="GHEA Grapalat" w:cs="Arial"/>
          <w:sz w:val="20"/>
          <w:szCs w:val="20"/>
          <w:lang w:val="hy-AM"/>
        </w:rPr>
      </w:pPr>
    </w:p>
    <w:p w:rsidR="00375C2D" w:rsidRDefault="00375C2D" w:rsidP="00375C2D">
      <w:pPr>
        <w:numPr>
          <w:ilvl w:val="0"/>
          <w:numId w:val="7"/>
        </w:numPr>
        <w:jc w:val="both"/>
        <w:rPr>
          <w:rFonts w:ascii="GHEA Grapalat" w:hAnsi="GHEA Grapalat" w:cs="Arial"/>
          <w:vertAlign w:val="superscript"/>
          <w:lang w:val="es-ES"/>
        </w:rPr>
      </w:pPr>
      <w:r>
        <w:rPr>
          <w:rFonts w:ascii="GHEA Grapalat" w:hAnsi="GHEA Grapalat"/>
          <w:sz w:val="20"/>
          <w:szCs w:val="20"/>
          <w:lang w:val="hy-AM"/>
        </w:rPr>
        <w:t>հեռախոսահամարն է՝ -------------------------------------------------:</w:t>
      </w:r>
      <w:r>
        <w:rPr>
          <w:rFonts w:ascii="GHEA Grapalat" w:hAnsi="GHEA Grapalat"/>
          <w:sz w:val="20"/>
          <w:szCs w:val="20"/>
          <w:lang w:val="es-ES"/>
        </w:rPr>
        <w:t xml:space="preserve">                                     </w:t>
      </w:r>
    </w:p>
    <w:p w:rsidR="00375C2D" w:rsidRDefault="00375C2D" w:rsidP="00375C2D">
      <w:pPr>
        <w:ind w:left="3540"/>
        <w:jc w:val="both"/>
        <w:rPr>
          <w:rFonts w:ascii="GHEA Grapalat" w:hAnsi="GHEA Grapalat"/>
          <w:sz w:val="16"/>
          <w:szCs w:val="16"/>
          <w:lang w:val="hy-AM"/>
        </w:rPr>
      </w:pPr>
      <w:r>
        <w:rPr>
          <w:rFonts w:ascii="GHEA Grapalat" w:hAnsi="GHEA Grapalat"/>
          <w:sz w:val="16"/>
          <w:szCs w:val="16"/>
          <w:lang w:val="hy-AM"/>
        </w:rPr>
        <w:t>հեռախոսի համարը</w:t>
      </w:r>
    </w:p>
    <w:p w:rsidR="00375C2D" w:rsidRDefault="00375C2D" w:rsidP="00375C2D">
      <w:pPr>
        <w:ind w:firstLine="709"/>
        <w:rPr>
          <w:rFonts w:ascii="GHEA Grapalat" w:hAnsi="GHEA Grapalat" w:cs="Arial"/>
          <w:sz w:val="20"/>
          <w:szCs w:val="20"/>
          <w:lang w:val="hy-AM"/>
        </w:rPr>
      </w:pPr>
    </w:p>
    <w:p w:rsidR="00375C2D" w:rsidRDefault="00375C2D" w:rsidP="00375C2D">
      <w:pPr>
        <w:ind w:firstLine="709"/>
        <w:jc w:val="both"/>
        <w:rPr>
          <w:rFonts w:ascii="GHEA Grapalat" w:hAnsi="GHEA Grapalat" w:cs="Arial"/>
          <w:sz w:val="20"/>
          <w:szCs w:val="20"/>
          <w:lang w:val="hy-AM"/>
        </w:rPr>
      </w:pPr>
    </w:p>
    <w:p w:rsidR="00375C2D" w:rsidRDefault="00375C2D" w:rsidP="00375C2D">
      <w:pPr>
        <w:ind w:firstLine="709"/>
        <w:jc w:val="both"/>
        <w:rPr>
          <w:rFonts w:ascii="GHEA Grapalat" w:hAnsi="GHEA Grapalat"/>
          <w:sz w:val="20"/>
          <w:lang w:val="es-ES"/>
        </w:rPr>
      </w:pPr>
      <w:r>
        <w:rPr>
          <w:rFonts w:ascii="GHEA Grapalat" w:hAnsi="GHEA Grapalat" w:cs="Arial"/>
          <w:sz w:val="20"/>
          <w:szCs w:val="20"/>
          <w:lang w:val="es-ES"/>
        </w:rPr>
        <w:t>Սույնով</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 հայտարարում և հավաստում է, որ՝</w:t>
      </w:r>
      <w:r>
        <w:rPr>
          <w:rFonts w:ascii="GHEA Grapalat" w:hAnsi="GHEA Grapalat" w:cs="Arial"/>
          <w:lang w:val="hy-AM"/>
        </w:rPr>
        <w:t xml:space="preserve"> </w:t>
      </w:r>
    </w:p>
    <w:p w:rsidR="00375C2D" w:rsidRDefault="00375C2D" w:rsidP="00375C2D">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rsidR="00375C2D" w:rsidRDefault="00375C2D" w:rsidP="00375C2D">
      <w:pPr>
        <w:ind w:firstLine="708"/>
        <w:jc w:val="both"/>
        <w:rPr>
          <w:rFonts w:ascii="GHEA Grapalat" w:hAnsi="GHEA Grapalat" w:cs="Sylfaen"/>
          <w:sz w:val="20"/>
          <w:lang w:val="hy-AM"/>
        </w:rPr>
      </w:pPr>
      <w:r>
        <w:rPr>
          <w:rFonts w:ascii="GHEA Grapalat" w:hAnsi="GHEA Grapalat" w:cs="Arial"/>
          <w:sz w:val="20"/>
          <w:szCs w:val="20"/>
          <w:lang w:val="es-ES"/>
        </w:rPr>
        <w:t xml:space="preserve">1) բավարարում է </w:t>
      </w:r>
      <w:r w:rsidR="00AA03AD">
        <w:rPr>
          <w:rFonts w:ascii="GHEA Grapalat" w:hAnsi="GHEA Grapalat" w:cs="Times Armenian"/>
          <w:i/>
          <w:lang w:val="af-ZA"/>
        </w:rPr>
        <w:t>ԱՄՍՆՀՄ-ԳՀԱՊՁԲ-</w:t>
      </w:r>
      <w:r w:rsidR="001714EB">
        <w:rPr>
          <w:rFonts w:ascii="GHEA Grapalat" w:hAnsi="GHEA Grapalat" w:cs="Times Armenian"/>
          <w:i/>
          <w:lang w:val="hy-AM"/>
        </w:rPr>
        <w:t>20/1</w:t>
      </w:r>
      <w:r>
        <w:rPr>
          <w:rFonts w:ascii="GHEA Grapalat" w:hAnsi="GHEA Grapalat"/>
          <w:b/>
          <w:lang w:val="es-ES"/>
        </w:rPr>
        <w:t xml:space="preserve">  </w:t>
      </w:r>
      <w:r>
        <w:rPr>
          <w:rFonts w:ascii="GHEA Grapalat" w:hAnsi="GHEA Grapalat" w:cs="Arial"/>
          <w:sz w:val="20"/>
          <w:szCs w:val="20"/>
          <w:lang w:val="es-ES"/>
        </w:rPr>
        <w:t xml:space="preserve">ծածկագրով  </w:t>
      </w:r>
      <w:r>
        <w:rPr>
          <w:rFonts w:ascii="GHEA Grapalat" w:hAnsi="GHEA Grapalat"/>
          <w:i/>
          <w:lang w:val="hy-AM"/>
        </w:rPr>
        <w:t>գնանշման հարցման</w:t>
      </w:r>
      <w:r>
        <w:rPr>
          <w:rFonts w:ascii="GHEA Grapalat" w:hAnsi="GHEA Grapalat" w:cs="Sylfaen"/>
          <w:b/>
          <w:lang w:val="es-ES"/>
        </w:rPr>
        <w:t xml:space="preserve"> </w:t>
      </w:r>
      <w:r>
        <w:rPr>
          <w:rFonts w:ascii="GHEA Grapalat" w:hAnsi="GHEA Grapalat" w:cs="Arial"/>
          <w:sz w:val="20"/>
          <w:szCs w:val="20"/>
          <w:lang w:val="es-ES"/>
        </w:rPr>
        <w:t xml:space="preserve">հրավերով սահմանված մասնակցության իրավունքի պահանջներին </w:t>
      </w:r>
      <w:r>
        <w:rPr>
          <w:rFonts w:ascii="GHEA Grapalat" w:hAnsi="GHEA Grapalat" w:cs="Arial"/>
          <w:sz w:val="20"/>
          <w:szCs w:val="20"/>
          <w:lang w:val="hy-AM"/>
        </w:rPr>
        <w:t xml:space="preserve"> և </w:t>
      </w:r>
      <w:r>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Pr>
          <w:rFonts w:ascii="GHEA Grapalat" w:hAnsi="GHEA Grapalat" w:cs="Sylfaen"/>
          <w:sz w:val="20"/>
          <w:lang w:val="es-ES"/>
        </w:rPr>
        <w:t>.</w:t>
      </w:r>
      <w:r>
        <w:rPr>
          <w:rFonts w:ascii="GHEA Grapalat" w:hAnsi="GHEA Grapalat" w:cs="Sylfaen"/>
          <w:sz w:val="20"/>
          <w:lang w:val="hy-AM"/>
        </w:rPr>
        <w:t xml:space="preserve"> </w:t>
      </w:r>
    </w:p>
    <w:p w:rsidR="00375C2D" w:rsidRDefault="00375C2D" w:rsidP="00375C2D">
      <w:pPr>
        <w:ind w:firstLine="708"/>
        <w:jc w:val="both"/>
        <w:rPr>
          <w:rFonts w:ascii="GHEA Grapalat" w:hAnsi="GHEA Grapalat" w:cs="Arial"/>
          <w:sz w:val="22"/>
          <w:szCs w:val="22"/>
          <w:lang w:val="es-ES"/>
        </w:rPr>
      </w:pPr>
      <w:r>
        <w:rPr>
          <w:rFonts w:ascii="GHEA Grapalat" w:hAnsi="GHEA Grapalat" w:cs="Arial"/>
          <w:sz w:val="20"/>
          <w:szCs w:val="20"/>
          <w:lang w:val="hy-AM"/>
        </w:rPr>
        <w:t>2</w:t>
      </w:r>
      <w:r>
        <w:rPr>
          <w:rFonts w:ascii="GHEA Grapalat" w:hAnsi="GHEA Grapalat" w:cs="Arial"/>
          <w:sz w:val="20"/>
          <w:szCs w:val="20"/>
          <w:lang w:val="es-ES"/>
        </w:rPr>
        <w:t xml:space="preserve">) </w:t>
      </w:r>
      <w:r w:rsidR="00AA03AD">
        <w:rPr>
          <w:rFonts w:ascii="GHEA Grapalat" w:hAnsi="GHEA Grapalat" w:cs="Times Armenian"/>
          <w:i/>
          <w:lang w:val="af-ZA"/>
        </w:rPr>
        <w:t>ԱՄՍՆՀՄ-ԳՀԱՊՁԲ-</w:t>
      </w:r>
      <w:r w:rsidR="001714EB">
        <w:rPr>
          <w:rFonts w:ascii="GHEA Grapalat" w:hAnsi="GHEA Grapalat" w:cs="Times Armenian"/>
          <w:i/>
          <w:lang w:val="hy-AM"/>
        </w:rPr>
        <w:t>20/1</w:t>
      </w:r>
      <w:r w:rsidR="00AA03AD">
        <w:rPr>
          <w:rFonts w:ascii="GHEA Grapalat" w:hAnsi="GHEA Grapalat" w:cs="Times Armenian"/>
          <w:i/>
          <w:lang w:val="hy-AM"/>
        </w:rPr>
        <w:t xml:space="preserve"> </w:t>
      </w:r>
      <w:r>
        <w:rPr>
          <w:rFonts w:ascii="GHEA Grapalat" w:hAnsi="GHEA Grapalat" w:cs="Arial"/>
          <w:sz w:val="20"/>
          <w:szCs w:val="20"/>
          <w:lang w:val="es-ES"/>
        </w:rPr>
        <w:t xml:space="preserve">ծածկագրով </w:t>
      </w:r>
      <w:r>
        <w:rPr>
          <w:rFonts w:ascii="GHEA Grapalat" w:hAnsi="GHEA Grapalat"/>
          <w:i/>
          <w:lang w:val="hy-AM"/>
        </w:rPr>
        <w:t>գնանշման հարցման</w:t>
      </w:r>
      <w:r>
        <w:rPr>
          <w:rFonts w:ascii="GHEA Grapalat" w:hAnsi="GHEA Grapalat" w:cs="Sylfaen"/>
          <w:b/>
          <w:lang w:val="es-ES"/>
        </w:rPr>
        <w:t xml:space="preserve"> </w:t>
      </w:r>
      <w:r>
        <w:rPr>
          <w:rFonts w:ascii="GHEA Grapalat" w:hAnsi="GHEA Grapalat" w:cs="Arial"/>
          <w:sz w:val="20"/>
          <w:szCs w:val="20"/>
          <w:lang w:val="es-ES"/>
        </w:rPr>
        <w:t>մասնակցելու շրջանակում`</w:t>
      </w:r>
      <w:r>
        <w:rPr>
          <w:rFonts w:ascii="GHEA Grapalat" w:hAnsi="GHEA Grapalat" w:cs="Sylfaen"/>
          <w:sz w:val="22"/>
          <w:szCs w:val="22"/>
          <w:lang w:val="es-ES"/>
        </w:rPr>
        <w:t xml:space="preserve">  </w:t>
      </w:r>
    </w:p>
    <w:p w:rsidR="00375C2D" w:rsidRDefault="00375C2D" w:rsidP="00375C2D">
      <w:pPr>
        <w:numPr>
          <w:ilvl w:val="0"/>
          <w:numId w:val="5"/>
        </w:numPr>
        <w:ind w:left="0" w:firstLine="720"/>
        <w:jc w:val="both"/>
        <w:rPr>
          <w:rFonts w:ascii="GHEA Grapalat" w:hAnsi="GHEA Grapalat" w:cs="Arial"/>
          <w:sz w:val="20"/>
          <w:szCs w:val="20"/>
          <w:lang w:val="es-ES"/>
        </w:rPr>
      </w:pPr>
      <w:r>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375C2D" w:rsidRDefault="00375C2D" w:rsidP="00375C2D">
      <w:pPr>
        <w:numPr>
          <w:ilvl w:val="0"/>
          <w:numId w:val="5"/>
        </w:numPr>
        <w:ind w:left="0" w:firstLine="720"/>
        <w:jc w:val="both"/>
        <w:rPr>
          <w:rFonts w:ascii="GHEA Grapalat" w:hAnsi="GHEA Grapalat"/>
          <w:sz w:val="22"/>
          <w:szCs w:val="22"/>
          <w:lang w:val="es-ES"/>
        </w:rPr>
      </w:pPr>
      <w:r>
        <w:rPr>
          <w:rFonts w:ascii="GHEA Grapalat" w:hAnsi="GHEA Grapalat" w:cs="Arial"/>
          <w:sz w:val="20"/>
          <w:szCs w:val="20"/>
          <w:lang w:val="es-ES"/>
        </w:rPr>
        <w:t>բացակայում է հրավերով սահմանված`</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cs="Arial"/>
          <w:sz w:val="20"/>
          <w:szCs w:val="20"/>
          <w:lang w:val="es-ES"/>
        </w:rPr>
        <w:t>-ին</w:t>
      </w:r>
      <w:r>
        <w:rPr>
          <w:rFonts w:ascii="GHEA Grapalat" w:hAnsi="GHEA Grapalat"/>
          <w:sz w:val="22"/>
          <w:szCs w:val="22"/>
          <w:lang w:val="es-ES"/>
        </w:rPr>
        <w:t xml:space="preserve"> </w:t>
      </w:r>
    </w:p>
    <w:p w:rsidR="00375C2D" w:rsidRDefault="00375C2D" w:rsidP="00375C2D">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r>
        <w:rPr>
          <w:rFonts w:ascii="GHEA Grapalat" w:hAnsi="GHEA Grapalat" w:cs="Arial"/>
          <w:vertAlign w:val="superscript"/>
          <w:lang w:val="hy-AM"/>
        </w:rPr>
        <w:t xml:space="preserve"> </w:t>
      </w:r>
    </w:p>
    <w:p w:rsidR="00375C2D" w:rsidRDefault="00375C2D" w:rsidP="00375C2D">
      <w:pPr>
        <w:jc w:val="both"/>
        <w:rPr>
          <w:rFonts w:ascii="GHEA Grapalat" w:hAnsi="GHEA Grapalat"/>
          <w:sz w:val="22"/>
          <w:szCs w:val="22"/>
          <w:u w:val="single"/>
          <w:lang w:val="es-ES"/>
        </w:rPr>
      </w:pPr>
      <w:r>
        <w:rPr>
          <w:rFonts w:ascii="GHEA Grapalat" w:hAnsi="GHEA Grapalat" w:cs="Arial"/>
          <w:sz w:val="20"/>
          <w:szCs w:val="20"/>
          <w:lang w:val="es-ES"/>
        </w:rPr>
        <w:t>փոխկապակցված անձանց և (կամ)</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w:t>
      </w:r>
      <w:r>
        <w:rPr>
          <w:rFonts w:ascii="GHEA Grapalat" w:hAnsi="GHEA Grapalat"/>
          <w:sz w:val="22"/>
          <w:szCs w:val="22"/>
          <w:u w:val="single"/>
          <w:lang w:val="es-ES"/>
        </w:rPr>
        <w:t xml:space="preserve">  </w:t>
      </w:r>
    </w:p>
    <w:p w:rsidR="00375C2D" w:rsidRDefault="00375C2D" w:rsidP="00375C2D">
      <w:pPr>
        <w:jc w:val="both"/>
        <w:rPr>
          <w:rFonts w:ascii="GHEA Grapalat" w:hAnsi="GHEA Grapalat"/>
          <w:sz w:val="22"/>
          <w:szCs w:val="22"/>
          <w:u w:val="single"/>
          <w:lang w:val="es-ES"/>
        </w:rPr>
      </w:pP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rsidR="00375C2D" w:rsidRDefault="00375C2D" w:rsidP="00375C2D">
      <w:pPr>
        <w:jc w:val="both"/>
        <w:rPr>
          <w:rFonts w:ascii="GHEA Grapalat" w:hAnsi="GHEA Grapalat"/>
          <w:sz w:val="22"/>
          <w:szCs w:val="22"/>
          <w:u w:val="single"/>
          <w:lang w:val="es-ES"/>
        </w:rPr>
      </w:pPr>
      <w:r>
        <w:rPr>
          <w:rFonts w:ascii="GHEA Grapalat" w:hAnsi="GHEA Grapalat" w:cs="Arial"/>
          <w:sz w:val="20"/>
          <w:szCs w:val="20"/>
          <w:lang w:val="es-ES"/>
        </w:rPr>
        <w:t>կողմից հիմնադրված կամ ավելի քան հիսուն տոկոս</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-ին</w:t>
      </w:r>
    </w:p>
    <w:p w:rsidR="00375C2D" w:rsidRDefault="00375C2D" w:rsidP="00375C2D">
      <w:pPr>
        <w:jc w:val="both"/>
        <w:rPr>
          <w:rFonts w:ascii="GHEA Grapalat" w:hAnsi="GHEA Grapalat"/>
          <w:sz w:val="22"/>
          <w:szCs w:val="22"/>
          <w:lang w:val="es-ES"/>
        </w:rPr>
      </w:pPr>
      <w:r>
        <w:rPr>
          <w:rFonts w:ascii="GHEA Grapalat" w:hAnsi="GHEA Grapalat" w:cs="Sylfaen"/>
          <w:vertAlign w:val="superscript"/>
          <w:lang w:val="es-ES"/>
        </w:rPr>
        <w:t xml:space="preserve">                                                                     </w:t>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rsidR="00375C2D" w:rsidRDefault="00375C2D" w:rsidP="00375C2D">
      <w:pPr>
        <w:jc w:val="both"/>
        <w:rPr>
          <w:rFonts w:ascii="GHEA Grapalat" w:hAnsi="GHEA Grapalat" w:cs="Arial"/>
          <w:sz w:val="20"/>
          <w:szCs w:val="20"/>
          <w:lang w:val="es-ES"/>
        </w:rPr>
      </w:pPr>
      <w:r>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75C2D" w:rsidRDefault="00375C2D" w:rsidP="00375C2D">
      <w:pPr>
        <w:numPr>
          <w:ilvl w:val="0"/>
          <w:numId w:val="5"/>
        </w:numPr>
        <w:ind w:left="0" w:firstLine="720"/>
        <w:jc w:val="both"/>
        <w:rPr>
          <w:rFonts w:ascii="GHEA Grapalat" w:hAnsi="GHEA Grapalat" w:cs="Sylfaen"/>
          <w:sz w:val="20"/>
          <w:lang w:val="es-ES"/>
        </w:rPr>
      </w:pPr>
      <w:r>
        <w:rPr>
          <w:rFonts w:ascii="GHEA Grapalat" w:hAnsi="GHEA Grapalat" w:cs="Arial"/>
          <w:sz w:val="20"/>
          <w:szCs w:val="20"/>
          <w:lang w:val="es-ES"/>
        </w:rPr>
        <w:t>ստորև ներկայացնում է հայտը ներկայացնելու օրվա դրությամբ ա</w:t>
      </w:r>
      <w:r>
        <w:rPr>
          <w:rFonts w:ascii="GHEA Grapalat" w:hAnsi="GHEA Grapalat" w:cs="Sylfaen"/>
          <w:sz w:val="20"/>
        </w:rPr>
        <w:t>յն</w:t>
      </w:r>
      <w:r>
        <w:rPr>
          <w:rFonts w:ascii="GHEA Grapalat" w:hAnsi="GHEA Grapalat" w:cs="Sylfaen"/>
          <w:sz w:val="20"/>
          <w:lang w:val="es-ES"/>
        </w:rPr>
        <w:t xml:space="preserve"> </w:t>
      </w:r>
      <w:r>
        <w:rPr>
          <w:rFonts w:ascii="GHEA Grapalat" w:hAnsi="GHEA Grapalat" w:cs="Sylfaen"/>
          <w:sz w:val="20"/>
        </w:rPr>
        <w:t>ֆիզիկական</w:t>
      </w:r>
      <w:r>
        <w:rPr>
          <w:rFonts w:ascii="GHEA Grapalat" w:hAnsi="GHEA Grapalat" w:cs="Sylfaen"/>
          <w:sz w:val="20"/>
          <w:lang w:val="es-ES"/>
        </w:rPr>
        <w:t xml:space="preserve"> </w:t>
      </w:r>
      <w:r>
        <w:rPr>
          <w:rFonts w:ascii="GHEA Grapalat" w:hAnsi="GHEA Grapalat" w:cs="Sylfaen"/>
          <w:sz w:val="20"/>
        </w:rPr>
        <w:t>անձի</w:t>
      </w:r>
      <w:r>
        <w:rPr>
          <w:rFonts w:ascii="GHEA Grapalat" w:hAnsi="GHEA Grapalat" w:cs="Sylfaen"/>
          <w:sz w:val="20"/>
          <w:lang w:val="es-ES"/>
        </w:rPr>
        <w:t xml:space="preserve"> (</w:t>
      </w:r>
      <w:r>
        <w:rPr>
          <w:rFonts w:ascii="GHEA Grapalat" w:hAnsi="GHEA Grapalat" w:cs="Sylfaen"/>
          <w:sz w:val="20"/>
        </w:rPr>
        <w:t>անձանց</w:t>
      </w:r>
      <w:r>
        <w:rPr>
          <w:rFonts w:ascii="GHEA Grapalat" w:hAnsi="GHEA Grapalat" w:cs="Sylfaen"/>
          <w:sz w:val="20"/>
          <w:lang w:val="es-ES"/>
        </w:rPr>
        <w:t xml:space="preserve">) </w:t>
      </w:r>
      <w:r>
        <w:rPr>
          <w:rFonts w:ascii="GHEA Grapalat" w:hAnsi="GHEA Grapalat" w:cs="Sylfaen"/>
          <w:sz w:val="20"/>
        </w:rPr>
        <w:t>տվյալները</w:t>
      </w:r>
      <w:r>
        <w:rPr>
          <w:rFonts w:ascii="GHEA Grapalat" w:hAnsi="GHEA Grapalat" w:cs="Sylfaen"/>
          <w:sz w:val="20"/>
          <w:lang w:val="es-ES"/>
        </w:rPr>
        <w:t xml:space="preserve">, </w:t>
      </w:r>
      <w:r>
        <w:rPr>
          <w:rFonts w:ascii="GHEA Grapalat" w:hAnsi="GHEA Grapalat" w:cs="Sylfaen"/>
          <w:sz w:val="20"/>
        </w:rPr>
        <w:t>ով</w:t>
      </w:r>
      <w:r>
        <w:rPr>
          <w:rFonts w:ascii="GHEA Grapalat" w:hAnsi="GHEA Grapalat" w:cs="Sylfaen"/>
          <w:sz w:val="20"/>
          <w:lang w:val="es-ES"/>
        </w:rPr>
        <w:t xml:space="preserve"> </w:t>
      </w:r>
      <w:r>
        <w:rPr>
          <w:rFonts w:ascii="GHEA Grapalat" w:hAnsi="GHEA Grapalat" w:cs="Sylfaen"/>
          <w:sz w:val="20"/>
        </w:rPr>
        <w:t>ուղղակի</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անուղղակի</w:t>
      </w:r>
      <w:r>
        <w:rPr>
          <w:rFonts w:ascii="GHEA Grapalat" w:hAnsi="GHEA Grapalat" w:cs="Sylfaen"/>
          <w:sz w:val="20"/>
          <w:lang w:val="es-ES"/>
        </w:rPr>
        <w:t xml:space="preserve"> </w:t>
      </w:r>
      <w:r>
        <w:rPr>
          <w:rFonts w:ascii="GHEA Grapalat" w:hAnsi="GHEA Grapalat" w:cs="Sylfaen"/>
          <w:sz w:val="20"/>
        </w:rPr>
        <w:t>ունի</w:t>
      </w:r>
      <w:r>
        <w:rPr>
          <w:rFonts w:ascii="GHEA Grapalat" w:hAnsi="GHEA Grapalat" w:cs="Sylfaen"/>
          <w:sz w:val="20"/>
          <w:lang w:val="es-ES"/>
        </w:rPr>
        <w:t xml:space="preserve"> </w:t>
      </w:r>
      <w:r>
        <w:rPr>
          <w:rFonts w:ascii="GHEA Grapalat" w:hAnsi="GHEA Grapalat" w:cs="Sylfaen"/>
          <w:sz w:val="20"/>
        </w:rPr>
        <w:t>մասնակցի</w:t>
      </w:r>
      <w:r>
        <w:rPr>
          <w:rFonts w:ascii="GHEA Grapalat" w:hAnsi="GHEA Grapalat" w:cs="Sylfaen"/>
          <w:sz w:val="20"/>
          <w:lang w:val="es-ES"/>
        </w:rPr>
        <w:t xml:space="preserve"> </w:t>
      </w:r>
      <w:r>
        <w:rPr>
          <w:rFonts w:ascii="GHEA Grapalat" w:hAnsi="GHEA Grapalat" w:cs="Sylfaen"/>
          <w:sz w:val="20"/>
        </w:rPr>
        <w:t>կանոնադրական</w:t>
      </w:r>
      <w:r>
        <w:rPr>
          <w:rFonts w:ascii="GHEA Grapalat" w:hAnsi="GHEA Grapalat" w:cs="Sylfaen"/>
          <w:sz w:val="20"/>
          <w:lang w:val="es-ES"/>
        </w:rPr>
        <w:t xml:space="preserve"> </w:t>
      </w:r>
      <w:r>
        <w:rPr>
          <w:rFonts w:ascii="GHEA Grapalat" w:hAnsi="GHEA Grapalat" w:cs="Sylfaen"/>
          <w:sz w:val="20"/>
        </w:rPr>
        <w:t>կապիտալում</w:t>
      </w:r>
      <w:r>
        <w:rPr>
          <w:rFonts w:ascii="GHEA Grapalat" w:hAnsi="GHEA Grapalat" w:cs="Sylfaen"/>
          <w:sz w:val="20"/>
          <w:lang w:val="es-ES"/>
        </w:rPr>
        <w:t xml:space="preserve"> </w:t>
      </w:r>
      <w:r>
        <w:rPr>
          <w:rFonts w:ascii="GHEA Grapalat" w:hAnsi="GHEA Grapalat" w:cs="Sylfaen"/>
          <w:sz w:val="20"/>
        </w:rPr>
        <w:t>քվեարկող</w:t>
      </w:r>
      <w:r>
        <w:rPr>
          <w:rFonts w:ascii="GHEA Grapalat" w:hAnsi="GHEA Grapalat" w:cs="Sylfaen"/>
          <w:sz w:val="20"/>
          <w:lang w:val="es-ES"/>
        </w:rPr>
        <w:t xml:space="preserve"> </w:t>
      </w:r>
      <w:r>
        <w:rPr>
          <w:rFonts w:ascii="GHEA Grapalat" w:hAnsi="GHEA Grapalat" w:cs="Sylfaen"/>
          <w:sz w:val="20"/>
        </w:rPr>
        <w:t>բաժնետոմսերի</w:t>
      </w:r>
      <w:r>
        <w:rPr>
          <w:rFonts w:ascii="GHEA Grapalat" w:hAnsi="GHEA Grapalat" w:cs="Sylfaen"/>
          <w:sz w:val="20"/>
          <w:lang w:val="es-ES"/>
        </w:rPr>
        <w:t xml:space="preserve"> (</w:t>
      </w:r>
      <w:r>
        <w:rPr>
          <w:rFonts w:ascii="GHEA Grapalat" w:hAnsi="GHEA Grapalat" w:cs="Sylfaen"/>
          <w:sz w:val="20"/>
        </w:rPr>
        <w:t>բաժնեմասերի</w:t>
      </w:r>
      <w:r>
        <w:rPr>
          <w:rFonts w:ascii="GHEA Grapalat" w:hAnsi="GHEA Grapalat" w:cs="Sylfaen"/>
          <w:sz w:val="20"/>
          <w:lang w:val="es-ES"/>
        </w:rPr>
        <w:t xml:space="preserve">, </w:t>
      </w:r>
      <w:r>
        <w:rPr>
          <w:rFonts w:ascii="GHEA Grapalat" w:hAnsi="GHEA Grapalat" w:cs="Sylfaen"/>
          <w:sz w:val="20"/>
        </w:rPr>
        <w:t>փայերի</w:t>
      </w:r>
      <w:r>
        <w:rPr>
          <w:rFonts w:ascii="GHEA Grapalat" w:hAnsi="GHEA Grapalat" w:cs="Sylfaen"/>
          <w:sz w:val="20"/>
          <w:lang w:val="es-ES"/>
        </w:rPr>
        <w:t xml:space="preserve">) </w:t>
      </w:r>
      <w:r>
        <w:rPr>
          <w:rFonts w:ascii="GHEA Grapalat" w:hAnsi="GHEA Grapalat" w:cs="Sylfaen"/>
          <w:sz w:val="20"/>
        </w:rPr>
        <w:t>ավել</w:t>
      </w:r>
      <w:r>
        <w:rPr>
          <w:rFonts w:ascii="GHEA Grapalat" w:hAnsi="GHEA Grapalat" w:cs="Sylfaen"/>
          <w:sz w:val="20"/>
          <w:lang w:val="es-ES"/>
        </w:rPr>
        <w:t xml:space="preserve"> </w:t>
      </w:r>
      <w:r>
        <w:rPr>
          <w:rFonts w:ascii="GHEA Grapalat" w:hAnsi="GHEA Grapalat" w:cs="Sylfaen"/>
          <w:sz w:val="20"/>
        </w:rPr>
        <w:t>քան</w:t>
      </w:r>
      <w:r>
        <w:rPr>
          <w:rFonts w:ascii="GHEA Grapalat" w:hAnsi="GHEA Grapalat" w:cs="Sylfaen"/>
          <w:sz w:val="20"/>
          <w:lang w:val="es-ES"/>
        </w:rPr>
        <w:t xml:space="preserve"> </w:t>
      </w:r>
      <w:r>
        <w:rPr>
          <w:rFonts w:ascii="GHEA Grapalat" w:hAnsi="GHEA Grapalat" w:cs="Sylfaen"/>
          <w:sz w:val="20"/>
        </w:rPr>
        <w:t>տաս</w:t>
      </w:r>
      <w:r>
        <w:rPr>
          <w:rFonts w:ascii="GHEA Grapalat" w:hAnsi="GHEA Grapalat" w:cs="Sylfaen"/>
          <w:sz w:val="20"/>
          <w:lang w:val="es-ES"/>
        </w:rPr>
        <w:t xml:space="preserve"> </w:t>
      </w:r>
      <w:r>
        <w:rPr>
          <w:rFonts w:ascii="GHEA Grapalat" w:hAnsi="GHEA Grapalat" w:cs="Sylfaen"/>
          <w:sz w:val="20"/>
        </w:rPr>
        <w:t>տոկոսը</w:t>
      </w:r>
      <w:r>
        <w:rPr>
          <w:rFonts w:ascii="GHEA Grapalat" w:hAnsi="GHEA Grapalat" w:cs="Sylfaen"/>
          <w:sz w:val="20"/>
          <w:lang w:val="es-ES"/>
        </w:rPr>
        <w:t xml:space="preserve">, </w:t>
      </w:r>
      <w:r>
        <w:rPr>
          <w:rFonts w:ascii="GHEA Grapalat" w:hAnsi="GHEA Grapalat" w:cs="Sylfaen"/>
          <w:sz w:val="20"/>
        </w:rPr>
        <w:t>ներառյալ</w:t>
      </w:r>
      <w:r>
        <w:rPr>
          <w:rFonts w:ascii="GHEA Grapalat" w:hAnsi="GHEA Grapalat" w:cs="Sylfaen"/>
          <w:sz w:val="20"/>
          <w:lang w:val="es-ES"/>
        </w:rPr>
        <w:t xml:space="preserve"> </w:t>
      </w:r>
      <w:r>
        <w:rPr>
          <w:rFonts w:ascii="GHEA Grapalat" w:hAnsi="GHEA Grapalat" w:cs="Sylfaen"/>
          <w:sz w:val="20"/>
        </w:rPr>
        <w:t>ըստ</w:t>
      </w:r>
      <w:r>
        <w:rPr>
          <w:rFonts w:ascii="GHEA Grapalat" w:hAnsi="GHEA Grapalat" w:cs="Sylfaen"/>
          <w:sz w:val="20"/>
          <w:lang w:val="es-ES"/>
        </w:rPr>
        <w:t xml:space="preserve"> </w:t>
      </w:r>
      <w:r>
        <w:rPr>
          <w:rFonts w:ascii="GHEA Grapalat" w:hAnsi="GHEA Grapalat" w:cs="Sylfaen"/>
          <w:sz w:val="20"/>
        </w:rPr>
        <w:t>ներկայացնողի</w:t>
      </w:r>
      <w:r>
        <w:rPr>
          <w:rFonts w:ascii="GHEA Grapalat" w:hAnsi="GHEA Grapalat" w:cs="Sylfaen"/>
          <w:sz w:val="20"/>
          <w:lang w:val="es-ES"/>
        </w:rPr>
        <w:t xml:space="preserve"> </w:t>
      </w:r>
      <w:r>
        <w:rPr>
          <w:rFonts w:ascii="GHEA Grapalat" w:hAnsi="GHEA Grapalat" w:cs="Sylfaen"/>
          <w:sz w:val="20"/>
        </w:rPr>
        <w:t>բաժնետոմսերը</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այն</w:t>
      </w:r>
      <w:r>
        <w:rPr>
          <w:rFonts w:ascii="GHEA Grapalat" w:hAnsi="GHEA Grapalat" w:cs="Sylfaen"/>
          <w:sz w:val="20"/>
          <w:lang w:val="es-ES"/>
        </w:rPr>
        <w:t xml:space="preserve"> </w:t>
      </w:r>
      <w:r>
        <w:rPr>
          <w:rFonts w:ascii="GHEA Grapalat" w:hAnsi="GHEA Grapalat" w:cs="Sylfaen"/>
          <w:sz w:val="20"/>
        </w:rPr>
        <w:t>անձի</w:t>
      </w:r>
      <w:r>
        <w:rPr>
          <w:rFonts w:ascii="GHEA Grapalat" w:hAnsi="GHEA Grapalat" w:cs="Sylfaen"/>
          <w:sz w:val="20"/>
          <w:lang w:val="es-ES"/>
        </w:rPr>
        <w:t xml:space="preserve"> (</w:t>
      </w:r>
      <w:r>
        <w:rPr>
          <w:rFonts w:ascii="GHEA Grapalat" w:hAnsi="GHEA Grapalat" w:cs="Sylfaen"/>
          <w:sz w:val="20"/>
        </w:rPr>
        <w:t>անձանց</w:t>
      </w:r>
      <w:r>
        <w:rPr>
          <w:rFonts w:ascii="GHEA Grapalat" w:hAnsi="GHEA Grapalat" w:cs="Sylfaen"/>
          <w:sz w:val="20"/>
          <w:lang w:val="es-ES"/>
        </w:rPr>
        <w:t xml:space="preserve">) </w:t>
      </w:r>
      <w:r>
        <w:rPr>
          <w:rFonts w:ascii="GHEA Grapalat" w:hAnsi="GHEA Grapalat" w:cs="Sylfaen"/>
          <w:sz w:val="20"/>
        </w:rPr>
        <w:t>տվյալները</w:t>
      </w:r>
      <w:r>
        <w:rPr>
          <w:rFonts w:ascii="GHEA Grapalat" w:hAnsi="GHEA Grapalat" w:cs="Sylfaen"/>
          <w:sz w:val="20"/>
          <w:lang w:val="es-ES"/>
        </w:rPr>
        <w:t xml:space="preserve">, </w:t>
      </w:r>
      <w:r>
        <w:rPr>
          <w:rFonts w:ascii="GHEA Grapalat" w:hAnsi="GHEA Grapalat" w:cs="Sylfaen"/>
          <w:sz w:val="20"/>
        </w:rPr>
        <w:t>ով</w:t>
      </w:r>
      <w:r>
        <w:rPr>
          <w:rFonts w:ascii="GHEA Grapalat" w:hAnsi="GHEA Grapalat" w:cs="Sylfaen"/>
          <w:sz w:val="20"/>
          <w:lang w:val="es-ES"/>
        </w:rPr>
        <w:t xml:space="preserve"> </w:t>
      </w:r>
      <w:r>
        <w:rPr>
          <w:rFonts w:ascii="GHEA Grapalat" w:hAnsi="GHEA Grapalat" w:cs="Sylfaen"/>
          <w:sz w:val="20"/>
        </w:rPr>
        <w:t>իրավունք</w:t>
      </w:r>
      <w:r>
        <w:rPr>
          <w:rFonts w:ascii="GHEA Grapalat" w:hAnsi="GHEA Grapalat" w:cs="Sylfaen"/>
          <w:sz w:val="20"/>
          <w:lang w:val="es-ES"/>
        </w:rPr>
        <w:t xml:space="preserve"> </w:t>
      </w:r>
      <w:r>
        <w:rPr>
          <w:rFonts w:ascii="GHEA Grapalat" w:hAnsi="GHEA Grapalat" w:cs="Sylfaen"/>
          <w:sz w:val="20"/>
        </w:rPr>
        <w:t>ունի</w:t>
      </w:r>
      <w:r>
        <w:rPr>
          <w:rFonts w:ascii="GHEA Grapalat" w:hAnsi="GHEA Grapalat" w:cs="Sylfaen"/>
          <w:sz w:val="20"/>
          <w:lang w:val="es-ES"/>
        </w:rPr>
        <w:t xml:space="preserve"> </w:t>
      </w:r>
      <w:r>
        <w:rPr>
          <w:rFonts w:ascii="GHEA Grapalat" w:hAnsi="GHEA Grapalat" w:cs="Sylfaen"/>
          <w:sz w:val="20"/>
        </w:rPr>
        <w:t>նշանակելու</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ազատելու</w:t>
      </w:r>
      <w:r>
        <w:rPr>
          <w:rFonts w:ascii="GHEA Grapalat" w:hAnsi="GHEA Grapalat" w:cs="Sylfaen"/>
          <w:sz w:val="20"/>
          <w:lang w:val="es-ES"/>
        </w:rPr>
        <w:t xml:space="preserve"> </w:t>
      </w:r>
      <w:r>
        <w:rPr>
          <w:rFonts w:ascii="GHEA Grapalat" w:hAnsi="GHEA Grapalat" w:cs="Sylfaen"/>
          <w:sz w:val="20"/>
        </w:rPr>
        <w:t>մասնակցի</w:t>
      </w:r>
      <w:r>
        <w:rPr>
          <w:rFonts w:ascii="GHEA Grapalat" w:hAnsi="GHEA Grapalat" w:cs="Sylfaen"/>
          <w:sz w:val="20"/>
          <w:lang w:val="es-ES"/>
        </w:rPr>
        <w:t xml:space="preserve"> </w:t>
      </w:r>
      <w:r>
        <w:rPr>
          <w:rFonts w:ascii="GHEA Grapalat" w:hAnsi="GHEA Grapalat" w:cs="Sylfaen"/>
          <w:sz w:val="20"/>
        </w:rPr>
        <w:t>գործադիր</w:t>
      </w:r>
      <w:r>
        <w:rPr>
          <w:rFonts w:ascii="GHEA Grapalat" w:hAnsi="GHEA Grapalat" w:cs="Sylfaen"/>
          <w:sz w:val="20"/>
          <w:lang w:val="es-ES"/>
        </w:rPr>
        <w:t xml:space="preserve"> </w:t>
      </w:r>
      <w:r>
        <w:rPr>
          <w:rFonts w:ascii="GHEA Grapalat" w:hAnsi="GHEA Grapalat" w:cs="Sylfaen"/>
          <w:sz w:val="20"/>
        </w:rPr>
        <w:t>մարմնի</w:t>
      </w:r>
      <w:r>
        <w:rPr>
          <w:rFonts w:ascii="GHEA Grapalat" w:hAnsi="GHEA Grapalat" w:cs="Sylfaen"/>
          <w:sz w:val="20"/>
          <w:lang w:val="es-ES"/>
        </w:rPr>
        <w:t xml:space="preserve"> </w:t>
      </w:r>
      <w:r>
        <w:rPr>
          <w:rFonts w:ascii="GHEA Grapalat" w:hAnsi="GHEA Grapalat" w:cs="Sylfaen"/>
          <w:sz w:val="20"/>
        </w:rPr>
        <w:t>անդամներին</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ստանում</w:t>
      </w:r>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r>
        <w:rPr>
          <w:rFonts w:ascii="GHEA Grapalat" w:hAnsi="GHEA Grapalat" w:cs="Sylfaen"/>
          <w:sz w:val="20"/>
        </w:rPr>
        <w:t>մասնակցի</w:t>
      </w:r>
      <w:r>
        <w:rPr>
          <w:rFonts w:ascii="GHEA Grapalat" w:hAnsi="GHEA Grapalat" w:cs="Sylfaen"/>
          <w:sz w:val="20"/>
          <w:lang w:val="es-ES"/>
        </w:rPr>
        <w:t xml:space="preserve"> </w:t>
      </w:r>
      <w:r>
        <w:rPr>
          <w:rFonts w:ascii="GHEA Grapalat" w:hAnsi="GHEA Grapalat" w:cs="Sylfaen"/>
          <w:sz w:val="20"/>
        </w:rPr>
        <w:t>կողմից</w:t>
      </w:r>
      <w:r>
        <w:rPr>
          <w:rFonts w:ascii="GHEA Grapalat" w:hAnsi="GHEA Grapalat" w:cs="Sylfaen"/>
          <w:sz w:val="20"/>
          <w:lang w:val="es-ES"/>
        </w:rPr>
        <w:t xml:space="preserve"> </w:t>
      </w:r>
      <w:r>
        <w:rPr>
          <w:rFonts w:ascii="GHEA Grapalat" w:hAnsi="GHEA Grapalat" w:cs="Sylfaen"/>
          <w:sz w:val="20"/>
        </w:rPr>
        <w:t>իրականացվող</w:t>
      </w:r>
      <w:r>
        <w:rPr>
          <w:rFonts w:ascii="GHEA Grapalat" w:hAnsi="GHEA Grapalat" w:cs="Sylfaen"/>
          <w:sz w:val="20"/>
          <w:lang w:val="es-ES"/>
        </w:rPr>
        <w:t xml:space="preserve"> </w:t>
      </w:r>
      <w:r>
        <w:rPr>
          <w:rFonts w:ascii="GHEA Grapalat" w:hAnsi="GHEA Grapalat" w:cs="Sylfaen"/>
          <w:sz w:val="20"/>
        </w:rPr>
        <w:t>ձեռնարկատիրական</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այլ</w:t>
      </w:r>
      <w:r>
        <w:rPr>
          <w:rFonts w:ascii="GHEA Grapalat" w:hAnsi="GHEA Grapalat" w:cs="Sylfaen"/>
          <w:sz w:val="20"/>
          <w:lang w:val="es-ES"/>
        </w:rPr>
        <w:t xml:space="preserve"> </w:t>
      </w:r>
      <w:r>
        <w:rPr>
          <w:rFonts w:ascii="GHEA Grapalat" w:hAnsi="GHEA Grapalat" w:cs="Sylfaen"/>
          <w:sz w:val="20"/>
        </w:rPr>
        <w:t>գործունեության</w:t>
      </w:r>
      <w:r>
        <w:rPr>
          <w:rFonts w:ascii="GHEA Grapalat" w:hAnsi="GHEA Grapalat" w:cs="Sylfaen"/>
          <w:sz w:val="20"/>
          <w:lang w:val="es-ES"/>
        </w:rPr>
        <w:t xml:space="preserve"> </w:t>
      </w:r>
      <w:r>
        <w:rPr>
          <w:rFonts w:ascii="GHEA Grapalat" w:hAnsi="GHEA Grapalat" w:cs="Sylfaen"/>
          <w:sz w:val="20"/>
        </w:rPr>
        <w:t>արդյունքում</w:t>
      </w:r>
      <w:r>
        <w:rPr>
          <w:rFonts w:ascii="GHEA Grapalat" w:hAnsi="GHEA Grapalat" w:cs="Sylfaen"/>
          <w:sz w:val="20"/>
          <w:lang w:val="es-ES"/>
        </w:rPr>
        <w:t xml:space="preserve"> </w:t>
      </w:r>
      <w:r>
        <w:rPr>
          <w:rFonts w:ascii="GHEA Grapalat" w:hAnsi="GHEA Grapalat" w:cs="Sylfaen"/>
          <w:sz w:val="20"/>
        </w:rPr>
        <w:t>ստացված</w:t>
      </w:r>
      <w:r>
        <w:rPr>
          <w:rFonts w:ascii="GHEA Grapalat" w:hAnsi="GHEA Grapalat" w:cs="Sylfaen"/>
          <w:sz w:val="20"/>
          <w:lang w:val="es-ES"/>
        </w:rPr>
        <w:t xml:space="preserve"> </w:t>
      </w:r>
      <w:r>
        <w:rPr>
          <w:rFonts w:ascii="GHEA Grapalat" w:hAnsi="GHEA Grapalat" w:cs="Sylfaen"/>
          <w:sz w:val="20"/>
        </w:rPr>
        <w:t>շահույթի</w:t>
      </w:r>
      <w:r>
        <w:rPr>
          <w:rFonts w:ascii="GHEA Grapalat" w:hAnsi="GHEA Grapalat" w:cs="Sylfaen"/>
          <w:sz w:val="20"/>
          <w:lang w:val="es-ES"/>
        </w:rPr>
        <w:t xml:space="preserve"> </w:t>
      </w:r>
      <w:r>
        <w:rPr>
          <w:rFonts w:ascii="GHEA Grapalat" w:hAnsi="GHEA Grapalat" w:cs="Sylfaen"/>
          <w:sz w:val="20"/>
        </w:rPr>
        <w:t>տասնհինգ</w:t>
      </w:r>
      <w:r>
        <w:rPr>
          <w:rFonts w:ascii="GHEA Grapalat" w:hAnsi="GHEA Grapalat" w:cs="Sylfaen"/>
          <w:sz w:val="20"/>
          <w:lang w:val="es-ES"/>
        </w:rPr>
        <w:t xml:space="preserve"> </w:t>
      </w:r>
      <w:r>
        <w:rPr>
          <w:rFonts w:ascii="GHEA Grapalat" w:hAnsi="GHEA Grapalat" w:cs="Sylfaen"/>
          <w:sz w:val="20"/>
        </w:rPr>
        <w:t>տոկոսից</w:t>
      </w:r>
      <w:r>
        <w:rPr>
          <w:rFonts w:ascii="GHEA Grapalat" w:hAnsi="GHEA Grapalat" w:cs="Sylfaen"/>
          <w:sz w:val="20"/>
          <w:lang w:val="es-ES"/>
        </w:rPr>
        <w:t xml:space="preserve"> </w:t>
      </w:r>
      <w:r>
        <w:rPr>
          <w:rFonts w:ascii="GHEA Grapalat" w:hAnsi="GHEA Grapalat" w:cs="Sylfaen"/>
          <w:sz w:val="20"/>
        </w:rPr>
        <w:t>ավելին</w:t>
      </w:r>
      <w:r>
        <w:rPr>
          <w:rFonts w:ascii="GHEA Grapalat" w:hAnsi="GHEA Grapalat" w:cs="Sylfaen"/>
          <w:sz w:val="20"/>
          <w:lang w:val="es-ES"/>
        </w:rPr>
        <w:t xml:space="preserve"> (</w:t>
      </w:r>
      <w:r>
        <w:rPr>
          <w:rFonts w:ascii="GHEA Grapalat" w:hAnsi="GHEA Grapalat" w:cs="Sylfaen"/>
          <w:sz w:val="20"/>
        </w:rPr>
        <w:t>իրական</w:t>
      </w:r>
      <w:r>
        <w:rPr>
          <w:rFonts w:ascii="GHEA Grapalat" w:hAnsi="GHEA Grapalat" w:cs="Sylfaen"/>
          <w:sz w:val="20"/>
          <w:lang w:val="es-ES"/>
        </w:rPr>
        <w:t xml:space="preserve"> </w:t>
      </w:r>
      <w:r>
        <w:rPr>
          <w:rFonts w:ascii="GHEA Grapalat" w:hAnsi="GHEA Grapalat" w:cs="Sylfaen"/>
          <w:sz w:val="20"/>
        </w:rPr>
        <w:t>շահառուներ</w:t>
      </w:r>
      <w:r>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375C2D" w:rsidRPr="0037229B" w:rsidTr="00375C2D">
        <w:trPr>
          <w:jc w:val="center"/>
        </w:trPr>
        <w:tc>
          <w:tcPr>
            <w:tcW w:w="2570"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33"/>
              <w:spacing w:line="240" w:lineRule="auto"/>
              <w:ind w:firstLine="0"/>
              <w:jc w:val="center"/>
              <w:rPr>
                <w:rFonts w:ascii="GHEA Grapalat" w:hAnsi="GHEA Grapalat"/>
                <w:sz w:val="28"/>
                <w:vertAlign w:val="superscript"/>
                <w:lang w:val="es-ES" w:eastAsia="en-US"/>
              </w:rPr>
            </w:pPr>
            <w:r>
              <w:rPr>
                <w:rFonts w:ascii="GHEA Grapalat" w:hAnsi="GHEA Grapalat"/>
                <w:sz w:val="28"/>
                <w:vertAlign w:val="superscript"/>
                <w:lang w:val="en-US" w:eastAsia="en-US"/>
              </w:rPr>
              <w:t>Անունը</w:t>
            </w:r>
            <w:r>
              <w:rPr>
                <w:rFonts w:ascii="GHEA Grapalat" w:hAnsi="GHEA Grapalat"/>
                <w:sz w:val="28"/>
                <w:vertAlign w:val="superscript"/>
                <w:lang w:val="es-ES" w:eastAsia="en-US"/>
              </w:rPr>
              <w:t xml:space="preserve"> </w:t>
            </w:r>
            <w:r>
              <w:rPr>
                <w:rFonts w:ascii="GHEA Grapalat" w:hAnsi="GHEA Grapalat"/>
                <w:sz w:val="28"/>
                <w:vertAlign w:val="superscript"/>
                <w:lang w:val="en-US" w:eastAsia="en-US"/>
              </w:rPr>
              <w:t>Ազգանունը</w:t>
            </w:r>
            <w:r>
              <w:rPr>
                <w:rFonts w:ascii="GHEA Grapalat" w:hAnsi="GHEA Grapalat"/>
                <w:sz w:val="28"/>
                <w:vertAlign w:val="superscript"/>
                <w:lang w:val="es-ES" w:eastAsia="en-US"/>
              </w:rPr>
              <w:t xml:space="preserve"> </w:t>
            </w:r>
            <w:r>
              <w:rPr>
                <w:rFonts w:ascii="GHEA Grapalat" w:hAnsi="GHEA Grapalat"/>
                <w:sz w:val="28"/>
                <w:vertAlign w:val="superscript"/>
                <w:lang w:val="en-US" w:eastAsia="en-US"/>
              </w:rPr>
              <w:t>Հայրանունը</w:t>
            </w:r>
          </w:p>
        </w:tc>
        <w:tc>
          <w:tcPr>
            <w:tcW w:w="3960"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33"/>
              <w:spacing w:line="240" w:lineRule="auto"/>
              <w:ind w:firstLine="0"/>
              <w:jc w:val="center"/>
              <w:rPr>
                <w:rFonts w:ascii="GHEA Grapalat" w:hAnsi="GHEA Grapalat"/>
                <w:sz w:val="28"/>
                <w:vertAlign w:val="superscript"/>
                <w:lang w:val="es-ES" w:eastAsia="en-US"/>
              </w:rPr>
            </w:pPr>
            <w:r>
              <w:rPr>
                <w:rFonts w:ascii="GHEA Grapalat" w:hAnsi="GHEA Grapalat"/>
                <w:sz w:val="28"/>
                <w:vertAlign w:val="superscript"/>
                <w:lang w:val="en-US" w:eastAsia="en-US"/>
              </w:rPr>
              <w:t>ՀՀ</w:t>
            </w:r>
            <w:r>
              <w:rPr>
                <w:rFonts w:ascii="GHEA Grapalat" w:hAnsi="GHEA Grapalat"/>
                <w:sz w:val="28"/>
                <w:vertAlign w:val="superscript"/>
                <w:lang w:val="es-ES" w:eastAsia="en-US"/>
              </w:rPr>
              <w:t xml:space="preserve"> </w:t>
            </w:r>
            <w:r>
              <w:rPr>
                <w:rFonts w:ascii="GHEA Grapalat" w:hAnsi="GHEA Grapalat"/>
                <w:sz w:val="28"/>
                <w:vertAlign w:val="superscript"/>
                <w:lang w:val="en-US" w:eastAsia="en-US"/>
              </w:rPr>
              <w:t>քաղաքացիների</w:t>
            </w:r>
            <w:r>
              <w:rPr>
                <w:rFonts w:ascii="GHEA Grapalat" w:hAnsi="GHEA Grapalat"/>
                <w:sz w:val="28"/>
                <w:vertAlign w:val="superscript"/>
                <w:lang w:val="es-ES" w:eastAsia="en-US"/>
              </w:rPr>
              <w:t xml:space="preserve"> </w:t>
            </w:r>
            <w:r>
              <w:rPr>
                <w:rFonts w:ascii="GHEA Grapalat" w:hAnsi="GHEA Grapalat"/>
                <w:sz w:val="28"/>
                <w:vertAlign w:val="superscript"/>
                <w:lang w:val="en-US" w:eastAsia="en-US"/>
              </w:rPr>
              <w:t>համար</w:t>
            </w:r>
            <w:r>
              <w:rPr>
                <w:rFonts w:ascii="GHEA Grapalat" w:hAnsi="GHEA Grapalat"/>
                <w:sz w:val="28"/>
                <w:vertAlign w:val="superscript"/>
                <w:lang w:val="es-ES" w:eastAsia="en-US"/>
              </w:rPr>
              <w:t xml:space="preserve">` </w:t>
            </w:r>
            <w:r>
              <w:rPr>
                <w:rFonts w:ascii="GHEA Grapalat" w:hAnsi="GHEA Grapalat"/>
                <w:sz w:val="28"/>
                <w:vertAlign w:val="superscript"/>
                <w:lang w:val="en-US" w:eastAsia="en-US"/>
              </w:rPr>
              <w:t>նույնականացման</w:t>
            </w:r>
            <w:r>
              <w:rPr>
                <w:rFonts w:ascii="GHEA Grapalat" w:hAnsi="GHEA Grapalat"/>
                <w:sz w:val="28"/>
                <w:vertAlign w:val="superscript"/>
                <w:lang w:val="es-ES" w:eastAsia="en-US"/>
              </w:rPr>
              <w:t xml:space="preserve"> </w:t>
            </w:r>
            <w:r>
              <w:rPr>
                <w:rFonts w:ascii="GHEA Grapalat" w:hAnsi="GHEA Grapalat"/>
                <w:sz w:val="28"/>
                <w:vertAlign w:val="superscript"/>
                <w:lang w:val="en-US" w:eastAsia="en-US"/>
              </w:rPr>
              <w:t>քարտի</w:t>
            </w:r>
            <w:r>
              <w:rPr>
                <w:rFonts w:ascii="GHEA Grapalat" w:hAnsi="GHEA Grapalat"/>
                <w:sz w:val="28"/>
                <w:vertAlign w:val="superscript"/>
                <w:lang w:val="es-ES" w:eastAsia="en-US"/>
              </w:rPr>
              <w:t xml:space="preserve"> </w:t>
            </w:r>
            <w:r>
              <w:rPr>
                <w:rFonts w:ascii="GHEA Grapalat" w:hAnsi="GHEA Grapalat"/>
                <w:sz w:val="28"/>
                <w:vertAlign w:val="superscript"/>
                <w:lang w:val="en-US" w:eastAsia="en-US"/>
              </w:rPr>
              <w:t>կամ</w:t>
            </w:r>
            <w:r>
              <w:rPr>
                <w:rFonts w:ascii="GHEA Grapalat" w:hAnsi="GHEA Grapalat"/>
                <w:sz w:val="28"/>
                <w:vertAlign w:val="superscript"/>
                <w:lang w:val="es-ES" w:eastAsia="en-US"/>
              </w:rPr>
              <w:t xml:space="preserve"> </w:t>
            </w:r>
            <w:r>
              <w:rPr>
                <w:rFonts w:ascii="GHEA Grapalat" w:hAnsi="GHEA Grapalat"/>
                <w:sz w:val="28"/>
                <w:vertAlign w:val="superscript"/>
                <w:lang w:val="en-US" w:eastAsia="en-US"/>
              </w:rPr>
              <w:t>անձնագրի</w:t>
            </w:r>
            <w:r>
              <w:rPr>
                <w:rFonts w:ascii="GHEA Grapalat" w:hAnsi="GHEA Grapalat"/>
                <w:sz w:val="28"/>
                <w:vertAlign w:val="superscript"/>
                <w:lang w:val="es-ES" w:eastAsia="en-US"/>
              </w:rPr>
              <w:t xml:space="preserve"> </w:t>
            </w:r>
            <w:r>
              <w:rPr>
                <w:rFonts w:ascii="GHEA Grapalat" w:hAnsi="GHEA Grapalat"/>
                <w:sz w:val="28"/>
                <w:vertAlign w:val="superscript"/>
                <w:lang w:val="en-US" w:eastAsia="en-US"/>
              </w:rPr>
              <w:t>կամ</w:t>
            </w:r>
            <w:r>
              <w:rPr>
                <w:rFonts w:ascii="GHEA Grapalat" w:hAnsi="GHEA Grapalat"/>
                <w:sz w:val="28"/>
                <w:vertAlign w:val="superscript"/>
                <w:lang w:val="es-ES" w:eastAsia="en-US"/>
              </w:rPr>
              <w:t xml:space="preserve"> </w:t>
            </w:r>
            <w:r>
              <w:rPr>
                <w:rFonts w:ascii="GHEA Grapalat" w:hAnsi="GHEA Grapalat"/>
                <w:sz w:val="28"/>
                <w:vertAlign w:val="superscript"/>
                <w:lang w:val="en-US" w:eastAsia="en-US"/>
              </w:rPr>
              <w:t>ՀՀ</w:t>
            </w:r>
            <w:r>
              <w:rPr>
                <w:rFonts w:ascii="GHEA Grapalat" w:hAnsi="GHEA Grapalat"/>
                <w:sz w:val="28"/>
                <w:vertAlign w:val="superscript"/>
                <w:lang w:val="es-ES" w:eastAsia="en-US"/>
              </w:rPr>
              <w:t xml:space="preserve"> </w:t>
            </w:r>
            <w:r>
              <w:rPr>
                <w:rFonts w:ascii="GHEA Grapalat" w:hAnsi="GHEA Grapalat"/>
                <w:sz w:val="28"/>
                <w:vertAlign w:val="superscript"/>
                <w:lang w:val="en-US" w:eastAsia="en-US"/>
              </w:rPr>
              <w:t>օրենսդրությամբ</w:t>
            </w:r>
            <w:r>
              <w:rPr>
                <w:rFonts w:ascii="GHEA Grapalat" w:hAnsi="GHEA Grapalat"/>
                <w:sz w:val="28"/>
                <w:vertAlign w:val="superscript"/>
                <w:lang w:val="es-ES" w:eastAsia="en-US"/>
              </w:rPr>
              <w:t xml:space="preserve"> </w:t>
            </w:r>
            <w:r>
              <w:rPr>
                <w:rFonts w:ascii="GHEA Grapalat" w:hAnsi="GHEA Grapalat"/>
                <w:sz w:val="28"/>
                <w:vertAlign w:val="superscript"/>
                <w:lang w:val="en-US" w:eastAsia="en-US"/>
              </w:rPr>
              <w:t>նախատեսված</w:t>
            </w:r>
            <w:r>
              <w:rPr>
                <w:rFonts w:ascii="GHEA Grapalat" w:hAnsi="GHEA Grapalat"/>
                <w:sz w:val="28"/>
                <w:vertAlign w:val="superscript"/>
                <w:lang w:val="es-ES" w:eastAsia="en-US"/>
              </w:rPr>
              <w:t xml:space="preserve"> </w:t>
            </w:r>
            <w:r>
              <w:rPr>
                <w:rFonts w:ascii="GHEA Grapalat" w:hAnsi="GHEA Grapalat"/>
                <w:sz w:val="28"/>
                <w:vertAlign w:val="superscript"/>
                <w:lang w:val="en-US" w:eastAsia="en-US"/>
              </w:rPr>
              <w:t>անձը</w:t>
            </w:r>
            <w:r>
              <w:rPr>
                <w:rFonts w:ascii="GHEA Grapalat" w:hAnsi="GHEA Grapalat"/>
                <w:sz w:val="28"/>
                <w:vertAlign w:val="superscript"/>
                <w:lang w:val="es-ES" w:eastAsia="en-US"/>
              </w:rPr>
              <w:t xml:space="preserve"> </w:t>
            </w:r>
            <w:r>
              <w:rPr>
                <w:rFonts w:ascii="GHEA Grapalat" w:hAnsi="GHEA Grapalat"/>
                <w:sz w:val="28"/>
                <w:vertAlign w:val="superscript"/>
                <w:lang w:val="en-US" w:eastAsia="en-US"/>
              </w:rPr>
              <w:t>հաստատող</w:t>
            </w:r>
            <w:r>
              <w:rPr>
                <w:rFonts w:ascii="GHEA Grapalat" w:hAnsi="GHEA Grapalat"/>
                <w:sz w:val="28"/>
                <w:vertAlign w:val="superscript"/>
                <w:lang w:val="es-ES" w:eastAsia="en-US"/>
              </w:rPr>
              <w:t xml:space="preserve"> </w:t>
            </w:r>
            <w:r>
              <w:rPr>
                <w:rFonts w:ascii="GHEA Grapalat" w:hAnsi="GHEA Grapalat"/>
                <w:sz w:val="28"/>
                <w:vertAlign w:val="superscript"/>
                <w:lang w:val="en-US" w:eastAsia="en-US"/>
              </w:rPr>
              <w:t>փաստաթղթի</w:t>
            </w:r>
            <w:r>
              <w:rPr>
                <w:rFonts w:ascii="GHEA Grapalat" w:hAnsi="GHEA Grapalat"/>
                <w:sz w:val="28"/>
                <w:vertAlign w:val="superscript"/>
                <w:lang w:val="es-ES" w:eastAsia="en-US"/>
              </w:rPr>
              <w:t xml:space="preserve"> </w:t>
            </w:r>
            <w:r>
              <w:rPr>
                <w:rFonts w:ascii="GHEA Grapalat" w:hAnsi="GHEA Grapalat"/>
                <w:sz w:val="28"/>
                <w:vertAlign w:val="superscript"/>
                <w:lang w:val="en-US" w:eastAsia="en-US"/>
              </w:rPr>
              <w:t>տեսակը</w:t>
            </w:r>
            <w:r>
              <w:rPr>
                <w:rFonts w:ascii="GHEA Grapalat" w:hAnsi="GHEA Grapalat"/>
                <w:sz w:val="28"/>
                <w:vertAlign w:val="superscript"/>
                <w:lang w:val="es-ES" w:eastAsia="en-US"/>
              </w:rPr>
              <w:t xml:space="preserve"> </w:t>
            </w:r>
            <w:r>
              <w:rPr>
                <w:rFonts w:ascii="GHEA Grapalat" w:hAnsi="GHEA Grapalat"/>
                <w:sz w:val="28"/>
                <w:vertAlign w:val="superscript"/>
                <w:lang w:val="en-US" w:eastAsia="en-US"/>
              </w:rPr>
              <w:t>և</w:t>
            </w:r>
            <w:r>
              <w:rPr>
                <w:rFonts w:ascii="GHEA Grapalat" w:hAnsi="GHEA Grapalat"/>
                <w:sz w:val="28"/>
                <w:vertAlign w:val="superscript"/>
                <w:lang w:val="es-ES" w:eastAsia="en-US"/>
              </w:rPr>
              <w:t xml:space="preserve"> </w:t>
            </w:r>
            <w:r>
              <w:rPr>
                <w:rFonts w:ascii="GHEA Grapalat" w:hAnsi="GHEA Grapalat"/>
                <w:sz w:val="28"/>
                <w:vertAlign w:val="superscript"/>
                <w:lang w:val="en-US" w:eastAsia="en-US"/>
              </w:rPr>
              <w:t>համարը</w:t>
            </w:r>
            <w:r>
              <w:rPr>
                <w:rFonts w:ascii="GHEA Grapalat" w:hAnsi="GHEA Grapalat"/>
                <w:sz w:val="28"/>
                <w:vertAlign w:val="superscript"/>
                <w:lang w:val="es-ES" w:eastAsia="en-US"/>
              </w:rPr>
              <w:t xml:space="preserve"> </w:t>
            </w:r>
          </w:p>
        </w:tc>
        <w:tc>
          <w:tcPr>
            <w:tcW w:w="3370" w:type="dxa"/>
            <w:tcBorders>
              <w:top w:val="single" w:sz="4" w:space="0" w:color="auto"/>
              <w:left w:val="single" w:sz="4" w:space="0" w:color="auto"/>
              <w:bottom w:val="single" w:sz="4" w:space="0" w:color="auto"/>
              <w:right w:val="single" w:sz="4" w:space="0" w:color="auto"/>
            </w:tcBorders>
            <w:hideMark/>
          </w:tcPr>
          <w:p w:rsidR="00375C2D" w:rsidRDefault="00375C2D">
            <w:pPr>
              <w:pStyle w:val="33"/>
              <w:spacing w:line="240" w:lineRule="auto"/>
              <w:ind w:firstLine="0"/>
              <w:jc w:val="center"/>
              <w:rPr>
                <w:rFonts w:ascii="GHEA Grapalat" w:hAnsi="GHEA Grapalat"/>
                <w:sz w:val="28"/>
                <w:vertAlign w:val="superscript"/>
                <w:lang w:val="es-ES" w:eastAsia="en-US"/>
              </w:rPr>
            </w:pPr>
            <w:r>
              <w:rPr>
                <w:rFonts w:ascii="GHEA Grapalat" w:hAnsi="GHEA Grapalat"/>
                <w:sz w:val="28"/>
                <w:vertAlign w:val="superscript"/>
                <w:lang w:val="en-US" w:eastAsia="en-US"/>
              </w:rPr>
              <w:t>Օտարերկրյա</w:t>
            </w:r>
            <w:r>
              <w:rPr>
                <w:rFonts w:ascii="GHEA Grapalat" w:hAnsi="GHEA Grapalat"/>
                <w:sz w:val="28"/>
                <w:vertAlign w:val="superscript"/>
                <w:lang w:val="es-ES" w:eastAsia="en-US"/>
              </w:rPr>
              <w:t xml:space="preserve"> </w:t>
            </w:r>
            <w:r>
              <w:rPr>
                <w:rFonts w:ascii="GHEA Grapalat" w:hAnsi="GHEA Grapalat"/>
                <w:sz w:val="28"/>
                <w:vertAlign w:val="superscript"/>
                <w:lang w:val="en-US" w:eastAsia="en-US"/>
              </w:rPr>
              <w:t>քաղաքացիների</w:t>
            </w:r>
            <w:r>
              <w:rPr>
                <w:rFonts w:ascii="GHEA Grapalat" w:hAnsi="GHEA Grapalat"/>
                <w:sz w:val="28"/>
                <w:vertAlign w:val="superscript"/>
                <w:lang w:val="es-ES" w:eastAsia="en-US"/>
              </w:rPr>
              <w:t xml:space="preserve"> </w:t>
            </w:r>
            <w:r>
              <w:rPr>
                <w:rFonts w:ascii="GHEA Grapalat" w:hAnsi="GHEA Grapalat"/>
                <w:sz w:val="28"/>
                <w:vertAlign w:val="superscript"/>
                <w:lang w:val="en-US" w:eastAsia="en-US"/>
              </w:rPr>
              <w:t>համար</w:t>
            </w:r>
            <w:r>
              <w:rPr>
                <w:rFonts w:ascii="GHEA Grapalat" w:hAnsi="GHEA Grapalat"/>
                <w:sz w:val="28"/>
                <w:vertAlign w:val="superscript"/>
                <w:lang w:val="es-ES" w:eastAsia="en-US"/>
              </w:rPr>
              <w:t xml:space="preserve"> </w:t>
            </w:r>
            <w:r>
              <w:rPr>
                <w:rFonts w:ascii="GHEA Grapalat" w:hAnsi="GHEA Grapalat"/>
                <w:sz w:val="28"/>
                <w:vertAlign w:val="superscript"/>
                <w:lang w:val="en-US" w:eastAsia="en-US"/>
              </w:rPr>
              <w:t>համապատասխան</w:t>
            </w:r>
            <w:r>
              <w:rPr>
                <w:rFonts w:ascii="GHEA Grapalat" w:hAnsi="GHEA Grapalat"/>
                <w:sz w:val="28"/>
                <w:vertAlign w:val="superscript"/>
                <w:lang w:val="es-ES" w:eastAsia="en-US"/>
              </w:rPr>
              <w:t xml:space="preserve"> </w:t>
            </w:r>
            <w:r>
              <w:rPr>
                <w:rFonts w:ascii="GHEA Grapalat" w:hAnsi="GHEA Grapalat"/>
                <w:sz w:val="28"/>
                <w:vertAlign w:val="superscript"/>
                <w:lang w:val="en-US" w:eastAsia="en-US"/>
              </w:rPr>
              <w:t>երկրի</w:t>
            </w:r>
            <w:r>
              <w:rPr>
                <w:rFonts w:ascii="GHEA Grapalat" w:hAnsi="GHEA Grapalat"/>
                <w:sz w:val="28"/>
                <w:vertAlign w:val="superscript"/>
                <w:lang w:val="es-ES" w:eastAsia="en-US"/>
              </w:rPr>
              <w:t xml:space="preserve"> </w:t>
            </w:r>
            <w:r>
              <w:rPr>
                <w:rFonts w:ascii="GHEA Grapalat" w:hAnsi="GHEA Grapalat"/>
                <w:sz w:val="28"/>
                <w:vertAlign w:val="superscript"/>
                <w:lang w:val="en-US" w:eastAsia="en-US"/>
              </w:rPr>
              <w:t>օրենսդրությամբ</w:t>
            </w:r>
            <w:r>
              <w:rPr>
                <w:rFonts w:ascii="GHEA Grapalat" w:hAnsi="GHEA Grapalat"/>
                <w:sz w:val="28"/>
                <w:vertAlign w:val="superscript"/>
                <w:lang w:val="es-ES" w:eastAsia="en-US"/>
              </w:rPr>
              <w:t xml:space="preserve"> </w:t>
            </w:r>
            <w:r>
              <w:rPr>
                <w:rFonts w:ascii="GHEA Grapalat" w:hAnsi="GHEA Grapalat"/>
                <w:sz w:val="28"/>
                <w:vertAlign w:val="superscript"/>
                <w:lang w:val="en-US" w:eastAsia="en-US"/>
              </w:rPr>
              <w:t>նախատեսված</w:t>
            </w:r>
            <w:r>
              <w:rPr>
                <w:rFonts w:ascii="GHEA Grapalat" w:hAnsi="GHEA Grapalat"/>
                <w:sz w:val="28"/>
                <w:vertAlign w:val="superscript"/>
                <w:lang w:val="es-ES" w:eastAsia="en-US"/>
              </w:rPr>
              <w:t xml:space="preserve"> </w:t>
            </w:r>
            <w:r>
              <w:rPr>
                <w:rFonts w:ascii="GHEA Grapalat" w:hAnsi="GHEA Grapalat"/>
                <w:sz w:val="28"/>
                <w:vertAlign w:val="superscript"/>
                <w:lang w:val="en-US" w:eastAsia="en-US"/>
              </w:rPr>
              <w:t>անձը</w:t>
            </w:r>
            <w:r>
              <w:rPr>
                <w:rFonts w:ascii="GHEA Grapalat" w:hAnsi="GHEA Grapalat"/>
                <w:sz w:val="28"/>
                <w:vertAlign w:val="superscript"/>
                <w:lang w:val="es-ES" w:eastAsia="en-US"/>
              </w:rPr>
              <w:t xml:space="preserve"> </w:t>
            </w:r>
            <w:r>
              <w:rPr>
                <w:rFonts w:ascii="GHEA Grapalat" w:hAnsi="GHEA Grapalat"/>
                <w:sz w:val="28"/>
                <w:vertAlign w:val="superscript"/>
                <w:lang w:val="en-US" w:eastAsia="en-US"/>
              </w:rPr>
              <w:t>հաստատող</w:t>
            </w:r>
            <w:r>
              <w:rPr>
                <w:rFonts w:ascii="GHEA Grapalat" w:hAnsi="GHEA Grapalat"/>
                <w:sz w:val="28"/>
                <w:vertAlign w:val="superscript"/>
                <w:lang w:val="es-ES" w:eastAsia="en-US"/>
              </w:rPr>
              <w:t xml:space="preserve"> </w:t>
            </w:r>
            <w:r>
              <w:rPr>
                <w:rFonts w:ascii="GHEA Grapalat" w:hAnsi="GHEA Grapalat"/>
                <w:sz w:val="28"/>
                <w:vertAlign w:val="superscript"/>
                <w:lang w:val="en-US" w:eastAsia="en-US"/>
              </w:rPr>
              <w:t>փաստաթղթի</w:t>
            </w:r>
            <w:r>
              <w:rPr>
                <w:rFonts w:ascii="GHEA Grapalat" w:hAnsi="GHEA Grapalat"/>
                <w:sz w:val="28"/>
                <w:vertAlign w:val="superscript"/>
                <w:lang w:val="es-ES" w:eastAsia="en-US"/>
              </w:rPr>
              <w:t xml:space="preserve"> </w:t>
            </w:r>
            <w:r>
              <w:rPr>
                <w:rFonts w:ascii="GHEA Grapalat" w:hAnsi="GHEA Grapalat"/>
                <w:sz w:val="28"/>
                <w:vertAlign w:val="superscript"/>
                <w:lang w:val="en-US" w:eastAsia="en-US"/>
              </w:rPr>
              <w:t>տեսակը</w:t>
            </w:r>
            <w:r>
              <w:rPr>
                <w:rFonts w:ascii="GHEA Grapalat" w:hAnsi="GHEA Grapalat"/>
                <w:sz w:val="28"/>
                <w:vertAlign w:val="superscript"/>
                <w:lang w:val="es-ES" w:eastAsia="en-US"/>
              </w:rPr>
              <w:t xml:space="preserve"> </w:t>
            </w:r>
            <w:r>
              <w:rPr>
                <w:rFonts w:ascii="GHEA Grapalat" w:hAnsi="GHEA Grapalat"/>
                <w:sz w:val="28"/>
                <w:vertAlign w:val="superscript"/>
                <w:lang w:val="en-US" w:eastAsia="en-US"/>
              </w:rPr>
              <w:t>և</w:t>
            </w:r>
            <w:r>
              <w:rPr>
                <w:rFonts w:ascii="GHEA Grapalat" w:hAnsi="GHEA Grapalat"/>
                <w:sz w:val="28"/>
                <w:vertAlign w:val="superscript"/>
                <w:lang w:val="es-ES" w:eastAsia="en-US"/>
              </w:rPr>
              <w:t xml:space="preserve"> </w:t>
            </w:r>
            <w:r>
              <w:rPr>
                <w:rFonts w:ascii="GHEA Grapalat" w:hAnsi="GHEA Grapalat"/>
                <w:sz w:val="28"/>
                <w:vertAlign w:val="superscript"/>
                <w:lang w:val="en-US" w:eastAsia="en-US"/>
              </w:rPr>
              <w:t>համարը</w:t>
            </w:r>
            <w:r>
              <w:rPr>
                <w:rFonts w:ascii="GHEA Grapalat" w:hAnsi="GHEA Grapalat"/>
                <w:sz w:val="28"/>
                <w:vertAlign w:val="superscript"/>
                <w:lang w:val="es-ES" w:eastAsia="en-US"/>
              </w:rPr>
              <w:t xml:space="preserve"> </w:t>
            </w:r>
          </w:p>
        </w:tc>
      </w:tr>
      <w:tr w:rsidR="00375C2D" w:rsidRPr="0037229B" w:rsidTr="00375C2D">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375C2D" w:rsidRDefault="00375C2D">
            <w:pPr>
              <w:pStyle w:val="33"/>
              <w:spacing w:line="240" w:lineRule="auto"/>
              <w:ind w:firstLine="0"/>
              <w:jc w:val="center"/>
              <w:rPr>
                <w:rFonts w:ascii="Sylfaen" w:hAnsi="Sylfaen"/>
                <w:sz w:val="26"/>
                <w:vertAlign w:val="superscript"/>
                <w:lang w:val="hy-AM" w:eastAsia="en-US"/>
              </w:rPr>
            </w:pPr>
          </w:p>
        </w:tc>
        <w:tc>
          <w:tcPr>
            <w:tcW w:w="3960" w:type="dxa"/>
            <w:tcBorders>
              <w:top w:val="single" w:sz="4" w:space="0" w:color="auto"/>
              <w:left w:val="single" w:sz="4" w:space="0" w:color="auto"/>
              <w:bottom w:val="single" w:sz="4" w:space="0" w:color="auto"/>
              <w:right w:val="single" w:sz="4" w:space="0" w:color="auto"/>
            </w:tcBorders>
            <w:vAlign w:val="center"/>
          </w:tcPr>
          <w:p w:rsidR="00375C2D" w:rsidRDefault="00375C2D">
            <w:pPr>
              <w:pStyle w:val="33"/>
              <w:spacing w:line="240" w:lineRule="auto"/>
              <w:ind w:firstLine="0"/>
              <w:jc w:val="center"/>
              <w:rPr>
                <w:rFonts w:ascii="GHEA Grapalat" w:hAnsi="GHEA Grapalat"/>
                <w:sz w:val="26"/>
                <w:vertAlign w:val="superscript"/>
                <w:lang w:val="es-ES" w:eastAsia="en-US"/>
              </w:rPr>
            </w:pPr>
          </w:p>
        </w:tc>
        <w:tc>
          <w:tcPr>
            <w:tcW w:w="3370" w:type="dxa"/>
            <w:tcBorders>
              <w:top w:val="single" w:sz="4" w:space="0" w:color="auto"/>
              <w:left w:val="single" w:sz="4" w:space="0" w:color="auto"/>
              <w:bottom w:val="single" w:sz="4" w:space="0" w:color="auto"/>
              <w:right w:val="single" w:sz="4" w:space="0" w:color="auto"/>
            </w:tcBorders>
          </w:tcPr>
          <w:p w:rsidR="00375C2D" w:rsidRDefault="00375C2D">
            <w:pPr>
              <w:pStyle w:val="33"/>
              <w:spacing w:line="240" w:lineRule="auto"/>
              <w:ind w:firstLine="0"/>
              <w:jc w:val="center"/>
              <w:rPr>
                <w:rFonts w:ascii="GHEA Grapalat" w:hAnsi="GHEA Grapalat"/>
                <w:sz w:val="26"/>
                <w:vertAlign w:val="superscript"/>
                <w:lang w:val="es-ES" w:eastAsia="en-US"/>
              </w:rPr>
            </w:pPr>
          </w:p>
        </w:tc>
      </w:tr>
      <w:tr w:rsidR="00375C2D" w:rsidRPr="0037229B" w:rsidTr="00375C2D">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375C2D" w:rsidRDefault="00375C2D">
            <w:pPr>
              <w:pStyle w:val="33"/>
              <w:spacing w:line="240" w:lineRule="auto"/>
              <w:ind w:firstLine="0"/>
              <w:jc w:val="center"/>
              <w:rPr>
                <w:rFonts w:ascii="GHEA Grapalat" w:hAnsi="GHEA Grapalat"/>
                <w:sz w:val="26"/>
                <w:vertAlign w:val="superscript"/>
                <w:lang w:val="es-ES" w:eastAsia="en-US"/>
              </w:rPr>
            </w:pPr>
          </w:p>
        </w:tc>
        <w:tc>
          <w:tcPr>
            <w:tcW w:w="3960" w:type="dxa"/>
            <w:tcBorders>
              <w:top w:val="single" w:sz="4" w:space="0" w:color="auto"/>
              <w:left w:val="single" w:sz="4" w:space="0" w:color="auto"/>
              <w:bottom w:val="single" w:sz="4" w:space="0" w:color="auto"/>
              <w:right w:val="single" w:sz="4" w:space="0" w:color="auto"/>
            </w:tcBorders>
            <w:vAlign w:val="center"/>
          </w:tcPr>
          <w:p w:rsidR="00375C2D" w:rsidRDefault="00375C2D">
            <w:pPr>
              <w:pStyle w:val="33"/>
              <w:spacing w:line="240" w:lineRule="auto"/>
              <w:ind w:firstLine="0"/>
              <w:jc w:val="center"/>
              <w:rPr>
                <w:rFonts w:ascii="GHEA Grapalat" w:hAnsi="GHEA Grapalat"/>
                <w:sz w:val="26"/>
                <w:vertAlign w:val="superscript"/>
                <w:lang w:val="es-ES" w:eastAsia="en-US"/>
              </w:rPr>
            </w:pPr>
          </w:p>
        </w:tc>
        <w:tc>
          <w:tcPr>
            <w:tcW w:w="3370" w:type="dxa"/>
            <w:tcBorders>
              <w:top w:val="single" w:sz="4" w:space="0" w:color="auto"/>
              <w:left w:val="single" w:sz="4" w:space="0" w:color="auto"/>
              <w:bottom w:val="single" w:sz="4" w:space="0" w:color="auto"/>
              <w:right w:val="single" w:sz="4" w:space="0" w:color="auto"/>
            </w:tcBorders>
          </w:tcPr>
          <w:p w:rsidR="00375C2D" w:rsidRDefault="00375C2D">
            <w:pPr>
              <w:pStyle w:val="33"/>
              <w:spacing w:line="240" w:lineRule="auto"/>
              <w:ind w:firstLine="0"/>
              <w:jc w:val="center"/>
              <w:rPr>
                <w:rFonts w:ascii="GHEA Grapalat" w:hAnsi="GHEA Grapalat"/>
                <w:sz w:val="26"/>
                <w:vertAlign w:val="superscript"/>
                <w:lang w:val="es-ES" w:eastAsia="en-US"/>
              </w:rPr>
            </w:pPr>
          </w:p>
        </w:tc>
      </w:tr>
      <w:tr w:rsidR="00375C2D" w:rsidRPr="0037229B" w:rsidTr="00375C2D">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375C2D" w:rsidRDefault="00375C2D">
            <w:pPr>
              <w:pStyle w:val="33"/>
              <w:spacing w:line="240" w:lineRule="auto"/>
              <w:ind w:firstLine="0"/>
              <w:jc w:val="center"/>
              <w:rPr>
                <w:rFonts w:ascii="GHEA Grapalat" w:hAnsi="GHEA Grapalat"/>
                <w:sz w:val="26"/>
                <w:vertAlign w:val="superscript"/>
                <w:lang w:val="es-ES" w:eastAsia="en-US"/>
              </w:rPr>
            </w:pPr>
          </w:p>
        </w:tc>
        <w:tc>
          <w:tcPr>
            <w:tcW w:w="3960" w:type="dxa"/>
            <w:tcBorders>
              <w:top w:val="single" w:sz="4" w:space="0" w:color="auto"/>
              <w:left w:val="single" w:sz="4" w:space="0" w:color="auto"/>
              <w:bottom w:val="single" w:sz="4" w:space="0" w:color="auto"/>
              <w:right w:val="single" w:sz="4" w:space="0" w:color="auto"/>
            </w:tcBorders>
            <w:vAlign w:val="center"/>
          </w:tcPr>
          <w:p w:rsidR="00375C2D" w:rsidRDefault="00375C2D">
            <w:pPr>
              <w:pStyle w:val="33"/>
              <w:spacing w:line="240" w:lineRule="auto"/>
              <w:ind w:firstLine="0"/>
              <w:jc w:val="center"/>
              <w:rPr>
                <w:rFonts w:ascii="GHEA Grapalat" w:hAnsi="GHEA Grapalat"/>
                <w:sz w:val="26"/>
                <w:vertAlign w:val="superscript"/>
                <w:lang w:val="es-ES" w:eastAsia="en-US"/>
              </w:rPr>
            </w:pPr>
          </w:p>
        </w:tc>
        <w:tc>
          <w:tcPr>
            <w:tcW w:w="3370" w:type="dxa"/>
            <w:tcBorders>
              <w:top w:val="single" w:sz="4" w:space="0" w:color="auto"/>
              <w:left w:val="single" w:sz="4" w:space="0" w:color="auto"/>
              <w:bottom w:val="single" w:sz="4" w:space="0" w:color="auto"/>
              <w:right w:val="single" w:sz="4" w:space="0" w:color="auto"/>
            </w:tcBorders>
          </w:tcPr>
          <w:p w:rsidR="00375C2D" w:rsidRDefault="00375C2D">
            <w:pPr>
              <w:pStyle w:val="33"/>
              <w:spacing w:line="240" w:lineRule="auto"/>
              <w:ind w:firstLine="0"/>
              <w:jc w:val="center"/>
              <w:rPr>
                <w:rFonts w:ascii="GHEA Grapalat" w:hAnsi="GHEA Grapalat"/>
                <w:sz w:val="26"/>
                <w:vertAlign w:val="superscript"/>
                <w:lang w:val="es-ES" w:eastAsia="en-US"/>
              </w:rPr>
            </w:pPr>
          </w:p>
        </w:tc>
      </w:tr>
    </w:tbl>
    <w:p w:rsidR="00375C2D" w:rsidRDefault="00375C2D" w:rsidP="00375C2D">
      <w:pPr>
        <w:jc w:val="right"/>
        <w:rPr>
          <w:rFonts w:ascii="GHEA Grapalat" w:hAnsi="GHEA Grapalat"/>
          <w:sz w:val="10"/>
          <w:szCs w:val="10"/>
          <w:lang w:val="es-ES"/>
        </w:rPr>
      </w:pPr>
    </w:p>
    <w:p w:rsidR="00375C2D" w:rsidRDefault="00375C2D" w:rsidP="00375C2D">
      <w:pPr>
        <w:ind w:firstLine="708"/>
        <w:jc w:val="both"/>
        <w:rPr>
          <w:rFonts w:ascii="GHEA Grapalat" w:hAnsi="GHEA Grapalat"/>
          <w:sz w:val="20"/>
          <w:lang w:val="es-ES"/>
        </w:rPr>
      </w:pPr>
      <w:r>
        <w:rPr>
          <w:rFonts w:ascii="GHEA Grapalat" w:hAnsi="GHEA Grapalat"/>
          <w:sz w:val="20"/>
          <w:lang w:val="es-ES"/>
        </w:rPr>
        <w:t xml:space="preserve">Կից ներկայացվում է </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 xml:space="preserve"> կողմից առաջարկվող </w:t>
      </w:r>
    </w:p>
    <w:p w:rsidR="00375C2D" w:rsidRDefault="00375C2D" w:rsidP="00375C2D">
      <w:pPr>
        <w:jc w:val="both"/>
        <w:rPr>
          <w:rFonts w:ascii="GHEA Grapalat" w:hAnsi="GHEA Grapalat"/>
          <w:sz w:val="22"/>
          <w:szCs w:val="22"/>
          <w:lang w:val="es-ES"/>
        </w:rPr>
      </w:pPr>
      <w:r>
        <w:rPr>
          <w:rFonts w:ascii="GHEA Grapalat" w:hAnsi="GHEA Grapalat"/>
          <w:sz w:val="20"/>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rsidR="00375C2D" w:rsidRDefault="00375C2D" w:rsidP="00375C2D">
      <w:pPr>
        <w:jc w:val="both"/>
        <w:rPr>
          <w:rFonts w:ascii="GHEA Grapalat" w:hAnsi="GHEA Grapalat"/>
          <w:sz w:val="20"/>
          <w:lang w:val="es-ES"/>
        </w:rPr>
      </w:pPr>
      <w:r>
        <w:rPr>
          <w:rFonts w:ascii="GHEA Grapalat" w:hAnsi="GHEA Grapalat"/>
          <w:sz w:val="20"/>
          <w:lang w:val="es-ES"/>
        </w:rPr>
        <w:t xml:space="preserve">ապրանքի ամբողջական նկարագիրը՝ համաձայն հավելված 1.1-ի: </w:t>
      </w:r>
    </w:p>
    <w:p w:rsidR="00375C2D" w:rsidRDefault="00375C2D" w:rsidP="00375C2D">
      <w:pPr>
        <w:ind w:firstLine="708"/>
        <w:jc w:val="both"/>
        <w:rPr>
          <w:rFonts w:ascii="GHEA Grapalat" w:hAnsi="GHEA Grapalat"/>
          <w:sz w:val="20"/>
          <w:lang w:val="es-ES"/>
        </w:rPr>
      </w:pPr>
    </w:p>
    <w:p w:rsidR="00375C2D" w:rsidRDefault="00375C2D" w:rsidP="00375C2D">
      <w:pPr>
        <w:ind w:firstLine="708"/>
        <w:jc w:val="both"/>
        <w:rPr>
          <w:rFonts w:ascii="GHEA Grapalat" w:hAnsi="GHEA Grapalat"/>
          <w:sz w:val="20"/>
          <w:lang w:val="es-ES"/>
        </w:rPr>
      </w:pPr>
    </w:p>
    <w:p w:rsidR="00375C2D" w:rsidRDefault="00375C2D" w:rsidP="00375C2D">
      <w:pPr>
        <w:jc w:val="both"/>
        <w:rPr>
          <w:rFonts w:ascii="GHEA Grapalat" w:hAnsi="GHEA Grapalat"/>
          <w:sz w:val="20"/>
          <w:lang w:val="es-ES"/>
        </w:rPr>
      </w:pPr>
    </w:p>
    <w:p w:rsidR="00375C2D" w:rsidRDefault="00375C2D" w:rsidP="00375C2D">
      <w:pPr>
        <w:jc w:val="both"/>
        <w:rPr>
          <w:rFonts w:ascii="GHEA Grapalat" w:hAnsi="GHEA Grapalat"/>
          <w:sz w:val="20"/>
          <w:lang w:val="es-ES"/>
        </w:rPr>
      </w:pPr>
    </w:p>
    <w:p w:rsidR="00375C2D" w:rsidRDefault="00375C2D" w:rsidP="00375C2D">
      <w:pPr>
        <w:jc w:val="both"/>
        <w:rPr>
          <w:rFonts w:ascii="GHEA Grapalat" w:hAnsi="GHEA Grapalat" w:cs="Arial"/>
          <w:sz w:val="20"/>
          <w:vertAlign w:val="superscript"/>
          <w:lang w:val="es-ES"/>
        </w:rPr>
      </w:pPr>
      <w:r>
        <w:rPr>
          <w:rFonts w:ascii="GHEA Grapalat" w:hAnsi="GHEA Grapalat"/>
          <w:sz w:val="20"/>
          <w:lang w:val="es-ES"/>
        </w:rPr>
        <w:t xml:space="preserve">   </w:t>
      </w:r>
      <w:r>
        <w:rPr>
          <w:rFonts w:ascii="GHEA Grapalat" w:hAnsi="GHEA Grapalat"/>
          <w:sz w:val="20"/>
          <w:lang w:val="hy-AM"/>
        </w:rPr>
        <w:t xml:space="preserve">___________________________________________________ </w:t>
      </w:r>
      <w:r>
        <w:rPr>
          <w:rFonts w:ascii="GHEA Grapalat" w:hAnsi="GHEA Grapalat"/>
          <w:sz w:val="20"/>
          <w:lang w:val="hy-AM"/>
        </w:rPr>
        <w:tab/>
        <w:t xml:space="preserve">                _____________</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hy-AM"/>
        </w:rPr>
        <w:t xml:space="preserve"> </w:t>
      </w:r>
      <w:r>
        <w:rPr>
          <w:rFonts w:ascii="GHEA Grapalat" w:hAnsi="GHEA Grapalat" w:cs="Sylfaen"/>
          <w:sz w:val="20"/>
          <w:vertAlign w:val="superscript"/>
          <w:lang w:val="hy-AM"/>
        </w:rPr>
        <w:t>Մասնակցի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անվանումը</w:t>
      </w:r>
      <w:r>
        <w:rPr>
          <w:rFonts w:ascii="GHEA Grapalat" w:hAnsi="GHEA Grapalat" w:cs="Arial"/>
          <w:sz w:val="20"/>
          <w:vertAlign w:val="superscript"/>
          <w:lang w:val="hy-AM"/>
        </w:rPr>
        <w:t xml:space="preserve"> </w:t>
      </w:r>
      <w:r>
        <w:rPr>
          <w:rFonts w:ascii="GHEA Grapalat" w:hAnsi="GHEA Grapalat"/>
          <w:sz w:val="20"/>
          <w:vertAlign w:val="superscript"/>
          <w:lang w:val="hy-AM"/>
        </w:rPr>
        <w:t xml:space="preserve"> (</w:t>
      </w:r>
      <w:r>
        <w:rPr>
          <w:rFonts w:ascii="GHEA Grapalat" w:hAnsi="GHEA Grapalat" w:cs="Sylfaen"/>
          <w:sz w:val="20"/>
          <w:vertAlign w:val="superscript"/>
          <w:lang w:val="hy-AM"/>
        </w:rPr>
        <w:t>ղեկավարի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պաշտոնը</w:t>
      </w:r>
      <w:r>
        <w:rPr>
          <w:rFonts w:ascii="GHEA Grapalat" w:hAnsi="GHEA Grapalat" w:cs="Arial"/>
          <w:sz w:val="20"/>
          <w:vertAlign w:val="superscript"/>
          <w:lang w:val="hy-AM"/>
        </w:rPr>
        <w:t xml:space="preserve">, </w:t>
      </w:r>
      <w:r>
        <w:rPr>
          <w:rFonts w:ascii="GHEA Grapalat" w:hAnsi="GHEA Grapalat" w:cs="Arial"/>
          <w:sz w:val="20"/>
          <w:vertAlign w:val="superscript"/>
        </w:rPr>
        <w:t>ա</w:t>
      </w:r>
      <w:r>
        <w:rPr>
          <w:rFonts w:ascii="GHEA Grapalat" w:hAnsi="GHEA Grapalat" w:cs="Sylfaen"/>
          <w:sz w:val="20"/>
          <w:vertAlign w:val="superscript"/>
          <w:lang w:val="hy-AM"/>
        </w:rPr>
        <w:t>նուն</w:t>
      </w:r>
      <w:r>
        <w:rPr>
          <w:rFonts w:ascii="GHEA Grapalat" w:hAnsi="GHEA Grapalat" w:cs="Arial"/>
          <w:sz w:val="20"/>
          <w:vertAlign w:val="superscript"/>
          <w:lang w:val="hy-AM"/>
        </w:rPr>
        <w:t xml:space="preserve"> </w:t>
      </w:r>
      <w:r>
        <w:rPr>
          <w:rFonts w:ascii="GHEA Grapalat" w:hAnsi="GHEA Grapalat" w:cs="Sylfaen"/>
          <w:sz w:val="20"/>
          <w:vertAlign w:val="superscript"/>
        </w:rPr>
        <w:t>ա</w:t>
      </w:r>
      <w:r>
        <w:rPr>
          <w:rFonts w:ascii="GHEA Grapalat" w:hAnsi="GHEA Grapalat" w:cs="Sylfaen"/>
          <w:sz w:val="20"/>
          <w:vertAlign w:val="superscript"/>
          <w:lang w:val="hy-AM"/>
        </w:rPr>
        <w:t>զգանունը</w:t>
      </w:r>
      <w:r>
        <w:rPr>
          <w:rFonts w:ascii="GHEA Grapalat" w:hAnsi="GHEA Grapalat" w:cs="Arial"/>
          <w:sz w:val="20"/>
          <w:vertAlign w:val="superscript"/>
          <w:lang w:val="hy-AM"/>
        </w:rPr>
        <w:t xml:space="preserve">)                                             </w:t>
      </w:r>
      <w:r>
        <w:rPr>
          <w:rFonts w:ascii="GHEA Grapalat" w:hAnsi="GHEA Grapalat" w:cs="Arial"/>
          <w:sz w:val="20"/>
          <w:vertAlign w:val="superscript"/>
          <w:lang w:val="es-ES"/>
        </w:rPr>
        <w:t xml:space="preserve">               </w:t>
      </w:r>
      <w:r>
        <w:rPr>
          <w:rFonts w:ascii="GHEA Grapalat" w:hAnsi="GHEA Grapalat" w:cs="Sylfaen"/>
          <w:sz w:val="20"/>
          <w:vertAlign w:val="superscript"/>
          <w:lang w:val="hy-AM"/>
        </w:rPr>
        <w:t>ստորագրությունը</w:t>
      </w:r>
      <w:r>
        <w:rPr>
          <w:rFonts w:ascii="GHEA Grapalat" w:hAnsi="GHEA Grapalat" w:cs="Arial"/>
          <w:sz w:val="20"/>
          <w:vertAlign w:val="superscript"/>
          <w:lang w:val="hy-AM"/>
        </w:rPr>
        <w:t>)</w:t>
      </w:r>
    </w:p>
    <w:p w:rsidR="00375C2D" w:rsidRDefault="00375C2D" w:rsidP="00375C2D">
      <w:pPr>
        <w:jc w:val="both"/>
        <w:rPr>
          <w:rFonts w:ascii="GHEA Grapalat" w:hAnsi="GHEA Grapalat" w:cs="Arial"/>
          <w:sz w:val="20"/>
          <w:vertAlign w:val="superscript"/>
          <w:lang w:val="es-ES"/>
        </w:rPr>
      </w:pPr>
    </w:p>
    <w:p w:rsidR="00375C2D" w:rsidRDefault="00375C2D" w:rsidP="00375C2D">
      <w:pPr>
        <w:jc w:val="both"/>
        <w:rPr>
          <w:rFonts w:ascii="GHEA Grapalat" w:hAnsi="GHEA Grapalat"/>
          <w:sz w:val="20"/>
          <w:lang w:val="hy-AM"/>
        </w:rPr>
      </w:pPr>
      <w:r>
        <w:rPr>
          <w:rFonts w:ascii="GHEA Grapalat" w:hAnsi="GHEA Grapalat"/>
          <w:sz w:val="20"/>
          <w:lang w:val="hy-AM"/>
        </w:rPr>
        <w:t xml:space="preserve">    </w:t>
      </w:r>
    </w:p>
    <w:p w:rsidR="00375C2D" w:rsidRDefault="00375C2D" w:rsidP="00375C2D">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Style w:val="aff2"/>
          <w:rFonts w:ascii="GHEA Grapalat" w:hAnsi="GHEA Grapalat" w:cs="Arial"/>
          <w:color w:val="FFFFFF"/>
          <w:sz w:val="20"/>
          <w:lang w:val="hy-AM"/>
        </w:rPr>
        <w:footnoteReference w:id="3"/>
      </w:r>
      <w:r>
        <w:rPr>
          <w:rFonts w:ascii="GHEA Grapalat" w:hAnsi="GHEA Grapalat" w:cs="Arial"/>
          <w:sz w:val="20"/>
          <w:lang w:val="hy-AM"/>
        </w:rPr>
        <w:tab/>
      </w:r>
      <w:r>
        <w:rPr>
          <w:rFonts w:ascii="GHEA Grapalat" w:hAnsi="GHEA Grapalat" w:cs="Arial"/>
          <w:sz w:val="20"/>
          <w:lang w:val="hy-AM"/>
        </w:rPr>
        <w:tab/>
        <w:t xml:space="preserve"> </w:t>
      </w:r>
    </w:p>
    <w:p w:rsidR="00375C2D" w:rsidRDefault="00375C2D" w:rsidP="00375C2D">
      <w:pPr>
        <w:pStyle w:val="33"/>
        <w:spacing w:line="240" w:lineRule="auto"/>
        <w:jc w:val="right"/>
        <w:rPr>
          <w:rFonts w:ascii="GHEA Grapalat" w:hAnsi="GHEA Grapalat"/>
          <w:b/>
          <w:lang w:val="hy-AM"/>
        </w:rPr>
      </w:pPr>
    </w:p>
    <w:p w:rsidR="00375C2D" w:rsidRDefault="00375C2D" w:rsidP="00375C2D">
      <w:pPr>
        <w:pStyle w:val="33"/>
        <w:spacing w:line="240" w:lineRule="auto"/>
        <w:jc w:val="right"/>
        <w:rPr>
          <w:rFonts w:ascii="GHEA Grapalat" w:hAnsi="GHEA Grapalat"/>
          <w:b/>
          <w:lang w:val="hy-AM"/>
        </w:rPr>
      </w:pPr>
    </w:p>
    <w:p w:rsidR="00375C2D" w:rsidRDefault="00375C2D" w:rsidP="00375C2D">
      <w:pPr>
        <w:pStyle w:val="33"/>
        <w:spacing w:line="240" w:lineRule="auto"/>
        <w:jc w:val="right"/>
        <w:rPr>
          <w:rFonts w:ascii="GHEA Grapalat" w:hAnsi="GHEA Grapalat" w:cs="Sylfaen"/>
          <w:b/>
          <w:lang w:val="hy-AM"/>
        </w:rPr>
      </w:pPr>
      <w:r>
        <w:rPr>
          <w:rFonts w:ascii="GHEA Grapalat" w:hAnsi="GHEA Grapalat" w:cs="Sylfaen"/>
          <w:b/>
          <w:lang w:val="hy-AM"/>
        </w:rPr>
        <w:br w:type="page"/>
        <w:t xml:space="preserve"> </w:t>
      </w:r>
    </w:p>
    <w:p w:rsidR="00375C2D" w:rsidRDefault="00375C2D" w:rsidP="00375C2D">
      <w:pPr>
        <w:pStyle w:val="3"/>
        <w:spacing w:line="240" w:lineRule="auto"/>
        <w:ind w:firstLine="567"/>
        <w:jc w:val="right"/>
        <w:rPr>
          <w:rFonts w:ascii="GHEA Grapalat" w:hAnsi="GHEA Grapalat" w:cs="Arial"/>
          <w:b/>
          <w:i w:val="0"/>
          <w:lang w:val="hy-AM"/>
        </w:rPr>
      </w:pPr>
      <w:r>
        <w:rPr>
          <w:rFonts w:ascii="GHEA Grapalat" w:hAnsi="GHEA Grapalat" w:cs="Sylfaen"/>
          <w:b/>
          <w:i w:val="0"/>
          <w:lang w:val="hy-AM"/>
        </w:rPr>
        <w:t>Հավելված</w:t>
      </w:r>
      <w:r>
        <w:rPr>
          <w:rFonts w:ascii="GHEA Grapalat" w:hAnsi="GHEA Grapalat" w:cs="Arial"/>
          <w:b/>
          <w:i w:val="0"/>
          <w:lang w:val="hy-AM"/>
        </w:rPr>
        <w:t xml:space="preserve"> 1.1</w:t>
      </w:r>
    </w:p>
    <w:p w:rsidR="00375C2D" w:rsidRDefault="00AA03AD" w:rsidP="00375C2D">
      <w:pPr>
        <w:pStyle w:val="33"/>
        <w:spacing w:line="240" w:lineRule="auto"/>
        <w:jc w:val="right"/>
        <w:rPr>
          <w:rFonts w:ascii="GHEA Grapalat" w:hAnsi="GHEA Grapalat" w:cs="Arial"/>
          <w:b/>
          <w:lang w:val="hy-AM"/>
        </w:rPr>
      </w:pPr>
      <w:r>
        <w:rPr>
          <w:rFonts w:ascii="GHEA Grapalat" w:hAnsi="GHEA Grapalat" w:cs="Times Armenian"/>
          <w:i/>
          <w:lang w:val="af-ZA"/>
        </w:rPr>
        <w:t>ԱՄՍՆՀՄ-ԳՀԱՊՁԲ-</w:t>
      </w:r>
      <w:r w:rsidR="001714EB">
        <w:rPr>
          <w:rFonts w:ascii="GHEA Grapalat" w:hAnsi="GHEA Grapalat" w:cs="Times Armenian"/>
          <w:i/>
          <w:lang w:val="hy-AM"/>
        </w:rPr>
        <w:t>20/1</w:t>
      </w:r>
      <w:r>
        <w:rPr>
          <w:rFonts w:ascii="GHEA Grapalat" w:hAnsi="GHEA Grapalat" w:cs="Times Armenian"/>
          <w:i/>
          <w:lang w:val="hy-AM"/>
        </w:rPr>
        <w:t xml:space="preserve">  </w:t>
      </w:r>
      <w:r w:rsidR="00375C2D">
        <w:rPr>
          <w:rFonts w:ascii="GHEA Grapalat" w:hAnsi="GHEA Grapalat" w:cs="Sylfaen"/>
          <w:b/>
          <w:lang w:val="hy-AM"/>
        </w:rPr>
        <w:t>ծածկագրով</w:t>
      </w:r>
    </w:p>
    <w:p w:rsidR="00375C2D" w:rsidRDefault="00375C2D" w:rsidP="00375C2D">
      <w:pPr>
        <w:pStyle w:val="33"/>
        <w:spacing w:line="240" w:lineRule="auto"/>
        <w:jc w:val="right"/>
        <w:rPr>
          <w:rFonts w:ascii="GHEA Grapalat" w:hAnsi="GHEA Grapalat" w:cs="Arial"/>
          <w:b/>
          <w:lang w:val="hy-AM"/>
        </w:rPr>
      </w:pPr>
      <w:r>
        <w:rPr>
          <w:rFonts w:ascii="GHEA Grapalat" w:hAnsi="GHEA Grapalat"/>
          <w:i/>
          <w:lang w:val="hy-AM"/>
        </w:rPr>
        <w:t>գնանշման հարցման</w:t>
      </w:r>
      <w:r>
        <w:rPr>
          <w:rFonts w:ascii="GHEA Grapalat" w:hAnsi="GHEA Grapalat" w:cs="Sylfaen"/>
          <w:b/>
          <w:lang w:val="es-ES"/>
        </w:rPr>
        <w:t xml:space="preserve"> </w:t>
      </w:r>
      <w:r>
        <w:rPr>
          <w:rFonts w:ascii="GHEA Grapalat" w:hAnsi="GHEA Grapalat" w:cs="Sylfaen"/>
          <w:b/>
          <w:lang w:val="hy-AM"/>
        </w:rPr>
        <w:t>հրավերի</w:t>
      </w:r>
    </w:p>
    <w:p w:rsidR="00375C2D" w:rsidRDefault="00375C2D" w:rsidP="00375C2D">
      <w:pPr>
        <w:ind w:left="-66"/>
        <w:jc w:val="center"/>
        <w:rPr>
          <w:rFonts w:ascii="GHEA Grapalat" w:hAnsi="GHEA Grapalat"/>
          <w:b/>
          <w:lang w:val="hy-AM"/>
        </w:rPr>
      </w:pPr>
    </w:p>
    <w:p w:rsidR="00375C2D" w:rsidRDefault="00375C2D" w:rsidP="00375C2D">
      <w:pPr>
        <w:pStyle w:val="3"/>
        <w:spacing w:line="240" w:lineRule="auto"/>
        <w:ind w:firstLine="567"/>
        <w:jc w:val="left"/>
        <w:rPr>
          <w:rFonts w:ascii="GHEA Grapalat" w:hAnsi="GHEA Grapalat"/>
          <w:b/>
          <w:lang w:val="hy-AM"/>
        </w:rPr>
      </w:pPr>
    </w:p>
    <w:p w:rsidR="00375C2D" w:rsidRDefault="00375C2D" w:rsidP="00375C2D">
      <w:pPr>
        <w:pStyle w:val="3"/>
        <w:spacing w:line="240" w:lineRule="auto"/>
        <w:ind w:firstLine="567"/>
        <w:rPr>
          <w:rFonts w:ascii="GHEA Grapalat" w:hAnsi="GHEA Grapalat"/>
          <w:b/>
          <w:i w:val="0"/>
          <w:lang w:val="hy-AM"/>
        </w:rPr>
      </w:pPr>
      <w:r>
        <w:rPr>
          <w:rFonts w:ascii="GHEA Grapalat" w:hAnsi="GHEA Grapalat"/>
          <w:b/>
          <w:i w:val="0"/>
          <w:lang w:val="hy-AM"/>
        </w:rPr>
        <w:t>ՆԿԱՐԱԳԻՐ</w:t>
      </w:r>
    </w:p>
    <w:p w:rsidR="00375C2D" w:rsidRDefault="00375C2D" w:rsidP="00375C2D">
      <w:pPr>
        <w:pStyle w:val="3"/>
        <w:spacing w:line="240" w:lineRule="auto"/>
        <w:ind w:firstLine="567"/>
        <w:rPr>
          <w:rFonts w:ascii="GHEA Grapalat" w:hAnsi="GHEA Grapalat"/>
          <w:b/>
          <w:i w:val="0"/>
          <w:lang w:val="hy-AM"/>
        </w:rPr>
      </w:pPr>
      <w:r>
        <w:rPr>
          <w:rFonts w:ascii="GHEA Grapalat" w:hAnsi="GHEA Grapalat"/>
          <w:b/>
          <w:i w:val="0"/>
          <w:lang w:val="hy-AM"/>
        </w:rPr>
        <w:t xml:space="preserve">առաջարկվող ապրանքի ամբողջական </w:t>
      </w:r>
    </w:p>
    <w:p w:rsidR="00375C2D" w:rsidRDefault="00375C2D" w:rsidP="00375C2D">
      <w:pPr>
        <w:pStyle w:val="3"/>
        <w:spacing w:line="240" w:lineRule="auto"/>
        <w:ind w:firstLine="567"/>
        <w:rPr>
          <w:rFonts w:ascii="GHEA Grapalat" w:hAnsi="GHEA Grapalat" w:cs="Arial"/>
          <w:lang w:val="es-ES"/>
        </w:rPr>
      </w:pPr>
    </w:p>
    <w:p w:rsidR="00375C2D" w:rsidRPr="001714EB" w:rsidRDefault="00375C2D" w:rsidP="00375C2D">
      <w:pPr>
        <w:ind w:firstLine="567"/>
        <w:jc w:val="both"/>
        <w:rPr>
          <w:rFonts w:ascii="GHEA Grapalat" w:hAnsi="GHEA Grapalat" w:cs="Arial"/>
          <w:sz w:val="20"/>
          <w:szCs w:val="20"/>
          <w:lang w:val="hy-AM"/>
        </w:rPr>
      </w:pP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t xml:space="preserve">     </w:t>
      </w:r>
      <w:r>
        <w:rPr>
          <w:rFonts w:ascii="GHEA Grapalat" w:hAnsi="GHEA Grapalat" w:cs="Arial"/>
          <w:sz w:val="20"/>
          <w:szCs w:val="20"/>
          <w:u w:val="single"/>
          <w:lang w:val="es-ES"/>
        </w:rPr>
        <w:tab/>
      </w:r>
      <w:r>
        <w:rPr>
          <w:rFonts w:ascii="GHEA Grapalat" w:hAnsi="GHEA Grapalat" w:cs="Arial"/>
          <w:sz w:val="20"/>
          <w:szCs w:val="20"/>
          <w:lang w:val="es-ES"/>
        </w:rPr>
        <w:t xml:space="preserve">-ն </w:t>
      </w:r>
      <w:r w:rsidR="00AA03AD">
        <w:rPr>
          <w:rFonts w:ascii="GHEA Grapalat" w:hAnsi="GHEA Grapalat" w:cs="Times Armenian"/>
          <w:i/>
          <w:lang w:val="af-ZA"/>
        </w:rPr>
        <w:t>ԱՄՍՆՀՄ-ԳՀԱՊՁԲ-</w:t>
      </w:r>
      <w:r w:rsidR="001714EB">
        <w:rPr>
          <w:rFonts w:ascii="GHEA Grapalat" w:hAnsi="GHEA Grapalat" w:cs="Times Armenian"/>
          <w:i/>
          <w:lang w:val="hy-AM"/>
        </w:rPr>
        <w:t>20/1</w:t>
      </w:r>
    </w:p>
    <w:p w:rsidR="00375C2D" w:rsidRDefault="00375C2D" w:rsidP="00375C2D">
      <w:pPr>
        <w:jc w:val="both"/>
        <w:rPr>
          <w:rFonts w:ascii="GHEA Grapalat" w:hAnsi="GHEA Grapalat" w:cs="Arial"/>
          <w:sz w:val="20"/>
          <w:szCs w:val="20"/>
          <w:u w:val="single"/>
          <w:lang w:val="es-ES"/>
        </w:rPr>
      </w:pPr>
      <w:r>
        <w:rPr>
          <w:rFonts w:ascii="GHEA Grapalat" w:hAnsi="GHEA Grapalat"/>
          <w:sz w:val="20"/>
          <w:vertAlign w:val="superscript"/>
          <w:lang w:val="es-ES"/>
        </w:rPr>
        <w:t xml:space="preserve">                                                    </w:t>
      </w:r>
      <w:r>
        <w:rPr>
          <w:rFonts w:ascii="GHEA Grapalat" w:hAnsi="GHEA Grapalat"/>
          <w:sz w:val="20"/>
          <w:vertAlign w:val="superscript"/>
          <w:lang w:val="hy-AM"/>
        </w:rPr>
        <w:t>մասնակցի անվանումը</w:t>
      </w:r>
    </w:p>
    <w:p w:rsidR="00375C2D" w:rsidRDefault="00375C2D" w:rsidP="00375C2D">
      <w:pPr>
        <w:jc w:val="both"/>
        <w:rPr>
          <w:rFonts w:ascii="GHEA Grapalat" w:hAnsi="GHEA Grapalat"/>
          <w:lang w:val="hy-AM"/>
        </w:rPr>
      </w:pPr>
      <w:r>
        <w:rPr>
          <w:rFonts w:ascii="GHEA Grapalat" w:hAnsi="GHEA Grapalat" w:cs="Arial"/>
          <w:sz w:val="20"/>
          <w:szCs w:val="20"/>
          <w:lang w:val="es-ES"/>
        </w:rPr>
        <w:t xml:space="preserve">ծածկագրով </w:t>
      </w:r>
      <w:r>
        <w:rPr>
          <w:rFonts w:ascii="GHEA Grapalat" w:hAnsi="GHEA Grapalat"/>
          <w:i/>
          <w:lang w:val="hy-AM"/>
        </w:rPr>
        <w:t>գնանշման հարցման</w:t>
      </w:r>
      <w:r>
        <w:rPr>
          <w:rFonts w:ascii="GHEA Grapalat" w:hAnsi="GHEA Grapalat" w:cs="Sylfaen"/>
          <w:b/>
          <w:lang w:val="es-ES"/>
        </w:rPr>
        <w:t xml:space="preserve"> </w:t>
      </w:r>
      <w:r>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rsidR="00375C2D" w:rsidRDefault="00375C2D" w:rsidP="00375C2D">
      <w:pPr>
        <w:pStyle w:val="3"/>
        <w:spacing w:line="240" w:lineRule="auto"/>
        <w:ind w:firstLine="567"/>
        <w:rPr>
          <w:rFonts w:ascii="GHEA Grapalat" w:hAnsi="GHEA Grapalat" w:cs="Arial"/>
          <w:lang w:val="es-ES"/>
        </w:rPr>
      </w:pPr>
    </w:p>
    <w:p w:rsidR="00375C2D" w:rsidRDefault="00375C2D" w:rsidP="00375C2D">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375C2D" w:rsidTr="00375C2D">
        <w:tc>
          <w:tcPr>
            <w:tcW w:w="1368" w:type="dxa"/>
            <w:vMerge w:val="restart"/>
            <w:tcBorders>
              <w:top w:val="single" w:sz="4" w:space="0" w:color="auto"/>
              <w:left w:val="single" w:sz="4" w:space="0" w:color="auto"/>
              <w:bottom w:val="single" w:sz="4" w:space="0" w:color="auto"/>
              <w:right w:val="single" w:sz="4" w:space="0" w:color="auto"/>
            </w:tcBorders>
            <w:vAlign w:val="center"/>
            <w:hideMark/>
          </w:tcPr>
          <w:p w:rsidR="00375C2D" w:rsidRDefault="00375C2D">
            <w:pPr>
              <w:jc w:val="center"/>
              <w:rPr>
                <w:rFonts w:ascii="GHEA Grapalat" w:hAnsi="GHEA Grapalat"/>
                <w:b/>
                <w:bCs/>
                <w:sz w:val="16"/>
                <w:szCs w:val="18"/>
                <w:lang w:val="es-ES"/>
              </w:rPr>
            </w:pPr>
            <w:r>
              <w:rPr>
                <w:rFonts w:ascii="GHEA Grapalat" w:hAnsi="GHEA Grapalat"/>
                <w:b/>
                <w:bCs/>
                <w:sz w:val="16"/>
                <w:szCs w:val="18"/>
                <w:lang w:val="es-ES"/>
              </w:rPr>
              <w:t>Չափաբաժնի համար</w:t>
            </w:r>
          </w:p>
        </w:tc>
        <w:tc>
          <w:tcPr>
            <w:tcW w:w="8550" w:type="dxa"/>
            <w:gridSpan w:val="5"/>
            <w:tcBorders>
              <w:top w:val="single" w:sz="4" w:space="0" w:color="auto"/>
              <w:left w:val="single" w:sz="4" w:space="0" w:color="auto"/>
              <w:bottom w:val="single" w:sz="4" w:space="0" w:color="auto"/>
              <w:right w:val="single" w:sz="4" w:space="0" w:color="auto"/>
            </w:tcBorders>
            <w:vAlign w:val="center"/>
            <w:hideMark/>
          </w:tcPr>
          <w:p w:rsidR="00375C2D" w:rsidRDefault="00375C2D">
            <w:pPr>
              <w:jc w:val="center"/>
              <w:rPr>
                <w:rFonts w:ascii="GHEA Grapalat" w:hAnsi="GHEA Grapalat"/>
                <w:b/>
                <w:bCs/>
                <w:sz w:val="16"/>
                <w:szCs w:val="18"/>
                <w:lang w:val="es-ES"/>
              </w:rPr>
            </w:pPr>
            <w:r>
              <w:rPr>
                <w:rFonts w:ascii="GHEA Grapalat" w:hAnsi="GHEA Grapalat"/>
                <w:b/>
                <w:bCs/>
                <w:sz w:val="16"/>
                <w:szCs w:val="18"/>
                <w:lang w:val="es-ES"/>
              </w:rPr>
              <w:t>Առաջարկվող ապրանքի</w:t>
            </w:r>
          </w:p>
        </w:tc>
      </w:tr>
      <w:tr w:rsidR="00375C2D" w:rsidTr="00375C2D">
        <w:tc>
          <w:tcPr>
            <w:tcW w:w="0" w:type="auto"/>
            <w:vMerge/>
            <w:tcBorders>
              <w:top w:val="single" w:sz="4" w:space="0" w:color="auto"/>
              <w:left w:val="single" w:sz="4" w:space="0" w:color="auto"/>
              <w:bottom w:val="single" w:sz="4" w:space="0" w:color="auto"/>
              <w:right w:val="single" w:sz="4" w:space="0" w:color="auto"/>
            </w:tcBorders>
            <w:vAlign w:val="center"/>
            <w:hideMark/>
          </w:tcPr>
          <w:p w:rsidR="00375C2D" w:rsidRDefault="00375C2D">
            <w:pPr>
              <w:rPr>
                <w:rFonts w:ascii="GHEA Grapalat" w:hAnsi="GHEA Grapalat"/>
                <w:b/>
                <w:bCs/>
                <w:sz w:val="16"/>
                <w:szCs w:val="18"/>
                <w:lang w:val="es-ES"/>
              </w:rPr>
            </w:pPr>
          </w:p>
        </w:tc>
        <w:tc>
          <w:tcPr>
            <w:tcW w:w="1460" w:type="dxa"/>
            <w:tcBorders>
              <w:top w:val="single" w:sz="4" w:space="0" w:color="auto"/>
              <w:left w:val="single" w:sz="4" w:space="0" w:color="auto"/>
              <w:bottom w:val="single" w:sz="4" w:space="0" w:color="auto"/>
              <w:right w:val="single" w:sz="4" w:space="0" w:color="auto"/>
            </w:tcBorders>
            <w:vAlign w:val="center"/>
            <w:hideMark/>
          </w:tcPr>
          <w:p w:rsidR="00375C2D" w:rsidRDefault="00375C2D">
            <w:pPr>
              <w:jc w:val="center"/>
              <w:rPr>
                <w:rFonts w:ascii="GHEA Grapalat" w:hAnsi="GHEA Grapalat"/>
                <w:b/>
                <w:bCs/>
                <w:sz w:val="16"/>
                <w:szCs w:val="18"/>
                <w:lang w:val="es-ES"/>
              </w:rPr>
            </w:pPr>
            <w:r>
              <w:rPr>
                <w:rFonts w:ascii="GHEA Grapalat" w:hAnsi="GHEA Grapalat"/>
                <w:b/>
                <w:bCs/>
                <w:sz w:val="16"/>
                <w:szCs w:val="18"/>
              </w:rPr>
              <w:t>ֆ</w:t>
            </w:r>
            <w:r>
              <w:rPr>
                <w:rFonts w:ascii="GHEA Grapalat" w:hAnsi="GHEA Grapalat"/>
                <w:b/>
                <w:bCs/>
                <w:sz w:val="16"/>
                <w:szCs w:val="18"/>
                <w:lang w:val="hy-AM"/>
              </w:rPr>
              <w:t>իրմային անվանումը</w:t>
            </w:r>
          </w:p>
        </w:tc>
        <w:tc>
          <w:tcPr>
            <w:tcW w:w="2003" w:type="dxa"/>
            <w:tcBorders>
              <w:top w:val="single" w:sz="4" w:space="0" w:color="auto"/>
              <w:left w:val="single" w:sz="4" w:space="0" w:color="auto"/>
              <w:bottom w:val="single" w:sz="4" w:space="0" w:color="auto"/>
              <w:right w:val="single" w:sz="4" w:space="0" w:color="auto"/>
            </w:tcBorders>
            <w:vAlign w:val="center"/>
            <w:hideMark/>
          </w:tcPr>
          <w:p w:rsidR="00375C2D" w:rsidRDefault="00375C2D">
            <w:pPr>
              <w:jc w:val="center"/>
              <w:rPr>
                <w:rFonts w:ascii="GHEA Grapalat" w:hAnsi="GHEA Grapalat"/>
                <w:b/>
                <w:bCs/>
                <w:sz w:val="16"/>
                <w:szCs w:val="18"/>
                <w:lang w:val="es-ES"/>
              </w:rPr>
            </w:pPr>
            <w:r>
              <w:rPr>
                <w:rFonts w:ascii="GHEA Grapalat" w:hAnsi="GHEA Grapalat"/>
                <w:b/>
                <w:bCs/>
                <w:sz w:val="16"/>
                <w:szCs w:val="18"/>
                <w:lang w:val="es-ES"/>
              </w:rPr>
              <w:t>ապրանքային նշանը</w:t>
            </w:r>
          </w:p>
        </w:tc>
        <w:tc>
          <w:tcPr>
            <w:tcW w:w="1757" w:type="dxa"/>
            <w:tcBorders>
              <w:top w:val="single" w:sz="4" w:space="0" w:color="auto"/>
              <w:left w:val="single" w:sz="4" w:space="0" w:color="auto"/>
              <w:bottom w:val="single" w:sz="4" w:space="0" w:color="auto"/>
              <w:right w:val="single" w:sz="4" w:space="0" w:color="auto"/>
            </w:tcBorders>
            <w:vAlign w:val="center"/>
            <w:hideMark/>
          </w:tcPr>
          <w:p w:rsidR="00375C2D" w:rsidRDefault="00375C2D">
            <w:pPr>
              <w:jc w:val="center"/>
              <w:rPr>
                <w:rFonts w:ascii="GHEA Grapalat" w:hAnsi="GHEA Grapalat"/>
                <w:b/>
                <w:bCs/>
                <w:sz w:val="16"/>
                <w:szCs w:val="18"/>
                <w:lang w:val="hy-AM"/>
              </w:rPr>
            </w:pPr>
            <w:r>
              <w:rPr>
                <w:rFonts w:ascii="GHEA Grapalat" w:hAnsi="GHEA Grapalat"/>
                <w:b/>
                <w:bCs/>
                <w:sz w:val="16"/>
                <w:szCs w:val="18"/>
                <w:lang w:val="hy-AM"/>
              </w:rPr>
              <w:t>մակնիշը</w:t>
            </w:r>
          </w:p>
        </w:tc>
        <w:tc>
          <w:tcPr>
            <w:tcW w:w="1530" w:type="dxa"/>
            <w:tcBorders>
              <w:top w:val="single" w:sz="4" w:space="0" w:color="auto"/>
              <w:left w:val="single" w:sz="4" w:space="0" w:color="auto"/>
              <w:bottom w:val="single" w:sz="4" w:space="0" w:color="auto"/>
              <w:right w:val="single" w:sz="4" w:space="0" w:color="auto"/>
            </w:tcBorders>
            <w:vAlign w:val="center"/>
            <w:hideMark/>
          </w:tcPr>
          <w:p w:rsidR="00375C2D" w:rsidRDefault="00375C2D">
            <w:pPr>
              <w:jc w:val="center"/>
              <w:rPr>
                <w:rFonts w:ascii="GHEA Grapalat" w:hAnsi="GHEA Grapalat"/>
                <w:b/>
                <w:bCs/>
                <w:sz w:val="16"/>
                <w:szCs w:val="18"/>
                <w:lang w:val="es-ES"/>
              </w:rPr>
            </w:pPr>
            <w:r>
              <w:rPr>
                <w:rFonts w:ascii="GHEA Grapalat" w:hAnsi="GHEA Grapalat"/>
                <w:b/>
                <w:bCs/>
                <w:sz w:val="16"/>
                <w:szCs w:val="18"/>
                <w:lang w:val="es-ES"/>
              </w:rPr>
              <w:t>արտադրողի անվանումը</w:t>
            </w:r>
          </w:p>
        </w:tc>
        <w:tc>
          <w:tcPr>
            <w:tcW w:w="1800" w:type="dxa"/>
            <w:tcBorders>
              <w:top w:val="single" w:sz="4" w:space="0" w:color="auto"/>
              <w:left w:val="single" w:sz="4" w:space="0" w:color="auto"/>
              <w:bottom w:val="single" w:sz="4" w:space="0" w:color="auto"/>
              <w:right w:val="single" w:sz="4" w:space="0" w:color="auto"/>
            </w:tcBorders>
            <w:vAlign w:val="center"/>
            <w:hideMark/>
          </w:tcPr>
          <w:p w:rsidR="00375C2D" w:rsidRDefault="00375C2D">
            <w:pPr>
              <w:jc w:val="center"/>
              <w:rPr>
                <w:rFonts w:ascii="GHEA Grapalat" w:hAnsi="GHEA Grapalat"/>
                <w:b/>
                <w:bCs/>
                <w:sz w:val="16"/>
                <w:szCs w:val="18"/>
                <w:lang w:val="es-ES"/>
              </w:rPr>
            </w:pPr>
            <w:r>
              <w:rPr>
                <w:rFonts w:ascii="GHEA Grapalat" w:hAnsi="GHEA Grapalat"/>
                <w:b/>
                <w:bCs/>
                <w:sz w:val="16"/>
                <w:szCs w:val="18"/>
                <w:lang w:val="es-ES"/>
              </w:rPr>
              <w:t>տեխնիկական բնութագրերը</w:t>
            </w:r>
          </w:p>
        </w:tc>
      </w:tr>
      <w:tr w:rsidR="00375C2D" w:rsidTr="00375C2D">
        <w:tc>
          <w:tcPr>
            <w:tcW w:w="1368" w:type="dxa"/>
            <w:tcBorders>
              <w:top w:val="single" w:sz="4" w:space="0" w:color="auto"/>
              <w:left w:val="single" w:sz="4" w:space="0" w:color="auto"/>
              <w:bottom w:val="single" w:sz="4" w:space="0" w:color="auto"/>
              <w:right w:val="single" w:sz="4" w:space="0" w:color="auto"/>
            </w:tcBorders>
          </w:tcPr>
          <w:p w:rsidR="00375C2D" w:rsidRDefault="00375C2D">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375C2D" w:rsidRDefault="00375C2D">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375C2D" w:rsidRDefault="00375C2D">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375C2D" w:rsidRDefault="00375C2D">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375C2D" w:rsidRDefault="00375C2D">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375C2D" w:rsidRDefault="00375C2D">
            <w:pPr>
              <w:pStyle w:val="3"/>
              <w:spacing w:line="240" w:lineRule="auto"/>
              <w:jc w:val="left"/>
              <w:rPr>
                <w:rFonts w:ascii="GHEA Grapalat" w:hAnsi="GHEA Grapalat"/>
                <w:b/>
                <w:lang w:val="hy-AM"/>
              </w:rPr>
            </w:pPr>
          </w:p>
        </w:tc>
      </w:tr>
      <w:tr w:rsidR="00375C2D" w:rsidTr="00375C2D">
        <w:tc>
          <w:tcPr>
            <w:tcW w:w="1368" w:type="dxa"/>
            <w:tcBorders>
              <w:top w:val="single" w:sz="4" w:space="0" w:color="auto"/>
              <w:left w:val="single" w:sz="4" w:space="0" w:color="auto"/>
              <w:bottom w:val="single" w:sz="4" w:space="0" w:color="auto"/>
              <w:right w:val="single" w:sz="4" w:space="0" w:color="auto"/>
            </w:tcBorders>
          </w:tcPr>
          <w:p w:rsidR="00375C2D" w:rsidRDefault="00375C2D">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375C2D" w:rsidRDefault="00375C2D">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375C2D" w:rsidRDefault="00375C2D">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375C2D" w:rsidRDefault="00375C2D">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375C2D" w:rsidRDefault="00375C2D">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375C2D" w:rsidRDefault="00375C2D">
            <w:pPr>
              <w:pStyle w:val="3"/>
              <w:spacing w:line="240" w:lineRule="auto"/>
              <w:jc w:val="left"/>
              <w:rPr>
                <w:rFonts w:ascii="GHEA Grapalat" w:hAnsi="GHEA Grapalat"/>
                <w:b/>
                <w:lang w:val="hy-AM"/>
              </w:rPr>
            </w:pPr>
          </w:p>
        </w:tc>
      </w:tr>
      <w:tr w:rsidR="00375C2D" w:rsidTr="00375C2D">
        <w:tc>
          <w:tcPr>
            <w:tcW w:w="1368" w:type="dxa"/>
            <w:tcBorders>
              <w:top w:val="single" w:sz="4" w:space="0" w:color="auto"/>
              <w:left w:val="single" w:sz="4" w:space="0" w:color="auto"/>
              <w:bottom w:val="single" w:sz="4" w:space="0" w:color="auto"/>
              <w:right w:val="single" w:sz="4" w:space="0" w:color="auto"/>
            </w:tcBorders>
          </w:tcPr>
          <w:p w:rsidR="00375C2D" w:rsidRDefault="00375C2D">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375C2D" w:rsidRDefault="00375C2D">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375C2D" w:rsidRDefault="00375C2D">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375C2D" w:rsidRDefault="00375C2D">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375C2D" w:rsidRDefault="00375C2D">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375C2D" w:rsidRDefault="00375C2D">
            <w:pPr>
              <w:pStyle w:val="3"/>
              <w:spacing w:line="240" w:lineRule="auto"/>
              <w:jc w:val="left"/>
              <w:rPr>
                <w:rFonts w:ascii="GHEA Grapalat" w:hAnsi="GHEA Grapalat"/>
                <w:b/>
                <w:lang w:val="hy-AM"/>
              </w:rPr>
            </w:pPr>
          </w:p>
        </w:tc>
      </w:tr>
    </w:tbl>
    <w:p w:rsidR="00375C2D" w:rsidRDefault="00375C2D" w:rsidP="00375C2D">
      <w:pPr>
        <w:pStyle w:val="3"/>
        <w:spacing w:line="240" w:lineRule="auto"/>
        <w:ind w:firstLine="567"/>
        <w:jc w:val="left"/>
        <w:rPr>
          <w:rFonts w:ascii="GHEA Grapalat" w:hAnsi="GHEA Grapalat"/>
          <w:b/>
          <w:lang w:val="en-US"/>
        </w:rPr>
      </w:pPr>
    </w:p>
    <w:p w:rsidR="00375C2D" w:rsidRDefault="00375C2D" w:rsidP="00375C2D">
      <w:pPr>
        <w:pStyle w:val="3"/>
        <w:spacing w:line="240" w:lineRule="auto"/>
        <w:ind w:firstLine="567"/>
        <w:jc w:val="left"/>
        <w:rPr>
          <w:rFonts w:ascii="GHEA Grapalat" w:hAnsi="GHEA Grapalat"/>
          <w:b/>
          <w:lang w:val="en-US"/>
        </w:rPr>
      </w:pPr>
    </w:p>
    <w:p w:rsidR="00375C2D" w:rsidRDefault="00375C2D" w:rsidP="00375C2D">
      <w:pPr>
        <w:pStyle w:val="3"/>
        <w:spacing w:line="240" w:lineRule="auto"/>
        <w:ind w:firstLine="567"/>
        <w:jc w:val="left"/>
        <w:rPr>
          <w:rFonts w:ascii="GHEA Grapalat" w:hAnsi="GHEA Grapalat"/>
          <w:b/>
          <w:lang w:val="en-US"/>
        </w:rPr>
      </w:pPr>
    </w:p>
    <w:p w:rsidR="00375C2D" w:rsidRDefault="00375C2D" w:rsidP="00375C2D">
      <w:pPr>
        <w:pStyle w:val="3"/>
        <w:spacing w:line="240" w:lineRule="auto"/>
        <w:ind w:firstLine="567"/>
        <w:jc w:val="left"/>
        <w:rPr>
          <w:rFonts w:ascii="GHEA Grapalat" w:hAnsi="GHEA Grapalat"/>
          <w:b/>
          <w:lang w:val="en-US"/>
        </w:rPr>
      </w:pPr>
    </w:p>
    <w:p w:rsidR="00375C2D" w:rsidRDefault="00375C2D" w:rsidP="00375C2D">
      <w:pPr>
        <w:rPr>
          <w:rFonts w:ascii="GHEA Grapalat" w:hAnsi="GHEA Grapalat"/>
          <w:sz w:val="20"/>
          <w:lang w:val="es-ES"/>
        </w:rPr>
      </w:pPr>
    </w:p>
    <w:p w:rsidR="00375C2D" w:rsidRDefault="00375C2D" w:rsidP="00375C2D">
      <w:pPr>
        <w:jc w:val="both"/>
        <w:rPr>
          <w:rFonts w:ascii="GHEA Grapalat" w:hAnsi="GHEA Grapalat"/>
          <w:sz w:val="20"/>
          <w:u w:val="single"/>
        </w:rPr>
      </w:pP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t xml:space="preserve">    </w:t>
      </w:r>
    </w:p>
    <w:p w:rsidR="00375C2D" w:rsidRDefault="00375C2D" w:rsidP="00375C2D">
      <w:pPr>
        <w:jc w:val="both"/>
        <w:rPr>
          <w:rFonts w:ascii="GHEA Grapalat" w:hAnsi="GHEA Grapalat"/>
          <w:sz w:val="20"/>
          <w:u w:val="single"/>
        </w:rPr>
      </w:pPr>
      <w:r>
        <w:rPr>
          <w:rFonts w:ascii="GHEA Grapalat" w:hAnsi="GHEA Grapalat" w:cs="Sylfaen"/>
          <w:sz w:val="20"/>
          <w:vertAlign w:val="superscript"/>
        </w:rPr>
        <w:t xml:space="preserve">     </w:t>
      </w:r>
      <w:r>
        <w:rPr>
          <w:rFonts w:ascii="GHEA Grapalat" w:hAnsi="GHEA Grapalat" w:cs="Sylfaen"/>
          <w:sz w:val="20"/>
          <w:vertAlign w:val="superscript"/>
          <w:lang w:val="hy-AM"/>
        </w:rPr>
        <w:t>առաջին տեղը զբաղեցրած    մասնակցի անվանումը (ղեկավարի պաշտոնը, անուն ազգանունը)</w:t>
      </w:r>
      <w:r>
        <w:rPr>
          <w:rFonts w:ascii="GHEA Grapalat" w:hAnsi="GHEA Grapalat" w:cs="Sylfaen"/>
          <w:sz w:val="20"/>
          <w:vertAlign w:val="superscript"/>
        </w:rPr>
        <w:t xml:space="preserve">  </w:t>
      </w:r>
      <w:r>
        <w:rPr>
          <w:rFonts w:ascii="GHEA Grapalat" w:hAnsi="GHEA Grapalat" w:cs="Sylfaen"/>
          <w:sz w:val="20"/>
          <w:vertAlign w:val="superscript"/>
        </w:rPr>
        <w:tab/>
      </w:r>
      <w:r>
        <w:rPr>
          <w:rFonts w:ascii="GHEA Grapalat" w:hAnsi="GHEA Grapalat" w:cs="Sylfaen"/>
          <w:sz w:val="20"/>
          <w:vertAlign w:val="superscript"/>
        </w:rPr>
        <w:tab/>
      </w:r>
      <w:r>
        <w:rPr>
          <w:rFonts w:ascii="GHEA Grapalat" w:hAnsi="GHEA Grapalat" w:cs="Sylfaen"/>
          <w:vertAlign w:val="superscript"/>
        </w:rPr>
        <w:t xml:space="preserve">                           </w:t>
      </w:r>
      <w:r>
        <w:rPr>
          <w:rFonts w:ascii="GHEA Grapalat" w:hAnsi="GHEA Grapalat" w:cs="Sylfaen"/>
          <w:sz w:val="20"/>
          <w:vertAlign w:val="superscript"/>
          <w:lang w:val="hy-AM"/>
        </w:rPr>
        <w:t>ստորագրությո</w:t>
      </w:r>
      <w:r>
        <w:rPr>
          <w:rFonts w:ascii="GHEA Grapalat" w:hAnsi="GHEA Grapalat" w:cs="Sylfaen"/>
          <w:sz w:val="20"/>
          <w:vertAlign w:val="superscript"/>
        </w:rPr>
        <w:t>ւն</w:t>
      </w:r>
      <w:r>
        <w:rPr>
          <w:rFonts w:ascii="GHEA Grapalat" w:hAnsi="GHEA Grapalat" w:cs="Sylfaen"/>
          <w:sz w:val="20"/>
          <w:lang w:val="hy-AM"/>
        </w:rPr>
        <w:t xml:space="preserve"> </w:t>
      </w:r>
    </w:p>
    <w:p w:rsidR="00375C2D" w:rsidRDefault="00375C2D" w:rsidP="00375C2D">
      <w:pPr>
        <w:jc w:val="right"/>
        <w:rPr>
          <w:rFonts w:ascii="GHEA Grapalat" w:hAnsi="GHEA Grapalat" w:cs="Sylfaen"/>
          <w:sz w:val="20"/>
        </w:rPr>
      </w:pPr>
    </w:p>
    <w:p w:rsidR="00375C2D" w:rsidRDefault="00375C2D" w:rsidP="00375C2D">
      <w:pPr>
        <w:jc w:val="right"/>
        <w:rPr>
          <w:rFonts w:ascii="GHEA Grapalat" w:hAnsi="GHEA Grapalat" w:cs="Sylfaen"/>
          <w:sz w:val="20"/>
        </w:rPr>
      </w:pPr>
    </w:p>
    <w:p w:rsidR="00375C2D" w:rsidRDefault="00375C2D" w:rsidP="00375C2D">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r>
      <w:r>
        <w:rPr>
          <w:rFonts w:ascii="GHEA Grapalat" w:hAnsi="GHEA Grapalat" w:cs="Arial"/>
          <w:sz w:val="20"/>
          <w:lang w:val="hy-AM"/>
        </w:rPr>
        <w:tab/>
        <w:t xml:space="preserve"> </w:t>
      </w:r>
    </w:p>
    <w:p w:rsidR="00375C2D" w:rsidRDefault="00375C2D" w:rsidP="00375C2D">
      <w:pPr>
        <w:jc w:val="right"/>
        <w:rPr>
          <w:rFonts w:ascii="GHEA Grapalat" w:hAnsi="GHEA Grapalat"/>
          <w:sz w:val="20"/>
          <w:lang w:val="hy-AM"/>
        </w:rPr>
      </w:pPr>
    </w:p>
    <w:p w:rsidR="00375C2D" w:rsidRDefault="00375C2D" w:rsidP="00375C2D">
      <w:pPr>
        <w:jc w:val="right"/>
        <w:rPr>
          <w:rFonts w:ascii="GHEA Grapalat" w:hAnsi="GHEA Grapalat"/>
          <w:sz w:val="20"/>
          <w:lang w:val="hy-AM"/>
        </w:rPr>
      </w:pPr>
    </w:p>
    <w:p w:rsidR="00375C2D" w:rsidRDefault="00375C2D" w:rsidP="00375C2D">
      <w:pPr>
        <w:pStyle w:val="a6"/>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rsidR="00375C2D" w:rsidRDefault="00375C2D" w:rsidP="00375C2D">
      <w:pPr>
        <w:pStyle w:val="33"/>
        <w:spacing w:line="240" w:lineRule="auto"/>
        <w:ind w:firstLine="0"/>
        <w:jc w:val="right"/>
        <w:rPr>
          <w:rFonts w:ascii="GHEA Grapalat" w:hAnsi="GHEA Grapalat" w:cs="Arial"/>
          <w:b/>
          <w:lang w:val="hy-AM"/>
        </w:rPr>
      </w:pPr>
      <w:r>
        <w:rPr>
          <w:rFonts w:ascii="GHEA Grapalat" w:hAnsi="GHEA Grapalat"/>
          <w:b/>
          <w:lang w:val="hy-AM"/>
        </w:rPr>
        <w:t xml:space="preserve"> </w:t>
      </w:r>
      <w:r>
        <w:rPr>
          <w:rFonts w:ascii="GHEA Grapalat" w:hAnsi="GHEA Grapalat"/>
          <w:b/>
          <w:lang w:val="hy-AM"/>
        </w:rPr>
        <w:br w:type="page"/>
      </w:r>
      <w:r>
        <w:rPr>
          <w:rFonts w:ascii="GHEA Grapalat" w:hAnsi="GHEA Grapalat" w:cs="Sylfaen"/>
          <w:b/>
          <w:lang w:val="hy-AM"/>
        </w:rPr>
        <w:t>Հավելված</w:t>
      </w:r>
      <w:r>
        <w:rPr>
          <w:rFonts w:ascii="GHEA Grapalat" w:hAnsi="GHEA Grapalat" w:cs="Arial"/>
          <w:b/>
          <w:lang w:val="hy-AM"/>
        </w:rPr>
        <w:t xml:space="preserve"> 2</w:t>
      </w:r>
    </w:p>
    <w:p w:rsidR="00375C2D" w:rsidRDefault="00AA03AD" w:rsidP="00375C2D">
      <w:pPr>
        <w:pStyle w:val="33"/>
        <w:spacing w:line="240" w:lineRule="auto"/>
        <w:jc w:val="right"/>
        <w:rPr>
          <w:rFonts w:ascii="GHEA Grapalat" w:hAnsi="GHEA Grapalat" w:cs="Arial"/>
          <w:b/>
          <w:lang w:val="hy-AM"/>
        </w:rPr>
      </w:pPr>
      <w:r>
        <w:rPr>
          <w:rFonts w:ascii="GHEA Grapalat" w:hAnsi="GHEA Grapalat" w:cs="Times Armenian"/>
          <w:i/>
          <w:lang w:val="af-ZA"/>
        </w:rPr>
        <w:t>ԱՄՍՆՀՄ-ԳՀԱՊՁԲ-</w:t>
      </w:r>
      <w:r w:rsidR="001714EB">
        <w:rPr>
          <w:rFonts w:ascii="GHEA Grapalat" w:hAnsi="GHEA Grapalat" w:cs="Times Armenian"/>
          <w:i/>
          <w:lang w:val="hy-AM"/>
        </w:rPr>
        <w:t>20/1</w:t>
      </w:r>
      <w:r>
        <w:rPr>
          <w:rFonts w:ascii="GHEA Grapalat" w:hAnsi="GHEA Grapalat" w:cs="Times Armenian"/>
          <w:i/>
          <w:lang w:val="hy-AM"/>
        </w:rPr>
        <w:t xml:space="preserve">  </w:t>
      </w:r>
      <w:r w:rsidR="00375C2D">
        <w:rPr>
          <w:rFonts w:ascii="GHEA Grapalat" w:hAnsi="GHEA Grapalat" w:cs="Sylfaen"/>
          <w:b/>
          <w:lang w:val="hy-AM"/>
        </w:rPr>
        <w:t>ծածկագրով</w:t>
      </w:r>
    </w:p>
    <w:p w:rsidR="00375C2D" w:rsidRDefault="00375C2D" w:rsidP="00375C2D">
      <w:pPr>
        <w:pStyle w:val="33"/>
        <w:spacing w:line="240" w:lineRule="auto"/>
        <w:jc w:val="right"/>
        <w:rPr>
          <w:rFonts w:ascii="GHEA Grapalat" w:hAnsi="GHEA Grapalat" w:cs="Arial"/>
          <w:b/>
          <w:lang w:val="hy-AM"/>
        </w:rPr>
      </w:pPr>
      <w:r>
        <w:rPr>
          <w:rFonts w:ascii="GHEA Grapalat" w:hAnsi="GHEA Grapalat"/>
          <w:i/>
          <w:lang w:val="hy-AM"/>
        </w:rPr>
        <w:t>գնանշման հարցման</w:t>
      </w:r>
      <w:r>
        <w:rPr>
          <w:rFonts w:ascii="GHEA Grapalat" w:hAnsi="GHEA Grapalat" w:cs="Sylfaen"/>
          <w:b/>
          <w:lang w:val="es-ES"/>
        </w:rPr>
        <w:t xml:space="preserve"> </w:t>
      </w:r>
      <w:r>
        <w:rPr>
          <w:rFonts w:ascii="GHEA Grapalat" w:hAnsi="GHEA Grapalat" w:cs="Sylfaen"/>
          <w:b/>
          <w:lang w:val="hy-AM"/>
        </w:rPr>
        <w:t>հրավերի</w:t>
      </w:r>
    </w:p>
    <w:p w:rsidR="00375C2D" w:rsidRDefault="00375C2D" w:rsidP="00375C2D">
      <w:pPr>
        <w:rPr>
          <w:rFonts w:ascii="GHEA Grapalat" w:hAnsi="GHEA Grapalat"/>
          <w:lang w:val="hy-AM"/>
        </w:rPr>
      </w:pPr>
    </w:p>
    <w:p w:rsidR="00375C2D" w:rsidRDefault="00375C2D" w:rsidP="00375C2D">
      <w:pPr>
        <w:ind w:firstLine="567"/>
        <w:jc w:val="center"/>
        <w:rPr>
          <w:rFonts w:ascii="GHEA Grapalat" w:hAnsi="GHEA Grapalat"/>
          <w:sz w:val="20"/>
          <w:lang w:val="hy-AM"/>
        </w:rPr>
      </w:pPr>
    </w:p>
    <w:p w:rsidR="00375C2D" w:rsidRDefault="00375C2D" w:rsidP="00375C2D">
      <w:pPr>
        <w:ind w:left="-66"/>
        <w:jc w:val="center"/>
        <w:rPr>
          <w:rFonts w:ascii="GHEA Grapalat" w:hAnsi="GHEA Grapalat"/>
          <w:b/>
          <w:sz w:val="20"/>
          <w:lang w:val="hy-AM"/>
        </w:rPr>
      </w:pPr>
      <w:r>
        <w:rPr>
          <w:rFonts w:ascii="GHEA Grapalat" w:hAnsi="GHEA Grapalat"/>
          <w:b/>
          <w:sz w:val="20"/>
          <w:lang w:val="hy-AM"/>
        </w:rPr>
        <w:t>Գ Ն Ա Յ Ի Ն   Ա Ռ Ա Ջ Ա Ր Կ</w:t>
      </w:r>
    </w:p>
    <w:p w:rsidR="00375C2D" w:rsidRDefault="00375C2D" w:rsidP="00375C2D">
      <w:pPr>
        <w:ind w:firstLine="567"/>
        <w:rPr>
          <w:rFonts w:ascii="GHEA Grapalat" w:hAnsi="GHEA Grapalat"/>
          <w:lang w:val="hy-AM"/>
        </w:rPr>
      </w:pPr>
    </w:p>
    <w:p w:rsidR="00375C2D" w:rsidRDefault="00375C2D" w:rsidP="00375C2D">
      <w:pPr>
        <w:ind w:firstLine="567"/>
        <w:jc w:val="both"/>
        <w:rPr>
          <w:rFonts w:ascii="GHEA Grapalat" w:hAnsi="GHEA Grapalat" w:cs="Arial"/>
          <w:lang w:val="hy-AM"/>
        </w:rPr>
      </w:pPr>
      <w:r>
        <w:rPr>
          <w:rFonts w:ascii="GHEA Grapalat" w:hAnsi="GHEA Grapalat" w:cs="Arial"/>
          <w:sz w:val="20"/>
          <w:szCs w:val="20"/>
          <w:lang w:val="es-ES"/>
        </w:rPr>
        <w:t xml:space="preserve">Ուսումնասիրելով </w:t>
      </w:r>
      <w:r w:rsidR="00AA03AD">
        <w:rPr>
          <w:rFonts w:ascii="GHEA Grapalat" w:hAnsi="GHEA Grapalat" w:cs="Times Armenian"/>
          <w:i/>
          <w:lang w:val="af-ZA"/>
        </w:rPr>
        <w:t>ԱՄՍՆՀՄ-ԳՀԱՊՁԲ-</w:t>
      </w:r>
      <w:r w:rsidR="001714EB">
        <w:rPr>
          <w:rFonts w:ascii="GHEA Grapalat" w:hAnsi="GHEA Grapalat" w:cs="Times Armenian"/>
          <w:i/>
          <w:lang w:val="hy-AM"/>
        </w:rPr>
        <w:t>20/1</w:t>
      </w:r>
      <w:r w:rsidR="00AA03AD">
        <w:rPr>
          <w:rFonts w:ascii="GHEA Grapalat" w:hAnsi="GHEA Grapalat" w:cs="Times Armenian"/>
          <w:i/>
          <w:lang w:val="hy-AM"/>
        </w:rPr>
        <w:t xml:space="preserve"> </w:t>
      </w:r>
      <w:r>
        <w:rPr>
          <w:rFonts w:ascii="GHEA Grapalat" w:hAnsi="GHEA Grapalat" w:cs="Arial"/>
          <w:sz w:val="20"/>
          <w:szCs w:val="20"/>
          <w:lang w:val="es-ES"/>
        </w:rPr>
        <w:t xml:space="preserve">ծածկագրով </w:t>
      </w:r>
      <w:r>
        <w:rPr>
          <w:rFonts w:ascii="GHEA Grapalat" w:hAnsi="GHEA Grapalat"/>
          <w:i/>
          <w:lang w:val="hy-AM"/>
        </w:rPr>
        <w:t>գնանշման հարցման</w:t>
      </w:r>
      <w:r>
        <w:rPr>
          <w:rFonts w:ascii="GHEA Grapalat" w:hAnsi="GHEA Grapalat" w:cs="Sylfaen"/>
          <w:b/>
          <w:lang w:val="es-ES"/>
        </w:rPr>
        <w:t xml:space="preserve"> </w:t>
      </w:r>
      <w:r>
        <w:rPr>
          <w:rFonts w:ascii="GHEA Grapalat" w:hAnsi="GHEA Grapalat" w:cs="Arial"/>
          <w:sz w:val="20"/>
          <w:szCs w:val="20"/>
          <w:lang w:val="es-ES"/>
        </w:rPr>
        <w:t>հրավերը, այդ թվում կնքվելիք  պայմանագրի նախագիծը</w:t>
      </w:r>
      <w:r>
        <w:rPr>
          <w:rFonts w:ascii="GHEA Grapalat" w:hAnsi="GHEA Grapalat" w:cs="Arial"/>
          <w:lang w:val="hy-AM"/>
        </w:rPr>
        <w:t xml:space="preserve">, </w:t>
      </w:r>
      <w:r>
        <w:rPr>
          <w:rFonts w:ascii="GHEA Grapalat" w:hAnsi="GHEA Grapalat"/>
          <w:sz w:val="20"/>
          <w:u w:val="single"/>
          <w:lang w:val="hy-AM"/>
        </w:rPr>
        <w:t xml:space="preserve">                  </w:t>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cs="Arial"/>
          <w:sz w:val="20"/>
          <w:szCs w:val="20"/>
          <w:lang w:val="es-ES"/>
        </w:rPr>
        <w:t>-ն առաջարկում է</w:t>
      </w:r>
      <w:r>
        <w:rPr>
          <w:rFonts w:ascii="GHEA Grapalat" w:hAnsi="GHEA Grapalat" w:cs="Arial"/>
          <w:lang w:val="hy-AM"/>
        </w:rPr>
        <w:t xml:space="preserve">   </w:t>
      </w:r>
    </w:p>
    <w:p w:rsidR="00375C2D" w:rsidRDefault="00375C2D" w:rsidP="00375C2D">
      <w:pPr>
        <w:ind w:firstLine="567"/>
        <w:jc w:val="both"/>
        <w:rPr>
          <w:rFonts w:ascii="GHEA Grapalat" w:hAnsi="GHEA Grapalat" w:cs="Arial"/>
        </w:rPr>
      </w:pPr>
      <w:bookmarkStart w:id="12" w:name="_Hlk23147299"/>
      <w:r>
        <w:rPr>
          <w:rFonts w:ascii="GHEA Grapalat" w:hAnsi="GHEA Grapalat" w:cs="Sylfaen"/>
          <w:vertAlign w:val="superscript"/>
          <w:lang w:val="hy-AM"/>
        </w:rPr>
        <w:t xml:space="preserve">                                                                                     մասնակցի անվանումը</w:t>
      </w:r>
    </w:p>
    <w:bookmarkEnd w:id="12"/>
    <w:p w:rsidR="00375C2D" w:rsidRDefault="00375C2D" w:rsidP="00375C2D">
      <w:pPr>
        <w:jc w:val="both"/>
        <w:rPr>
          <w:rFonts w:ascii="GHEA Grapalat" w:hAnsi="GHEA Grapalat"/>
          <w:sz w:val="20"/>
          <w:lang w:val="hy-AM"/>
        </w:rPr>
      </w:pPr>
      <w:r>
        <w:rPr>
          <w:rFonts w:ascii="GHEA Grapalat" w:hAnsi="GHEA Grapalat" w:cs="Arial"/>
          <w:sz w:val="20"/>
          <w:szCs w:val="20"/>
          <w:lang w:val="es-ES"/>
        </w:rPr>
        <w:t>պայմանագիրը կատարել ներքոհիշյալ ընդհանուր գներով.</w:t>
      </w:r>
    </w:p>
    <w:p w:rsidR="00375C2D" w:rsidRDefault="00375C2D" w:rsidP="00375C2D">
      <w:pPr>
        <w:jc w:val="center"/>
        <w:rPr>
          <w:rFonts w:ascii="GHEA Grapalat" w:hAnsi="GHEA Grapalat"/>
          <w:sz w:val="20"/>
          <w:lang w:val="hy-AM"/>
        </w:rPr>
      </w:pPr>
      <w:r>
        <w:rPr>
          <w:rFonts w:ascii="GHEA Grapalat" w:hAnsi="GHEA Grapalat"/>
          <w:sz w:val="20"/>
          <w:szCs w:val="20"/>
          <w:lang w:val="es-ES"/>
        </w:rPr>
        <w:t xml:space="preserve">                                                                                                                                   </w:t>
      </w:r>
      <w:r>
        <w:rPr>
          <w:rFonts w:ascii="GHEA Grapalat" w:hAnsi="GHEA Grapalat"/>
          <w:sz w:val="20"/>
          <w:lang w:val="es-ES"/>
        </w:rPr>
        <w:t>ՀՀ դրամ</w:t>
      </w:r>
    </w:p>
    <w:tbl>
      <w:tblPr>
        <w:tblW w:w="10068" w:type="dxa"/>
        <w:jc w:val="center"/>
        <w:tblInd w:w="-93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7"/>
        <w:gridCol w:w="3260"/>
        <w:gridCol w:w="1191"/>
        <w:gridCol w:w="1063"/>
        <w:gridCol w:w="1057"/>
        <w:gridCol w:w="2360"/>
      </w:tblGrid>
      <w:tr w:rsidR="00375C2D" w:rsidRPr="0037229B" w:rsidTr="00375C2D">
        <w:trPr>
          <w:cantSplit/>
          <w:trHeight w:val="916"/>
          <w:jc w:val="center"/>
        </w:trPr>
        <w:tc>
          <w:tcPr>
            <w:tcW w:w="1136" w:type="dxa"/>
            <w:tcBorders>
              <w:top w:val="single" w:sz="4" w:space="0" w:color="auto"/>
              <w:left w:val="single" w:sz="4" w:space="0" w:color="auto"/>
              <w:bottom w:val="nil"/>
              <w:right w:val="single" w:sz="4" w:space="0" w:color="auto"/>
            </w:tcBorders>
            <w:vAlign w:val="center"/>
            <w:hideMark/>
          </w:tcPr>
          <w:p w:rsidR="00375C2D" w:rsidRDefault="00375C2D">
            <w:pPr>
              <w:jc w:val="center"/>
              <w:rPr>
                <w:rFonts w:ascii="GHEA Grapalat" w:hAnsi="GHEA Grapalat"/>
                <w:b/>
                <w:bCs/>
                <w:sz w:val="16"/>
                <w:szCs w:val="18"/>
                <w:lang w:val="es-ES"/>
              </w:rPr>
            </w:pPr>
            <w:r>
              <w:rPr>
                <w:rFonts w:ascii="GHEA Grapalat" w:hAnsi="GHEA Grapalat"/>
                <w:b/>
                <w:bCs/>
                <w:sz w:val="16"/>
                <w:szCs w:val="18"/>
                <w:lang w:val="es-ES"/>
              </w:rPr>
              <w:t>Չափա-</w:t>
            </w:r>
          </w:p>
          <w:p w:rsidR="00375C2D" w:rsidRDefault="00375C2D">
            <w:pPr>
              <w:jc w:val="center"/>
              <w:rPr>
                <w:rFonts w:ascii="GHEA Grapalat" w:hAnsi="GHEA Grapalat"/>
                <w:b/>
                <w:bCs/>
                <w:sz w:val="16"/>
                <w:lang w:val="es-ES"/>
              </w:rPr>
            </w:pPr>
            <w:r>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bottom w:val="nil"/>
              <w:right w:val="single" w:sz="4" w:space="0" w:color="auto"/>
            </w:tcBorders>
            <w:vAlign w:val="center"/>
            <w:hideMark/>
          </w:tcPr>
          <w:p w:rsidR="00375C2D" w:rsidRDefault="00375C2D">
            <w:pPr>
              <w:jc w:val="center"/>
              <w:rPr>
                <w:rFonts w:ascii="GHEA Grapalat" w:hAnsi="GHEA Grapalat"/>
                <w:b/>
                <w:bCs/>
                <w:sz w:val="16"/>
                <w:szCs w:val="18"/>
                <w:lang w:val="es-ES"/>
              </w:rPr>
            </w:pPr>
            <w:r>
              <w:rPr>
                <w:rFonts w:ascii="GHEA Grapalat" w:hAnsi="GHEA Grapalat"/>
                <w:b/>
                <w:bCs/>
                <w:sz w:val="16"/>
                <w:szCs w:val="18"/>
                <w:lang w:val="es-ES"/>
              </w:rPr>
              <w:t>Ապրանքի  անվանումը</w:t>
            </w:r>
          </w:p>
        </w:tc>
        <w:tc>
          <w:tcPr>
            <w:tcW w:w="1191" w:type="dxa"/>
            <w:tcBorders>
              <w:top w:val="single" w:sz="4" w:space="0" w:color="auto"/>
              <w:left w:val="single" w:sz="4" w:space="0" w:color="auto"/>
              <w:bottom w:val="nil"/>
              <w:right w:val="single" w:sz="4" w:space="0" w:color="auto"/>
            </w:tcBorders>
            <w:vAlign w:val="center"/>
            <w:hideMark/>
          </w:tcPr>
          <w:p w:rsidR="00375C2D" w:rsidRDefault="00375C2D">
            <w:pPr>
              <w:jc w:val="center"/>
              <w:rPr>
                <w:rFonts w:ascii="GHEA Grapalat" w:hAnsi="GHEA Grapalat"/>
                <w:b/>
                <w:bCs/>
                <w:sz w:val="16"/>
                <w:szCs w:val="18"/>
                <w:lang w:val="es-ES"/>
              </w:rPr>
            </w:pPr>
            <w:r>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bottom w:val="nil"/>
              <w:right w:val="single" w:sz="4" w:space="0" w:color="auto"/>
            </w:tcBorders>
            <w:vAlign w:val="center"/>
            <w:hideMark/>
          </w:tcPr>
          <w:p w:rsidR="00375C2D" w:rsidRDefault="00375C2D">
            <w:pPr>
              <w:jc w:val="center"/>
              <w:rPr>
                <w:rFonts w:ascii="GHEA Grapalat" w:hAnsi="GHEA Grapalat"/>
                <w:b/>
                <w:bCs/>
                <w:sz w:val="16"/>
                <w:szCs w:val="18"/>
                <w:lang w:val="es-ES"/>
              </w:rPr>
            </w:pPr>
            <w:r>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bottom w:val="nil"/>
              <w:right w:val="single" w:sz="4" w:space="0" w:color="auto"/>
            </w:tcBorders>
            <w:vAlign w:val="center"/>
            <w:hideMark/>
          </w:tcPr>
          <w:p w:rsidR="00375C2D" w:rsidRDefault="00375C2D">
            <w:pPr>
              <w:jc w:val="center"/>
              <w:rPr>
                <w:rFonts w:ascii="GHEA Grapalat" w:hAnsi="GHEA Grapalat"/>
                <w:b/>
                <w:bCs/>
                <w:sz w:val="16"/>
                <w:szCs w:val="18"/>
                <w:lang w:val="es-ES"/>
              </w:rPr>
            </w:pPr>
            <w:r>
              <w:rPr>
                <w:rFonts w:ascii="GHEA Grapalat" w:hAnsi="GHEA Grapalat"/>
                <w:b/>
                <w:bCs/>
                <w:sz w:val="16"/>
                <w:szCs w:val="18"/>
                <w:lang w:val="es-ES"/>
              </w:rPr>
              <w:t>ԱԱՀ**</w:t>
            </w:r>
          </w:p>
          <w:p w:rsidR="00375C2D" w:rsidRDefault="00375C2D">
            <w:pPr>
              <w:jc w:val="center"/>
              <w:rPr>
                <w:rFonts w:ascii="GHEA Grapalat" w:hAnsi="GHEA Grapalat"/>
                <w:b/>
                <w:bCs/>
                <w:sz w:val="16"/>
                <w:szCs w:val="18"/>
                <w:lang w:val="es-ES"/>
              </w:rPr>
            </w:pPr>
            <w:r>
              <w:rPr>
                <w:rFonts w:ascii="GHEA Grapalat" w:hAnsi="GHEA Grapalat"/>
                <w:b/>
                <w:bCs/>
                <w:sz w:val="16"/>
                <w:szCs w:val="18"/>
                <w:lang w:val="es-ES"/>
              </w:rPr>
              <w:t>/տառերով և թվերով/</w:t>
            </w:r>
          </w:p>
        </w:tc>
        <w:tc>
          <w:tcPr>
            <w:tcW w:w="2360" w:type="dxa"/>
            <w:tcBorders>
              <w:top w:val="single" w:sz="4" w:space="0" w:color="auto"/>
              <w:left w:val="single" w:sz="4" w:space="0" w:color="auto"/>
              <w:bottom w:val="nil"/>
              <w:right w:val="single" w:sz="4" w:space="0" w:color="auto"/>
            </w:tcBorders>
            <w:vAlign w:val="center"/>
            <w:hideMark/>
          </w:tcPr>
          <w:p w:rsidR="00375C2D" w:rsidRDefault="00375C2D">
            <w:pPr>
              <w:jc w:val="center"/>
              <w:rPr>
                <w:rFonts w:ascii="GHEA Grapalat" w:hAnsi="GHEA Grapalat"/>
                <w:b/>
                <w:bCs/>
                <w:sz w:val="16"/>
                <w:szCs w:val="18"/>
                <w:lang w:val="es-ES"/>
              </w:rPr>
            </w:pPr>
            <w:r>
              <w:rPr>
                <w:rFonts w:ascii="GHEA Grapalat" w:hAnsi="GHEA Grapalat"/>
                <w:b/>
                <w:bCs/>
                <w:sz w:val="16"/>
                <w:szCs w:val="18"/>
                <w:lang w:val="es-ES"/>
              </w:rPr>
              <w:t>Ընդհանուր գինը</w:t>
            </w:r>
          </w:p>
          <w:p w:rsidR="00375C2D" w:rsidRDefault="00375C2D">
            <w:pPr>
              <w:jc w:val="center"/>
              <w:rPr>
                <w:rFonts w:ascii="GHEA Grapalat" w:hAnsi="GHEA Grapalat"/>
                <w:b/>
                <w:bCs/>
                <w:sz w:val="16"/>
                <w:szCs w:val="18"/>
                <w:lang w:val="es-ES"/>
              </w:rPr>
            </w:pPr>
            <w:r>
              <w:rPr>
                <w:rFonts w:ascii="GHEA Grapalat" w:hAnsi="GHEA Grapalat"/>
                <w:b/>
                <w:bCs/>
                <w:sz w:val="16"/>
                <w:szCs w:val="18"/>
                <w:lang w:val="es-ES"/>
              </w:rPr>
              <w:t xml:space="preserve"> /տառերով և թվերով/</w:t>
            </w:r>
          </w:p>
        </w:tc>
      </w:tr>
      <w:tr w:rsidR="00375C2D" w:rsidTr="00375C2D">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375C2D" w:rsidRDefault="00375C2D">
            <w:pPr>
              <w:jc w:val="center"/>
              <w:rPr>
                <w:rFonts w:ascii="GHEA Grapalat" w:hAnsi="GHEA Grapalat"/>
                <w:b/>
                <w:i/>
                <w:sz w:val="16"/>
                <w:lang w:val="es-ES"/>
              </w:rPr>
            </w:pPr>
            <w:r>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hideMark/>
          </w:tcPr>
          <w:p w:rsidR="00375C2D" w:rsidRDefault="00375C2D">
            <w:pPr>
              <w:jc w:val="center"/>
              <w:rPr>
                <w:rFonts w:ascii="GHEA Grapalat" w:hAnsi="GHEA Grapalat"/>
                <w:b/>
                <w:i/>
                <w:sz w:val="16"/>
                <w:lang w:val="es-ES"/>
              </w:rPr>
            </w:pPr>
            <w:r>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hideMark/>
          </w:tcPr>
          <w:p w:rsidR="00375C2D" w:rsidRDefault="00375C2D">
            <w:pPr>
              <w:jc w:val="center"/>
              <w:rPr>
                <w:rFonts w:ascii="GHEA Grapalat" w:hAnsi="GHEA Grapalat"/>
                <w:i/>
                <w:sz w:val="16"/>
                <w:lang w:val="es-ES"/>
              </w:rPr>
            </w:pPr>
            <w:r>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hideMark/>
          </w:tcPr>
          <w:p w:rsidR="00375C2D" w:rsidRDefault="00375C2D">
            <w:pPr>
              <w:jc w:val="center"/>
              <w:rPr>
                <w:rFonts w:ascii="GHEA Grapalat" w:hAnsi="GHEA Grapalat"/>
                <w:i/>
                <w:sz w:val="16"/>
                <w:lang w:val="es-ES"/>
              </w:rPr>
            </w:pPr>
            <w:r>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hideMark/>
          </w:tcPr>
          <w:p w:rsidR="00375C2D" w:rsidRDefault="00375C2D">
            <w:pPr>
              <w:jc w:val="center"/>
              <w:rPr>
                <w:rFonts w:ascii="GHEA Grapalat" w:hAnsi="GHEA Grapalat"/>
                <w:i/>
                <w:sz w:val="16"/>
                <w:lang w:val="es-ES"/>
              </w:rPr>
            </w:pPr>
            <w:r>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hideMark/>
          </w:tcPr>
          <w:p w:rsidR="00375C2D" w:rsidRDefault="00375C2D">
            <w:pPr>
              <w:jc w:val="center"/>
              <w:rPr>
                <w:rFonts w:ascii="GHEA Grapalat" w:hAnsi="GHEA Grapalat"/>
                <w:i/>
                <w:sz w:val="16"/>
                <w:lang w:val="es-ES"/>
              </w:rPr>
            </w:pPr>
            <w:r>
              <w:rPr>
                <w:rFonts w:ascii="GHEA Grapalat" w:hAnsi="GHEA Grapalat"/>
                <w:b/>
                <w:i/>
                <w:sz w:val="16"/>
                <w:lang w:val="es-ES"/>
              </w:rPr>
              <w:t>6=3+4+5</w:t>
            </w:r>
          </w:p>
        </w:tc>
      </w:tr>
      <w:tr w:rsidR="00375C2D" w:rsidRPr="0037229B" w:rsidTr="00375C2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375C2D" w:rsidRDefault="00375C2D">
            <w:pPr>
              <w:jc w:val="center"/>
              <w:rPr>
                <w:rFonts w:ascii="GHEA Grapalat" w:hAnsi="GHEA Grapalat"/>
                <w:b/>
                <w:bCs/>
                <w:sz w:val="18"/>
                <w:lang w:val="es-ES"/>
              </w:rPr>
            </w:pPr>
            <w:r>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hideMark/>
          </w:tcPr>
          <w:p w:rsidR="00375C2D" w:rsidRDefault="00375C2D">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lang w:val="es-ES"/>
              </w:rPr>
            </w:pPr>
          </w:p>
        </w:tc>
      </w:tr>
      <w:tr w:rsidR="00375C2D" w:rsidRPr="0037229B" w:rsidTr="00375C2D">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375C2D" w:rsidRDefault="00375C2D">
            <w:pPr>
              <w:jc w:val="center"/>
              <w:rPr>
                <w:rFonts w:ascii="GHEA Grapalat" w:hAnsi="GHEA Grapalat"/>
                <w:b/>
                <w:bCs/>
                <w:sz w:val="18"/>
                <w:lang w:val="es-ES"/>
              </w:rPr>
            </w:pPr>
            <w:r>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hideMark/>
          </w:tcPr>
          <w:p w:rsidR="00375C2D" w:rsidRDefault="00375C2D">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375C2D" w:rsidRDefault="00375C2D">
            <w:pPr>
              <w:rPr>
                <w:rFonts w:ascii="GHEA Grapalat" w:hAnsi="GHEA Grapalat"/>
                <w:lang w:val="es-ES"/>
              </w:rPr>
            </w:pPr>
          </w:p>
        </w:tc>
      </w:tr>
      <w:tr w:rsidR="00375C2D" w:rsidRPr="0037229B" w:rsidTr="00375C2D">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375C2D" w:rsidRDefault="00375C2D">
            <w:pPr>
              <w:jc w:val="center"/>
              <w:rPr>
                <w:rFonts w:ascii="GHEA Grapalat" w:hAnsi="GHEA Grapalat"/>
                <w:b/>
                <w:bCs/>
                <w:sz w:val="18"/>
                <w:lang w:val="es-ES"/>
              </w:rPr>
            </w:pPr>
            <w:r>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hideMark/>
          </w:tcPr>
          <w:p w:rsidR="00375C2D" w:rsidRDefault="00375C2D">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lang w:val="es-ES"/>
              </w:rPr>
            </w:pPr>
          </w:p>
        </w:tc>
      </w:tr>
      <w:tr w:rsidR="00375C2D" w:rsidTr="00375C2D">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375C2D" w:rsidRDefault="00375C2D">
            <w:pPr>
              <w:jc w:val="center"/>
              <w:rPr>
                <w:rFonts w:ascii="GHEA Grapalat" w:hAnsi="GHEA Grapalat"/>
                <w:b/>
                <w:bCs/>
                <w:sz w:val="18"/>
                <w:lang w:val="es-ES"/>
              </w:rPr>
            </w:pPr>
            <w:r>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hideMark/>
          </w:tcPr>
          <w:p w:rsidR="00375C2D" w:rsidRDefault="00375C2D">
            <w:pPr>
              <w:rPr>
                <w:rFonts w:ascii="GHEA Grapalat" w:hAnsi="GHEA Grapalat"/>
                <w:sz w:val="18"/>
                <w:lang w:val="es-ES"/>
              </w:rPr>
            </w:pPr>
            <w:r>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lang w:val="es-ES"/>
              </w:rPr>
            </w:pPr>
          </w:p>
        </w:tc>
      </w:tr>
      <w:tr w:rsidR="00375C2D" w:rsidTr="00375C2D">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375C2D" w:rsidRDefault="00375C2D">
            <w:pPr>
              <w:jc w:val="center"/>
              <w:rPr>
                <w:rFonts w:ascii="GHEA Grapalat" w:hAnsi="GHEA Grapalat"/>
                <w:b/>
                <w:bCs/>
                <w:sz w:val="18"/>
                <w:lang w:val="es-ES"/>
              </w:rPr>
            </w:pPr>
            <w:r>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hideMark/>
          </w:tcPr>
          <w:p w:rsidR="00375C2D" w:rsidRDefault="00375C2D">
            <w:pPr>
              <w:rPr>
                <w:rFonts w:ascii="GHEA Grapalat" w:hAnsi="GHEA Grapalat"/>
                <w:sz w:val="18"/>
                <w:lang w:val="es-ES"/>
              </w:rPr>
            </w:pPr>
            <w:r>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375C2D" w:rsidRDefault="00375C2D">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vAlign w:val="center"/>
          </w:tcPr>
          <w:p w:rsidR="00375C2D" w:rsidRDefault="00375C2D">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vAlign w:val="center"/>
          </w:tcPr>
          <w:p w:rsidR="00375C2D" w:rsidRDefault="00375C2D">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vAlign w:val="center"/>
          </w:tcPr>
          <w:p w:rsidR="00375C2D" w:rsidRDefault="00375C2D">
            <w:pPr>
              <w:jc w:val="center"/>
              <w:rPr>
                <w:rFonts w:ascii="GHEA Grapalat" w:hAnsi="GHEA Grapalat"/>
                <w:sz w:val="20"/>
                <w:lang w:val="es-ES"/>
              </w:rPr>
            </w:pPr>
          </w:p>
        </w:tc>
      </w:tr>
    </w:tbl>
    <w:p w:rsidR="00375C2D" w:rsidRDefault="00375C2D" w:rsidP="00375C2D">
      <w:pPr>
        <w:rPr>
          <w:rFonts w:ascii="GHEA Grapalat" w:hAnsi="GHEA Grapalat"/>
          <w:sz w:val="18"/>
          <w:szCs w:val="18"/>
          <w:lang w:val="es-ES"/>
        </w:rPr>
      </w:pPr>
    </w:p>
    <w:p w:rsidR="00375C2D" w:rsidRDefault="00375C2D" w:rsidP="00375C2D">
      <w:pPr>
        <w:rPr>
          <w:rFonts w:ascii="GHEA Grapalat" w:hAnsi="GHEA Grapalat"/>
          <w:sz w:val="18"/>
          <w:szCs w:val="18"/>
          <w:lang w:val="es-ES"/>
        </w:rPr>
      </w:pPr>
    </w:p>
    <w:p w:rsidR="00375C2D" w:rsidRDefault="00375C2D" w:rsidP="00375C2D">
      <w:pPr>
        <w:rPr>
          <w:rFonts w:ascii="GHEA Grapalat" w:hAnsi="GHEA Grapalat"/>
          <w:sz w:val="18"/>
          <w:szCs w:val="18"/>
          <w:lang w:val="hy-AM"/>
        </w:rPr>
      </w:pPr>
    </w:p>
    <w:p w:rsidR="00375C2D" w:rsidRDefault="00375C2D" w:rsidP="00375C2D">
      <w:pPr>
        <w:ind w:left="720" w:firstLine="720"/>
        <w:jc w:val="both"/>
        <w:rPr>
          <w:rFonts w:ascii="GHEA Grapalat" w:hAnsi="GHEA Grapalat"/>
          <w:sz w:val="20"/>
          <w:lang w:val="hy-AM"/>
        </w:rPr>
      </w:pPr>
      <w:r>
        <w:rPr>
          <w:rFonts w:ascii="GHEA Grapalat" w:hAnsi="GHEA Grapalat"/>
          <w:sz w:val="20"/>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Pr>
          <w:rFonts w:ascii="GHEA Grapalat" w:hAnsi="GHEA Grapalat"/>
          <w:sz w:val="20"/>
        </w:rPr>
        <w:t xml:space="preserve">       </w:t>
      </w:r>
      <w:r>
        <w:rPr>
          <w:rFonts w:ascii="GHEA Grapalat" w:hAnsi="GHEA Grapalat"/>
          <w:sz w:val="20"/>
          <w:lang w:val="hy-AM"/>
        </w:rPr>
        <w:t xml:space="preserve">_____________ </w:t>
      </w:r>
    </w:p>
    <w:p w:rsidR="00375C2D" w:rsidRDefault="00375C2D" w:rsidP="00375C2D">
      <w:pPr>
        <w:jc w:val="both"/>
        <w:rPr>
          <w:rFonts w:ascii="GHEA Grapalat" w:hAnsi="GHEA Grapalat"/>
          <w:sz w:val="20"/>
          <w:vertAlign w:val="superscript"/>
          <w:lang w:val="hy-AM"/>
        </w:rPr>
      </w:pPr>
      <w:r>
        <w:rPr>
          <w:rFonts w:ascii="GHEA Grapalat" w:hAnsi="GHEA Grapalat"/>
          <w:sz w:val="20"/>
          <w:vertAlign w:val="superscript"/>
          <w:lang w:val="hy-AM"/>
        </w:rPr>
        <w:t xml:space="preserve">                                                      մասնակցի անվանումը (ղեկավարի պաշտոնը, անուն ազգանունը)                                                       ստորագրությունը</w:t>
      </w:r>
      <w:r>
        <w:rPr>
          <w:rFonts w:ascii="GHEA Grapalat" w:hAnsi="GHEA Grapalat"/>
          <w:sz w:val="20"/>
          <w:vertAlign w:val="superscript"/>
          <w:lang w:val="hy-AM"/>
        </w:rPr>
        <w:tab/>
      </w:r>
    </w:p>
    <w:p w:rsidR="00375C2D" w:rsidRDefault="00375C2D" w:rsidP="00375C2D">
      <w:pPr>
        <w:jc w:val="right"/>
        <w:rPr>
          <w:rFonts w:ascii="GHEA Grapalat" w:hAnsi="GHEA Grapalat"/>
          <w:sz w:val="20"/>
          <w:lang w:val="hy-AM"/>
        </w:rPr>
      </w:pPr>
      <w:r>
        <w:rPr>
          <w:rFonts w:ascii="GHEA Grapalat" w:hAnsi="GHEA Grapalat"/>
          <w:sz w:val="20"/>
          <w:lang w:val="hy-AM"/>
        </w:rPr>
        <w:t xml:space="preserve">    </w:t>
      </w:r>
    </w:p>
    <w:p w:rsidR="00375C2D" w:rsidRDefault="00375C2D" w:rsidP="00375C2D">
      <w:pPr>
        <w:jc w:val="right"/>
        <w:rPr>
          <w:rFonts w:ascii="GHEA Grapalat" w:hAnsi="GHEA Grapalat"/>
          <w:sz w:val="20"/>
          <w:lang w:val="hy-AM"/>
        </w:rPr>
      </w:pPr>
      <w:r>
        <w:rPr>
          <w:rFonts w:ascii="GHEA Grapalat" w:hAnsi="GHEA Grapalat"/>
          <w:sz w:val="20"/>
          <w:lang w:val="hy-AM"/>
        </w:rPr>
        <w:t>Կ. Տ.</w:t>
      </w:r>
      <w:r>
        <w:rPr>
          <w:rStyle w:val="aff2"/>
          <w:rFonts w:ascii="GHEA Grapalat" w:hAnsi="GHEA Grapalat"/>
          <w:color w:val="FFFFFF"/>
          <w:sz w:val="20"/>
          <w:lang w:val="hy-AM"/>
        </w:rPr>
        <w:footnoteReference w:id="4"/>
      </w:r>
      <w:r>
        <w:rPr>
          <w:rFonts w:ascii="GHEA Grapalat" w:hAnsi="GHEA Grapalat"/>
          <w:sz w:val="20"/>
          <w:lang w:val="hy-AM"/>
        </w:rPr>
        <w:tab/>
      </w:r>
      <w:r>
        <w:rPr>
          <w:rFonts w:ascii="GHEA Grapalat" w:hAnsi="GHEA Grapalat"/>
          <w:sz w:val="20"/>
          <w:lang w:val="hy-AM"/>
        </w:rPr>
        <w:tab/>
        <w:t xml:space="preserve"> </w:t>
      </w:r>
    </w:p>
    <w:p w:rsidR="00375C2D" w:rsidRDefault="00375C2D" w:rsidP="00375C2D">
      <w:pPr>
        <w:jc w:val="right"/>
        <w:rPr>
          <w:rFonts w:ascii="GHEA Grapalat" w:hAnsi="GHEA Grapalat"/>
          <w:sz w:val="20"/>
          <w:lang w:val="hy-AM"/>
        </w:rPr>
      </w:pPr>
    </w:p>
    <w:p w:rsidR="00375C2D" w:rsidRDefault="00375C2D" w:rsidP="00375C2D">
      <w:pPr>
        <w:rPr>
          <w:rFonts w:ascii="GHEA Grapalat" w:hAnsi="GHEA Grapalat" w:cs="Sylfaen"/>
          <w:i/>
          <w:sz w:val="16"/>
          <w:szCs w:val="16"/>
          <w:lang w:val="hy-AM" w:eastAsia="ru-RU"/>
        </w:rPr>
      </w:pPr>
    </w:p>
    <w:p w:rsidR="00375C2D" w:rsidRDefault="00375C2D" w:rsidP="00375C2D">
      <w:pPr>
        <w:rPr>
          <w:rFonts w:ascii="GHEA Grapalat" w:hAnsi="GHEA Grapalat" w:cs="Sylfaen"/>
          <w:i/>
          <w:sz w:val="16"/>
          <w:szCs w:val="16"/>
          <w:lang w:val="hy-AM" w:eastAsia="ru-RU"/>
        </w:rPr>
      </w:pPr>
    </w:p>
    <w:p w:rsidR="00375C2D" w:rsidRDefault="00375C2D" w:rsidP="00375C2D">
      <w:pPr>
        <w:rPr>
          <w:rFonts w:ascii="GHEA Grapalat" w:hAnsi="GHEA Grapalat" w:cs="Sylfaen"/>
          <w:i/>
          <w:sz w:val="16"/>
          <w:szCs w:val="16"/>
          <w:lang w:val="hy-AM" w:eastAsia="ru-RU"/>
        </w:rPr>
      </w:pPr>
    </w:p>
    <w:p w:rsidR="00375C2D" w:rsidRDefault="00375C2D" w:rsidP="00375C2D">
      <w:pPr>
        <w:rPr>
          <w:rFonts w:ascii="GHEA Grapalat" w:hAnsi="GHEA Grapalat" w:cs="Sylfaen"/>
          <w:i/>
          <w:sz w:val="16"/>
          <w:szCs w:val="16"/>
          <w:lang w:val="hy-AM" w:eastAsia="ru-RU"/>
        </w:rPr>
      </w:pPr>
    </w:p>
    <w:p w:rsidR="00375C2D" w:rsidRDefault="00375C2D" w:rsidP="00375C2D">
      <w:pPr>
        <w:rPr>
          <w:rFonts w:ascii="GHEA Grapalat" w:hAnsi="GHEA Grapalat" w:cs="Sylfaen"/>
          <w:i/>
          <w:sz w:val="16"/>
          <w:szCs w:val="16"/>
          <w:lang w:val="hy-AM" w:eastAsia="ru-RU"/>
        </w:rPr>
      </w:pPr>
    </w:p>
    <w:p w:rsidR="00375C2D" w:rsidRDefault="00375C2D" w:rsidP="00375C2D">
      <w:pPr>
        <w:rPr>
          <w:rFonts w:ascii="GHEA Grapalat" w:hAnsi="GHEA Grapalat" w:cs="Sylfaen"/>
          <w:i/>
          <w:sz w:val="16"/>
          <w:szCs w:val="16"/>
          <w:lang w:val="hy-AM" w:eastAsia="ru-RU"/>
        </w:rPr>
      </w:pPr>
    </w:p>
    <w:p w:rsidR="00375C2D" w:rsidRDefault="00375C2D" w:rsidP="00375C2D">
      <w:pPr>
        <w:rPr>
          <w:rFonts w:ascii="GHEA Grapalat" w:hAnsi="GHEA Grapalat" w:cs="Sylfaen"/>
          <w:i/>
          <w:sz w:val="16"/>
          <w:szCs w:val="16"/>
          <w:lang w:val="hy-AM" w:eastAsia="ru-RU"/>
        </w:rPr>
      </w:pPr>
    </w:p>
    <w:p w:rsidR="00375C2D" w:rsidRDefault="00375C2D" w:rsidP="00375C2D">
      <w:pPr>
        <w:rPr>
          <w:rFonts w:ascii="GHEA Grapalat" w:hAnsi="GHEA Grapalat" w:cs="Sylfaen"/>
          <w:i/>
          <w:sz w:val="16"/>
          <w:szCs w:val="16"/>
          <w:lang w:val="hy-AM" w:eastAsia="ru-RU"/>
        </w:rPr>
      </w:pPr>
    </w:p>
    <w:p w:rsidR="00375C2D" w:rsidRDefault="00375C2D" w:rsidP="00375C2D">
      <w:pPr>
        <w:rPr>
          <w:rFonts w:ascii="GHEA Grapalat" w:hAnsi="GHEA Grapalat" w:cs="Sylfaen"/>
          <w:i/>
          <w:sz w:val="16"/>
          <w:szCs w:val="16"/>
          <w:lang w:val="hy-AM" w:eastAsia="ru-RU"/>
        </w:rPr>
      </w:pPr>
    </w:p>
    <w:p w:rsidR="00375C2D" w:rsidRDefault="00375C2D" w:rsidP="00375C2D">
      <w:pPr>
        <w:rPr>
          <w:rFonts w:ascii="GHEA Grapalat" w:hAnsi="GHEA Grapalat" w:cs="Sylfaen"/>
          <w:i/>
          <w:sz w:val="16"/>
          <w:szCs w:val="16"/>
          <w:lang w:val="hy-AM" w:eastAsia="ru-RU"/>
        </w:rPr>
      </w:pPr>
    </w:p>
    <w:p w:rsidR="00375C2D" w:rsidRDefault="00375C2D" w:rsidP="00375C2D">
      <w:pPr>
        <w:rPr>
          <w:rFonts w:ascii="GHEA Grapalat" w:hAnsi="GHEA Grapalat" w:cs="Sylfaen"/>
          <w:i/>
          <w:sz w:val="16"/>
          <w:szCs w:val="16"/>
          <w:lang w:val="hy-AM" w:eastAsia="ru-RU"/>
        </w:rPr>
      </w:pPr>
    </w:p>
    <w:p w:rsidR="00375C2D" w:rsidRDefault="00375C2D" w:rsidP="00375C2D">
      <w:pPr>
        <w:rPr>
          <w:rFonts w:ascii="GHEA Grapalat" w:hAnsi="GHEA Grapalat" w:cs="Sylfaen"/>
          <w:i/>
          <w:sz w:val="16"/>
          <w:szCs w:val="16"/>
          <w:lang w:val="hy-AM" w:eastAsia="ru-RU"/>
        </w:rPr>
      </w:pPr>
    </w:p>
    <w:p w:rsidR="00375C2D" w:rsidRDefault="00375C2D" w:rsidP="00375C2D">
      <w:pPr>
        <w:pStyle w:val="33"/>
        <w:spacing w:line="240" w:lineRule="auto"/>
        <w:jc w:val="right"/>
        <w:rPr>
          <w:rFonts w:ascii="GHEA Grapalat" w:hAnsi="GHEA Grapalat"/>
          <w:i/>
          <w:lang w:val="hy-AM"/>
        </w:rPr>
      </w:pPr>
    </w:p>
    <w:p w:rsidR="00375C2D" w:rsidRDefault="00375C2D" w:rsidP="00375C2D">
      <w:pPr>
        <w:pStyle w:val="33"/>
        <w:spacing w:line="240" w:lineRule="auto"/>
        <w:jc w:val="right"/>
        <w:rPr>
          <w:rFonts w:ascii="GHEA Grapalat" w:hAnsi="GHEA Grapalat"/>
          <w:i/>
          <w:lang w:val="hy-AM"/>
        </w:rPr>
      </w:pPr>
    </w:p>
    <w:p w:rsidR="00375C2D" w:rsidRDefault="00375C2D" w:rsidP="00375C2D">
      <w:pPr>
        <w:pStyle w:val="33"/>
        <w:spacing w:line="240" w:lineRule="auto"/>
        <w:jc w:val="right"/>
        <w:rPr>
          <w:rFonts w:ascii="GHEA Grapalat" w:hAnsi="GHEA Grapalat"/>
          <w:i/>
          <w:lang w:val="hy-AM"/>
        </w:rPr>
      </w:pPr>
    </w:p>
    <w:p w:rsidR="00375C2D" w:rsidRDefault="00375C2D" w:rsidP="00375C2D">
      <w:pPr>
        <w:pStyle w:val="33"/>
        <w:spacing w:line="240" w:lineRule="auto"/>
        <w:jc w:val="right"/>
        <w:rPr>
          <w:rFonts w:ascii="GHEA Grapalat" w:hAnsi="GHEA Grapalat"/>
          <w:i/>
          <w:lang w:val="es-ES" w:eastAsia="ru-RU"/>
        </w:rPr>
      </w:pPr>
    </w:p>
    <w:p w:rsidR="00375C2D" w:rsidRDefault="00375C2D" w:rsidP="00375C2D">
      <w:pPr>
        <w:pStyle w:val="33"/>
        <w:spacing w:line="240" w:lineRule="auto"/>
        <w:jc w:val="right"/>
        <w:rPr>
          <w:rFonts w:ascii="GHEA Grapalat" w:hAnsi="GHEA Grapalat"/>
          <w:i/>
          <w:lang w:val="es-ES" w:eastAsia="ru-RU"/>
        </w:rPr>
      </w:pPr>
      <w:r>
        <w:rPr>
          <w:rFonts w:ascii="GHEA Grapalat" w:hAnsi="GHEA Grapalat"/>
          <w:i/>
          <w:lang w:val="es-ES" w:eastAsia="ru-RU"/>
        </w:rPr>
        <w:br w:type="page"/>
      </w:r>
    </w:p>
    <w:p w:rsidR="00375C2D" w:rsidRDefault="00375C2D" w:rsidP="00375C2D">
      <w:pPr>
        <w:pStyle w:val="33"/>
        <w:spacing w:line="240" w:lineRule="auto"/>
        <w:jc w:val="right"/>
        <w:rPr>
          <w:rFonts w:ascii="GHEA Grapalat" w:hAnsi="GHEA Grapalat" w:cs="Sylfaen"/>
          <w:b/>
          <w:lang w:val="hy-AM"/>
        </w:rPr>
      </w:pPr>
    </w:p>
    <w:p w:rsidR="00375C2D" w:rsidRDefault="00375C2D" w:rsidP="00375C2D">
      <w:pPr>
        <w:pStyle w:val="33"/>
        <w:spacing w:line="240" w:lineRule="auto"/>
        <w:jc w:val="right"/>
        <w:rPr>
          <w:rFonts w:ascii="GHEA Grapalat" w:hAnsi="GHEA Grapalat" w:cs="Arial"/>
          <w:b/>
          <w:lang w:val="hy-AM"/>
        </w:rPr>
      </w:pPr>
      <w:r>
        <w:rPr>
          <w:rFonts w:ascii="GHEA Grapalat" w:hAnsi="GHEA Grapalat" w:cs="Sylfaen"/>
          <w:b/>
          <w:lang w:val="hy-AM"/>
        </w:rPr>
        <w:t>Հավելված</w:t>
      </w:r>
      <w:r>
        <w:rPr>
          <w:rFonts w:ascii="GHEA Grapalat" w:hAnsi="GHEA Grapalat" w:cs="Arial"/>
          <w:b/>
          <w:lang w:val="hy-AM"/>
        </w:rPr>
        <w:t xml:space="preserve"> 4.1</w:t>
      </w:r>
    </w:p>
    <w:p w:rsidR="00375C2D" w:rsidRDefault="00AA03AD" w:rsidP="00375C2D">
      <w:pPr>
        <w:pStyle w:val="33"/>
        <w:spacing w:line="240" w:lineRule="auto"/>
        <w:jc w:val="right"/>
        <w:rPr>
          <w:rFonts w:ascii="GHEA Grapalat" w:hAnsi="GHEA Grapalat" w:cs="Arial"/>
          <w:b/>
          <w:lang w:val="hy-AM"/>
        </w:rPr>
      </w:pPr>
      <w:r>
        <w:rPr>
          <w:rFonts w:ascii="GHEA Grapalat" w:hAnsi="GHEA Grapalat" w:cs="Times Armenian"/>
          <w:i/>
          <w:lang w:val="af-ZA"/>
        </w:rPr>
        <w:t>ԱՄՍՆՀՄ-ԳՀԱՊՁԲ-</w:t>
      </w:r>
      <w:r w:rsidR="001714EB">
        <w:rPr>
          <w:rFonts w:ascii="GHEA Grapalat" w:hAnsi="GHEA Grapalat" w:cs="Times Armenian"/>
          <w:i/>
          <w:lang w:val="hy-AM"/>
        </w:rPr>
        <w:t>20/1</w:t>
      </w:r>
      <w:r>
        <w:rPr>
          <w:rFonts w:ascii="GHEA Grapalat" w:hAnsi="GHEA Grapalat" w:cs="Times Armenian"/>
          <w:i/>
          <w:lang w:val="hy-AM"/>
        </w:rPr>
        <w:t xml:space="preserve">  </w:t>
      </w:r>
      <w:r w:rsidR="00375C2D">
        <w:rPr>
          <w:rFonts w:ascii="GHEA Grapalat" w:hAnsi="GHEA Grapalat" w:cs="Sylfaen"/>
          <w:b/>
          <w:lang w:val="hy-AM"/>
        </w:rPr>
        <w:t>ծածկագրով</w:t>
      </w:r>
    </w:p>
    <w:p w:rsidR="00375C2D" w:rsidRDefault="00375C2D" w:rsidP="00375C2D">
      <w:pPr>
        <w:pStyle w:val="33"/>
        <w:spacing w:line="240" w:lineRule="auto"/>
        <w:jc w:val="right"/>
        <w:rPr>
          <w:rFonts w:ascii="GHEA Grapalat" w:hAnsi="GHEA Grapalat" w:cs="Sylfaen"/>
          <w:b/>
          <w:lang w:val="hy-AM"/>
        </w:rPr>
      </w:pPr>
      <w:r>
        <w:rPr>
          <w:rFonts w:ascii="GHEA Grapalat" w:hAnsi="GHEA Grapalat"/>
          <w:i/>
          <w:lang w:val="hy-AM"/>
        </w:rPr>
        <w:t>գնանշման հարցման</w:t>
      </w:r>
      <w:r>
        <w:rPr>
          <w:rFonts w:ascii="GHEA Grapalat" w:hAnsi="GHEA Grapalat" w:cs="Sylfaen"/>
          <w:b/>
          <w:lang w:val="es-ES"/>
        </w:rPr>
        <w:t xml:space="preserve"> </w:t>
      </w:r>
      <w:r>
        <w:rPr>
          <w:rFonts w:ascii="GHEA Grapalat" w:hAnsi="GHEA Grapalat" w:cs="Sylfaen"/>
          <w:b/>
          <w:lang w:val="hy-AM"/>
        </w:rPr>
        <w:t>հրավերի</w:t>
      </w:r>
    </w:p>
    <w:p w:rsidR="00375C2D" w:rsidRDefault="00375C2D" w:rsidP="00375C2D">
      <w:pPr>
        <w:pStyle w:val="33"/>
        <w:spacing w:line="240" w:lineRule="auto"/>
        <w:jc w:val="right"/>
        <w:rPr>
          <w:rFonts w:ascii="GHEA Grapalat" w:hAnsi="GHEA Grapalat" w:cs="Sylfaen"/>
          <w:b/>
          <w:lang w:val="hy-AM"/>
        </w:rPr>
      </w:pPr>
    </w:p>
    <w:p w:rsidR="00375C2D" w:rsidRDefault="00375C2D" w:rsidP="00375C2D">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rsidR="00375C2D" w:rsidRDefault="00375C2D" w:rsidP="00375C2D">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(որակավորման ապահովում)</w:t>
      </w:r>
    </w:p>
    <w:p w:rsidR="00375C2D" w:rsidRDefault="00375C2D" w:rsidP="00375C2D">
      <w:pPr>
        <w:rPr>
          <w:rFonts w:ascii="GHEA Grapalat" w:hAnsi="GHEA Grapalat" w:cs="GHEA Grapalat"/>
          <w:b/>
          <w:sz w:val="20"/>
          <w:szCs w:val="20"/>
          <w:lang w:val="hy-AM"/>
        </w:rPr>
      </w:pPr>
      <w:r>
        <w:rPr>
          <w:rFonts w:ascii="GHEA Grapalat" w:hAnsi="GHEA Grapalat" w:cs="GHEA Grapalat"/>
          <w:color w:val="FF0000"/>
          <w:sz w:val="20"/>
          <w:szCs w:val="20"/>
          <w:shd w:val="clear" w:color="auto" w:fill="92CDDC"/>
          <w:lang w:val="hy-AM"/>
        </w:rPr>
        <w:t xml:space="preserve">                                                              </w:t>
      </w:r>
    </w:p>
    <w:p w:rsidR="00375C2D" w:rsidRDefault="00375C2D" w:rsidP="00375C2D">
      <w:pPr>
        <w:rPr>
          <w:rFonts w:ascii="GHEA Grapalat" w:hAnsi="GHEA Grapalat" w:cs="GHEA Grapalat"/>
          <w:sz w:val="20"/>
          <w:szCs w:val="20"/>
          <w:lang w:val="hy-AM"/>
        </w:rPr>
      </w:pPr>
      <w:r>
        <w:rPr>
          <w:rFonts w:ascii="GHEA Grapalat" w:hAnsi="GHEA Grapalat" w:cs="GHEA Grapalat"/>
          <w:sz w:val="20"/>
          <w:szCs w:val="20"/>
          <w:lang w:val="hy-AM"/>
        </w:rPr>
        <w:t xml:space="preserve">     ք. Երևան</w:t>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rsidR="00375C2D" w:rsidRDefault="00375C2D" w:rsidP="00375C2D">
      <w:pPr>
        <w:rPr>
          <w:rFonts w:ascii="GHEA Grapalat" w:hAnsi="GHEA Grapalat" w:cs="GHEA Grapalat"/>
          <w:sz w:val="20"/>
          <w:szCs w:val="20"/>
          <w:lang w:val="hy-AM"/>
        </w:rPr>
      </w:pPr>
    </w:p>
    <w:p w:rsidR="00375C2D" w:rsidRDefault="00375C2D" w:rsidP="00375C2D">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375C2D" w:rsidRDefault="00375C2D" w:rsidP="00375C2D">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375C2D" w:rsidRDefault="00375C2D" w:rsidP="00375C2D">
      <w:pPr>
        <w:ind w:firstLine="708"/>
        <w:jc w:val="both"/>
        <w:rPr>
          <w:rFonts w:ascii="GHEA Grapalat" w:hAnsi="GHEA Grapalat" w:cs="GHEA Grapalat"/>
          <w:sz w:val="20"/>
          <w:szCs w:val="20"/>
          <w:lang w:val="hy-AM"/>
        </w:rPr>
      </w:pPr>
    </w:p>
    <w:p w:rsidR="00375C2D" w:rsidRDefault="00375C2D" w:rsidP="00375C2D">
      <w:pPr>
        <w:numPr>
          <w:ilvl w:val="0"/>
          <w:numId w:val="10"/>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r>
        <w:rPr>
          <w:rFonts w:ascii="GHEA Grapalat" w:hAnsi="GHEA Grapalat" w:cs="GHEA Grapalat"/>
          <w:b/>
          <w:sz w:val="20"/>
          <w:szCs w:val="20"/>
        </w:rPr>
        <w:t>ամաձայնության առարկան</w:t>
      </w:r>
    </w:p>
    <w:p w:rsidR="00375C2D" w:rsidRDefault="00375C2D" w:rsidP="00375C2D">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rsidR="00375C2D" w:rsidRDefault="00375C2D" w:rsidP="00375C2D">
      <w:pPr>
        <w:numPr>
          <w:ilvl w:val="1"/>
          <w:numId w:val="12"/>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r>
      <w:r>
        <w:rPr>
          <w:rFonts w:ascii="GHEA Grapalat" w:hAnsi="GHEA Grapalat" w:cs="GHEA Grapalat"/>
          <w:sz w:val="20"/>
          <w:szCs w:val="20"/>
          <w:lang w:val="pt-BR"/>
        </w:rPr>
        <w:t xml:space="preserve">*  (այսուհետ` Պատվիրատու) կողմից </w:t>
      </w:r>
    </w:p>
    <w:p w:rsidR="00375C2D" w:rsidRDefault="00375C2D" w:rsidP="00375C2D">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Pr>
          <w:rFonts w:ascii="GHEA Grapalat" w:hAnsi="GHEA Grapalat"/>
          <w:sz w:val="20"/>
          <w:szCs w:val="20"/>
          <w:vertAlign w:val="superscript"/>
          <w:lang w:val="hy-AM"/>
        </w:rPr>
        <w:t>պատվիրատուի անվանումը</w:t>
      </w:r>
    </w:p>
    <w:p w:rsidR="00375C2D" w:rsidRDefault="00375C2D" w:rsidP="00375C2D">
      <w:pPr>
        <w:jc w:val="both"/>
        <w:rPr>
          <w:rFonts w:ascii="GHEA Grapalat" w:hAnsi="GHEA Grapalat" w:cs="GHEA Grapalat"/>
          <w:sz w:val="20"/>
          <w:szCs w:val="20"/>
          <w:lang w:val="pt-BR"/>
        </w:rPr>
      </w:pPr>
      <w:r>
        <w:rPr>
          <w:rFonts w:ascii="GHEA Grapalat" w:hAnsi="GHEA Grapalat" w:cs="GHEA Grapalat"/>
          <w:sz w:val="20"/>
          <w:szCs w:val="20"/>
          <w:lang w:val="pt-BR"/>
        </w:rPr>
        <w:t>կազմակերպված</w:t>
      </w:r>
      <w:r>
        <w:rPr>
          <w:rFonts w:ascii="Arial Unicode" w:hAnsi="Arial Unicode" w:cs="Times Armenian"/>
          <w:sz w:val="20"/>
          <w:lang w:val="af-ZA"/>
        </w:rPr>
        <w:t xml:space="preserve"> </w:t>
      </w:r>
      <w:r w:rsidR="00AA03AD">
        <w:rPr>
          <w:rFonts w:ascii="GHEA Grapalat" w:hAnsi="GHEA Grapalat" w:cs="Times Armenian"/>
          <w:i/>
          <w:lang w:val="af-ZA"/>
        </w:rPr>
        <w:t>ԱՄՍՆՀՄ-ԳՀԱՊՁԲ-</w:t>
      </w:r>
      <w:r w:rsidR="001714EB">
        <w:rPr>
          <w:rFonts w:ascii="GHEA Grapalat" w:hAnsi="GHEA Grapalat" w:cs="Times Armenian"/>
          <w:i/>
          <w:lang w:val="hy-AM"/>
        </w:rPr>
        <w:t>20/1</w:t>
      </w:r>
      <w:r w:rsidR="00AA03AD">
        <w:rPr>
          <w:rFonts w:ascii="GHEA Grapalat" w:hAnsi="GHEA Grapalat" w:cs="Times Armenian"/>
          <w:i/>
          <w:lang w:val="hy-AM"/>
        </w:rPr>
        <w:t xml:space="preserve">  </w:t>
      </w:r>
      <w:r>
        <w:rPr>
          <w:rFonts w:ascii="GHEA Grapalat" w:hAnsi="GHEA Grapalat" w:cs="GHEA Grapalat"/>
          <w:sz w:val="20"/>
          <w:szCs w:val="20"/>
          <w:lang w:val="pt-BR"/>
        </w:rPr>
        <w:t>ծածկագրով գնման ընթացակարգին:</w:t>
      </w:r>
    </w:p>
    <w:p w:rsidR="00375C2D" w:rsidRDefault="00375C2D" w:rsidP="00375C2D">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375C2D" w:rsidRDefault="00375C2D" w:rsidP="00375C2D">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375C2D" w:rsidRDefault="00375C2D" w:rsidP="00375C2D">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375C2D" w:rsidRDefault="00375C2D" w:rsidP="00375C2D">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rsidR="00375C2D" w:rsidRDefault="00375C2D" w:rsidP="00375C2D">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375C2D" w:rsidRDefault="00375C2D" w:rsidP="00375C2D">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375C2D" w:rsidRDefault="00375C2D" w:rsidP="00375C2D">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375C2D" w:rsidRDefault="00375C2D" w:rsidP="00375C2D">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r>
        <w:rPr>
          <w:rFonts w:ascii="GHEA Grapalat" w:hAnsi="GHEA Grapalat" w:cs="GHEA Grapalat"/>
          <w:sz w:val="20"/>
          <w:szCs w:val="20"/>
          <w:lang w:val="pt-BR"/>
        </w:rPr>
        <w:t>:</w:t>
      </w:r>
    </w:p>
    <w:p w:rsidR="00375C2D" w:rsidRDefault="00375C2D" w:rsidP="00375C2D">
      <w:pPr>
        <w:numPr>
          <w:ilvl w:val="1"/>
          <w:numId w:val="14"/>
        </w:numPr>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375C2D" w:rsidRDefault="00375C2D" w:rsidP="00375C2D">
      <w:pPr>
        <w:ind w:firstLine="426"/>
        <w:jc w:val="both"/>
        <w:rPr>
          <w:rFonts w:ascii="GHEA Grapalat" w:hAnsi="GHEA Grapalat" w:cs="GHEA Grapalat"/>
          <w:sz w:val="20"/>
          <w:szCs w:val="20"/>
          <w:lang w:val="pt-BR"/>
        </w:rPr>
      </w:pPr>
      <w:r>
        <w:rPr>
          <w:rFonts w:ascii="GHEA Grapalat" w:hAnsi="GHEA Grapalat" w:cs="GHEA Grapalat"/>
          <w:sz w:val="20"/>
          <w:szCs w:val="20"/>
          <w:lang w:val="hy-AM"/>
        </w:rPr>
        <w:t>1.6 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375C2D" w:rsidRDefault="00375C2D" w:rsidP="00375C2D">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1.7 </w:t>
      </w: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բանկը</w:t>
      </w:r>
      <w:r>
        <w:rPr>
          <w:rFonts w:ascii="GHEA Grapalat" w:hAnsi="GHEA Grapalat" w:cs="GHEA Grapalat"/>
          <w:sz w:val="20"/>
          <w:szCs w:val="20"/>
          <w:lang w:val="pt-BR"/>
        </w:rPr>
        <w:t xml:space="preserve"> </w:t>
      </w:r>
      <w:r>
        <w:rPr>
          <w:rFonts w:ascii="GHEA Grapalat" w:hAnsi="GHEA Grapalat" w:cs="GHEA Grapalat"/>
          <w:sz w:val="20"/>
          <w:szCs w:val="20"/>
        </w:rPr>
        <w:t>վճարման</w:t>
      </w:r>
      <w:r>
        <w:rPr>
          <w:rFonts w:ascii="GHEA Grapalat" w:hAnsi="GHEA Grapalat" w:cs="GHEA Grapalat"/>
          <w:sz w:val="20"/>
          <w:szCs w:val="20"/>
          <w:lang w:val="pt-BR"/>
        </w:rPr>
        <w:t xml:space="preserve"> </w:t>
      </w:r>
      <w:r>
        <w:rPr>
          <w:rFonts w:ascii="GHEA Grapalat" w:hAnsi="GHEA Grapalat" w:cs="GHEA Grapalat"/>
          <w:sz w:val="20"/>
          <w:szCs w:val="20"/>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ստանալուց</w:t>
      </w:r>
      <w:r>
        <w:rPr>
          <w:rFonts w:ascii="GHEA Grapalat" w:hAnsi="GHEA Grapalat" w:cs="GHEA Grapalat"/>
          <w:sz w:val="20"/>
          <w:szCs w:val="20"/>
          <w:lang w:val="pt-BR"/>
        </w:rPr>
        <w:t xml:space="preserve"> </w:t>
      </w:r>
      <w:r>
        <w:rPr>
          <w:rFonts w:ascii="GHEA Grapalat" w:hAnsi="GHEA Grapalat" w:cs="GHEA Grapalat"/>
          <w:sz w:val="20"/>
          <w:szCs w:val="20"/>
        </w:rPr>
        <w:t>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w:t>
      </w:r>
      <w:r>
        <w:rPr>
          <w:rFonts w:ascii="GHEA Grapalat" w:hAnsi="GHEA Grapalat" w:cs="GHEA Grapalat"/>
          <w:sz w:val="20"/>
          <w:szCs w:val="20"/>
          <w:lang w:val="pt-BR"/>
        </w:rPr>
        <w:t xml:space="preserve"> </w:t>
      </w:r>
      <w:r>
        <w:rPr>
          <w:rFonts w:ascii="GHEA Grapalat" w:hAnsi="GHEA Grapalat" w:cs="GHEA Grapalat"/>
          <w:sz w:val="20"/>
          <w:szCs w:val="20"/>
        </w:rPr>
        <w:t>օրվա</w:t>
      </w:r>
      <w:r>
        <w:rPr>
          <w:rFonts w:ascii="GHEA Grapalat" w:hAnsi="GHEA Grapalat" w:cs="GHEA Grapalat"/>
          <w:sz w:val="20"/>
          <w:szCs w:val="20"/>
          <w:lang w:val="pt-BR"/>
        </w:rPr>
        <w:t xml:space="preserve"> </w:t>
      </w:r>
      <w:r>
        <w:rPr>
          <w:rFonts w:ascii="GHEA Grapalat" w:hAnsi="GHEA Grapalat" w:cs="GHEA Grapalat"/>
          <w:sz w:val="20"/>
          <w:szCs w:val="20"/>
        </w:rPr>
        <w:t>ընթացքում</w:t>
      </w:r>
      <w:r>
        <w:rPr>
          <w:rFonts w:ascii="GHEA Grapalat" w:hAnsi="GHEA Grapalat" w:cs="GHEA Grapalat"/>
          <w:sz w:val="20"/>
          <w:szCs w:val="20"/>
          <w:lang w:val="pt-BR"/>
        </w:rPr>
        <w:t xml:space="preserve"> </w:t>
      </w:r>
      <w:r>
        <w:rPr>
          <w:rFonts w:ascii="GHEA Grapalat" w:hAnsi="GHEA Grapalat" w:cs="GHEA Grapalat"/>
          <w:sz w:val="20"/>
          <w:szCs w:val="20"/>
        </w:rPr>
        <w:t>պետք</w:t>
      </w:r>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r>
        <w:rPr>
          <w:rFonts w:ascii="GHEA Grapalat" w:hAnsi="GHEA Grapalat" w:cs="GHEA Grapalat"/>
          <w:sz w:val="20"/>
          <w:szCs w:val="20"/>
        </w:rPr>
        <w:t>տեղեկացնի</w:t>
      </w:r>
      <w:r>
        <w:rPr>
          <w:rFonts w:ascii="GHEA Grapalat" w:hAnsi="GHEA Grapalat" w:cs="GHEA Grapalat"/>
          <w:sz w:val="20"/>
          <w:szCs w:val="20"/>
          <w:lang w:val="pt-BR"/>
        </w:rPr>
        <w:t xml:space="preserve"> </w:t>
      </w:r>
      <w:r>
        <w:rPr>
          <w:rFonts w:ascii="GHEA Grapalat" w:hAnsi="GHEA Grapalat" w:cs="GHEA Grapalat"/>
          <w:sz w:val="20"/>
          <w:szCs w:val="20"/>
        </w:rPr>
        <w:t>Պատվիրատուին՝</w:t>
      </w:r>
      <w:r>
        <w:rPr>
          <w:rFonts w:ascii="GHEA Grapalat" w:hAnsi="GHEA Grapalat" w:cs="GHEA Grapalat"/>
          <w:sz w:val="20"/>
          <w:szCs w:val="20"/>
          <w:lang w:val="pt-BR"/>
        </w:rPr>
        <w:t xml:space="preserve"> </w:t>
      </w:r>
      <w:r>
        <w:rPr>
          <w:rFonts w:ascii="GHEA Grapalat" w:hAnsi="GHEA Grapalat" w:cs="GHEA Grapalat"/>
          <w:sz w:val="20"/>
          <w:szCs w:val="20"/>
        </w:rPr>
        <w:t>գրավոր</w:t>
      </w:r>
      <w:r>
        <w:rPr>
          <w:rFonts w:ascii="GHEA Grapalat" w:hAnsi="GHEA Grapalat" w:cs="GHEA Grapalat"/>
          <w:sz w:val="20"/>
          <w:szCs w:val="20"/>
          <w:lang w:val="pt-BR"/>
        </w:rPr>
        <w:t xml:space="preserve"> </w:t>
      </w:r>
      <w:r>
        <w:rPr>
          <w:rFonts w:ascii="GHEA Grapalat" w:hAnsi="GHEA Grapalat" w:cs="GHEA Grapalat"/>
          <w:sz w:val="20"/>
          <w:szCs w:val="20"/>
        </w:rPr>
        <w:t>ձևով</w:t>
      </w:r>
      <w:r>
        <w:rPr>
          <w:rFonts w:ascii="GHEA Grapalat" w:hAnsi="GHEA Grapalat" w:cs="GHEA Grapalat"/>
          <w:sz w:val="20"/>
          <w:szCs w:val="20"/>
          <w:lang w:val="pt-BR"/>
        </w:rPr>
        <w:t>:</w:t>
      </w:r>
    </w:p>
    <w:p w:rsidR="00375C2D" w:rsidRDefault="00375C2D" w:rsidP="00375C2D">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375C2D" w:rsidRDefault="00375C2D" w:rsidP="00375C2D">
      <w:pPr>
        <w:jc w:val="both"/>
        <w:rPr>
          <w:rFonts w:ascii="GHEA Grapalat" w:hAnsi="GHEA Grapalat" w:cs="GHEA Grapalat"/>
          <w:sz w:val="20"/>
          <w:szCs w:val="20"/>
          <w:lang w:val="hy-AM"/>
        </w:rPr>
      </w:pPr>
    </w:p>
    <w:p w:rsidR="00375C2D" w:rsidRDefault="00375C2D" w:rsidP="00375C2D">
      <w:pPr>
        <w:numPr>
          <w:ilvl w:val="0"/>
          <w:numId w:val="10"/>
        </w:numPr>
        <w:jc w:val="center"/>
        <w:rPr>
          <w:rFonts w:ascii="GHEA Grapalat" w:hAnsi="GHEA Grapalat" w:cs="GHEA Grapalat"/>
          <w:b/>
          <w:bCs/>
          <w:sz w:val="20"/>
          <w:szCs w:val="20"/>
        </w:rPr>
      </w:pPr>
      <w:r>
        <w:rPr>
          <w:rFonts w:ascii="GHEA Grapalat" w:hAnsi="GHEA Grapalat" w:cs="GHEA Grapalat"/>
          <w:b/>
          <w:bCs/>
          <w:sz w:val="20"/>
          <w:szCs w:val="20"/>
        </w:rPr>
        <w:t>Այլ պայմաններ</w:t>
      </w:r>
    </w:p>
    <w:p w:rsidR="00375C2D" w:rsidRDefault="00375C2D" w:rsidP="00375C2D">
      <w:pPr>
        <w:ind w:firstLine="567"/>
        <w:jc w:val="both"/>
        <w:rPr>
          <w:rFonts w:ascii="GHEA Grapalat" w:hAnsi="GHEA Grapalat" w:cs="GHEA Grapalat"/>
          <w:sz w:val="20"/>
          <w:szCs w:val="20"/>
          <w:lang w:val="hy-AM"/>
        </w:rPr>
      </w:pPr>
      <w:r>
        <w:rPr>
          <w:rFonts w:ascii="GHEA Grapalat" w:hAnsi="GHEA Grapalat" w:cs="GHEA Grapalat"/>
          <w:sz w:val="20"/>
          <w:szCs w:val="20"/>
        </w:rPr>
        <w:t>2.1 Սույն համաձայնագիրը</w:t>
      </w:r>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ուժի մեջ </w:t>
      </w:r>
      <w:r>
        <w:rPr>
          <w:rFonts w:ascii="GHEA Grapalat" w:hAnsi="GHEA Grapalat" w:cs="GHEA Grapalat"/>
          <w:sz w:val="20"/>
          <w:szCs w:val="20"/>
          <w:lang w:val="hy-AM"/>
        </w:rPr>
        <w:t>են</w:t>
      </w:r>
      <w:r>
        <w:rPr>
          <w:rFonts w:ascii="GHEA Grapalat" w:hAnsi="GHEA Grapalat" w:cs="GHEA Grapalat"/>
          <w:sz w:val="20"/>
          <w:szCs w:val="20"/>
        </w:rPr>
        <w:t xml:space="preserve"> մտնում Ընկերության կողմից վավերացման պահից և ուժի մեջ</w:t>
      </w:r>
      <w:r>
        <w:rPr>
          <w:rFonts w:ascii="GHEA Grapalat" w:hAnsi="GHEA Grapalat" w:cs="GHEA Grapalat"/>
          <w:sz w:val="20"/>
          <w:szCs w:val="20"/>
          <w:lang w:val="hy-AM"/>
        </w:rPr>
        <w:t xml:space="preserve"> են մինչև </w:t>
      </w:r>
      <w:r>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375C2D" w:rsidRDefault="00375C2D" w:rsidP="00375C2D">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375C2D" w:rsidRDefault="00375C2D" w:rsidP="00375C2D">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375C2D" w:rsidRDefault="00375C2D" w:rsidP="00375C2D">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375C2D" w:rsidRDefault="00375C2D" w:rsidP="00375C2D">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375C2D" w:rsidRDefault="00375C2D" w:rsidP="00375C2D">
      <w:pPr>
        <w:ind w:firstLine="567"/>
        <w:jc w:val="both"/>
        <w:rPr>
          <w:rFonts w:ascii="GHEA Grapalat" w:hAnsi="GHEA Grapalat" w:cs="GHEA Grapalat"/>
          <w:sz w:val="20"/>
          <w:szCs w:val="20"/>
          <w:lang w:val="hy-AM"/>
        </w:rPr>
      </w:pPr>
    </w:p>
    <w:p w:rsidR="00375C2D" w:rsidRDefault="00375C2D" w:rsidP="00375C2D">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rsidR="00375C2D" w:rsidRDefault="00375C2D" w:rsidP="00375C2D">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375C2D" w:rsidRDefault="00375C2D" w:rsidP="00375C2D">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rsidR="00375C2D" w:rsidRDefault="00375C2D" w:rsidP="00375C2D">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375C2D" w:rsidRDefault="00375C2D" w:rsidP="00375C2D">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rsidR="00375C2D" w:rsidRDefault="00375C2D" w:rsidP="00375C2D">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375C2D" w:rsidRDefault="00375C2D" w:rsidP="00375C2D">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rsidR="00375C2D" w:rsidRDefault="00375C2D" w:rsidP="00375C2D">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375C2D" w:rsidRDefault="00375C2D" w:rsidP="00375C2D">
      <w:pPr>
        <w:jc w:val="both"/>
        <w:rPr>
          <w:rFonts w:ascii="GHEA Grapalat" w:hAnsi="GHEA Grapalat"/>
          <w:sz w:val="18"/>
          <w:szCs w:val="18"/>
          <w:u w:val="single"/>
          <w:vertAlign w:val="superscript"/>
          <w:lang w:val="hy-AM"/>
        </w:rPr>
      </w:pPr>
    </w:p>
    <w:p w:rsidR="00375C2D" w:rsidRDefault="00375C2D" w:rsidP="00375C2D">
      <w:pPr>
        <w:jc w:val="both"/>
        <w:rPr>
          <w:rFonts w:ascii="GHEA Grapalat" w:hAnsi="GHEA Grapalat"/>
          <w:sz w:val="20"/>
          <w:szCs w:val="20"/>
          <w:lang w:val="hy-AM"/>
        </w:rPr>
      </w:pPr>
      <w:r>
        <w:rPr>
          <w:rFonts w:ascii="GHEA Grapalat" w:hAnsi="GHEA Grapalat"/>
          <w:sz w:val="20"/>
          <w:szCs w:val="20"/>
          <w:lang w:val="hy-AM"/>
        </w:rPr>
        <w:t>Կ.Տ</w:t>
      </w:r>
    </w:p>
    <w:p w:rsidR="00375C2D" w:rsidRDefault="00375C2D" w:rsidP="00375C2D">
      <w:pPr>
        <w:jc w:val="both"/>
        <w:rPr>
          <w:rFonts w:ascii="GHEA Grapalat" w:hAnsi="GHEA Grapalat"/>
          <w:sz w:val="20"/>
          <w:szCs w:val="20"/>
          <w:lang w:val="hy-AM"/>
        </w:rPr>
      </w:pPr>
    </w:p>
    <w:p w:rsidR="00375C2D" w:rsidRDefault="00375C2D" w:rsidP="00375C2D">
      <w:pPr>
        <w:jc w:val="both"/>
        <w:rPr>
          <w:rFonts w:ascii="GHEA Grapalat" w:hAnsi="GHEA Grapalat"/>
          <w:sz w:val="20"/>
          <w:szCs w:val="20"/>
          <w:lang w:val="hy-AM"/>
        </w:rPr>
      </w:pPr>
      <w:r>
        <w:rPr>
          <w:rFonts w:ascii="GHEA Grapalat" w:hAnsi="GHEA Grapalat"/>
          <w:sz w:val="20"/>
          <w:szCs w:val="20"/>
          <w:lang w:val="hy-AM"/>
        </w:rPr>
        <w:t>Օր/ամիս/տարի</w:t>
      </w:r>
    </w:p>
    <w:p w:rsidR="00375C2D" w:rsidRDefault="00375C2D" w:rsidP="00375C2D">
      <w:pPr>
        <w:jc w:val="both"/>
        <w:rPr>
          <w:rFonts w:ascii="GHEA Grapalat" w:hAnsi="GHEA Grapalat"/>
          <w:sz w:val="18"/>
          <w:szCs w:val="18"/>
          <w:vertAlign w:val="superscript"/>
          <w:lang w:val="hy-AM"/>
        </w:rPr>
      </w:pPr>
    </w:p>
    <w:p w:rsidR="00375C2D" w:rsidRDefault="00375C2D" w:rsidP="00375C2D">
      <w:pPr>
        <w:jc w:val="both"/>
        <w:rPr>
          <w:rFonts w:ascii="GHEA Grapalat" w:hAnsi="GHEA Grapalat" w:cs="GHEA Grapalat"/>
          <w:i/>
          <w:sz w:val="18"/>
          <w:szCs w:val="18"/>
          <w:lang w:val="hy-AM"/>
        </w:rPr>
      </w:pPr>
    </w:p>
    <w:p w:rsidR="00375C2D" w:rsidRDefault="00375C2D" w:rsidP="00375C2D">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rsidR="00375C2D" w:rsidRDefault="00375C2D" w:rsidP="00375C2D">
      <w:pPr>
        <w:pStyle w:val="3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375C2D" w:rsidTr="00375C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5C2D" w:rsidRDefault="00375C2D">
            <w:pPr>
              <w:rPr>
                <w:rFonts w:ascii="GHEA Grapalat" w:hAnsi="GHEA Grapalat" w:cs="Sylfaen"/>
                <w:b/>
                <w:bCs/>
                <w:sz w:val="20"/>
                <w:szCs w:val="20"/>
                <w:lang w:val="hy-AM"/>
              </w:rPr>
            </w:pPr>
            <w:r>
              <w:rPr>
                <w:rFonts w:ascii="GHEA Grapalat" w:hAnsi="GHEA Grapalat" w:cs="Sylfaen"/>
                <w:sz w:val="20"/>
                <w:szCs w:val="20"/>
              </w:rPr>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rsidR="00375C2D" w:rsidRDefault="00375C2D">
            <w:pPr>
              <w:jc w:val="center"/>
              <w:rPr>
                <w:rFonts w:ascii="GHEA Grapalat" w:hAnsi="GHEA Grapalat" w:cs="Arial"/>
                <w:bCs/>
                <w:i/>
                <w:sz w:val="20"/>
                <w:szCs w:val="20"/>
              </w:rPr>
            </w:pPr>
          </w:p>
        </w:tc>
      </w:tr>
      <w:tr w:rsidR="00375C2D" w:rsidTr="00375C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75C2D" w:rsidRDefault="00375C2D">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375C2D" w:rsidTr="00375C2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75C2D" w:rsidRDefault="00375C2D">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w:t>
            </w:r>
            <w:r>
              <w:rPr>
                <w:rFonts w:ascii="GHEA Grapalat" w:hAnsi="GHEA Grapalat" w:cs="Arial"/>
                <w:sz w:val="20"/>
                <w:szCs w:val="20"/>
              </w:rPr>
              <w:t xml:space="preserve"> </w:t>
            </w:r>
            <w:r>
              <w:rPr>
                <w:rFonts w:ascii="GHEA Grapalat" w:hAnsi="GHEA Grapalat" w:cs="Sylfaen"/>
                <w:sz w:val="20"/>
                <w:szCs w:val="20"/>
              </w:rPr>
              <w:t>ամսաթիվը</w:t>
            </w:r>
            <w:r>
              <w:rPr>
                <w:rFonts w:ascii="GHEA Grapalat" w:hAnsi="GHEA Grapalat" w:cs="Arial"/>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375C2D" w:rsidTr="00375C2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75C2D" w:rsidRPr="002F0F37" w:rsidRDefault="00375C2D">
            <w:pPr>
              <w:rPr>
                <w:rFonts w:ascii="GHEA Grapalat" w:hAnsi="GHEA Grapalat" w:cs="Arial"/>
                <w:sz w:val="20"/>
                <w:szCs w:val="20"/>
              </w:rPr>
            </w:pPr>
            <w:r>
              <w:rPr>
                <w:rFonts w:ascii="GHEA Grapalat" w:hAnsi="GHEA Grapalat" w:cs="Sylfaen"/>
                <w:sz w:val="20"/>
                <w:szCs w:val="20"/>
                <w:lang w:val="hy-AM"/>
              </w:rPr>
              <w:t>4</w:t>
            </w:r>
            <w:r w:rsidRPr="002F0F37">
              <w:rPr>
                <w:rFonts w:ascii="GHEA Grapalat" w:hAnsi="GHEA Grapalat" w:cs="Sylfaen"/>
                <w:sz w:val="20"/>
                <w:szCs w:val="20"/>
              </w:rPr>
              <w:t xml:space="preserve">. </w:t>
            </w:r>
            <w:r>
              <w:rPr>
                <w:rFonts w:ascii="GHEA Grapalat" w:hAnsi="GHEA Grapalat" w:cs="Sylfaen"/>
                <w:sz w:val="20"/>
                <w:szCs w:val="20"/>
                <w:lang w:val="hy-AM"/>
              </w:rPr>
              <w:t>Վճարողի անվանումը</w:t>
            </w:r>
            <w:r w:rsidRPr="002F0F37">
              <w:rPr>
                <w:rFonts w:ascii="GHEA Grapalat" w:hAnsi="GHEA Grapalat" w:cs="Sylfaen"/>
                <w:sz w:val="20"/>
                <w:szCs w:val="20"/>
              </w:rPr>
              <w:t>,</w:t>
            </w:r>
            <w:r>
              <w:rPr>
                <w:rFonts w:ascii="GHEA Grapalat" w:hAnsi="GHEA Grapalat" w:cs="Sylfaen"/>
                <w:sz w:val="20"/>
                <w:szCs w:val="20"/>
                <w:lang w:val="hy-AM"/>
              </w:rPr>
              <w:t xml:space="preserve"> կամ անուն ազգանուն </w:t>
            </w:r>
            <w:r w:rsidRPr="002F0F37">
              <w:rPr>
                <w:rFonts w:ascii="GHEA Grapalat" w:hAnsi="GHEA Grapalat" w:cs="Sylfaen"/>
                <w:sz w:val="20"/>
                <w:szCs w:val="20"/>
              </w:rPr>
              <w:t>(</w:t>
            </w:r>
            <w:r>
              <w:rPr>
                <w:rFonts w:ascii="GHEA Grapalat" w:hAnsi="GHEA Grapalat" w:cs="Sylfaen"/>
                <w:sz w:val="20"/>
                <w:szCs w:val="20"/>
              </w:rPr>
              <w:t>Ընկերություն</w:t>
            </w:r>
            <w:r w:rsidRPr="002F0F37">
              <w:rPr>
                <w:rFonts w:ascii="GHEA Grapalat" w:hAnsi="GHEA Grapalat" w:cs="Sylfaen"/>
                <w:sz w:val="20"/>
                <w:szCs w:val="20"/>
              </w:rPr>
              <w:t xml:space="preserve"> </w:t>
            </w:r>
            <w:r w:rsidRPr="002F0F37">
              <w:rPr>
                <w:rFonts w:ascii="GHEA Grapalat" w:hAnsi="GHEA Grapalat" w:cs="Arial"/>
                <w:sz w:val="20"/>
                <w:szCs w:val="20"/>
              </w:rPr>
              <w:t>`</w:t>
            </w:r>
          </w:p>
        </w:tc>
      </w:tr>
      <w:tr w:rsidR="00375C2D" w:rsidTr="00375C2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75C2D" w:rsidRPr="002F0F37" w:rsidRDefault="00375C2D">
            <w:pPr>
              <w:rPr>
                <w:rFonts w:ascii="GHEA Grapalat" w:hAnsi="GHEA Grapalat" w:cs="Arial"/>
                <w:sz w:val="20"/>
                <w:szCs w:val="20"/>
              </w:rPr>
            </w:pPr>
            <w:r>
              <w:rPr>
                <w:rFonts w:ascii="GHEA Grapalat" w:hAnsi="GHEA Grapalat" w:cs="Sylfaen"/>
                <w:sz w:val="20"/>
                <w:szCs w:val="20"/>
                <w:lang w:val="hy-AM"/>
              </w:rPr>
              <w:t>5</w:t>
            </w:r>
            <w:r w:rsidRPr="002F0F37">
              <w:rPr>
                <w:rFonts w:ascii="GHEA Grapalat" w:hAnsi="GHEA Grapalat" w:cs="Sylfaen"/>
                <w:sz w:val="20"/>
                <w:szCs w:val="20"/>
              </w:rPr>
              <w:t xml:space="preserve">. </w:t>
            </w:r>
            <w:r>
              <w:rPr>
                <w:rFonts w:ascii="GHEA Grapalat" w:hAnsi="GHEA Grapalat" w:cs="Sylfaen"/>
                <w:sz w:val="20"/>
                <w:szCs w:val="20"/>
              </w:rPr>
              <w:t>Վճարողի</w:t>
            </w:r>
            <w:r>
              <w:rPr>
                <w:rFonts w:ascii="GHEA Grapalat" w:hAnsi="GHEA Grapalat" w:cs="Sylfaen"/>
                <w:sz w:val="20"/>
                <w:szCs w:val="20"/>
                <w:lang w:val="hy-AM"/>
              </w:rPr>
              <w:t xml:space="preserve">ն սպասարկող Ֆինանսական կազմակերպություն </w:t>
            </w:r>
            <w:r w:rsidRPr="002F0F37">
              <w:rPr>
                <w:rFonts w:ascii="GHEA Grapalat" w:hAnsi="GHEA Grapalat" w:cs="Sylfaen"/>
                <w:sz w:val="20"/>
                <w:szCs w:val="20"/>
              </w:rPr>
              <w:t>(</w:t>
            </w:r>
            <w:r w:rsidRPr="002F0F37">
              <w:rPr>
                <w:rFonts w:ascii="GHEA Grapalat" w:hAnsi="GHEA Grapalat" w:cs="Arial"/>
                <w:sz w:val="20"/>
                <w:szCs w:val="20"/>
              </w:rPr>
              <w:t xml:space="preserve"> </w:t>
            </w:r>
            <w:r>
              <w:rPr>
                <w:rFonts w:ascii="GHEA Grapalat" w:hAnsi="GHEA Grapalat" w:cs="Sylfaen"/>
                <w:sz w:val="20"/>
                <w:szCs w:val="20"/>
              </w:rPr>
              <w:t>բանկ</w:t>
            </w:r>
            <w:r w:rsidRPr="002F0F37">
              <w:rPr>
                <w:rFonts w:ascii="GHEA Grapalat" w:hAnsi="GHEA Grapalat" w:cs="Sylfaen"/>
                <w:sz w:val="20"/>
                <w:szCs w:val="20"/>
              </w:rPr>
              <w:t>)</w:t>
            </w:r>
            <w:r w:rsidRPr="002F0F37">
              <w:rPr>
                <w:rFonts w:ascii="GHEA Grapalat" w:hAnsi="GHEA Grapalat" w:cs="Arial"/>
                <w:sz w:val="20"/>
                <w:szCs w:val="20"/>
              </w:rPr>
              <w:t>`</w:t>
            </w:r>
          </w:p>
        </w:tc>
      </w:tr>
      <w:tr w:rsidR="00375C2D" w:rsidTr="00375C2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75C2D" w:rsidRDefault="00375C2D">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w:t>
            </w:r>
            <w:r>
              <w:rPr>
                <w:rFonts w:ascii="GHEA Grapalat" w:hAnsi="GHEA Grapalat" w:cs="Sylfaen"/>
                <w:sz w:val="20"/>
                <w:szCs w:val="20"/>
                <w:lang w:val="hy-AM"/>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w:t>
            </w:r>
          </w:p>
        </w:tc>
      </w:tr>
      <w:tr w:rsidR="00375C2D" w:rsidTr="00375C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75C2D" w:rsidRDefault="00375C2D">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375C2D" w:rsidTr="00375C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75C2D" w:rsidRDefault="00375C2D">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375C2D" w:rsidTr="00375C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1714EB" w:rsidRPr="0014633C" w:rsidRDefault="00375C2D" w:rsidP="001714EB">
            <w:pPr>
              <w:rPr>
                <w:rFonts w:ascii="Arial LatArm" w:hAnsi="Arial LatArm" w:cs="Sylfaen"/>
                <w:color w:val="000000"/>
                <w:sz w:val="20"/>
                <w:szCs w:val="20"/>
                <w:lang w:val="hy-AM"/>
              </w:rPr>
            </w:pPr>
            <w:r>
              <w:rPr>
                <w:rFonts w:ascii="GHEA Grapalat" w:hAnsi="GHEA Grapalat" w:cs="Sylfaen"/>
                <w:sz w:val="20"/>
                <w:szCs w:val="20"/>
                <w:lang w:val="hy-AM"/>
              </w:rPr>
              <w:t>9</w:t>
            </w:r>
            <w:r w:rsidRPr="002F0F37">
              <w:rPr>
                <w:rFonts w:ascii="GHEA Grapalat" w:hAnsi="GHEA Grapalat" w:cs="Sylfaen"/>
                <w:sz w:val="20"/>
                <w:szCs w:val="20"/>
              </w:rPr>
              <w:t xml:space="preserve">. </w:t>
            </w:r>
            <w:r>
              <w:rPr>
                <w:rFonts w:ascii="GHEA Grapalat" w:hAnsi="GHEA Grapalat" w:cs="Sylfaen"/>
                <w:sz w:val="20"/>
                <w:szCs w:val="20"/>
              </w:rPr>
              <w:t>Շահառու</w:t>
            </w:r>
            <w:r>
              <w:rPr>
                <w:rFonts w:ascii="GHEA Grapalat" w:hAnsi="GHEA Grapalat" w:cs="Sylfaen"/>
                <w:sz w:val="20"/>
                <w:szCs w:val="20"/>
                <w:lang w:val="hy-AM"/>
              </w:rPr>
              <w:t>ի  անվանումը</w:t>
            </w:r>
            <w:r w:rsidRPr="002F0F37">
              <w:rPr>
                <w:rFonts w:ascii="GHEA Grapalat" w:hAnsi="GHEA Grapalat" w:cs="Sylfaen"/>
                <w:sz w:val="20"/>
                <w:szCs w:val="20"/>
              </w:rPr>
              <w:t>,</w:t>
            </w:r>
            <w:r>
              <w:rPr>
                <w:rFonts w:ascii="GHEA Grapalat" w:hAnsi="GHEA Grapalat" w:cs="Sylfaen"/>
                <w:sz w:val="20"/>
                <w:szCs w:val="20"/>
                <w:lang w:val="hy-AM"/>
              </w:rPr>
              <w:t xml:space="preserve"> կամ անուն ազգանուն </w:t>
            </w:r>
            <w:r w:rsidRPr="002F0F37">
              <w:rPr>
                <w:rFonts w:ascii="GHEA Grapalat" w:hAnsi="GHEA Grapalat" w:cs="Arial"/>
                <w:sz w:val="20"/>
                <w:szCs w:val="20"/>
              </w:rPr>
              <w:t>`</w:t>
            </w:r>
            <w:r w:rsidR="00AA03AD">
              <w:rPr>
                <w:rFonts w:ascii="GHEA Grapalat" w:hAnsi="GHEA Grapalat" w:cs="Arial"/>
                <w:sz w:val="20"/>
                <w:szCs w:val="20"/>
                <w:lang w:val="hy-AM"/>
              </w:rPr>
              <w:t xml:space="preserve"> </w:t>
            </w:r>
            <w:r w:rsidR="001714EB">
              <w:rPr>
                <w:rFonts w:ascii="GHEA Grapalat" w:hAnsi="GHEA Grapalat" w:cs="Arial"/>
                <w:sz w:val="20"/>
                <w:szCs w:val="20"/>
                <w:lang w:val="hy-AM"/>
              </w:rPr>
              <w:t xml:space="preserve"> </w:t>
            </w:r>
            <w:r w:rsidR="001714EB" w:rsidRPr="0014633C">
              <w:rPr>
                <w:rFonts w:ascii="Arial LatArm" w:hAnsi="Arial LatArm" w:cs="Sylfaen"/>
                <w:color w:val="000000"/>
                <w:sz w:val="20"/>
                <w:szCs w:val="20"/>
                <w:lang w:val="hy-AM"/>
              </w:rPr>
              <w:t xml:space="preserve">&lt;&lt; </w:t>
            </w:r>
            <w:r w:rsidR="001714EB" w:rsidRPr="0014633C">
              <w:rPr>
                <w:rFonts w:ascii="Sylfaen" w:hAnsi="Sylfaen" w:cs="Sylfaen"/>
                <w:color w:val="000000"/>
                <w:sz w:val="20"/>
                <w:szCs w:val="20"/>
                <w:lang w:val="hy-AM"/>
              </w:rPr>
              <w:t>Սայաթ</w:t>
            </w:r>
            <w:r w:rsidR="001714EB" w:rsidRPr="0014633C">
              <w:rPr>
                <w:rFonts w:ascii="Arial LatArm" w:hAnsi="Arial LatArm" w:cs="Sylfaen"/>
                <w:color w:val="000000"/>
                <w:sz w:val="20"/>
                <w:szCs w:val="20"/>
                <w:lang w:val="hy-AM"/>
              </w:rPr>
              <w:t>-</w:t>
            </w:r>
            <w:r w:rsidR="001714EB" w:rsidRPr="0014633C">
              <w:rPr>
                <w:rFonts w:ascii="Sylfaen" w:hAnsi="Sylfaen" w:cs="Sylfaen"/>
                <w:color w:val="000000"/>
                <w:sz w:val="20"/>
                <w:szCs w:val="20"/>
                <w:lang w:val="hy-AM"/>
              </w:rPr>
              <w:t>Նովա</w:t>
            </w:r>
            <w:r w:rsidR="001714EB" w:rsidRPr="0014633C">
              <w:rPr>
                <w:rFonts w:ascii="Arial LatArm" w:hAnsi="Arial LatArm" w:cs="Sylfaen"/>
                <w:color w:val="000000"/>
                <w:sz w:val="20"/>
                <w:szCs w:val="20"/>
                <w:lang w:val="hy-AM"/>
              </w:rPr>
              <w:t xml:space="preserve"> </w:t>
            </w:r>
            <w:r w:rsidR="001714EB" w:rsidRPr="0014633C">
              <w:rPr>
                <w:rFonts w:ascii="Sylfaen" w:hAnsi="Sylfaen" w:cs="Sylfaen"/>
                <w:color w:val="000000"/>
                <w:sz w:val="20"/>
                <w:szCs w:val="20"/>
                <w:lang w:val="hy-AM"/>
              </w:rPr>
              <w:t>համայնքի</w:t>
            </w:r>
            <w:r w:rsidR="001714EB" w:rsidRPr="0014633C">
              <w:rPr>
                <w:rFonts w:ascii="Arial LatArm" w:hAnsi="Arial LatArm" w:cs="Sylfaen"/>
                <w:color w:val="000000"/>
                <w:sz w:val="20"/>
                <w:szCs w:val="20"/>
                <w:lang w:val="hy-AM"/>
              </w:rPr>
              <w:t xml:space="preserve"> </w:t>
            </w:r>
            <w:r w:rsidR="001714EB" w:rsidRPr="0014633C">
              <w:rPr>
                <w:rFonts w:ascii="Sylfaen" w:hAnsi="Sylfaen" w:cs="Sylfaen"/>
                <w:color w:val="000000"/>
                <w:sz w:val="20"/>
                <w:szCs w:val="20"/>
                <w:lang w:val="hy-AM"/>
              </w:rPr>
              <w:t>մանկապարտեզ</w:t>
            </w:r>
            <w:r w:rsidR="001714EB" w:rsidRPr="0014633C">
              <w:rPr>
                <w:rFonts w:ascii="Arial LatArm" w:hAnsi="Arial LatArm" w:cs="Sylfaen"/>
                <w:color w:val="000000"/>
                <w:sz w:val="20"/>
                <w:szCs w:val="20"/>
                <w:lang w:val="hy-AM"/>
              </w:rPr>
              <w:t xml:space="preserve">&gt;&gt; </w:t>
            </w:r>
            <w:r w:rsidR="001714EB" w:rsidRPr="0014633C">
              <w:rPr>
                <w:rFonts w:ascii="Sylfaen" w:hAnsi="Sylfaen" w:cs="Sylfaen"/>
                <w:color w:val="000000"/>
                <w:sz w:val="20"/>
                <w:szCs w:val="20"/>
                <w:lang w:val="hy-AM"/>
              </w:rPr>
              <w:t>ՀՈԱԿ</w:t>
            </w:r>
          </w:p>
          <w:p w:rsidR="00375C2D" w:rsidRPr="00AA03AD" w:rsidRDefault="00375C2D">
            <w:pPr>
              <w:rPr>
                <w:rFonts w:ascii="GHEA Grapalat" w:hAnsi="GHEA Grapalat" w:cs="Arial"/>
                <w:sz w:val="20"/>
                <w:szCs w:val="20"/>
                <w:lang w:val="hy-AM"/>
              </w:rPr>
            </w:pPr>
          </w:p>
        </w:tc>
      </w:tr>
      <w:tr w:rsidR="00375C2D" w:rsidTr="00375C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75C2D" w:rsidRDefault="00375C2D">
            <w:pPr>
              <w:rPr>
                <w:rFonts w:ascii="GHEA Grapalat" w:hAnsi="GHEA Grapalat" w:cs="Sylfaen"/>
                <w:sz w:val="20"/>
                <w:szCs w:val="20"/>
                <w:lang w:val="ru-RU"/>
              </w:rPr>
            </w:pPr>
            <w:r>
              <w:rPr>
                <w:rFonts w:ascii="GHEA Grapalat" w:hAnsi="GHEA Grapalat" w:cs="Sylfaen"/>
                <w:sz w:val="20"/>
                <w:szCs w:val="20"/>
                <w:lang w:val="ru-RU"/>
              </w:rPr>
              <w:t xml:space="preserve">10. </w:t>
            </w:r>
            <w:r>
              <w:rPr>
                <w:rFonts w:ascii="GHEA Grapalat" w:hAnsi="GHEA Grapalat" w:cs="Sylfaen"/>
                <w:sz w:val="20"/>
                <w:szCs w:val="20"/>
              </w:rPr>
              <w:t xml:space="preserve"> Շահառուի</w:t>
            </w:r>
            <w:r>
              <w:rPr>
                <w:rFonts w:ascii="GHEA Grapalat" w:hAnsi="GHEA Grapalat" w:cs="Arial"/>
                <w:sz w:val="20"/>
                <w:szCs w:val="20"/>
              </w:rPr>
              <w:t xml:space="preserve"> </w:t>
            </w:r>
            <w:r>
              <w:rPr>
                <w:rFonts w:ascii="GHEA Grapalat" w:hAnsi="GHEA Grapalat" w:cs="Sylfaen"/>
                <w:sz w:val="20"/>
                <w:szCs w:val="20"/>
              </w:rPr>
              <w:t xml:space="preserve"> ՀԾՀ</w:t>
            </w:r>
            <w:r>
              <w:rPr>
                <w:rFonts w:ascii="GHEA Grapalat" w:hAnsi="GHEA Grapalat" w:cs="Sylfaen"/>
                <w:sz w:val="20"/>
                <w:szCs w:val="20"/>
                <w:lang w:val="ru-RU"/>
              </w:rPr>
              <w:t xml:space="preserve"> (</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375C2D" w:rsidTr="00375C2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75C2D" w:rsidRPr="001714EB" w:rsidRDefault="00375C2D">
            <w:pPr>
              <w:rPr>
                <w:rFonts w:ascii="GHEA Grapalat" w:hAnsi="GHEA Grapalat" w:cs="Arial"/>
                <w:sz w:val="20"/>
                <w:szCs w:val="20"/>
                <w:lang w:val="hy-AM"/>
              </w:rPr>
            </w:pPr>
            <w:r>
              <w:rPr>
                <w:rFonts w:ascii="GHEA Grapalat" w:hAnsi="GHEA Grapalat" w:cs="Sylfaen"/>
                <w:sz w:val="20"/>
                <w:szCs w:val="20"/>
                <w:lang w:val="hy-AM"/>
              </w:rPr>
              <w:t>11</w:t>
            </w:r>
            <w:r>
              <w:rPr>
                <w:rFonts w:ascii="GHEA Grapalat" w:hAnsi="GHEA Grapalat" w:cs="Sylfaen"/>
                <w:sz w:val="20"/>
                <w:szCs w:val="20"/>
              </w:rPr>
              <w:t>. Շահառուի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r w:rsidR="001714EB">
              <w:rPr>
                <w:rFonts w:ascii="GHEA Grapalat" w:hAnsi="GHEA Grapalat" w:cs="Arial"/>
                <w:sz w:val="20"/>
                <w:szCs w:val="20"/>
                <w:lang w:val="hy-AM"/>
              </w:rPr>
              <w:t xml:space="preserve"> </w:t>
            </w:r>
            <w:r w:rsidR="001714EB" w:rsidRPr="0014633C">
              <w:rPr>
                <w:rFonts w:ascii="Arial LatArm" w:hAnsi="Arial LatArm" w:cs="Sylfaen"/>
                <w:color w:val="000000"/>
                <w:sz w:val="20"/>
                <w:szCs w:val="20"/>
                <w:lang w:val="hy-AM"/>
              </w:rPr>
              <w:t xml:space="preserve"> 04727182</w:t>
            </w:r>
          </w:p>
        </w:tc>
      </w:tr>
      <w:tr w:rsidR="00375C2D" w:rsidTr="00375C2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1714EB" w:rsidRPr="0014633C" w:rsidRDefault="00375C2D" w:rsidP="001714EB">
            <w:pPr>
              <w:rPr>
                <w:rFonts w:ascii="Arial LatArm" w:hAnsi="Arial LatArm" w:cs="Sylfaen"/>
                <w:color w:val="000000"/>
                <w:sz w:val="20"/>
                <w:szCs w:val="20"/>
                <w:lang w:val="hy-AM"/>
              </w:rPr>
            </w:pPr>
            <w:r w:rsidRPr="002F0F37">
              <w:rPr>
                <w:rFonts w:ascii="GHEA Grapalat" w:hAnsi="GHEA Grapalat" w:cs="Sylfaen"/>
                <w:sz w:val="20"/>
                <w:szCs w:val="20"/>
              </w:rPr>
              <w:t>1</w:t>
            </w:r>
            <w:r>
              <w:rPr>
                <w:rFonts w:ascii="GHEA Grapalat" w:hAnsi="GHEA Grapalat" w:cs="Sylfaen"/>
                <w:sz w:val="20"/>
                <w:szCs w:val="20"/>
                <w:lang w:val="hy-AM"/>
              </w:rPr>
              <w:t>2</w:t>
            </w:r>
            <w:r w:rsidRPr="002F0F37">
              <w:rPr>
                <w:rFonts w:ascii="GHEA Grapalat" w:hAnsi="GHEA Grapalat" w:cs="Sylfaen"/>
                <w:sz w:val="20"/>
                <w:szCs w:val="20"/>
              </w:rPr>
              <w:t>.</w:t>
            </w:r>
            <w:r>
              <w:rPr>
                <w:rFonts w:ascii="GHEA Grapalat" w:hAnsi="GHEA Grapalat" w:cs="Sylfaen"/>
                <w:sz w:val="20"/>
                <w:szCs w:val="20"/>
              </w:rPr>
              <w:t>Շահառուի</w:t>
            </w:r>
            <w:r>
              <w:rPr>
                <w:rFonts w:ascii="GHEA Grapalat" w:hAnsi="GHEA Grapalat" w:cs="Sylfaen"/>
                <w:sz w:val="20"/>
                <w:szCs w:val="20"/>
                <w:lang w:val="hy-AM"/>
              </w:rPr>
              <w:t>ն</w:t>
            </w:r>
            <w:r>
              <w:rPr>
                <w:rFonts w:ascii="GHEA Grapalat" w:hAnsi="GHEA Grapalat" w:cs="Arial"/>
                <w:sz w:val="20"/>
                <w:szCs w:val="20"/>
                <w:lang w:val="hy-AM"/>
              </w:rPr>
              <w:t xml:space="preserve"> </w:t>
            </w:r>
            <w:r>
              <w:rPr>
                <w:rFonts w:ascii="GHEA Grapalat" w:hAnsi="GHEA Grapalat" w:cs="Sylfaen"/>
                <w:sz w:val="20"/>
                <w:szCs w:val="20"/>
                <w:lang w:val="hy-AM"/>
              </w:rPr>
              <w:t xml:space="preserve"> սպասարկող Ֆինանսական կազմակերպություն</w:t>
            </w:r>
            <w:r w:rsidRPr="002F0F37">
              <w:rPr>
                <w:rFonts w:ascii="GHEA Grapalat" w:hAnsi="GHEA Grapalat" w:cs="Sylfaen"/>
                <w:sz w:val="20"/>
                <w:szCs w:val="20"/>
              </w:rPr>
              <w:t xml:space="preserve"> (</w:t>
            </w:r>
            <w:r>
              <w:rPr>
                <w:rFonts w:ascii="GHEA Grapalat" w:hAnsi="GHEA Grapalat" w:cs="Sylfaen"/>
                <w:sz w:val="20"/>
                <w:szCs w:val="20"/>
              </w:rPr>
              <w:t>բանկ</w:t>
            </w:r>
            <w:r w:rsidRPr="002F0F37">
              <w:rPr>
                <w:rFonts w:ascii="GHEA Grapalat" w:hAnsi="GHEA Grapalat" w:cs="Sylfaen"/>
                <w:sz w:val="20"/>
                <w:szCs w:val="20"/>
              </w:rPr>
              <w:t>)</w:t>
            </w:r>
            <w:r w:rsidRPr="002F0F37">
              <w:rPr>
                <w:rFonts w:ascii="GHEA Grapalat" w:hAnsi="GHEA Grapalat" w:cs="Arial"/>
                <w:sz w:val="20"/>
                <w:szCs w:val="20"/>
              </w:rPr>
              <w:t>`</w:t>
            </w:r>
            <w:r w:rsidR="001714EB">
              <w:rPr>
                <w:rFonts w:ascii="GHEA Grapalat" w:hAnsi="GHEA Grapalat" w:cs="Arial"/>
                <w:sz w:val="20"/>
                <w:szCs w:val="20"/>
                <w:lang w:val="hy-AM"/>
              </w:rPr>
              <w:t xml:space="preserve"> </w:t>
            </w:r>
            <w:r w:rsidR="001714EB" w:rsidRPr="0014633C">
              <w:rPr>
                <w:rFonts w:ascii="Arial LatArm" w:hAnsi="Arial LatArm" w:cs="Sylfaen"/>
                <w:color w:val="000000"/>
                <w:sz w:val="20"/>
                <w:szCs w:val="20"/>
                <w:lang w:val="hy-AM"/>
              </w:rPr>
              <w:t>&lt;&lt;</w:t>
            </w:r>
            <w:r w:rsidR="001714EB" w:rsidRPr="0014633C">
              <w:rPr>
                <w:rFonts w:ascii="Sylfaen" w:hAnsi="Sylfaen" w:cs="Sylfaen"/>
                <w:color w:val="000000"/>
                <w:sz w:val="20"/>
                <w:szCs w:val="20"/>
                <w:lang w:val="hy-AM"/>
              </w:rPr>
              <w:t>Հայբիզնեսբանկ</w:t>
            </w:r>
            <w:r w:rsidR="001714EB" w:rsidRPr="0014633C">
              <w:rPr>
                <w:rFonts w:ascii="Arial LatArm" w:hAnsi="Arial LatArm" w:cs="Sylfaen"/>
                <w:color w:val="000000"/>
                <w:sz w:val="20"/>
                <w:szCs w:val="20"/>
                <w:lang w:val="hy-AM"/>
              </w:rPr>
              <w:t xml:space="preserve">&gt;&gt;  </w:t>
            </w:r>
            <w:r w:rsidR="001714EB" w:rsidRPr="0014633C">
              <w:rPr>
                <w:rFonts w:ascii="Sylfaen" w:hAnsi="Sylfaen" w:cs="Sylfaen"/>
                <w:color w:val="000000"/>
                <w:sz w:val="20"/>
                <w:szCs w:val="20"/>
                <w:lang w:val="hy-AM"/>
              </w:rPr>
              <w:t>ՓԲԸ</w:t>
            </w:r>
          </w:p>
          <w:p w:rsidR="00375C2D" w:rsidRPr="001714EB" w:rsidRDefault="00375C2D">
            <w:pPr>
              <w:rPr>
                <w:rFonts w:ascii="GHEA Grapalat" w:hAnsi="GHEA Grapalat" w:cs="Arial"/>
                <w:sz w:val="20"/>
                <w:szCs w:val="20"/>
                <w:lang w:val="hy-AM"/>
              </w:rPr>
            </w:pPr>
          </w:p>
        </w:tc>
      </w:tr>
      <w:tr w:rsidR="00375C2D" w:rsidTr="00375C2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75C2D" w:rsidRPr="001714EB" w:rsidRDefault="00375C2D">
            <w:pPr>
              <w:rPr>
                <w:rFonts w:ascii="GHEA Grapalat" w:hAnsi="GHEA Grapalat" w:cs="Arial"/>
                <w:sz w:val="20"/>
                <w:szCs w:val="20"/>
                <w:lang w:val="hy-AM"/>
              </w:rPr>
            </w:pPr>
            <w:r w:rsidRPr="002F0F37">
              <w:rPr>
                <w:rFonts w:ascii="GHEA Grapalat" w:hAnsi="GHEA Grapalat" w:cs="Sylfaen"/>
                <w:sz w:val="20"/>
                <w:szCs w:val="20"/>
              </w:rPr>
              <w:t>1</w:t>
            </w:r>
            <w:r>
              <w:rPr>
                <w:rFonts w:ascii="GHEA Grapalat" w:hAnsi="GHEA Grapalat" w:cs="Sylfaen"/>
                <w:sz w:val="20"/>
                <w:szCs w:val="20"/>
                <w:lang w:val="hy-AM"/>
              </w:rPr>
              <w:t>3</w:t>
            </w:r>
            <w:r w:rsidRPr="002F0F37">
              <w:rPr>
                <w:rFonts w:ascii="GHEA Grapalat" w:hAnsi="GHEA Grapalat" w:cs="Sylfaen"/>
                <w:sz w:val="20"/>
                <w:szCs w:val="20"/>
              </w:rPr>
              <w:t>.</w:t>
            </w:r>
            <w:r>
              <w:rPr>
                <w:rFonts w:ascii="GHEA Grapalat" w:hAnsi="GHEA Grapalat" w:cs="Sylfaen"/>
                <w:sz w:val="20"/>
                <w:szCs w:val="20"/>
              </w:rPr>
              <w:t>Շահառուի</w:t>
            </w:r>
            <w:r w:rsidRPr="002F0F37">
              <w:rPr>
                <w:rFonts w:ascii="GHEA Grapalat" w:hAnsi="GHEA Grapalat" w:cs="Arial"/>
                <w:sz w:val="20"/>
                <w:szCs w:val="20"/>
              </w:rPr>
              <w:t xml:space="preserve"> </w:t>
            </w:r>
            <w:r>
              <w:rPr>
                <w:rFonts w:ascii="GHEA Grapalat" w:hAnsi="GHEA Grapalat" w:cs="Sylfaen"/>
                <w:sz w:val="20"/>
                <w:szCs w:val="20"/>
              </w:rPr>
              <w:t>հաշվի</w:t>
            </w:r>
            <w:r w:rsidRPr="002F0F37">
              <w:rPr>
                <w:rFonts w:ascii="GHEA Grapalat" w:hAnsi="GHEA Grapalat" w:cs="Arial"/>
                <w:sz w:val="20"/>
                <w:szCs w:val="20"/>
              </w:rPr>
              <w:t xml:space="preserve"> </w:t>
            </w:r>
            <w:r>
              <w:rPr>
                <w:rFonts w:ascii="GHEA Grapalat" w:hAnsi="GHEA Grapalat" w:cs="Sylfaen"/>
                <w:sz w:val="20"/>
                <w:szCs w:val="20"/>
              </w:rPr>
              <w:t>համարը</w:t>
            </w:r>
            <w:r w:rsidRPr="002F0F37">
              <w:rPr>
                <w:rFonts w:ascii="GHEA Grapalat" w:hAnsi="GHEA Grapalat" w:cs="Arial"/>
                <w:sz w:val="20"/>
                <w:szCs w:val="20"/>
              </w:rPr>
              <w:t xml:space="preserve"> (</w:t>
            </w:r>
            <w:r>
              <w:rPr>
                <w:rFonts w:ascii="GHEA Grapalat" w:hAnsi="GHEA Grapalat" w:cs="Sylfaen"/>
                <w:sz w:val="20"/>
                <w:szCs w:val="20"/>
              </w:rPr>
              <w:t>հշ</w:t>
            </w:r>
            <w:r w:rsidRPr="002F0F37">
              <w:rPr>
                <w:rFonts w:ascii="GHEA Grapalat" w:hAnsi="GHEA Grapalat" w:cs="Arial"/>
                <w:sz w:val="20"/>
                <w:szCs w:val="20"/>
              </w:rPr>
              <w:t>.</w:t>
            </w:r>
            <w:r>
              <w:rPr>
                <w:rFonts w:ascii="GHEA Grapalat" w:hAnsi="GHEA Grapalat" w:cs="Arial"/>
                <w:sz w:val="20"/>
                <w:szCs w:val="20"/>
              </w:rPr>
              <w:t>N</w:t>
            </w:r>
            <w:r w:rsidRPr="002F0F37">
              <w:rPr>
                <w:rFonts w:ascii="GHEA Grapalat" w:hAnsi="GHEA Grapalat" w:cs="Arial"/>
                <w:sz w:val="20"/>
                <w:szCs w:val="20"/>
              </w:rPr>
              <w:t>)</w:t>
            </w:r>
            <w:r w:rsidR="001714EB">
              <w:rPr>
                <w:rFonts w:ascii="GHEA Grapalat" w:hAnsi="GHEA Grapalat" w:cs="Arial"/>
                <w:sz w:val="20"/>
                <w:szCs w:val="20"/>
                <w:lang w:val="hy-AM"/>
              </w:rPr>
              <w:t xml:space="preserve"> </w:t>
            </w:r>
            <w:r w:rsidR="001714EB" w:rsidRPr="0014633C">
              <w:rPr>
                <w:rFonts w:ascii="Arial LatArm" w:hAnsi="Arial LatArm" w:cs="Sylfaen"/>
                <w:color w:val="000000"/>
                <w:sz w:val="20"/>
                <w:szCs w:val="20"/>
                <w:lang w:val="hy-AM"/>
              </w:rPr>
              <w:t>11500775087650</w:t>
            </w:r>
          </w:p>
        </w:tc>
      </w:tr>
      <w:tr w:rsidR="00375C2D" w:rsidTr="00375C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75C2D" w:rsidRDefault="00375C2D">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rPr>
              <w:t xml:space="preserve"> </w:t>
            </w:r>
            <w:r>
              <w:rPr>
                <w:rFonts w:ascii="GHEA Grapalat" w:hAnsi="GHEA Grapalat" w:cs="Arial"/>
                <w:sz w:val="20"/>
                <w:szCs w:val="20"/>
                <w:lang w:val="ru-RU"/>
              </w:rPr>
              <w:t>(</w:t>
            </w:r>
            <w:r>
              <w:rPr>
                <w:rFonts w:ascii="GHEA Grapalat" w:hAnsi="GHEA Grapalat" w:cs="Sylfaen"/>
                <w:sz w:val="20"/>
                <w:szCs w:val="20"/>
              </w:rPr>
              <w:t>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ru-RU"/>
              </w:rPr>
              <w:t>)</w:t>
            </w:r>
            <w:r>
              <w:rPr>
                <w:rFonts w:ascii="GHEA Grapalat" w:hAnsi="GHEA Grapalat" w:cs="Arial"/>
                <w:sz w:val="20"/>
                <w:szCs w:val="20"/>
              </w:rPr>
              <w:t>`</w:t>
            </w:r>
          </w:p>
        </w:tc>
      </w:tr>
      <w:tr w:rsidR="00375C2D" w:rsidTr="00375C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75C2D" w:rsidRPr="002F0F37" w:rsidRDefault="00375C2D">
            <w:pPr>
              <w:rPr>
                <w:rFonts w:ascii="GHEA Grapalat" w:hAnsi="GHEA Grapalat" w:cs="Sylfaen"/>
                <w:sz w:val="20"/>
                <w:szCs w:val="20"/>
              </w:rPr>
            </w:pPr>
            <w:r w:rsidRPr="002F0F37">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sidRPr="002F0F37">
              <w:rPr>
                <w:rFonts w:ascii="GHEA Grapalat" w:hAnsi="GHEA Grapalat" w:cs="Sylfaen"/>
                <w:sz w:val="20"/>
                <w:szCs w:val="20"/>
              </w:rPr>
              <w:t xml:space="preserve"> (</w:t>
            </w:r>
            <w:r>
              <w:rPr>
                <w:rFonts w:ascii="GHEA Grapalat" w:hAnsi="GHEA Grapalat" w:cs="Sylfaen"/>
                <w:sz w:val="20"/>
                <w:szCs w:val="20"/>
              </w:rPr>
              <w:t>թվերով</w:t>
            </w:r>
            <w:r w:rsidRPr="002F0F37">
              <w:rPr>
                <w:rFonts w:ascii="GHEA Grapalat" w:hAnsi="GHEA Grapalat" w:cs="Arial"/>
                <w:sz w:val="20"/>
                <w:szCs w:val="20"/>
              </w:rPr>
              <w:t xml:space="preserve"> </w:t>
            </w:r>
            <w:r>
              <w:rPr>
                <w:rFonts w:ascii="GHEA Grapalat" w:hAnsi="GHEA Grapalat" w:cs="Sylfaen"/>
                <w:sz w:val="20"/>
                <w:szCs w:val="20"/>
              </w:rPr>
              <w:t>և</w:t>
            </w:r>
            <w:r w:rsidRPr="002F0F37">
              <w:rPr>
                <w:rFonts w:ascii="GHEA Grapalat" w:hAnsi="GHEA Grapalat" w:cs="Arial"/>
                <w:sz w:val="20"/>
                <w:szCs w:val="20"/>
              </w:rPr>
              <w:t xml:space="preserve"> </w:t>
            </w:r>
            <w:r>
              <w:rPr>
                <w:rFonts w:ascii="GHEA Grapalat" w:hAnsi="GHEA Grapalat" w:cs="Sylfaen"/>
                <w:sz w:val="20"/>
                <w:szCs w:val="20"/>
              </w:rPr>
              <w:t>բառերով</w:t>
            </w:r>
            <w:r w:rsidRPr="002F0F37">
              <w:rPr>
                <w:rFonts w:ascii="GHEA Grapalat" w:hAnsi="GHEA Grapalat" w:cs="Sylfaen"/>
                <w:sz w:val="20"/>
                <w:szCs w:val="20"/>
              </w:rPr>
              <w:t>)</w:t>
            </w:r>
            <w:r>
              <w:rPr>
                <w:rFonts w:ascii="GHEA Grapalat" w:hAnsi="GHEA Grapalat" w:cs="Sylfaen"/>
                <w:sz w:val="20"/>
                <w:szCs w:val="20"/>
                <w:lang w:val="hy-AM"/>
              </w:rPr>
              <w:t xml:space="preserve">  </w:t>
            </w:r>
            <w:r w:rsidRPr="002F0F37">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sidRPr="002F0F37">
              <w:rPr>
                <w:rFonts w:ascii="GHEA Grapalat" w:hAnsi="GHEA Grapalat" w:cs="Sylfaen"/>
                <w:sz w:val="20"/>
                <w:szCs w:val="20"/>
              </w:rPr>
              <w:t>)</w:t>
            </w:r>
          </w:p>
        </w:tc>
      </w:tr>
      <w:tr w:rsidR="00375C2D" w:rsidTr="00375C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75C2D" w:rsidRDefault="00375C2D">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կոդով</w:t>
            </w:r>
            <w:r>
              <w:rPr>
                <w:rFonts w:ascii="GHEA Grapalat" w:hAnsi="GHEA Grapalat" w:cs="Arial"/>
                <w:sz w:val="20"/>
                <w:szCs w:val="20"/>
              </w:rPr>
              <w:t>)`</w:t>
            </w:r>
          </w:p>
        </w:tc>
      </w:tr>
      <w:tr w:rsidR="00375C2D" w:rsidTr="00375C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75C2D" w:rsidRDefault="00375C2D">
            <w:pPr>
              <w:rPr>
                <w:rFonts w:ascii="GHEA Grapalat" w:hAnsi="GHEA Grapalat" w:cs="Arial"/>
                <w:sz w:val="20"/>
                <w:szCs w:val="20"/>
                <w:lang w:val="hy-AM"/>
              </w:rPr>
            </w:pPr>
            <w:r w:rsidRPr="002F0F37">
              <w:rPr>
                <w:rFonts w:ascii="GHEA Grapalat" w:hAnsi="GHEA Grapalat" w:cs="Sylfaen"/>
                <w:sz w:val="20"/>
                <w:szCs w:val="20"/>
              </w:rPr>
              <w:t>1</w:t>
            </w:r>
            <w:r>
              <w:rPr>
                <w:rFonts w:ascii="GHEA Grapalat" w:hAnsi="GHEA Grapalat" w:cs="Sylfaen"/>
                <w:sz w:val="20"/>
                <w:szCs w:val="20"/>
                <w:lang w:val="hy-AM"/>
              </w:rPr>
              <w:t>7</w:t>
            </w:r>
            <w:r w:rsidRPr="002F0F37">
              <w:rPr>
                <w:rFonts w:ascii="GHEA Grapalat" w:hAnsi="GHEA Grapalat" w:cs="Sylfaen"/>
                <w:sz w:val="20"/>
                <w:szCs w:val="20"/>
              </w:rPr>
              <w:t>.</w:t>
            </w:r>
            <w:r>
              <w:rPr>
                <w:rFonts w:ascii="GHEA Grapalat" w:hAnsi="GHEA Grapalat" w:cs="Sylfaen"/>
                <w:sz w:val="20"/>
                <w:szCs w:val="20"/>
              </w:rPr>
              <w:t>Գործարքի</w:t>
            </w:r>
            <w:r w:rsidRPr="002F0F37">
              <w:rPr>
                <w:rFonts w:ascii="GHEA Grapalat" w:hAnsi="GHEA Grapalat" w:cs="Arial"/>
                <w:sz w:val="20"/>
                <w:szCs w:val="20"/>
              </w:rPr>
              <w:t xml:space="preserve"> (</w:t>
            </w:r>
            <w:r>
              <w:rPr>
                <w:rFonts w:ascii="GHEA Grapalat" w:hAnsi="GHEA Grapalat" w:cs="Sylfaen"/>
                <w:sz w:val="20"/>
                <w:szCs w:val="20"/>
              </w:rPr>
              <w:t>վճարման</w:t>
            </w:r>
            <w:r w:rsidRPr="002F0F37">
              <w:rPr>
                <w:rFonts w:ascii="GHEA Grapalat" w:hAnsi="GHEA Grapalat" w:cs="Arial"/>
                <w:sz w:val="20"/>
                <w:szCs w:val="20"/>
              </w:rPr>
              <w:t xml:space="preserve">) </w:t>
            </w:r>
            <w:r>
              <w:rPr>
                <w:rFonts w:ascii="GHEA Grapalat" w:hAnsi="GHEA Grapalat" w:cs="Sylfaen"/>
                <w:sz w:val="20"/>
                <w:szCs w:val="20"/>
              </w:rPr>
              <w:t>նպատակը</w:t>
            </w:r>
            <w:r w:rsidRPr="002F0F37">
              <w:rPr>
                <w:rFonts w:ascii="GHEA Grapalat" w:hAnsi="GHEA Grapalat" w:cs="Arial"/>
                <w:sz w:val="20"/>
                <w:szCs w:val="20"/>
              </w:rPr>
              <w:t>`</w:t>
            </w:r>
            <w:r>
              <w:rPr>
                <w:rFonts w:ascii="GHEA Grapalat" w:hAnsi="GHEA Grapalat" w:cs="Arial"/>
                <w:sz w:val="20"/>
                <w:szCs w:val="20"/>
                <w:lang w:val="hy-AM"/>
              </w:rPr>
              <w:t xml:space="preserve">  </w:t>
            </w:r>
            <w:r w:rsidRPr="002F0F37">
              <w:rPr>
                <w:rFonts w:ascii="GHEA Grapalat" w:hAnsi="GHEA Grapalat" w:cs="Sylfaen"/>
                <w:bCs/>
                <w:i/>
                <w:sz w:val="20"/>
                <w:szCs w:val="20"/>
              </w:rPr>
              <w:t>(</w:t>
            </w:r>
            <w:r>
              <w:rPr>
                <w:rFonts w:ascii="GHEA Grapalat" w:hAnsi="GHEA Grapalat" w:cs="Sylfaen"/>
                <w:bCs/>
                <w:i/>
                <w:sz w:val="20"/>
                <w:szCs w:val="20"/>
              </w:rPr>
              <w:t>որակավորման</w:t>
            </w:r>
            <w:r w:rsidRPr="002F0F37">
              <w:rPr>
                <w:rFonts w:ascii="GHEA Grapalat" w:hAnsi="GHEA Grapalat" w:cs="Sylfaen"/>
                <w:bCs/>
                <w:i/>
                <w:sz w:val="20"/>
                <w:szCs w:val="20"/>
              </w:rPr>
              <w:t xml:space="preserve"> </w:t>
            </w:r>
            <w:r>
              <w:rPr>
                <w:rFonts w:ascii="GHEA Grapalat" w:hAnsi="GHEA Grapalat" w:cs="Sylfaen"/>
                <w:bCs/>
                <w:i/>
                <w:sz w:val="20"/>
                <w:szCs w:val="20"/>
              </w:rPr>
              <w:t>ապահովմ</w:t>
            </w:r>
            <w:r>
              <w:rPr>
                <w:rFonts w:ascii="GHEA Grapalat" w:hAnsi="GHEA Grapalat" w:cs="Sylfaen"/>
                <w:bCs/>
                <w:i/>
                <w:sz w:val="20"/>
                <w:szCs w:val="20"/>
                <w:lang w:val="hy-AM"/>
              </w:rPr>
              <w:t>ան համար</w:t>
            </w:r>
            <w:r w:rsidRPr="002F0F37">
              <w:rPr>
                <w:rFonts w:ascii="GHEA Grapalat" w:hAnsi="GHEA Grapalat" w:cs="Sylfaen"/>
                <w:bCs/>
                <w:i/>
                <w:sz w:val="20"/>
                <w:szCs w:val="20"/>
              </w:rPr>
              <w:t>)</w:t>
            </w:r>
          </w:p>
        </w:tc>
      </w:tr>
      <w:tr w:rsidR="00375C2D" w:rsidTr="00375C2D">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375C2D" w:rsidRPr="002F0F37" w:rsidRDefault="00375C2D">
            <w:pPr>
              <w:rPr>
                <w:rFonts w:ascii="GHEA Grapalat" w:hAnsi="GHEA Grapalat" w:cs="Arial"/>
                <w:sz w:val="20"/>
                <w:szCs w:val="20"/>
              </w:rPr>
            </w:pPr>
            <w:r w:rsidRPr="002F0F37">
              <w:rPr>
                <w:rFonts w:ascii="GHEA Grapalat" w:hAnsi="GHEA Grapalat" w:cs="Sylfaen"/>
                <w:sz w:val="20"/>
                <w:szCs w:val="20"/>
              </w:rPr>
              <w:t>1</w:t>
            </w:r>
            <w:r>
              <w:rPr>
                <w:rFonts w:ascii="GHEA Grapalat" w:hAnsi="GHEA Grapalat" w:cs="Sylfaen"/>
                <w:sz w:val="20"/>
                <w:szCs w:val="20"/>
                <w:lang w:val="hy-AM"/>
              </w:rPr>
              <w:t>8</w:t>
            </w:r>
            <w:r w:rsidRPr="002F0F37">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sidRPr="002F0F37">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sidRPr="002F0F37">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r>
              <w:rPr>
                <w:rFonts w:ascii="GHEA Grapalat" w:hAnsi="GHEA Grapalat" w:cs="Sylfaen"/>
                <w:sz w:val="20"/>
                <w:szCs w:val="20"/>
              </w:rPr>
              <w:t>այմանագրի</w:t>
            </w:r>
            <w:r w:rsidRPr="002F0F37">
              <w:rPr>
                <w:rFonts w:ascii="GHEA Grapalat" w:hAnsi="GHEA Grapalat" w:cs="Sylfaen"/>
                <w:sz w:val="20"/>
                <w:szCs w:val="20"/>
              </w:rPr>
              <w:t xml:space="preserve"> </w:t>
            </w:r>
            <w:r w:rsidRPr="002F0F37">
              <w:rPr>
                <w:rFonts w:ascii="GHEA Grapalat" w:hAnsi="GHEA Grapalat" w:cs="Arial"/>
                <w:sz w:val="20"/>
                <w:szCs w:val="20"/>
              </w:rPr>
              <w:t xml:space="preserve"> </w:t>
            </w:r>
            <w:r>
              <w:rPr>
                <w:rFonts w:ascii="GHEA Grapalat" w:hAnsi="GHEA Grapalat" w:cs="Sylfaen"/>
                <w:sz w:val="20"/>
                <w:szCs w:val="20"/>
              </w:rPr>
              <w:t>ծածկագիրը</w:t>
            </w:r>
            <w:r>
              <w:rPr>
                <w:rFonts w:ascii="GHEA Grapalat" w:hAnsi="GHEA Grapalat" w:cs="Arial"/>
                <w:sz w:val="20"/>
                <w:szCs w:val="20"/>
                <w:lang w:val="hy-AM"/>
              </w:rPr>
              <w:t xml:space="preserve"> որի հիման վրա կատարվում է  գանձումը</w:t>
            </w:r>
            <w:r w:rsidRPr="002F0F37">
              <w:rPr>
                <w:rFonts w:ascii="GHEA Grapalat" w:hAnsi="GHEA Grapalat" w:cs="Arial"/>
                <w:sz w:val="20"/>
                <w:szCs w:val="20"/>
              </w:rPr>
              <w:t>)</w:t>
            </w:r>
            <w:r w:rsidRPr="002F0F37">
              <w:rPr>
                <w:rFonts w:ascii="GHEA Grapalat" w:hAnsi="GHEA Grapalat" w:cs="Sylfaen"/>
                <w:sz w:val="20"/>
                <w:szCs w:val="20"/>
              </w:rPr>
              <w:t>`</w:t>
            </w:r>
          </w:p>
          <w:p w:rsidR="00375C2D" w:rsidRPr="002F0F37" w:rsidRDefault="00375C2D">
            <w:pPr>
              <w:rPr>
                <w:rFonts w:ascii="GHEA Grapalat" w:hAnsi="GHEA Grapalat" w:cs="Arial"/>
                <w:sz w:val="20"/>
                <w:szCs w:val="20"/>
              </w:rPr>
            </w:pPr>
          </w:p>
        </w:tc>
      </w:tr>
      <w:tr w:rsidR="00375C2D" w:rsidTr="00375C2D">
        <w:trPr>
          <w:trHeight w:val="704"/>
        </w:trPr>
        <w:tc>
          <w:tcPr>
            <w:tcW w:w="10980" w:type="dxa"/>
            <w:gridSpan w:val="2"/>
            <w:tcBorders>
              <w:top w:val="nil"/>
              <w:left w:val="single" w:sz="4" w:space="0" w:color="auto"/>
              <w:bottom w:val="single" w:sz="4" w:space="0" w:color="auto"/>
              <w:right w:val="single" w:sz="4" w:space="0" w:color="000000"/>
            </w:tcBorders>
            <w:noWrap/>
            <w:vAlign w:val="bottom"/>
          </w:tcPr>
          <w:p w:rsidR="00375C2D" w:rsidRDefault="00375C2D">
            <w:pPr>
              <w:rPr>
                <w:rFonts w:ascii="GHEA Grapalat" w:hAnsi="GHEA Grapalat" w:cs="Arial"/>
                <w:sz w:val="20"/>
                <w:szCs w:val="20"/>
                <w:lang w:val="hy-AM"/>
              </w:rPr>
            </w:pPr>
          </w:p>
        </w:tc>
      </w:tr>
      <w:tr w:rsidR="00375C2D" w:rsidTr="00375C2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5C2D" w:rsidRDefault="00375C2D">
            <w:pPr>
              <w:rPr>
                <w:rFonts w:ascii="GHEA Grapalat" w:hAnsi="GHEA Grapalat" w:cs="Sylfaen"/>
                <w:sz w:val="20"/>
                <w:szCs w:val="20"/>
                <w:lang w:val="hy-AM"/>
              </w:rPr>
            </w:pPr>
            <w:r>
              <w:rPr>
                <w:rFonts w:ascii="GHEA Grapalat" w:hAnsi="GHEA Grapalat" w:cs="Sylfaen"/>
                <w:sz w:val="20"/>
                <w:szCs w:val="20"/>
                <w:lang w:val="hy-AM"/>
              </w:rPr>
              <w:t>19. Վճարման պայմանները՝                                &lt;ակցեպտավորված վճարում&gt;</w:t>
            </w:r>
          </w:p>
          <w:p w:rsidR="00375C2D" w:rsidRDefault="00375C2D">
            <w:pPr>
              <w:rPr>
                <w:rFonts w:ascii="GHEA Grapalat" w:hAnsi="GHEA Grapalat" w:cs="Sylfaen"/>
                <w:sz w:val="20"/>
                <w:szCs w:val="20"/>
                <w:lang w:val="ru-RU"/>
              </w:rPr>
            </w:pPr>
          </w:p>
        </w:tc>
      </w:tr>
      <w:tr w:rsidR="00375C2D" w:rsidTr="00375C2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5C2D" w:rsidRDefault="00375C2D">
            <w:pPr>
              <w:rPr>
                <w:rFonts w:ascii="GHEA Grapalat" w:hAnsi="GHEA Grapalat" w:cs="Sylfaen"/>
                <w:sz w:val="20"/>
                <w:szCs w:val="20"/>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r>
              <w:rPr>
                <w:rFonts w:ascii="GHEA Grapalat" w:hAnsi="GHEA Grapalat" w:cs="Sylfaen"/>
                <w:sz w:val="20"/>
                <w:szCs w:val="20"/>
              </w:rPr>
              <w:t>էջ</w:t>
            </w:r>
          </w:p>
          <w:p w:rsidR="00375C2D" w:rsidRDefault="00375C2D">
            <w:pPr>
              <w:rPr>
                <w:rFonts w:ascii="GHEA Grapalat" w:hAnsi="GHEA Grapalat" w:cs="Sylfaen"/>
                <w:sz w:val="20"/>
                <w:szCs w:val="20"/>
                <w:lang w:val="hy-AM"/>
              </w:rPr>
            </w:pPr>
          </w:p>
        </w:tc>
      </w:tr>
      <w:tr w:rsidR="00375C2D" w:rsidTr="00375C2D">
        <w:trPr>
          <w:trHeight w:val="2194"/>
        </w:trPr>
        <w:tc>
          <w:tcPr>
            <w:tcW w:w="5616" w:type="dxa"/>
            <w:tcBorders>
              <w:top w:val="nil"/>
              <w:left w:val="single" w:sz="4" w:space="0" w:color="auto"/>
              <w:bottom w:val="single" w:sz="4" w:space="0" w:color="auto"/>
              <w:right w:val="single" w:sz="4" w:space="0" w:color="auto"/>
            </w:tcBorders>
            <w:noWrap/>
            <w:vAlign w:val="bottom"/>
          </w:tcPr>
          <w:p w:rsidR="00375C2D" w:rsidRPr="002F0F37" w:rsidRDefault="00375C2D">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sidRPr="002F0F37">
              <w:rPr>
                <w:rFonts w:ascii="GHEA Grapalat" w:hAnsi="GHEA Grapalat" w:cs="Arial"/>
                <w:sz w:val="20"/>
                <w:szCs w:val="20"/>
              </w:rPr>
              <w:t>.</w:t>
            </w:r>
            <w:r>
              <w:rPr>
                <w:rFonts w:ascii="GHEA Grapalat" w:hAnsi="GHEA Grapalat" w:cs="Sylfaen"/>
                <w:sz w:val="20"/>
                <w:szCs w:val="20"/>
              </w:rPr>
              <w:t>ա</w:t>
            </w:r>
            <w:r w:rsidRPr="002F0F37">
              <w:rPr>
                <w:rFonts w:ascii="GHEA Grapalat" w:hAnsi="GHEA Grapalat" w:cs="Sylfaen"/>
                <w:sz w:val="20"/>
                <w:szCs w:val="20"/>
              </w:rPr>
              <w:t xml:space="preserve">. </w:t>
            </w:r>
            <w:r>
              <w:rPr>
                <w:rFonts w:ascii="GHEA Grapalat" w:hAnsi="GHEA Grapalat" w:cs="Sylfaen"/>
                <w:sz w:val="20"/>
                <w:szCs w:val="20"/>
              </w:rPr>
              <w:t>Շահառուի</w:t>
            </w:r>
            <w:r w:rsidRPr="002F0F37">
              <w:rPr>
                <w:rFonts w:ascii="GHEA Grapalat" w:hAnsi="GHEA Grapalat" w:cs="Sylfaen"/>
                <w:sz w:val="20"/>
                <w:szCs w:val="20"/>
              </w:rPr>
              <w:t xml:space="preserve"> </w:t>
            </w:r>
            <w:r>
              <w:rPr>
                <w:rFonts w:ascii="GHEA Grapalat" w:hAnsi="GHEA Grapalat" w:cs="Sylfaen"/>
                <w:sz w:val="20"/>
                <w:szCs w:val="20"/>
              </w:rPr>
              <w:t>ստորագրությունները</w:t>
            </w:r>
          </w:p>
          <w:p w:rsidR="00375C2D" w:rsidRPr="002F0F37" w:rsidRDefault="00375C2D">
            <w:pPr>
              <w:rPr>
                <w:rFonts w:ascii="GHEA Grapalat" w:hAnsi="GHEA Grapalat" w:cs="Sylfaen"/>
                <w:sz w:val="20"/>
                <w:szCs w:val="20"/>
              </w:rPr>
            </w:pPr>
          </w:p>
          <w:p w:rsidR="00375C2D" w:rsidRPr="002F0F37" w:rsidRDefault="00375C2D">
            <w:pPr>
              <w:jc w:val="right"/>
              <w:rPr>
                <w:rFonts w:ascii="GHEA Grapalat" w:hAnsi="GHEA Grapalat" w:cs="Tahoma"/>
                <w:color w:val="000000"/>
                <w:sz w:val="20"/>
                <w:szCs w:val="20"/>
              </w:rPr>
            </w:pPr>
            <w:r w:rsidRPr="002F0F37">
              <w:rPr>
                <w:rFonts w:ascii="GHEA Grapalat" w:hAnsi="GHEA Grapalat" w:cs="Tahoma"/>
                <w:color w:val="000000"/>
                <w:sz w:val="20"/>
                <w:szCs w:val="20"/>
              </w:rPr>
              <w:t>/____________________/</w:t>
            </w:r>
          </w:p>
          <w:p w:rsidR="00375C2D" w:rsidRPr="002F0F37" w:rsidRDefault="00375C2D">
            <w:pPr>
              <w:rPr>
                <w:rFonts w:ascii="GHEA Grapalat" w:hAnsi="GHEA Grapalat" w:cs="Tahoma"/>
                <w:color w:val="000000"/>
                <w:sz w:val="20"/>
                <w:szCs w:val="20"/>
              </w:rPr>
            </w:pPr>
          </w:p>
          <w:p w:rsidR="00375C2D" w:rsidRPr="002F0F37" w:rsidRDefault="00375C2D">
            <w:pPr>
              <w:rPr>
                <w:rFonts w:ascii="GHEA Grapalat" w:hAnsi="GHEA Grapalat" w:cs="Sylfaen"/>
                <w:sz w:val="20"/>
                <w:szCs w:val="20"/>
              </w:rPr>
            </w:pPr>
          </w:p>
          <w:p w:rsidR="00375C2D" w:rsidRPr="002F0F37" w:rsidRDefault="00375C2D">
            <w:pPr>
              <w:jc w:val="right"/>
              <w:rPr>
                <w:rFonts w:ascii="GHEA Grapalat" w:hAnsi="GHEA Grapalat" w:cs="Sylfaen"/>
                <w:sz w:val="20"/>
                <w:szCs w:val="20"/>
              </w:rPr>
            </w:pPr>
            <w:r w:rsidRPr="002F0F37">
              <w:rPr>
                <w:rFonts w:ascii="GHEA Grapalat" w:hAnsi="GHEA Grapalat" w:cs="Tahoma"/>
                <w:color w:val="000000"/>
                <w:sz w:val="20"/>
                <w:szCs w:val="20"/>
              </w:rPr>
              <w:t>/____________________/</w:t>
            </w:r>
          </w:p>
          <w:p w:rsidR="00375C2D" w:rsidRPr="002F0F37" w:rsidRDefault="00375C2D">
            <w:pPr>
              <w:rPr>
                <w:rFonts w:ascii="GHEA Grapalat" w:hAnsi="GHEA Grapalat" w:cs="Sylfaen"/>
                <w:sz w:val="20"/>
                <w:szCs w:val="20"/>
              </w:rPr>
            </w:pPr>
          </w:p>
          <w:p w:rsidR="00375C2D" w:rsidRPr="002F0F37" w:rsidRDefault="00375C2D">
            <w:pPr>
              <w:rPr>
                <w:rFonts w:ascii="GHEA Grapalat" w:hAnsi="GHEA Grapalat" w:cs="Sylfaen"/>
                <w:sz w:val="20"/>
                <w:szCs w:val="20"/>
              </w:rPr>
            </w:pPr>
            <w:r>
              <w:rPr>
                <w:rFonts w:ascii="GHEA Grapalat" w:hAnsi="GHEA Grapalat" w:cs="Sylfaen"/>
                <w:sz w:val="20"/>
                <w:szCs w:val="20"/>
                <w:lang w:val="hy-AM"/>
              </w:rPr>
              <w:t>22</w:t>
            </w:r>
            <w:r w:rsidRPr="002F0F37">
              <w:rPr>
                <w:rFonts w:ascii="GHEA Grapalat" w:hAnsi="GHEA Grapalat" w:cs="Sylfaen"/>
                <w:sz w:val="20"/>
                <w:szCs w:val="20"/>
              </w:rPr>
              <w:t>.</w:t>
            </w:r>
            <w:r>
              <w:rPr>
                <w:rFonts w:ascii="GHEA Grapalat" w:hAnsi="GHEA Grapalat" w:cs="Sylfaen"/>
                <w:sz w:val="20"/>
                <w:szCs w:val="20"/>
              </w:rPr>
              <w:t>բ</w:t>
            </w:r>
            <w:r w:rsidRPr="002F0F37">
              <w:rPr>
                <w:rFonts w:ascii="GHEA Grapalat" w:hAnsi="GHEA Grapalat" w:cs="Sylfaen"/>
                <w:sz w:val="20"/>
                <w:szCs w:val="20"/>
              </w:rPr>
              <w:t>.</w:t>
            </w:r>
          </w:p>
          <w:p w:rsidR="00375C2D" w:rsidRPr="002F0F37" w:rsidRDefault="00375C2D">
            <w:pPr>
              <w:rPr>
                <w:rFonts w:ascii="GHEA Grapalat" w:hAnsi="GHEA Grapalat" w:cs="Sylfaen"/>
                <w:sz w:val="20"/>
                <w:szCs w:val="20"/>
              </w:rPr>
            </w:pPr>
            <w:r w:rsidRPr="002F0F37">
              <w:rPr>
                <w:rFonts w:ascii="GHEA Grapalat" w:hAnsi="GHEA Grapalat" w:cs="Sylfaen"/>
                <w:sz w:val="20"/>
                <w:szCs w:val="20"/>
              </w:rPr>
              <w:t xml:space="preserve">                                                                             </w:t>
            </w:r>
            <w:r>
              <w:rPr>
                <w:rFonts w:ascii="GHEA Grapalat" w:hAnsi="GHEA Grapalat" w:cs="Sylfaen"/>
                <w:sz w:val="20"/>
                <w:szCs w:val="20"/>
              </w:rPr>
              <w:t>Կ</w:t>
            </w:r>
            <w:r w:rsidRPr="002F0F37">
              <w:rPr>
                <w:rFonts w:ascii="GHEA Grapalat" w:hAnsi="GHEA Grapalat" w:cs="Sylfaen"/>
                <w:sz w:val="20"/>
                <w:szCs w:val="20"/>
              </w:rPr>
              <w:t>.</w:t>
            </w:r>
            <w:r>
              <w:rPr>
                <w:rFonts w:ascii="GHEA Grapalat" w:hAnsi="GHEA Grapalat" w:cs="Sylfaen"/>
                <w:sz w:val="20"/>
                <w:szCs w:val="20"/>
              </w:rPr>
              <w:t>Տ</w:t>
            </w:r>
            <w:r w:rsidRPr="002F0F37">
              <w:rPr>
                <w:rFonts w:ascii="GHEA Grapalat" w:hAnsi="GHEA Grapalat" w:cs="Sylfaen"/>
                <w:sz w:val="20"/>
                <w:szCs w:val="20"/>
              </w:rPr>
              <w:t>.</w:t>
            </w:r>
          </w:p>
          <w:p w:rsidR="00375C2D" w:rsidRPr="002F0F37" w:rsidRDefault="00375C2D">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75C2D" w:rsidRPr="002F0F37" w:rsidRDefault="00375C2D">
            <w:pPr>
              <w:rPr>
                <w:rFonts w:ascii="GHEA Grapalat" w:hAnsi="GHEA Grapalat" w:cs="Sylfaen"/>
                <w:sz w:val="20"/>
                <w:szCs w:val="20"/>
              </w:rPr>
            </w:pPr>
            <w:r>
              <w:rPr>
                <w:rFonts w:ascii="GHEA Grapalat" w:hAnsi="GHEA Grapalat" w:cs="Arial"/>
                <w:sz w:val="20"/>
                <w:szCs w:val="20"/>
                <w:lang w:val="hy-AM"/>
              </w:rPr>
              <w:t>2</w:t>
            </w:r>
            <w:r w:rsidRPr="002F0F37">
              <w:rPr>
                <w:rFonts w:ascii="GHEA Grapalat" w:hAnsi="GHEA Grapalat" w:cs="Arial"/>
                <w:sz w:val="20"/>
                <w:szCs w:val="20"/>
              </w:rPr>
              <w:t>1.</w:t>
            </w:r>
            <w:r>
              <w:rPr>
                <w:rFonts w:ascii="GHEA Grapalat" w:hAnsi="GHEA Grapalat" w:cs="Sylfaen"/>
                <w:sz w:val="20"/>
                <w:szCs w:val="20"/>
              </w:rPr>
              <w:t>ա</w:t>
            </w:r>
            <w:r w:rsidRPr="002F0F37">
              <w:rPr>
                <w:rFonts w:ascii="GHEA Grapalat" w:hAnsi="GHEA Grapalat" w:cs="Sylfaen"/>
                <w:sz w:val="20"/>
                <w:szCs w:val="20"/>
              </w:rPr>
              <w:t xml:space="preserve">. </w:t>
            </w:r>
            <w:r>
              <w:rPr>
                <w:rFonts w:ascii="Courier New" w:hAnsi="Courier New" w:cs="Courier New"/>
                <w:sz w:val="20"/>
                <w:szCs w:val="20"/>
              </w:rPr>
              <w:t> </w:t>
            </w:r>
            <w:r>
              <w:rPr>
                <w:rFonts w:ascii="GHEA Grapalat" w:hAnsi="GHEA Grapalat" w:cs="Sylfaen"/>
                <w:sz w:val="20"/>
                <w:szCs w:val="20"/>
              </w:rPr>
              <w:t>Վճարողի</w:t>
            </w:r>
            <w:r w:rsidRPr="002F0F37">
              <w:rPr>
                <w:rFonts w:ascii="GHEA Grapalat" w:hAnsi="GHEA Grapalat" w:cs="Sylfaen"/>
                <w:sz w:val="20"/>
                <w:szCs w:val="20"/>
              </w:rPr>
              <w:t xml:space="preserve"> </w:t>
            </w:r>
            <w:r>
              <w:rPr>
                <w:rFonts w:ascii="GHEA Grapalat" w:hAnsi="GHEA Grapalat" w:cs="Sylfaen"/>
                <w:sz w:val="20"/>
                <w:szCs w:val="20"/>
              </w:rPr>
              <w:t>ստորագրությունները</w:t>
            </w:r>
            <w:r w:rsidRPr="002F0F37">
              <w:rPr>
                <w:rFonts w:ascii="GHEA Grapalat" w:hAnsi="GHEA Grapalat" w:cs="Sylfaen"/>
                <w:sz w:val="20"/>
                <w:szCs w:val="20"/>
              </w:rPr>
              <w:t>`</w:t>
            </w:r>
          </w:p>
          <w:p w:rsidR="00375C2D" w:rsidRPr="002F0F37" w:rsidRDefault="00375C2D">
            <w:pPr>
              <w:jc w:val="right"/>
              <w:rPr>
                <w:rFonts w:ascii="GHEA Grapalat" w:hAnsi="GHEA Grapalat" w:cs="Sylfaen"/>
                <w:sz w:val="20"/>
                <w:szCs w:val="20"/>
              </w:rPr>
            </w:pPr>
          </w:p>
          <w:p w:rsidR="00375C2D" w:rsidRPr="002F0F37" w:rsidRDefault="00375C2D">
            <w:pPr>
              <w:rPr>
                <w:rFonts w:ascii="GHEA Grapalat" w:hAnsi="GHEA Grapalat" w:cs="Sylfaen"/>
                <w:sz w:val="20"/>
                <w:szCs w:val="20"/>
              </w:rPr>
            </w:pPr>
            <w:r w:rsidRPr="002F0F37">
              <w:rPr>
                <w:rFonts w:ascii="GHEA Grapalat" w:hAnsi="GHEA Grapalat" w:cs="Tahoma"/>
                <w:color w:val="000000"/>
                <w:sz w:val="20"/>
                <w:szCs w:val="20"/>
              </w:rPr>
              <w:t xml:space="preserve">                                               /____________________/</w:t>
            </w:r>
          </w:p>
          <w:p w:rsidR="00375C2D" w:rsidRPr="002F0F37" w:rsidRDefault="00375C2D">
            <w:pPr>
              <w:jc w:val="right"/>
              <w:rPr>
                <w:rFonts w:ascii="GHEA Grapalat" w:hAnsi="GHEA Grapalat" w:cs="Tahoma"/>
                <w:color w:val="000000"/>
                <w:sz w:val="20"/>
                <w:szCs w:val="20"/>
              </w:rPr>
            </w:pPr>
          </w:p>
          <w:p w:rsidR="00375C2D" w:rsidRPr="002F0F37" w:rsidRDefault="00375C2D">
            <w:pPr>
              <w:jc w:val="right"/>
              <w:rPr>
                <w:rFonts w:ascii="GHEA Grapalat" w:hAnsi="GHEA Grapalat" w:cs="Tahoma"/>
                <w:color w:val="000000"/>
                <w:sz w:val="20"/>
                <w:szCs w:val="20"/>
              </w:rPr>
            </w:pPr>
          </w:p>
          <w:p w:rsidR="00375C2D" w:rsidRPr="002F0F37" w:rsidRDefault="00375C2D">
            <w:pPr>
              <w:jc w:val="right"/>
              <w:rPr>
                <w:rFonts w:ascii="GHEA Grapalat" w:hAnsi="GHEA Grapalat" w:cs="Sylfaen"/>
                <w:sz w:val="20"/>
                <w:szCs w:val="20"/>
              </w:rPr>
            </w:pPr>
            <w:r w:rsidRPr="002F0F37">
              <w:rPr>
                <w:rFonts w:ascii="GHEA Grapalat" w:hAnsi="GHEA Grapalat" w:cs="Tahoma"/>
                <w:color w:val="000000"/>
                <w:sz w:val="20"/>
                <w:szCs w:val="20"/>
              </w:rPr>
              <w:t>/____________________/</w:t>
            </w:r>
          </w:p>
          <w:p w:rsidR="00375C2D" w:rsidRPr="002F0F37" w:rsidRDefault="00375C2D">
            <w:pPr>
              <w:jc w:val="right"/>
              <w:rPr>
                <w:rFonts w:ascii="GHEA Grapalat" w:hAnsi="GHEA Grapalat" w:cs="Sylfaen"/>
                <w:sz w:val="20"/>
                <w:szCs w:val="20"/>
              </w:rPr>
            </w:pPr>
          </w:p>
          <w:p w:rsidR="00375C2D" w:rsidRPr="002F0F37" w:rsidRDefault="00375C2D">
            <w:pPr>
              <w:jc w:val="right"/>
              <w:rPr>
                <w:rFonts w:ascii="GHEA Grapalat" w:hAnsi="GHEA Grapalat" w:cs="Sylfaen"/>
                <w:sz w:val="20"/>
                <w:szCs w:val="20"/>
              </w:rPr>
            </w:pPr>
            <w:r>
              <w:rPr>
                <w:rFonts w:ascii="GHEA Grapalat" w:hAnsi="GHEA Grapalat" w:cs="Sylfaen"/>
                <w:sz w:val="20"/>
                <w:szCs w:val="20"/>
                <w:lang w:val="hy-AM"/>
              </w:rPr>
              <w:t>2</w:t>
            </w:r>
            <w:r w:rsidRPr="002F0F37">
              <w:rPr>
                <w:rFonts w:ascii="GHEA Grapalat" w:hAnsi="GHEA Grapalat" w:cs="Sylfaen"/>
                <w:sz w:val="20"/>
                <w:szCs w:val="20"/>
              </w:rPr>
              <w:t>1.</w:t>
            </w:r>
            <w:r>
              <w:rPr>
                <w:rFonts w:ascii="GHEA Grapalat" w:hAnsi="GHEA Grapalat" w:cs="Sylfaen"/>
                <w:sz w:val="20"/>
                <w:szCs w:val="20"/>
              </w:rPr>
              <w:t>բ</w:t>
            </w:r>
            <w:r w:rsidRPr="002F0F37">
              <w:rPr>
                <w:rFonts w:ascii="GHEA Grapalat" w:hAnsi="GHEA Grapalat" w:cs="Sylfaen"/>
                <w:sz w:val="20"/>
                <w:szCs w:val="20"/>
              </w:rPr>
              <w:t xml:space="preserve">.                                                                    </w:t>
            </w:r>
            <w:r>
              <w:rPr>
                <w:rFonts w:ascii="GHEA Grapalat" w:hAnsi="GHEA Grapalat" w:cs="Sylfaen"/>
                <w:sz w:val="20"/>
                <w:szCs w:val="20"/>
              </w:rPr>
              <w:t>Կ</w:t>
            </w:r>
            <w:r w:rsidRPr="002F0F37">
              <w:rPr>
                <w:rFonts w:ascii="GHEA Grapalat" w:hAnsi="GHEA Grapalat" w:cs="Sylfaen"/>
                <w:sz w:val="20"/>
                <w:szCs w:val="20"/>
              </w:rPr>
              <w:t>.</w:t>
            </w:r>
            <w:r>
              <w:rPr>
                <w:rFonts w:ascii="GHEA Grapalat" w:hAnsi="GHEA Grapalat" w:cs="Sylfaen"/>
                <w:sz w:val="20"/>
                <w:szCs w:val="20"/>
              </w:rPr>
              <w:t>Տ</w:t>
            </w:r>
            <w:r w:rsidRPr="002F0F37">
              <w:rPr>
                <w:rFonts w:ascii="GHEA Grapalat" w:hAnsi="GHEA Grapalat" w:cs="Sylfaen"/>
                <w:sz w:val="20"/>
                <w:szCs w:val="20"/>
              </w:rPr>
              <w:t>.</w:t>
            </w:r>
          </w:p>
          <w:p w:rsidR="00375C2D" w:rsidRPr="002F0F37" w:rsidRDefault="00375C2D">
            <w:pPr>
              <w:jc w:val="right"/>
              <w:rPr>
                <w:rFonts w:ascii="GHEA Grapalat" w:hAnsi="GHEA Grapalat" w:cs="Sylfaen"/>
                <w:sz w:val="20"/>
                <w:szCs w:val="20"/>
              </w:rPr>
            </w:pPr>
          </w:p>
        </w:tc>
      </w:tr>
      <w:tr w:rsidR="00375C2D" w:rsidTr="00375C2D">
        <w:trPr>
          <w:trHeight w:val="2058"/>
        </w:trPr>
        <w:tc>
          <w:tcPr>
            <w:tcW w:w="5616" w:type="dxa"/>
            <w:tcBorders>
              <w:top w:val="single" w:sz="4" w:space="0" w:color="auto"/>
              <w:left w:val="single" w:sz="4" w:space="0" w:color="auto"/>
              <w:bottom w:val="nil"/>
              <w:right w:val="single" w:sz="4" w:space="0" w:color="auto"/>
            </w:tcBorders>
            <w:noWrap/>
            <w:vAlign w:val="bottom"/>
          </w:tcPr>
          <w:p w:rsidR="00375C2D" w:rsidRPr="002F0F37" w:rsidRDefault="00375C2D">
            <w:pPr>
              <w:rPr>
                <w:rFonts w:ascii="GHEA Grapalat" w:hAnsi="GHEA Grapalat" w:cs="Tahoma"/>
                <w:color w:val="000000"/>
                <w:sz w:val="20"/>
                <w:szCs w:val="20"/>
              </w:rPr>
            </w:pPr>
            <w:r w:rsidRPr="002F0F37">
              <w:rPr>
                <w:rFonts w:ascii="GHEA Grapalat" w:hAnsi="GHEA Grapalat" w:cs="Tahoma"/>
                <w:color w:val="000000"/>
                <w:sz w:val="20"/>
                <w:szCs w:val="20"/>
              </w:rPr>
              <w:t>2</w:t>
            </w:r>
            <w:r>
              <w:rPr>
                <w:rFonts w:ascii="GHEA Grapalat" w:hAnsi="GHEA Grapalat" w:cs="Tahoma"/>
                <w:color w:val="000000"/>
                <w:sz w:val="20"/>
                <w:szCs w:val="20"/>
                <w:lang w:val="hy-AM"/>
              </w:rPr>
              <w:t>4</w:t>
            </w:r>
            <w:r w:rsidRPr="002F0F37">
              <w:rPr>
                <w:rFonts w:ascii="GHEA Grapalat" w:hAnsi="GHEA Grapalat" w:cs="Tahoma"/>
                <w:color w:val="000000"/>
                <w:sz w:val="20"/>
                <w:szCs w:val="20"/>
              </w:rPr>
              <w:t>.</w:t>
            </w:r>
            <w:r>
              <w:rPr>
                <w:rFonts w:ascii="GHEA Grapalat" w:hAnsi="GHEA Grapalat" w:cs="Tahoma"/>
                <w:color w:val="000000"/>
                <w:sz w:val="20"/>
                <w:szCs w:val="20"/>
              </w:rPr>
              <w:t>ա</w:t>
            </w:r>
            <w:r w:rsidRPr="002F0F37">
              <w:rPr>
                <w:rFonts w:ascii="GHEA Grapalat" w:hAnsi="GHEA Grapalat" w:cs="Tahoma"/>
                <w:color w:val="000000"/>
                <w:sz w:val="20"/>
                <w:szCs w:val="20"/>
              </w:rPr>
              <w:t xml:space="preserve">.   </w:t>
            </w:r>
            <w:r>
              <w:rPr>
                <w:rFonts w:ascii="GHEA Grapalat" w:hAnsi="GHEA Grapalat" w:cs="Tahoma"/>
                <w:color w:val="000000"/>
                <w:sz w:val="20"/>
                <w:szCs w:val="20"/>
                <w:lang w:val="hy-AM"/>
              </w:rPr>
              <w:t>Շահառուին  սպասարկող ֆինանսական կազմակերպություն</w:t>
            </w:r>
            <w:r w:rsidRPr="002F0F37">
              <w:rPr>
                <w:rFonts w:ascii="GHEA Grapalat" w:hAnsi="GHEA Grapalat" w:cs="Tahoma"/>
                <w:color w:val="000000"/>
                <w:sz w:val="20"/>
                <w:szCs w:val="20"/>
              </w:rPr>
              <w:t xml:space="preserve"> </w:t>
            </w:r>
          </w:p>
          <w:p w:rsidR="00375C2D" w:rsidRDefault="00375C2D">
            <w:pPr>
              <w:rPr>
                <w:rFonts w:ascii="GHEA Grapalat" w:hAnsi="GHEA Grapalat" w:cs="Tahoma"/>
                <w:color w:val="000000"/>
                <w:sz w:val="20"/>
                <w:szCs w:val="20"/>
                <w:lang w:val="hy-AM"/>
              </w:rPr>
            </w:pPr>
            <w:r w:rsidRPr="002F0F37">
              <w:rPr>
                <w:rFonts w:ascii="GHEA Grapalat" w:hAnsi="GHEA Grapalat" w:cs="Tahoma"/>
                <w:color w:val="000000"/>
                <w:sz w:val="20"/>
                <w:szCs w:val="20"/>
              </w:rPr>
              <w:t xml:space="preserve">                             </w:t>
            </w:r>
            <w:r>
              <w:rPr>
                <w:rFonts w:ascii="GHEA Grapalat" w:hAnsi="GHEA Grapalat" w:cs="Tahoma"/>
                <w:color w:val="000000"/>
                <w:sz w:val="20"/>
                <w:szCs w:val="20"/>
                <w:lang w:val="hy-AM"/>
              </w:rPr>
              <w:t xml:space="preserve">                 </w:t>
            </w:r>
          </w:p>
          <w:p w:rsidR="00375C2D" w:rsidRPr="002F0F37" w:rsidRDefault="00375C2D">
            <w:pPr>
              <w:rPr>
                <w:rFonts w:ascii="GHEA Grapalat" w:hAnsi="GHEA Grapalat" w:cs="Tahoma"/>
                <w:color w:val="000000"/>
                <w:sz w:val="20"/>
                <w:szCs w:val="20"/>
              </w:rPr>
            </w:pPr>
            <w:r>
              <w:rPr>
                <w:rFonts w:ascii="GHEA Grapalat" w:hAnsi="GHEA Grapalat" w:cs="Tahoma"/>
                <w:color w:val="000000"/>
                <w:sz w:val="20"/>
                <w:szCs w:val="20"/>
                <w:lang w:val="hy-AM"/>
              </w:rPr>
              <w:t xml:space="preserve">                                                 </w:t>
            </w:r>
            <w:r w:rsidRPr="002F0F37">
              <w:rPr>
                <w:rFonts w:ascii="GHEA Grapalat" w:hAnsi="GHEA Grapalat" w:cs="Tahoma"/>
                <w:color w:val="000000"/>
                <w:sz w:val="20"/>
                <w:szCs w:val="20"/>
              </w:rPr>
              <w:t xml:space="preserve">   /____________________/</w:t>
            </w:r>
          </w:p>
          <w:p w:rsidR="00375C2D" w:rsidRPr="002F0F37" w:rsidRDefault="00375C2D">
            <w:pPr>
              <w:rPr>
                <w:rFonts w:ascii="GHEA Grapalat" w:hAnsi="GHEA Grapalat" w:cs="Sylfaen"/>
                <w:sz w:val="20"/>
                <w:szCs w:val="20"/>
              </w:rPr>
            </w:pPr>
            <w:r w:rsidRPr="002F0F37">
              <w:rPr>
                <w:rFonts w:ascii="GHEA Grapalat" w:hAnsi="GHEA Grapalat" w:cs="Sylfaen"/>
                <w:sz w:val="20"/>
                <w:szCs w:val="20"/>
              </w:rPr>
              <w:t xml:space="preserve">  </w:t>
            </w:r>
          </w:p>
          <w:p w:rsidR="00375C2D" w:rsidRDefault="00375C2D">
            <w:pPr>
              <w:rPr>
                <w:rFonts w:ascii="GHEA Grapalat" w:hAnsi="GHEA Grapalat" w:cs="Sylfaen"/>
                <w:sz w:val="20"/>
                <w:szCs w:val="20"/>
              </w:rPr>
            </w:pPr>
            <w:r w:rsidRPr="002F0F37">
              <w:rPr>
                <w:rFonts w:ascii="GHEA Grapalat" w:hAnsi="GHEA Grapalat" w:cs="Sylfaen"/>
                <w:sz w:val="20"/>
                <w:szCs w:val="20"/>
              </w:rPr>
              <w:t xml:space="preserve">                                                       </w:t>
            </w:r>
            <w:r>
              <w:rPr>
                <w:rFonts w:ascii="GHEA Grapalat" w:hAnsi="GHEA Grapalat" w:cs="Sylfaen"/>
                <w:sz w:val="20"/>
                <w:szCs w:val="20"/>
              </w:rPr>
              <w:t>/ստորագրություն/</w:t>
            </w:r>
          </w:p>
          <w:p w:rsidR="00375C2D" w:rsidRDefault="00375C2D">
            <w:pPr>
              <w:rPr>
                <w:rFonts w:ascii="GHEA Grapalat" w:hAnsi="GHEA Grapalat" w:cs="Tahoma"/>
                <w:color w:val="000000"/>
                <w:sz w:val="20"/>
                <w:szCs w:val="20"/>
              </w:rPr>
            </w:pPr>
          </w:p>
          <w:p w:rsidR="00375C2D" w:rsidRDefault="00375C2D">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375C2D" w:rsidRDefault="00375C2D">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Վճարողին  սպասարկող ֆինանսական կազմակերպություն</w:t>
            </w:r>
            <w:r>
              <w:rPr>
                <w:rFonts w:ascii="GHEA Grapalat" w:hAnsi="GHEA Grapalat" w:cs="Tahoma"/>
                <w:color w:val="000000"/>
                <w:sz w:val="20"/>
                <w:szCs w:val="20"/>
              </w:rPr>
              <w:t xml:space="preserve"> </w:t>
            </w:r>
          </w:p>
          <w:p w:rsidR="00375C2D" w:rsidRDefault="00375C2D">
            <w:pPr>
              <w:jc w:val="right"/>
              <w:rPr>
                <w:rFonts w:ascii="GHEA Grapalat" w:hAnsi="GHEA Grapalat" w:cs="Tahoma"/>
                <w:color w:val="000000"/>
                <w:sz w:val="20"/>
                <w:szCs w:val="20"/>
              </w:rPr>
            </w:pPr>
          </w:p>
          <w:p w:rsidR="00375C2D" w:rsidRDefault="00375C2D">
            <w:pPr>
              <w:jc w:val="right"/>
              <w:rPr>
                <w:rFonts w:ascii="GHEA Grapalat" w:hAnsi="GHEA Grapalat" w:cs="Tahoma"/>
                <w:color w:val="000000"/>
                <w:sz w:val="20"/>
                <w:szCs w:val="20"/>
              </w:rPr>
            </w:pPr>
          </w:p>
          <w:p w:rsidR="00375C2D" w:rsidRDefault="00375C2D">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rsidR="00375C2D" w:rsidRDefault="00375C2D">
            <w:pPr>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/ստորագրություն/</w:t>
            </w:r>
          </w:p>
          <w:p w:rsidR="00375C2D" w:rsidRDefault="00375C2D">
            <w:pPr>
              <w:jc w:val="right"/>
              <w:rPr>
                <w:rFonts w:ascii="GHEA Grapalat" w:hAnsi="GHEA Grapalat" w:cs="Arial"/>
                <w:sz w:val="20"/>
                <w:szCs w:val="20"/>
                <w:lang w:val="hy-AM"/>
              </w:rPr>
            </w:pPr>
          </w:p>
        </w:tc>
      </w:tr>
      <w:tr w:rsidR="00375C2D" w:rsidRPr="00375C2D" w:rsidTr="00375C2D">
        <w:trPr>
          <w:trHeight w:val="2194"/>
        </w:trPr>
        <w:tc>
          <w:tcPr>
            <w:tcW w:w="5616" w:type="dxa"/>
            <w:tcBorders>
              <w:top w:val="nil"/>
              <w:left w:val="single" w:sz="4" w:space="0" w:color="auto"/>
              <w:bottom w:val="single" w:sz="4" w:space="0" w:color="auto"/>
              <w:right w:val="single" w:sz="4" w:space="0" w:color="auto"/>
            </w:tcBorders>
            <w:noWrap/>
            <w:vAlign w:val="bottom"/>
          </w:tcPr>
          <w:p w:rsidR="00375C2D" w:rsidRDefault="00375C2D">
            <w:pPr>
              <w:rPr>
                <w:rFonts w:ascii="GHEA Grapalat" w:hAnsi="GHEA Grapalat" w:cs="Sylfaen"/>
                <w:sz w:val="20"/>
                <w:szCs w:val="20"/>
              </w:rPr>
            </w:pPr>
            <w:r>
              <w:rPr>
                <w:rFonts w:ascii="GHEA Grapalat" w:hAnsi="GHEA Grapalat" w:cs="Sylfaen"/>
                <w:sz w:val="20"/>
                <w:szCs w:val="20"/>
              </w:rPr>
              <w:t>24.բ.                                                       Կ.Տ.</w:t>
            </w:r>
          </w:p>
          <w:p w:rsidR="00375C2D" w:rsidRDefault="00375C2D">
            <w:pPr>
              <w:rPr>
                <w:rFonts w:ascii="GHEA Grapalat" w:hAnsi="GHEA Grapalat" w:cs="Sylfaen"/>
                <w:sz w:val="20"/>
                <w:szCs w:val="20"/>
              </w:rPr>
            </w:pPr>
          </w:p>
          <w:p w:rsidR="00375C2D" w:rsidRDefault="00375C2D">
            <w:pPr>
              <w:rPr>
                <w:rFonts w:ascii="GHEA Grapalat" w:hAnsi="GHEA Grapalat" w:cs="Sylfaen"/>
                <w:sz w:val="20"/>
                <w:szCs w:val="20"/>
              </w:rPr>
            </w:pPr>
          </w:p>
          <w:p w:rsidR="00375C2D" w:rsidRDefault="00375C2D">
            <w:pP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"___"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p w:rsidR="00375C2D" w:rsidRDefault="00375C2D">
            <w:pPr>
              <w:rPr>
                <w:rFonts w:ascii="GHEA Grapalat" w:hAnsi="GHEA Grapalat" w:cs="Sylfaen"/>
                <w:sz w:val="20"/>
                <w:szCs w:val="20"/>
              </w:rPr>
            </w:pPr>
          </w:p>
          <w:p w:rsidR="00375C2D" w:rsidRDefault="00375C2D">
            <w:pPr>
              <w:rPr>
                <w:rFonts w:ascii="GHEA Grapalat" w:hAnsi="GHEA Grapalat" w:cs="Sylfaen"/>
                <w:sz w:val="20"/>
                <w:szCs w:val="20"/>
              </w:rPr>
            </w:pPr>
            <w:r>
              <w:rPr>
                <w:rFonts w:ascii="GHEA Grapalat" w:hAnsi="GHEA Grapalat" w:cs="Sylfaen"/>
                <w:sz w:val="20"/>
                <w:szCs w:val="20"/>
              </w:rPr>
              <w:t xml:space="preserve">  </w:t>
            </w:r>
          </w:p>
          <w:p w:rsidR="00375C2D" w:rsidRDefault="00375C2D">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75C2D" w:rsidRDefault="00375C2D">
            <w:pPr>
              <w:rPr>
                <w:rFonts w:ascii="GHEA Grapalat" w:hAnsi="GHEA Grapalat" w:cs="Sylfaen"/>
                <w:sz w:val="20"/>
                <w:szCs w:val="20"/>
              </w:rPr>
            </w:pPr>
            <w:r>
              <w:rPr>
                <w:rFonts w:ascii="GHEA Grapalat" w:hAnsi="GHEA Grapalat" w:cs="Sylfaen"/>
                <w:sz w:val="20"/>
                <w:szCs w:val="20"/>
              </w:rPr>
              <w:t xml:space="preserve">23.բ.                                                                 Կ.Տ.    </w:t>
            </w:r>
          </w:p>
          <w:p w:rsidR="00375C2D" w:rsidRDefault="00375C2D">
            <w:pPr>
              <w:rPr>
                <w:rFonts w:ascii="GHEA Grapalat" w:hAnsi="GHEA Grapalat" w:cs="Sylfaen"/>
                <w:sz w:val="20"/>
                <w:szCs w:val="20"/>
              </w:rPr>
            </w:pPr>
          </w:p>
          <w:p w:rsidR="00375C2D" w:rsidRDefault="00375C2D">
            <w:pPr>
              <w:rPr>
                <w:rFonts w:ascii="GHEA Grapalat" w:hAnsi="GHEA Grapalat" w:cs="Sylfaen"/>
                <w:sz w:val="20"/>
                <w:szCs w:val="20"/>
              </w:rPr>
            </w:pPr>
            <w:r>
              <w:rPr>
                <w:rFonts w:ascii="GHEA Grapalat" w:hAnsi="GHEA Grapalat" w:cs="Sylfaen"/>
                <w:sz w:val="20"/>
                <w:szCs w:val="20"/>
              </w:rPr>
              <w:t xml:space="preserve">                     </w:t>
            </w:r>
          </w:p>
          <w:p w:rsidR="00375C2D" w:rsidRDefault="00375C2D">
            <w:pPr>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rsidR="00375C2D" w:rsidRDefault="00375C2D">
            <w:pPr>
              <w:rPr>
                <w:rFonts w:ascii="GHEA Grapalat" w:hAnsi="GHEA Grapalat" w:cs="Sylfaen"/>
                <w:color w:val="000000"/>
                <w:sz w:val="20"/>
                <w:szCs w:val="20"/>
              </w:rPr>
            </w:pPr>
          </w:p>
          <w:p w:rsidR="00375C2D" w:rsidRDefault="00375C2D">
            <w:pPr>
              <w:rPr>
                <w:rFonts w:ascii="GHEA Grapalat" w:hAnsi="GHEA Grapalat" w:cs="Sylfaen"/>
                <w:sz w:val="20"/>
                <w:szCs w:val="20"/>
              </w:rPr>
            </w:pPr>
          </w:p>
          <w:p w:rsidR="00375C2D" w:rsidRDefault="00375C2D">
            <w:pPr>
              <w:jc w:val="right"/>
              <w:rPr>
                <w:rFonts w:ascii="GHEA Grapalat" w:hAnsi="GHEA Grapalat" w:cs="Arial"/>
                <w:sz w:val="20"/>
                <w:szCs w:val="20"/>
              </w:rPr>
            </w:pPr>
          </w:p>
        </w:tc>
      </w:tr>
    </w:tbl>
    <w:p w:rsidR="00375C2D" w:rsidRDefault="00375C2D" w:rsidP="00375C2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75C2D" w:rsidRDefault="00375C2D" w:rsidP="00375C2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75C2D" w:rsidRDefault="00375C2D" w:rsidP="00375C2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75C2D" w:rsidRDefault="00375C2D" w:rsidP="00375C2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75C2D" w:rsidRDefault="00375C2D" w:rsidP="00375C2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75C2D" w:rsidRDefault="00375C2D" w:rsidP="00375C2D">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75C2D" w:rsidRDefault="00375C2D" w:rsidP="00375C2D">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rsidR="00375C2D" w:rsidRDefault="00375C2D" w:rsidP="00375C2D">
      <w:pPr>
        <w:jc w:val="center"/>
        <w:rPr>
          <w:rFonts w:ascii="GHEA Grapalat" w:hAnsi="GHEA Grapalat"/>
          <w:b/>
          <w:sz w:val="22"/>
          <w:szCs w:val="22"/>
          <w:lang w:val="nl-NL"/>
        </w:rPr>
      </w:pPr>
    </w:p>
    <w:tbl>
      <w:tblPr>
        <w:tblW w:w="10704"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9"/>
        <w:gridCol w:w="2051"/>
        <w:gridCol w:w="3352"/>
        <w:gridCol w:w="2641"/>
      </w:tblGrid>
      <w:tr w:rsid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b/>
                <w:sz w:val="20"/>
                <w:szCs w:val="20"/>
              </w:rPr>
            </w:pPr>
            <w:r>
              <w:rPr>
                <w:rFonts w:ascii="GHEA Grapalat" w:hAnsi="GHEA Grapalat"/>
                <w:b/>
                <w:sz w:val="20"/>
                <w:szCs w:val="20"/>
              </w:rPr>
              <w:t>Նշված դաշտի/</w:t>
            </w:r>
          </w:p>
          <w:p w:rsidR="00375C2D" w:rsidRDefault="00375C2D">
            <w:pPr>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b/>
                <w:sz w:val="20"/>
                <w:szCs w:val="20"/>
                <w:lang w:val="hy-AM"/>
              </w:rPr>
            </w:pPr>
            <w:r>
              <w:rPr>
                <w:rFonts w:ascii="GHEA Grapalat" w:hAnsi="GHEA Grapalat"/>
                <w:b/>
                <w:sz w:val="20"/>
                <w:szCs w:val="20"/>
              </w:rPr>
              <w:t>Վավերապայմանի լրացման պահանջը</w:t>
            </w:r>
            <w:r>
              <w:rPr>
                <w:rFonts w:ascii="GHEA Grapalat" w:hAnsi="GHEA Grapalat"/>
                <w:b/>
                <w:sz w:val="20"/>
                <w:szCs w:val="20"/>
                <w:lang w:val="hy-AM"/>
              </w:rPr>
              <w:t xml:space="preserve"> </w:t>
            </w:r>
          </w:p>
          <w:p w:rsidR="00375C2D" w:rsidRDefault="00375C2D">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ind w:left="-588" w:firstLine="588"/>
              <w:jc w:val="center"/>
              <w:rPr>
                <w:rFonts w:ascii="GHEA Grapalat" w:hAnsi="GHEA Grapalat"/>
                <w:b/>
                <w:sz w:val="20"/>
                <w:szCs w:val="20"/>
              </w:rPr>
            </w:pPr>
            <w:r>
              <w:rPr>
                <w:rFonts w:ascii="GHEA Grapalat" w:hAnsi="GHEA Grapalat"/>
                <w:b/>
                <w:sz w:val="20"/>
                <w:szCs w:val="20"/>
              </w:rPr>
              <w:t>Վավերապայմանը</w:t>
            </w:r>
          </w:p>
          <w:p w:rsidR="00375C2D" w:rsidRDefault="00375C2D">
            <w:pPr>
              <w:ind w:left="-588" w:firstLine="588"/>
              <w:jc w:val="center"/>
              <w:rPr>
                <w:rFonts w:ascii="GHEA Grapalat" w:hAnsi="GHEA Grapalat"/>
                <w:b/>
                <w:sz w:val="20"/>
                <w:szCs w:val="20"/>
              </w:rPr>
            </w:pPr>
            <w:r>
              <w:rPr>
                <w:rFonts w:ascii="GHEA Grapalat" w:hAnsi="GHEA Grapalat"/>
                <w:b/>
                <w:sz w:val="20"/>
                <w:szCs w:val="20"/>
              </w:rPr>
              <w:t xml:space="preserve">լրացնող կողմը` </w:t>
            </w:r>
          </w:p>
          <w:p w:rsidR="00375C2D" w:rsidRDefault="00375C2D">
            <w:pPr>
              <w:ind w:left="-588" w:firstLine="588"/>
              <w:jc w:val="center"/>
              <w:rPr>
                <w:rFonts w:ascii="GHEA Grapalat" w:hAnsi="GHEA Grapalat"/>
                <w:b/>
                <w:sz w:val="20"/>
                <w:szCs w:val="20"/>
              </w:rPr>
            </w:pPr>
            <w:r>
              <w:rPr>
                <w:rFonts w:ascii="GHEA Grapalat" w:hAnsi="GHEA Grapalat"/>
                <w:b/>
                <w:sz w:val="20"/>
                <w:szCs w:val="20"/>
              </w:rPr>
              <w:t>շահառուն կամ վճարողը</w:t>
            </w:r>
          </w:p>
          <w:p w:rsidR="00375C2D" w:rsidRDefault="00375C2D">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b/>
                <w:sz w:val="20"/>
                <w:szCs w:val="20"/>
              </w:rPr>
            </w:pPr>
            <w:r>
              <w:rPr>
                <w:rFonts w:ascii="GHEA Grapalat" w:hAnsi="GHEA Grapalat"/>
                <w:b/>
                <w:sz w:val="20"/>
                <w:szCs w:val="20"/>
              </w:rPr>
              <w:t>5</w:t>
            </w:r>
          </w:p>
        </w:tc>
      </w:tr>
      <w:tr w:rsidR="00375C2D" w:rsidRP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375C2D" w:rsidRPr="00375C2D" w:rsidTr="00375C2D">
        <w:tc>
          <w:tcPr>
            <w:tcW w:w="720" w:type="dxa"/>
            <w:tcBorders>
              <w:top w:val="single" w:sz="4" w:space="0" w:color="auto"/>
              <w:left w:val="single" w:sz="4" w:space="0" w:color="auto"/>
              <w:bottom w:val="single" w:sz="4" w:space="0" w:color="auto"/>
              <w:right w:val="single" w:sz="4" w:space="0" w:color="auto"/>
            </w:tcBorders>
          </w:tcPr>
          <w:p w:rsidR="00375C2D" w:rsidRDefault="00375C2D">
            <w:pPr>
              <w:pStyle w:val="aff1"/>
              <w:numPr>
                <w:ilvl w:val="0"/>
                <w:numId w:val="17"/>
              </w:numP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both"/>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rsidR="00375C2D" w:rsidRPr="00375C2D" w:rsidTr="00375C2D">
        <w:tc>
          <w:tcPr>
            <w:tcW w:w="720" w:type="dxa"/>
            <w:tcBorders>
              <w:top w:val="single" w:sz="4" w:space="0" w:color="auto"/>
              <w:left w:val="single" w:sz="4" w:space="0" w:color="auto"/>
              <w:bottom w:val="single" w:sz="4" w:space="0" w:color="auto"/>
              <w:right w:val="single" w:sz="4" w:space="0" w:color="auto"/>
            </w:tcBorders>
          </w:tcPr>
          <w:p w:rsidR="00375C2D" w:rsidRDefault="00375C2D">
            <w:pPr>
              <w:pStyle w:val="aff1"/>
              <w:numPr>
                <w:ilvl w:val="0"/>
                <w:numId w:val="17"/>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both"/>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sz w:val="20"/>
                <w:szCs w:val="20"/>
              </w:rPr>
            </w:pPr>
            <w:r>
              <w:rPr>
                <w:rFonts w:ascii="GHEA Grapalat" w:hAnsi="GHEA Grapalat"/>
                <w:sz w:val="20"/>
                <w:szCs w:val="20"/>
              </w:rPr>
              <w:t>պարտադիր</w:t>
            </w:r>
          </w:p>
          <w:p w:rsidR="00375C2D" w:rsidRDefault="00375C2D">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 xml:space="preserve">: </w:t>
            </w:r>
          </w:p>
        </w:tc>
      </w:tr>
      <w:tr w:rsidR="00375C2D" w:rsidTr="00375C2D">
        <w:tc>
          <w:tcPr>
            <w:tcW w:w="720" w:type="dxa"/>
            <w:tcBorders>
              <w:top w:val="single" w:sz="4" w:space="0" w:color="auto"/>
              <w:left w:val="single" w:sz="4" w:space="0" w:color="auto"/>
              <w:bottom w:val="single" w:sz="4" w:space="0" w:color="auto"/>
              <w:right w:val="single" w:sz="4" w:space="0" w:color="auto"/>
            </w:tcBorders>
          </w:tcPr>
          <w:p w:rsidR="00375C2D" w:rsidRDefault="00375C2D">
            <w:pPr>
              <w:pStyle w:val="aff1"/>
              <w:numPr>
                <w:ilvl w:val="0"/>
                <w:numId w:val="17"/>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p w:rsidR="00375C2D" w:rsidRDefault="00375C2D">
            <w:pPr>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rPr>
              <w:t xml:space="preserve"> </w:t>
            </w:r>
            <w:r>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rsid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լրացվում է վճարողի կողմից</w:t>
            </w:r>
          </w:p>
        </w:tc>
      </w:tr>
      <w:tr w:rsid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p w:rsidR="00375C2D" w:rsidRDefault="00375C2D">
            <w:pPr>
              <w:jc w:val="center"/>
              <w:rPr>
                <w:rFonts w:ascii="GHEA Grapalat" w:hAnsi="GHEA Grapalat"/>
                <w:sz w:val="20"/>
                <w:szCs w:val="20"/>
              </w:rPr>
            </w:pPr>
            <w:r>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լրացվում է վճարողի կողմից</w:t>
            </w:r>
          </w:p>
        </w:tc>
      </w:tr>
      <w:tr w:rsid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ոչ պարտադիր</w:t>
            </w:r>
          </w:p>
          <w:p w:rsidR="00375C2D" w:rsidRDefault="00375C2D">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լրացվում է վճարողի կողմից</w:t>
            </w:r>
          </w:p>
        </w:tc>
      </w:tr>
      <w:tr w:rsid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ոչ պարտադիր</w:t>
            </w:r>
          </w:p>
          <w:p w:rsidR="00375C2D" w:rsidRDefault="00375C2D">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լրացվում է վճարողի կողմից</w:t>
            </w:r>
          </w:p>
        </w:tc>
      </w:tr>
      <w:tr w:rsidR="00375C2D" w:rsidRP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p w:rsidR="00375C2D" w:rsidRDefault="00375C2D">
            <w:pPr>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ոչ պարտադիր</w:t>
            </w:r>
          </w:p>
          <w:p w:rsidR="00375C2D" w:rsidRDefault="00375C2D">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375C2D" w:rsidRP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ոչ պարտադիր</w:t>
            </w:r>
          </w:p>
          <w:p w:rsidR="00375C2D" w:rsidRDefault="00375C2D">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375C2D" w:rsidRP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375C2D" w:rsidRP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p w:rsidR="00375C2D" w:rsidRDefault="00375C2D">
            <w:pPr>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p w:rsidR="00375C2D" w:rsidRDefault="00375C2D">
            <w:pPr>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rPr>
              <w:t>լրացվում է վճարողի կողմից</w:t>
            </w:r>
            <w:r>
              <w:rPr>
                <w:rFonts w:ascii="GHEA Grapalat" w:hAnsi="GHEA Grapalat"/>
                <w:sz w:val="20"/>
                <w:szCs w:val="20"/>
                <w:lang w:val="hy-AM"/>
              </w:rPr>
              <w:t xml:space="preserve"> </w:t>
            </w:r>
          </w:p>
        </w:tc>
      </w:tr>
      <w:tr w:rsidR="00375C2D" w:rsidRPr="0037229B"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lang w:val="hy-AM"/>
              </w:rPr>
              <w:t>ոչ պարտադիր</w:t>
            </w:r>
          </w:p>
          <w:p w:rsidR="00375C2D" w:rsidRDefault="00375C2D">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լրացվում է վճարողի կողմից</w:t>
            </w:r>
          </w:p>
        </w:tc>
      </w:tr>
      <w:tr w:rsidR="00375C2D" w:rsidRPr="0037229B"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p w:rsidR="00375C2D" w:rsidRDefault="00375C2D">
            <w:pPr>
              <w:jc w:val="center"/>
              <w:rPr>
                <w:rFonts w:ascii="GHEA Grapalat" w:hAnsi="GHEA Grapalat"/>
                <w:sz w:val="20"/>
                <w:szCs w:val="20"/>
              </w:rPr>
            </w:pPr>
            <w:r>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rPr>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rsidR="00375C2D" w:rsidRPr="0037229B"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cs="Sylfaen"/>
                <w:sz w:val="20"/>
                <w:szCs w:val="20"/>
                <w:lang w:val="hy-AM"/>
              </w:rPr>
            </w:pPr>
            <w:r>
              <w:rPr>
                <w:rFonts w:ascii="GHEA Grapalat" w:hAnsi="GHEA Grapalat"/>
                <w:sz w:val="20"/>
                <w:szCs w:val="20"/>
              </w:rPr>
              <w:t>պարտադիր</w:t>
            </w:r>
            <w:r>
              <w:rPr>
                <w:rFonts w:ascii="GHEA Grapalat" w:hAnsi="GHEA Grapalat" w:cs="Sylfaen"/>
                <w:sz w:val="20"/>
                <w:szCs w:val="20"/>
                <w:lang w:val="hy-AM"/>
              </w:rPr>
              <w:t xml:space="preserve"> </w:t>
            </w:r>
          </w:p>
          <w:p w:rsidR="00375C2D" w:rsidRDefault="00375C2D">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rsidR="00375C2D" w:rsidRDefault="00375C2D">
            <w:pPr>
              <w:jc w:val="center"/>
              <w:rPr>
                <w:rFonts w:ascii="GHEA Grapalat" w:hAnsi="GHEA Grapalat"/>
                <w:sz w:val="20"/>
                <w:szCs w:val="20"/>
                <w:lang w:val="hy-AM"/>
              </w:rPr>
            </w:pPr>
            <w:r>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lang w:val="hy-AM"/>
              </w:rPr>
              <w:t xml:space="preserve">նախապես լրացվում է շահառուի կողմից </w:t>
            </w:r>
          </w:p>
        </w:tc>
      </w:tr>
      <w:tr w:rsid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ոչ պարտադիր</w:t>
            </w:r>
          </w:p>
          <w:p w:rsidR="00375C2D" w:rsidRDefault="00375C2D">
            <w:pPr>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rsidR="00375C2D" w:rsidRDefault="00375C2D">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լրացվում է շահառուի</w:t>
            </w:r>
            <w:r>
              <w:rPr>
                <w:rFonts w:ascii="GHEA Grapalat" w:hAnsi="GHEA Grapalat"/>
                <w:sz w:val="20"/>
                <w:szCs w:val="20"/>
                <w:lang w:val="hy-AM"/>
              </w:rPr>
              <w:t xml:space="preserve"> </w:t>
            </w:r>
            <w:r>
              <w:rPr>
                <w:rFonts w:ascii="GHEA Grapalat" w:hAnsi="GHEA Grapalat"/>
                <w:sz w:val="20"/>
                <w:szCs w:val="20"/>
              </w:rPr>
              <w:t>կողմից</w:t>
            </w:r>
          </w:p>
        </w:tc>
      </w:tr>
      <w:tr w:rsidR="00375C2D" w:rsidRPr="0037229B"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sz w:val="20"/>
                <w:szCs w:val="20"/>
              </w:rPr>
            </w:pPr>
            <w:r>
              <w:rPr>
                <w:rFonts w:ascii="GHEA Grapalat" w:hAnsi="GHEA Grapalat"/>
                <w:sz w:val="20"/>
                <w:szCs w:val="20"/>
              </w:rPr>
              <w:t>պարտադիր</w:t>
            </w:r>
          </w:p>
          <w:p w:rsidR="00375C2D" w:rsidRDefault="00375C2D">
            <w:pPr>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75C2D" w:rsidRDefault="00375C2D">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rsidR="00375C2D" w:rsidRDefault="00375C2D">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rsidR="00375C2D" w:rsidRDefault="00375C2D">
            <w:pPr>
              <w:jc w:val="center"/>
              <w:rPr>
                <w:rFonts w:ascii="GHEA Grapalat" w:hAnsi="GHEA Grapalat"/>
                <w:sz w:val="20"/>
                <w:szCs w:val="20"/>
                <w:lang w:val="hy-AM"/>
              </w:rPr>
            </w:pPr>
          </w:p>
        </w:tc>
      </w:tr>
      <w:tr w:rsidR="00375C2D" w:rsidRPr="0037229B" w:rsidTr="00375C2D">
        <w:tc>
          <w:tcPr>
            <w:tcW w:w="720" w:type="dxa"/>
            <w:tcBorders>
              <w:top w:val="single" w:sz="4" w:space="0" w:color="auto"/>
              <w:left w:val="single" w:sz="4" w:space="0" w:color="auto"/>
              <w:bottom w:val="single" w:sz="4" w:space="0" w:color="auto"/>
              <w:right w:val="single" w:sz="4" w:space="0" w:color="auto"/>
            </w:tcBorders>
            <w:vAlign w:val="center"/>
            <w:hideMark/>
          </w:tcPr>
          <w:p w:rsidR="00375C2D" w:rsidRDefault="00375C2D">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 xml:space="preserve">պարտադիր` </w:t>
            </w:r>
          </w:p>
          <w:p w:rsidR="00375C2D" w:rsidRDefault="00375C2D">
            <w:pPr>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rsidR="00375C2D" w:rsidRDefault="00375C2D">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w:t>
            </w:r>
            <w:r>
              <w:rPr>
                <w:rFonts w:ascii="GHEA Grapalat" w:hAnsi="GHEA Grapalat"/>
                <w:sz w:val="20"/>
                <w:szCs w:val="20"/>
              </w:rPr>
              <w:t xml:space="preserve"> </w:t>
            </w:r>
          </w:p>
          <w:p w:rsidR="00375C2D" w:rsidRDefault="00375C2D">
            <w:pPr>
              <w:jc w:val="center"/>
              <w:rPr>
                <w:rFonts w:ascii="GHEA Grapalat" w:hAnsi="GHEA Grapalat"/>
                <w:sz w:val="20"/>
                <w:szCs w:val="20"/>
              </w:rPr>
            </w:pPr>
            <w:r>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ստորագրվում է շահառուի կողմից</w:t>
            </w:r>
          </w:p>
        </w:tc>
      </w:tr>
      <w:tr w:rsidR="00375C2D" w:rsidRPr="00375C2D" w:rsidTr="00375C2D">
        <w:tc>
          <w:tcPr>
            <w:tcW w:w="720" w:type="dxa"/>
            <w:tcBorders>
              <w:top w:val="single" w:sz="4" w:space="0" w:color="auto"/>
              <w:left w:val="single" w:sz="4" w:space="0" w:color="auto"/>
              <w:bottom w:val="single" w:sz="4" w:space="0" w:color="auto"/>
              <w:right w:val="single" w:sz="4" w:space="0" w:color="auto"/>
            </w:tcBorders>
            <w:vAlign w:val="center"/>
            <w:hideMark/>
          </w:tcPr>
          <w:p w:rsidR="00375C2D" w:rsidRDefault="00375C2D">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 xml:space="preserve">պարտադիր` </w:t>
            </w:r>
          </w:p>
          <w:p w:rsidR="00375C2D" w:rsidRDefault="00375C2D">
            <w:pPr>
              <w:jc w:val="center"/>
              <w:rPr>
                <w:rFonts w:ascii="GHEA Grapalat" w:hAnsi="GHEA Grapalat"/>
                <w:sz w:val="20"/>
                <w:szCs w:val="20"/>
              </w:rPr>
            </w:pPr>
            <w:r>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rPr>
              <w:t>կնքվում է շահառուի կողմից</w:t>
            </w:r>
            <w:r>
              <w:rPr>
                <w:rFonts w:ascii="GHEA Grapalat" w:hAnsi="GHEA Grapalat"/>
                <w:sz w:val="20"/>
                <w:szCs w:val="20"/>
                <w:lang w:val="hy-AM"/>
              </w:rPr>
              <w:t xml:space="preserve"> </w:t>
            </w:r>
          </w:p>
          <w:p w:rsidR="00375C2D" w:rsidRDefault="00375C2D">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375C2D" w:rsidRP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p w:rsidR="00375C2D" w:rsidRDefault="00375C2D">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w:t>
            </w:r>
            <w:r>
              <w:rPr>
                <w:rFonts w:ascii="GHEA Grapalat" w:hAnsi="GHEA Grapalat"/>
                <w:sz w:val="20"/>
                <w:szCs w:val="20"/>
                <w:lang w:val="hy-AM"/>
              </w:rPr>
              <w:t xml:space="preserve"> </w:t>
            </w:r>
            <w:r>
              <w:rPr>
                <w:rFonts w:ascii="GHEA Grapalat" w:hAnsi="GHEA Grapalat"/>
                <w:sz w:val="20"/>
                <w:szCs w:val="20"/>
              </w:rPr>
              <w:t>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sz w:val="20"/>
                <w:szCs w:val="20"/>
              </w:rPr>
            </w:pPr>
          </w:p>
        </w:tc>
      </w:tr>
      <w:tr w:rsidR="00375C2D" w:rsidRPr="00375C2D" w:rsidTr="00375C2D">
        <w:tc>
          <w:tcPr>
            <w:tcW w:w="720" w:type="dxa"/>
            <w:tcBorders>
              <w:top w:val="single" w:sz="4" w:space="0" w:color="auto"/>
              <w:left w:val="single" w:sz="4" w:space="0" w:color="auto"/>
              <w:bottom w:val="single" w:sz="4" w:space="0" w:color="auto"/>
              <w:right w:val="single" w:sz="4" w:space="0" w:color="auto"/>
            </w:tcBorders>
            <w:vAlign w:val="center"/>
            <w:hideMark/>
          </w:tcPr>
          <w:p w:rsidR="00375C2D" w:rsidRDefault="00375C2D">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p w:rsidR="00375C2D" w:rsidRDefault="00375C2D">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sz w:val="20"/>
                <w:szCs w:val="20"/>
              </w:rPr>
            </w:pPr>
          </w:p>
        </w:tc>
      </w:tr>
      <w:tr w:rsidR="00375C2D" w:rsidRP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p w:rsidR="00375C2D" w:rsidRDefault="00375C2D">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sz w:val="20"/>
                <w:szCs w:val="20"/>
              </w:rPr>
            </w:pPr>
          </w:p>
        </w:tc>
      </w:tr>
      <w:tr w:rsidR="00375C2D" w:rsidRP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ոչ պարտադիր</w:t>
            </w:r>
          </w:p>
          <w:p w:rsidR="00375C2D" w:rsidRDefault="00375C2D">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sz w:val="20"/>
                <w:szCs w:val="20"/>
              </w:rPr>
            </w:pPr>
          </w:p>
        </w:tc>
      </w:tr>
      <w:tr w:rsidR="00375C2D" w:rsidRP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375C2D" w:rsidRDefault="00375C2D">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դրոշմակնիքը 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sz w:val="20"/>
                <w:szCs w:val="20"/>
              </w:rPr>
            </w:pPr>
          </w:p>
        </w:tc>
      </w:tr>
      <w:tr w:rsidR="00375C2D" w:rsidRP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375C2D" w:rsidRDefault="00375C2D">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սույն տվյալները դրվում են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sz w:val="20"/>
                <w:szCs w:val="20"/>
              </w:rPr>
            </w:pPr>
          </w:p>
        </w:tc>
      </w:tr>
    </w:tbl>
    <w:p w:rsidR="00375C2D" w:rsidRDefault="00375C2D" w:rsidP="00375C2D">
      <w:pPr>
        <w:pStyle w:val="af6"/>
        <w:spacing w:after="0"/>
        <w:ind w:firstLine="720"/>
        <w:jc w:val="right"/>
        <w:rPr>
          <w:rFonts w:ascii="GHEA Grapalat" w:hAnsi="GHEA Grapalat" w:cs="Sylfaen"/>
          <w:sz w:val="20"/>
          <w:szCs w:val="20"/>
          <w:lang w:val="en-US"/>
        </w:rPr>
      </w:pPr>
    </w:p>
    <w:p w:rsidR="00375C2D" w:rsidRDefault="00375C2D" w:rsidP="00375C2D">
      <w:pPr>
        <w:pStyle w:val="af6"/>
        <w:spacing w:after="0"/>
        <w:ind w:firstLine="720"/>
        <w:jc w:val="right"/>
        <w:rPr>
          <w:rFonts w:ascii="GHEA Grapalat" w:hAnsi="GHEA Grapalat" w:cs="Sylfaen"/>
          <w:sz w:val="20"/>
        </w:rPr>
      </w:pPr>
    </w:p>
    <w:p w:rsidR="00375C2D" w:rsidRDefault="00375C2D" w:rsidP="00375C2D">
      <w:pPr>
        <w:pStyle w:val="af6"/>
        <w:spacing w:after="0"/>
        <w:ind w:firstLine="720"/>
        <w:jc w:val="right"/>
        <w:rPr>
          <w:rFonts w:ascii="GHEA Grapalat" w:hAnsi="GHEA Grapalat" w:cs="Sylfaen"/>
          <w:sz w:val="20"/>
        </w:rPr>
      </w:pPr>
    </w:p>
    <w:p w:rsidR="00375C2D" w:rsidRDefault="00375C2D" w:rsidP="00375C2D">
      <w:pPr>
        <w:pStyle w:val="af6"/>
        <w:spacing w:after="0"/>
        <w:ind w:firstLine="720"/>
        <w:jc w:val="right"/>
        <w:rPr>
          <w:rFonts w:ascii="GHEA Grapalat" w:hAnsi="GHEA Grapalat" w:cs="Sylfaen"/>
          <w:sz w:val="20"/>
        </w:rPr>
      </w:pPr>
    </w:p>
    <w:p w:rsidR="00375C2D" w:rsidRDefault="00375C2D" w:rsidP="00375C2D">
      <w:pPr>
        <w:pStyle w:val="af6"/>
        <w:spacing w:after="0"/>
        <w:ind w:firstLine="720"/>
        <w:jc w:val="right"/>
        <w:rPr>
          <w:rFonts w:ascii="GHEA Grapalat" w:hAnsi="GHEA Grapalat" w:cs="Sylfaen"/>
          <w:sz w:val="20"/>
        </w:rPr>
      </w:pPr>
    </w:p>
    <w:p w:rsidR="00375C2D" w:rsidRDefault="00375C2D" w:rsidP="00375C2D">
      <w:pPr>
        <w:rPr>
          <w:rFonts w:ascii="GHEA Grapalat" w:hAnsi="GHEA Grapalat"/>
        </w:rPr>
      </w:pPr>
    </w:p>
    <w:p w:rsidR="00375C2D" w:rsidRDefault="00375C2D" w:rsidP="00375C2D">
      <w:pPr>
        <w:jc w:val="center"/>
        <w:rPr>
          <w:rFonts w:ascii="GHEA Grapalat" w:hAnsi="GHEA Grapalat" w:cs="GHEA Grapalat"/>
          <w:sz w:val="22"/>
          <w:szCs w:val="22"/>
          <w:lang w:val="hy-AM"/>
        </w:rPr>
      </w:pPr>
    </w:p>
    <w:p w:rsidR="00375C2D" w:rsidRDefault="00375C2D" w:rsidP="00375C2D">
      <w:pPr>
        <w:pStyle w:val="33"/>
        <w:spacing w:line="240" w:lineRule="auto"/>
        <w:jc w:val="right"/>
        <w:rPr>
          <w:rFonts w:ascii="GHEA Grapalat" w:hAnsi="GHEA Grapalat" w:cs="GHEA Grapalat"/>
          <w:i/>
          <w:sz w:val="18"/>
          <w:szCs w:val="18"/>
          <w:lang w:val="hy-AM"/>
        </w:rPr>
      </w:pPr>
      <w:r>
        <w:rPr>
          <w:rFonts w:ascii="GHEA Grapalat" w:hAnsi="GHEA Grapalat"/>
          <w:b/>
          <w:lang w:val="hy-AM"/>
        </w:rPr>
        <w:br w:type="page"/>
      </w:r>
    </w:p>
    <w:p w:rsidR="00375C2D" w:rsidRDefault="00375C2D" w:rsidP="00375C2D">
      <w:pPr>
        <w:jc w:val="right"/>
        <w:rPr>
          <w:rFonts w:ascii="GHEA Grapalat" w:hAnsi="GHEA Grapalat" w:cs="GHEA Grapalat"/>
          <w:i/>
          <w:sz w:val="18"/>
          <w:szCs w:val="18"/>
          <w:lang w:val="hy-AM"/>
        </w:rPr>
      </w:pPr>
    </w:p>
    <w:p w:rsidR="00375C2D" w:rsidRDefault="00375C2D" w:rsidP="00375C2D">
      <w:pPr>
        <w:pStyle w:val="33"/>
        <w:spacing w:line="240" w:lineRule="auto"/>
        <w:jc w:val="right"/>
        <w:rPr>
          <w:rFonts w:ascii="GHEA Grapalat" w:hAnsi="GHEA Grapalat" w:cs="Sylfaen"/>
          <w:b/>
          <w:lang w:val="hy-AM"/>
        </w:rPr>
      </w:pPr>
      <w:r>
        <w:rPr>
          <w:rFonts w:ascii="GHEA Grapalat" w:hAnsi="GHEA Grapalat" w:cs="Sylfaen"/>
          <w:b/>
          <w:lang w:val="hy-AM"/>
        </w:rPr>
        <w:t>Հավելված 5.1</w:t>
      </w:r>
    </w:p>
    <w:p w:rsidR="00375C2D" w:rsidRDefault="00471197" w:rsidP="00375C2D">
      <w:pPr>
        <w:pStyle w:val="33"/>
        <w:spacing w:line="240" w:lineRule="auto"/>
        <w:jc w:val="right"/>
        <w:rPr>
          <w:rFonts w:ascii="GHEA Grapalat" w:hAnsi="GHEA Grapalat" w:cs="Sylfaen"/>
          <w:b/>
          <w:lang w:val="hy-AM"/>
        </w:rPr>
      </w:pPr>
      <w:r>
        <w:rPr>
          <w:rFonts w:ascii="GHEA Grapalat" w:hAnsi="GHEA Grapalat" w:cs="Times Armenian"/>
          <w:i/>
          <w:lang w:val="af-ZA"/>
        </w:rPr>
        <w:t>ԱՄՍՆՀՄ-ԳՀԱՊՁԲ-</w:t>
      </w:r>
      <w:r w:rsidR="001714EB">
        <w:rPr>
          <w:rFonts w:ascii="GHEA Grapalat" w:hAnsi="GHEA Grapalat" w:cs="Times Armenian"/>
          <w:i/>
          <w:lang w:val="hy-AM"/>
        </w:rPr>
        <w:t>20/1</w:t>
      </w:r>
      <w:r>
        <w:rPr>
          <w:rFonts w:ascii="GHEA Grapalat" w:hAnsi="GHEA Grapalat" w:cs="Times Armenian"/>
          <w:i/>
          <w:lang w:val="hy-AM"/>
        </w:rPr>
        <w:t xml:space="preserve">  </w:t>
      </w:r>
      <w:r>
        <w:rPr>
          <w:rFonts w:ascii="GHEA Grapalat" w:hAnsi="GHEA Grapalat"/>
          <w:b/>
          <w:lang w:val="es-ES"/>
        </w:rPr>
        <w:t xml:space="preserve"> </w:t>
      </w:r>
      <w:r w:rsidR="00375C2D">
        <w:rPr>
          <w:rFonts w:ascii="GHEA Grapalat" w:hAnsi="GHEA Grapalat" w:cs="Sylfaen"/>
          <w:b/>
          <w:lang w:val="hy-AM"/>
        </w:rPr>
        <w:t>ծածկագրով</w:t>
      </w:r>
    </w:p>
    <w:p w:rsidR="00375C2D" w:rsidRDefault="00375C2D" w:rsidP="00375C2D">
      <w:pPr>
        <w:pStyle w:val="33"/>
        <w:spacing w:line="240" w:lineRule="auto"/>
        <w:jc w:val="right"/>
        <w:rPr>
          <w:rFonts w:ascii="GHEA Grapalat" w:hAnsi="GHEA Grapalat" w:cs="Sylfaen"/>
          <w:b/>
          <w:lang w:val="hy-AM"/>
        </w:rPr>
      </w:pPr>
      <w:r>
        <w:rPr>
          <w:rFonts w:ascii="GHEA Grapalat" w:hAnsi="GHEA Grapalat"/>
          <w:i/>
          <w:lang w:val="hy-AM"/>
        </w:rPr>
        <w:t>գնանշման հարցման</w:t>
      </w:r>
      <w:r>
        <w:rPr>
          <w:rFonts w:ascii="GHEA Grapalat" w:hAnsi="GHEA Grapalat" w:cs="Sylfaen"/>
          <w:b/>
          <w:lang w:val="es-ES"/>
        </w:rPr>
        <w:t xml:space="preserve"> </w:t>
      </w:r>
      <w:r>
        <w:rPr>
          <w:rFonts w:ascii="GHEA Grapalat" w:hAnsi="GHEA Grapalat" w:cs="Sylfaen"/>
          <w:b/>
          <w:lang w:val="hy-AM"/>
        </w:rPr>
        <w:t>հրավերի</w:t>
      </w:r>
    </w:p>
    <w:p w:rsidR="00375C2D" w:rsidRDefault="00375C2D" w:rsidP="00375C2D">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rsidR="00375C2D" w:rsidRDefault="00375C2D" w:rsidP="00375C2D">
      <w:pPr>
        <w:jc w:val="center"/>
        <w:rPr>
          <w:rFonts w:ascii="GHEA Grapalat" w:hAnsi="GHEA Grapalat" w:cs="GHEA Grapalat"/>
          <w:b/>
          <w:sz w:val="20"/>
          <w:szCs w:val="20"/>
          <w:lang w:val="hy-AM"/>
        </w:rPr>
      </w:pPr>
      <w:r>
        <w:rPr>
          <w:rFonts w:ascii="GHEA Grapalat" w:hAnsi="GHEA Grapalat" w:cs="GHEA Grapalat"/>
          <w:sz w:val="20"/>
          <w:szCs w:val="20"/>
          <w:lang w:val="hy-AM"/>
        </w:rPr>
        <w:t xml:space="preserve">  </w:t>
      </w:r>
      <w:r>
        <w:rPr>
          <w:rFonts w:ascii="GHEA Grapalat" w:hAnsi="GHEA Grapalat" w:cs="GHEA Grapalat"/>
          <w:b/>
          <w:sz w:val="20"/>
          <w:szCs w:val="20"/>
          <w:lang w:val="hy-AM"/>
        </w:rPr>
        <w:t xml:space="preserve"> </w:t>
      </w:r>
      <w:r>
        <w:rPr>
          <w:rFonts w:ascii="GHEA Grapalat" w:hAnsi="GHEA Grapalat" w:cs="GHEA Grapalat"/>
          <w:b/>
          <w:sz w:val="18"/>
          <w:szCs w:val="18"/>
          <w:lang w:val="hy-AM"/>
        </w:rPr>
        <w:t xml:space="preserve">         (պայմանագրի ապահովում)</w:t>
      </w:r>
    </w:p>
    <w:p w:rsidR="00375C2D" w:rsidRDefault="00375C2D" w:rsidP="00375C2D">
      <w:pPr>
        <w:rPr>
          <w:rFonts w:ascii="GHEA Grapalat" w:hAnsi="GHEA Grapalat" w:cs="GHEA Grapalat"/>
          <w:b/>
          <w:sz w:val="20"/>
          <w:szCs w:val="20"/>
          <w:lang w:val="hy-AM"/>
        </w:rPr>
      </w:pPr>
    </w:p>
    <w:p w:rsidR="00375C2D" w:rsidRDefault="00375C2D" w:rsidP="00375C2D">
      <w:pPr>
        <w:rPr>
          <w:rFonts w:ascii="GHEA Grapalat" w:hAnsi="GHEA Grapalat" w:cs="GHEA Grapalat"/>
          <w:sz w:val="20"/>
          <w:szCs w:val="20"/>
          <w:lang w:val="hy-AM"/>
        </w:rPr>
      </w:pPr>
      <w:r>
        <w:rPr>
          <w:rFonts w:ascii="GHEA Grapalat" w:hAnsi="GHEA Grapalat" w:cs="GHEA Grapalat"/>
          <w:sz w:val="20"/>
          <w:szCs w:val="20"/>
          <w:lang w:val="hy-AM"/>
        </w:rPr>
        <w:t xml:space="preserve">     ք. Երևան</w:t>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rsidR="00375C2D" w:rsidRDefault="00375C2D" w:rsidP="00375C2D">
      <w:pPr>
        <w:rPr>
          <w:rFonts w:ascii="GHEA Grapalat" w:hAnsi="GHEA Grapalat" w:cs="GHEA Grapalat"/>
          <w:sz w:val="20"/>
          <w:szCs w:val="20"/>
          <w:lang w:val="hy-AM"/>
        </w:rPr>
      </w:pPr>
    </w:p>
    <w:p w:rsidR="00375C2D" w:rsidRDefault="00375C2D" w:rsidP="00375C2D">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375C2D" w:rsidRDefault="00375C2D" w:rsidP="00375C2D">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375C2D" w:rsidRDefault="00375C2D" w:rsidP="00375C2D">
      <w:pPr>
        <w:ind w:firstLine="708"/>
        <w:jc w:val="both"/>
        <w:rPr>
          <w:rFonts w:ascii="GHEA Grapalat" w:hAnsi="GHEA Grapalat" w:cs="GHEA Grapalat"/>
          <w:sz w:val="20"/>
          <w:szCs w:val="20"/>
          <w:lang w:val="hy-AM"/>
        </w:rPr>
      </w:pPr>
    </w:p>
    <w:p w:rsidR="00375C2D" w:rsidRDefault="00375C2D" w:rsidP="00375C2D">
      <w:pPr>
        <w:numPr>
          <w:ilvl w:val="0"/>
          <w:numId w:val="10"/>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r>
        <w:rPr>
          <w:rFonts w:ascii="GHEA Grapalat" w:hAnsi="GHEA Grapalat" w:cs="GHEA Grapalat"/>
          <w:b/>
          <w:sz w:val="20"/>
          <w:szCs w:val="20"/>
        </w:rPr>
        <w:t>ամաձայնության առարկան</w:t>
      </w:r>
    </w:p>
    <w:p w:rsidR="00375C2D" w:rsidRDefault="00375C2D" w:rsidP="00375C2D">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rsidR="00375C2D" w:rsidRDefault="00375C2D" w:rsidP="00375C2D">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r>
      <w:r>
        <w:rPr>
          <w:rFonts w:ascii="GHEA Grapalat" w:hAnsi="GHEA Grapalat" w:cs="GHEA Grapalat"/>
          <w:sz w:val="20"/>
          <w:szCs w:val="20"/>
          <w:lang w:val="pt-BR"/>
        </w:rPr>
        <w:t xml:space="preserve">*  (այսուհետ` Պատվիրատու) կողմից </w:t>
      </w:r>
    </w:p>
    <w:p w:rsidR="00375C2D" w:rsidRDefault="00375C2D" w:rsidP="00375C2D">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Pr>
          <w:rFonts w:ascii="GHEA Grapalat" w:hAnsi="GHEA Grapalat"/>
          <w:sz w:val="20"/>
          <w:szCs w:val="20"/>
          <w:vertAlign w:val="superscript"/>
          <w:lang w:val="hy-AM"/>
        </w:rPr>
        <w:t>պատվիրատուի անվանումը</w:t>
      </w:r>
    </w:p>
    <w:p w:rsidR="00375C2D" w:rsidRDefault="00375C2D" w:rsidP="00375C2D">
      <w:pPr>
        <w:jc w:val="both"/>
        <w:rPr>
          <w:rFonts w:ascii="GHEA Grapalat" w:hAnsi="GHEA Grapalat" w:cs="GHEA Grapalat"/>
          <w:sz w:val="20"/>
          <w:szCs w:val="20"/>
          <w:lang w:val="pt-BR"/>
        </w:rPr>
      </w:pPr>
      <w:r>
        <w:rPr>
          <w:rFonts w:ascii="GHEA Grapalat" w:hAnsi="GHEA Grapalat" w:cs="GHEA Grapalat"/>
          <w:sz w:val="20"/>
          <w:szCs w:val="20"/>
          <w:lang w:val="pt-BR"/>
        </w:rPr>
        <w:t xml:space="preserve">կազմակերպված` </w:t>
      </w:r>
      <w:r>
        <w:rPr>
          <w:rFonts w:ascii="GHEA Grapalat" w:hAnsi="GHEA Grapalat" w:cs="GHEA Grapalat"/>
          <w:sz w:val="20"/>
          <w:szCs w:val="20"/>
          <w:u w:val="single"/>
          <w:lang w:val="pt-BR"/>
        </w:rPr>
        <w:t xml:space="preserve"> </w:t>
      </w:r>
      <w:r w:rsidR="00471197">
        <w:rPr>
          <w:rFonts w:ascii="GHEA Grapalat" w:hAnsi="GHEA Grapalat" w:cs="Times Armenian"/>
          <w:i/>
          <w:lang w:val="af-ZA"/>
        </w:rPr>
        <w:t>ԱՄՍՆՀՄ-ԳՀԱՊՁԲ-</w:t>
      </w:r>
      <w:r w:rsidR="001714EB">
        <w:rPr>
          <w:rFonts w:ascii="GHEA Grapalat" w:hAnsi="GHEA Grapalat" w:cs="Times Armenian"/>
          <w:i/>
          <w:lang w:val="hy-AM"/>
        </w:rPr>
        <w:t>20/1</w:t>
      </w:r>
      <w:r w:rsidR="00471197">
        <w:rPr>
          <w:rFonts w:ascii="GHEA Grapalat" w:hAnsi="GHEA Grapalat" w:cs="Times Armenian"/>
          <w:i/>
          <w:lang w:val="hy-AM"/>
        </w:rPr>
        <w:t xml:space="preserve">  </w:t>
      </w:r>
      <w:r w:rsidR="00471197">
        <w:rPr>
          <w:rFonts w:ascii="GHEA Grapalat" w:hAnsi="GHEA Grapalat"/>
          <w:b/>
          <w:lang w:val="es-ES"/>
        </w:rPr>
        <w:t xml:space="preserve"> </w:t>
      </w:r>
      <w:r>
        <w:rPr>
          <w:rFonts w:ascii="GHEA Grapalat" w:hAnsi="GHEA Grapalat" w:cs="GHEA Grapalat"/>
          <w:sz w:val="20"/>
          <w:szCs w:val="20"/>
          <w:lang w:val="pt-BR"/>
        </w:rPr>
        <w:t>* ծածկագրով գնման ընթացակարգին:</w:t>
      </w:r>
    </w:p>
    <w:p w:rsidR="00375C2D" w:rsidRDefault="00375C2D" w:rsidP="00375C2D">
      <w:pPr>
        <w:ind w:firstLine="426"/>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375C2D" w:rsidRDefault="00375C2D" w:rsidP="00375C2D">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375C2D" w:rsidRDefault="00375C2D" w:rsidP="00375C2D">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375C2D" w:rsidRDefault="00375C2D" w:rsidP="00375C2D">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rsidR="00375C2D" w:rsidRDefault="00375C2D" w:rsidP="00375C2D">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375C2D" w:rsidRDefault="00375C2D" w:rsidP="00375C2D">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375C2D" w:rsidRDefault="00375C2D" w:rsidP="00375C2D">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375C2D" w:rsidRDefault="00375C2D" w:rsidP="00375C2D">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էլեկտրոնային</w:t>
      </w:r>
      <w:r>
        <w:rPr>
          <w:rFonts w:ascii="GHEA Grapalat" w:hAnsi="GHEA Grapalat" w:cs="GHEA Grapalat"/>
          <w:sz w:val="20"/>
          <w:szCs w:val="20"/>
          <w:lang w:val="pt-BR"/>
        </w:rPr>
        <w:t xml:space="preserve"> </w:t>
      </w:r>
      <w:r>
        <w:rPr>
          <w:rFonts w:ascii="GHEA Grapalat" w:hAnsi="GHEA Grapalat" w:cs="GHEA Grapalat"/>
          <w:sz w:val="20"/>
          <w:szCs w:val="20"/>
        </w:rPr>
        <w:t>թվային</w:t>
      </w:r>
      <w:r>
        <w:rPr>
          <w:rFonts w:ascii="GHEA Grapalat" w:hAnsi="GHEA Grapalat" w:cs="GHEA Grapalat"/>
          <w:sz w:val="20"/>
          <w:szCs w:val="20"/>
          <w:lang w:val="pt-BR"/>
        </w:rPr>
        <w:t xml:space="preserve"> </w:t>
      </w:r>
      <w:r>
        <w:rPr>
          <w:rFonts w:ascii="GHEA Grapalat" w:hAnsi="GHEA Grapalat" w:cs="GHEA Grapalat"/>
          <w:sz w:val="20"/>
          <w:szCs w:val="20"/>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rPr>
        <w:t>հաստատված</w:t>
      </w:r>
      <w:r>
        <w:rPr>
          <w:rFonts w:ascii="GHEA Grapalat" w:hAnsi="GHEA Grapalat" w:cs="GHEA Grapalat"/>
          <w:sz w:val="20"/>
          <w:szCs w:val="20"/>
          <w:lang w:val="pt-BR"/>
        </w:rPr>
        <w:t xml:space="preserve"> </w:t>
      </w:r>
      <w:r>
        <w:rPr>
          <w:rFonts w:ascii="GHEA Grapalat" w:hAnsi="GHEA Grapalat" w:cs="GHEA Grapalat"/>
          <w:sz w:val="20"/>
          <w:szCs w:val="20"/>
        </w:rPr>
        <w:t>լինելու</w:t>
      </w:r>
      <w:r>
        <w:rPr>
          <w:rFonts w:ascii="GHEA Grapalat" w:hAnsi="GHEA Grapalat" w:cs="GHEA Grapalat"/>
          <w:sz w:val="20"/>
          <w:szCs w:val="20"/>
          <w:lang w:val="pt-BR"/>
        </w:rPr>
        <w:t xml:space="preserve"> </w:t>
      </w:r>
      <w:r>
        <w:rPr>
          <w:rFonts w:ascii="GHEA Grapalat" w:hAnsi="GHEA Grapalat" w:cs="GHEA Grapalat"/>
          <w:sz w:val="20"/>
          <w:szCs w:val="20"/>
        </w:rPr>
        <w:t>դեպքում</w:t>
      </w:r>
      <w:r>
        <w:rPr>
          <w:rFonts w:ascii="GHEA Grapalat" w:hAnsi="GHEA Grapalat" w:cs="GHEA Grapalat"/>
          <w:sz w:val="20"/>
          <w:szCs w:val="20"/>
          <w:lang w:val="pt-BR"/>
        </w:rPr>
        <w:t xml:space="preserve"> </w:t>
      </w:r>
      <w:r>
        <w:rPr>
          <w:rFonts w:ascii="GHEA Grapalat" w:hAnsi="GHEA Grapalat" w:cs="GHEA Grapalat"/>
          <w:sz w:val="20"/>
          <w:szCs w:val="20"/>
        </w:rPr>
        <w:t>դրանք</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Բանկին</w:t>
      </w:r>
      <w:r>
        <w:rPr>
          <w:rFonts w:ascii="GHEA Grapalat" w:hAnsi="GHEA Grapalat" w:cs="GHEA Grapalat"/>
          <w:sz w:val="20"/>
          <w:szCs w:val="20"/>
          <w:lang w:val="pt-BR"/>
        </w:rPr>
        <w:t xml:space="preserve"> </w:t>
      </w:r>
      <w:r>
        <w:rPr>
          <w:rFonts w:ascii="GHEA Grapalat" w:hAnsi="GHEA Grapalat" w:cs="GHEA Grapalat"/>
          <w:sz w:val="20"/>
          <w:szCs w:val="20"/>
        </w:rPr>
        <w:t>են</w:t>
      </w:r>
      <w:r>
        <w:rPr>
          <w:rFonts w:ascii="GHEA Grapalat" w:hAnsi="GHEA Grapalat" w:cs="GHEA Grapalat"/>
          <w:sz w:val="20"/>
          <w:szCs w:val="20"/>
          <w:lang w:val="pt-BR"/>
        </w:rPr>
        <w:t xml:space="preserve"> </w:t>
      </w:r>
      <w:r>
        <w:rPr>
          <w:rFonts w:ascii="GHEA Grapalat" w:hAnsi="GHEA Grapalat" w:cs="GHEA Grapalat"/>
          <w:sz w:val="20"/>
          <w:szCs w:val="20"/>
        </w:rPr>
        <w:t>ներկայացվում</w:t>
      </w:r>
      <w:r>
        <w:rPr>
          <w:rFonts w:ascii="GHEA Grapalat" w:hAnsi="GHEA Grapalat" w:cs="GHEA Grapalat"/>
          <w:sz w:val="20"/>
          <w:szCs w:val="20"/>
          <w:lang w:val="pt-BR"/>
        </w:rPr>
        <w:t xml:space="preserve"> </w:t>
      </w:r>
      <w:r>
        <w:rPr>
          <w:rFonts w:ascii="GHEA Grapalat" w:hAnsi="GHEA Grapalat" w:cs="GHEA Grapalat"/>
          <w:sz w:val="20"/>
          <w:szCs w:val="20"/>
        </w:rPr>
        <w:t>էլեկտրոնային</w:t>
      </w:r>
      <w:r>
        <w:rPr>
          <w:rFonts w:ascii="GHEA Grapalat" w:hAnsi="GHEA Grapalat" w:cs="GHEA Grapalat"/>
          <w:sz w:val="20"/>
          <w:szCs w:val="20"/>
          <w:lang w:val="pt-BR"/>
        </w:rPr>
        <w:t xml:space="preserve"> </w:t>
      </w:r>
      <w:r>
        <w:rPr>
          <w:rFonts w:ascii="GHEA Grapalat" w:hAnsi="GHEA Grapalat" w:cs="GHEA Grapalat"/>
          <w:sz w:val="20"/>
          <w:szCs w:val="20"/>
        </w:rPr>
        <w:t>կրիչներով</w:t>
      </w:r>
      <w:r>
        <w:rPr>
          <w:rFonts w:ascii="GHEA Grapalat" w:hAnsi="GHEA Grapalat" w:cs="GHEA Grapalat"/>
          <w:sz w:val="20"/>
          <w:szCs w:val="20"/>
          <w:lang w:val="pt-BR"/>
        </w:rPr>
        <w:t xml:space="preserve">, </w:t>
      </w:r>
      <w:r>
        <w:rPr>
          <w:rFonts w:ascii="GHEA Grapalat" w:hAnsi="GHEA Grapalat" w:cs="GHEA Grapalat"/>
          <w:sz w:val="20"/>
          <w:szCs w:val="20"/>
        </w:rPr>
        <w:t>ինչպես</w:t>
      </w:r>
      <w:r>
        <w:rPr>
          <w:rFonts w:ascii="GHEA Grapalat" w:hAnsi="GHEA Grapalat" w:cs="GHEA Grapalat"/>
          <w:sz w:val="20"/>
          <w:szCs w:val="20"/>
          <w:lang w:val="pt-BR"/>
        </w:rPr>
        <w:t xml:space="preserve"> </w:t>
      </w:r>
      <w:r>
        <w:rPr>
          <w:rFonts w:ascii="GHEA Grapalat" w:hAnsi="GHEA Grapalat" w:cs="GHEA Grapalat"/>
          <w:sz w:val="20"/>
          <w:szCs w:val="20"/>
        </w:rPr>
        <w:t>նաև</w:t>
      </w:r>
      <w:r>
        <w:rPr>
          <w:rFonts w:ascii="GHEA Grapalat" w:hAnsi="GHEA Grapalat" w:cs="GHEA Grapalat"/>
          <w:sz w:val="20"/>
          <w:szCs w:val="20"/>
          <w:lang w:val="pt-BR"/>
        </w:rPr>
        <w:t xml:space="preserve"> </w:t>
      </w:r>
      <w:r>
        <w:rPr>
          <w:rFonts w:ascii="GHEA Grapalat" w:hAnsi="GHEA Grapalat" w:cs="GHEA Grapalat"/>
          <w:sz w:val="20"/>
          <w:szCs w:val="20"/>
        </w:rPr>
        <w:t>դրանցից</w:t>
      </w:r>
      <w:r>
        <w:rPr>
          <w:rFonts w:ascii="GHEA Grapalat" w:hAnsi="GHEA Grapalat" w:cs="GHEA Grapalat"/>
          <w:sz w:val="20"/>
          <w:szCs w:val="20"/>
          <w:lang w:val="pt-BR"/>
        </w:rPr>
        <w:t xml:space="preserve"> </w:t>
      </w:r>
      <w:r>
        <w:rPr>
          <w:rFonts w:ascii="GHEA Grapalat" w:hAnsi="GHEA Grapalat" w:cs="GHEA Grapalat"/>
          <w:sz w:val="20"/>
          <w:szCs w:val="20"/>
        </w:rPr>
        <w:t>արտատպված</w:t>
      </w:r>
      <w:r>
        <w:rPr>
          <w:rFonts w:ascii="GHEA Grapalat" w:hAnsi="GHEA Grapalat" w:cs="GHEA Grapalat"/>
          <w:sz w:val="20"/>
          <w:szCs w:val="20"/>
          <w:lang w:val="pt-BR"/>
        </w:rPr>
        <w:t xml:space="preserve"> </w:t>
      </w:r>
      <w:r>
        <w:rPr>
          <w:rFonts w:ascii="GHEA Grapalat" w:hAnsi="GHEA Grapalat" w:cs="GHEA Grapalat"/>
          <w:sz w:val="20"/>
          <w:szCs w:val="20"/>
        </w:rPr>
        <w:t>թղթային</w:t>
      </w:r>
      <w:r>
        <w:rPr>
          <w:rFonts w:ascii="GHEA Grapalat" w:hAnsi="GHEA Grapalat" w:cs="GHEA Grapalat"/>
          <w:sz w:val="20"/>
          <w:szCs w:val="20"/>
          <w:lang w:val="pt-BR"/>
        </w:rPr>
        <w:t xml:space="preserve"> </w:t>
      </w:r>
      <w:r>
        <w:rPr>
          <w:rFonts w:ascii="GHEA Grapalat" w:hAnsi="GHEA Grapalat" w:cs="GHEA Grapalat"/>
          <w:sz w:val="20"/>
          <w:szCs w:val="20"/>
        </w:rPr>
        <w:t>տարբերակներով</w:t>
      </w:r>
      <w:r>
        <w:rPr>
          <w:rFonts w:ascii="GHEA Grapalat" w:hAnsi="GHEA Grapalat" w:cs="GHEA Grapalat"/>
          <w:sz w:val="20"/>
          <w:szCs w:val="20"/>
          <w:lang w:val="pt-BR"/>
        </w:rPr>
        <w:t>:</w:t>
      </w:r>
    </w:p>
    <w:p w:rsidR="00375C2D" w:rsidRDefault="00375C2D" w:rsidP="00375C2D">
      <w:pPr>
        <w:numPr>
          <w:ilvl w:val="1"/>
          <w:numId w:val="14"/>
        </w:numPr>
        <w:ind w:left="0"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375C2D" w:rsidRDefault="00375C2D" w:rsidP="00375C2D">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375C2D" w:rsidRDefault="00375C2D" w:rsidP="00375C2D">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բանկը</w:t>
      </w:r>
      <w:r>
        <w:rPr>
          <w:rFonts w:ascii="GHEA Grapalat" w:hAnsi="GHEA Grapalat" w:cs="GHEA Grapalat"/>
          <w:sz w:val="20"/>
          <w:szCs w:val="20"/>
          <w:lang w:val="pt-BR"/>
        </w:rPr>
        <w:t xml:space="preserve"> </w:t>
      </w:r>
      <w:r>
        <w:rPr>
          <w:rFonts w:ascii="GHEA Grapalat" w:hAnsi="GHEA Grapalat" w:cs="GHEA Grapalat"/>
          <w:sz w:val="20"/>
          <w:szCs w:val="20"/>
        </w:rPr>
        <w:t>վճարման</w:t>
      </w:r>
      <w:r>
        <w:rPr>
          <w:rFonts w:ascii="GHEA Grapalat" w:hAnsi="GHEA Grapalat" w:cs="GHEA Grapalat"/>
          <w:sz w:val="20"/>
          <w:szCs w:val="20"/>
          <w:lang w:val="pt-BR"/>
        </w:rPr>
        <w:t xml:space="preserve"> </w:t>
      </w:r>
      <w:r>
        <w:rPr>
          <w:rFonts w:ascii="GHEA Grapalat" w:hAnsi="GHEA Grapalat" w:cs="GHEA Grapalat"/>
          <w:sz w:val="20"/>
          <w:szCs w:val="20"/>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ստանալուց</w:t>
      </w:r>
      <w:r>
        <w:rPr>
          <w:rFonts w:ascii="GHEA Grapalat" w:hAnsi="GHEA Grapalat" w:cs="GHEA Grapalat"/>
          <w:sz w:val="20"/>
          <w:szCs w:val="20"/>
          <w:lang w:val="pt-BR"/>
        </w:rPr>
        <w:t xml:space="preserve"> </w:t>
      </w:r>
      <w:r>
        <w:rPr>
          <w:rFonts w:ascii="GHEA Grapalat" w:hAnsi="GHEA Grapalat" w:cs="GHEA Grapalat"/>
          <w:sz w:val="20"/>
          <w:szCs w:val="20"/>
        </w:rPr>
        <w:t>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w:t>
      </w:r>
      <w:r>
        <w:rPr>
          <w:rFonts w:ascii="GHEA Grapalat" w:hAnsi="GHEA Grapalat" w:cs="GHEA Grapalat"/>
          <w:sz w:val="20"/>
          <w:szCs w:val="20"/>
          <w:lang w:val="pt-BR"/>
        </w:rPr>
        <w:t xml:space="preserve"> </w:t>
      </w:r>
      <w:r>
        <w:rPr>
          <w:rFonts w:ascii="GHEA Grapalat" w:hAnsi="GHEA Grapalat" w:cs="GHEA Grapalat"/>
          <w:sz w:val="20"/>
          <w:szCs w:val="20"/>
        </w:rPr>
        <w:t>օրվա</w:t>
      </w:r>
      <w:r>
        <w:rPr>
          <w:rFonts w:ascii="GHEA Grapalat" w:hAnsi="GHEA Grapalat" w:cs="GHEA Grapalat"/>
          <w:sz w:val="20"/>
          <w:szCs w:val="20"/>
          <w:lang w:val="pt-BR"/>
        </w:rPr>
        <w:t xml:space="preserve"> </w:t>
      </w:r>
      <w:r>
        <w:rPr>
          <w:rFonts w:ascii="GHEA Grapalat" w:hAnsi="GHEA Grapalat" w:cs="GHEA Grapalat"/>
          <w:sz w:val="20"/>
          <w:szCs w:val="20"/>
        </w:rPr>
        <w:t>ընթացքում</w:t>
      </w:r>
      <w:r>
        <w:rPr>
          <w:rFonts w:ascii="GHEA Grapalat" w:hAnsi="GHEA Grapalat" w:cs="GHEA Grapalat"/>
          <w:sz w:val="20"/>
          <w:szCs w:val="20"/>
          <w:lang w:val="pt-BR"/>
        </w:rPr>
        <w:t xml:space="preserve"> </w:t>
      </w:r>
      <w:r>
        <w:rPr>
          <w:rFonts w:ascii="GHEA Grapalat" w:hAnsi="GHEA Grapalat" w:cs="GHEA Grapalat"/>
          <w:sz w:val="20"/>
          <w:szCs w:val="20"/>
        </w:rPr>
        <w:t>պետք</w:t>
      </w:r>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r>
        <w:rPr>
          <w:rFonts w:ascii="GHEA Grapalat" w:hAnsi="GHEA Grapalat" w:cs="GHEA Grapalat"/>
          <w:sz w:val="20"/>
          <w:szCs w:val="20"/>
        </w:rPr>
        <w:t>տեղեկացնի</w:t>
      </w:r>
      <w:r>
        <w:rPr>
          <w:rFonts w:ascii="GHEA Grapalat" w:hAnsi="GHEA Grapalat" w:cs="GHEA Grapalat"/>
          <w:sz w:val="20"/>
          <w:szCs w:val="20"/>
          <w:lang w:val="pt-BR"/>
        </w:rPr>
        <w:t xml:space="preserve"> </w:t>
      </w:r>
      <w:r>
        <w:rPr>
          <w:rFonts w:ascii="GHEA Grapalat" w:hAnsi="GHEA Grapalat" w:cs="GHEA Grapalat"/>
          <w:sz w:val="20"/>
          <w:szCs w:val="20"/>
        </w:rPr>
        <w:t>Պատվիրատուին՝</w:t>
      </w:r>
      <w:r>
        <w:rPr>
          <w:rFonts w:ascii="GHEA Grapalat" w:hAnsi="GHEA Grapalat" w:cs="GHEA Grapalat"/>
          <w:sz w:val="20"/>
          <w:szCs w:val="20"/>
          <w:lang w:val="pt-BR"/>
        </w:rPr>
        <w:t xml:space="preserve"> </w:t>
      </w:r>
      <w:r>
        <w:rPr>
          <w:rFonts w:ascii="GHEA Grapalat" w:hAnsi="GHEA Grapalat" w:cs="GHEA Grapalat"/>
          <w:sz w:val="20"/>
          <w:szCs w:val="20"/>
        </w:rPr>
        <w:t>գրավոր</w:t>
      </w:r>
      <w:r>
        <w:rPr>
          <w:rFonts w:ascii="GHEA Grapalat" w:hAnsi="GHEA Grapalat" w:cs="GHEA Grapalat"/>
          <w:sz w:val="20"/>
          <w:szCs w:val="20"/>
          <w:lang w:val="pt-BR"/>
        </w:rPr>
        <w:t xml:space="preserve"> </w:t>
      </w:r>
      <w:r>
        <w:rPr>
          <w:rFonts w:ascii="GHEA Grapalat" w:hAnsi="GHEA Grapalat" w:cs="GHEA Grapalat"/>
          <w:sz w:val="20"/>
          <w:szCs w:val="20"/>
        </w:rPr>
        <w:t>ձևով</w:t>
      </w:r>
      <w:r>
        <w:rPr>
          <w:rFonts w:ascii="GHEA Grapalat" w:hAnsi="GHEA Grapalat" w:cs="GHEA Grapalat"/>
          <w:sz w:val="20"/>
          <w:szCs w:val="20"/>
          <w:lang w:val="pt-BR"/>
        </w:rPr>
        <w:t>:</w:t>
      </w:r>
    </w:p>
    <w:p w:rsidR="00375C2D" w:rsidRDefault="00375C2D" w:rsidP="00375C2D">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375C2D" w:rsidRDefault="00375C2D" w:rsidP="00375C2D">
      <w:pPr>
        <w:jc w:val="both"/>
        <w:rPr>
          <w:rFonts w:ascii="GHEA Grapalat" w:hAnsi="GHEA Grapalat" w:cs="GHEA Grapalat"/>
          <w:sz w:val="20"/>
          <w:szCs w:val="20"/>
          <w:lang w:val="hy-AM"/>
        </w:rPr>
      </w:pPr>
    </w:p>
    <w:p w:rsidR="00375C2D" w:rsidRDefault="00375C2D" w:rsidP="00375C2D">
      <w:pPr>
        <w:numPr>
          <w:ilvl w:val="0"/>
          <w:numId w:val="10"/>
        </w:numPr>
        <w:jc w:val="center"/>
        <w:rPr>
          <w:rFonts w:ascii="GHEA Grapalat" w:hAnsi="GHEA Grapalat" w:cs="GHEA Grapalat"/>
          <w:b/>
          <w:bCs/>
          <w:sz w:val="20"/>
          <w:szCs w:val="20"/>
        </w:rPr>
      </w:pPr>
      <w:r>
        <w:rPr>
          <w:rFonts w:ascii="GHEA Grapalat" w:hAnsi="GHEA Grapalat" w:cs="GHEA Grapalat"/>
          <w:b/>
          <w:bCs/>
          <w:sz w:val="20"/>
          <w:szCs w:val="20"/>
        </w:rPr>
        <w:t>Այլ պայմաններ</w:t>
      </w:r>
    </w:p>
    <w:p w:rsidR="00375C2D" w:rsidRDefault="00375C2D" w:rsidP="00375C2D">
      <w:pPr>
        <w:ind w:firstLine="567"/>
        <w:jc w:val="both"/>
        <w:rPr>
          <w:rFonts w:ascii="GHEA Grapalat" w:hAnsi="GHEA Grapalat" w:cs="GHEA Grapalat"/>
          <w:sz w:val="20"/>
          <w:szCs w:val="20"/>
        </w:rPr>
      </w:pPr>
      <w:r>
        <w:rPr>
          <w:rFonts w:ascii="GHEA Grapalat" w:hAnsi="GHEA Grapalat" w:cs="GHEA Grapalat"/>
          <w:sz w:val="20"/>
          <w:szCs w:val="20"/>
        </w:rPr>
        <w:t>2.1 Սույն համաձայնագիրը</w:t>
      </w:r>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ուժի մեջ </w:t>
      </w:r>
      <w:r>
        <w:rPr>
          <w:rFonts w:ascii="GHEA Grapalat" w:hAnsi="GHEA Grapalat" w:cs="GHEA Grapalat"/>
          <w:sz w:val="20"/>
          <w:szCs w:val="20"/>
          <w:lang w:val="hy-AM"/>
        </w:rPr>
        <w:t>են</w:t>
      </w:r>
      <w:r>
        <w:rPr>
          <w:rFonts w:ascii="GHEA Grapalat" w:hAnsi="GHEA Grapalat" w:cs="GHEA Grapalat"/>
          <w:sz w:val="20"/>
          <w:szCs w:val="20"/>
        </w:rPr>
        <w:t xml:space="preserve"> մտնում Ընկերության կողմից վավերացման պահից և ուժի մեջ</w:t>
      </w:r>
      <w:r>
        <w:rPr>
          <w:rFonts w:ascii="GHEA Grapalat" w:hAnsi="GHEA Grapalat" w:cs="GHEA Grapalat"/>
          <w:sz w:val="20"/>
          <w:szCs w:val="20"/>
          <w:lang w:val="hy-AM"/>
        </w:rPr>
        <w:t xml:space="preserve"> են մինչև </w:t>
      </w:r>
      <w:r>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375C2D" w:rsidRDefault="00375C2D" w:rsidP="00375C2D">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375C2D" w:rsidRDefault="00375C2D" w:rsidP="00375C2D">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375C2D" w:rsidRDefault="00375C2D" w:rsidP="00375C2D">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375C2D" w:rsidRDefault="00375C2D" w:rsidP="00375C2D">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375C2D" w:rsidRDefault="00375C2D" w:rsidP="00375C2D">
      <w:pPr>
        <w:ind w:firstLine="567"/>
        <w:jc w:val="both"/>
        <w:rPr>
          <w:rFonts w:ascii="GHEA Grapalat" w:hAnsi="GHEA Grapalat" w:cs="GHEA Grapalat"/>
          <w:sz w:val="20"/>
          <w:szCs w:val="20"/>
          <w:lang w:val="hy-AM"/>
        </w:rPr>
      </w:pPr>
    </w:p>
    <w:p w:rsidR="00375C2D" w:rsidRDefault="00375C2D" w:rsidP="00375C2D">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rsidR="00375C2D" w:rsidRDefault="00375C2D" w:rsidP="00375C2D">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375C2D" w:rsidRDefault="00375C2D" w:rsidP="00375C2D">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անվանումը</w:t>
      </w:r>
    </w:p>
    <w:p w:rsidR="00375C2D" w:rsidRDefault="00375C2D" w:rsidP="00375C2D">
      <w:pPr>
        <w:jc w:val="both"/>
        <w:rPr>
          <w:rFonts w:ascii="GHEA Grapalat" w:hAnsi="GHEA Grapalat"/>
          <w:sz w:val="20"/>
          <w:szCs w:val="20"/>
          <w:u w:val="single"/>
          <w:vertAlign w:val="superscript"/>
          <w:lang w:val="hy-AM"/>
        </w:rPr>
      </w:pPr>
      <w:r>
        <w:rPr>
          <w:rFonts w:ascii="GHEA Grapalat" w:hAnsi="GHEA Grapalat"/>
          <w:sz w:val="20"/>
          <w:szCs w:val="20"/>
          <w:vertAlign w:val="superscript"/>
          <w:lang w:val="hy-AM"/>
        </w:rPr>
        <w:t xml:space="preserve"> </w:t>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375C2D" w:rsidRDefault="00375C2D" w:rsidP="00375C2D">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հասցեն</w:t>
      </w:r>
    </w:p>
    <w:p w:rsidR="00375C2D" w:rsidRDefault="00375C2D" w:rsidP="00375C2D">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375C2D" w:rsidRDefault="00375C2D" w:rsidP="00375C2D">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ընկերությանը սպասարկող բանկի անվանումը</w:t>
      </w:r>
    </w:p>
    <w:p w:rsidR="00375C2D" w:rsidRDefault="00375C2D" w:rsidP="00375C2D">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375C2D" w:rsidRDefault="00375C2D" w:rsidP="00375C2D">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բանկային հաշվեհամարը</w:t>
      </w:r>
    </w:p>
    <w:p w:rsidR="00375C2D" w:rsidRDefault="00375C2D" w:rsidP="00375C2D">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375C2D" w:rsidRDefault="00375C2D" w:rsidP="00375C2D">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հարկ վճարողի հաշվառման համարը</w:t>
      </w:r>
    </w:p>
    <w:p w:rsidR="00375C2D" w:rsidRDefault="00375C2D" w:rsidP="00375C2D">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375C2D" w:rsidRDefault="00375C2D" w:rsidP="00375C2D">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տնօրենի անունը, ազգանունը և ստորագրությունը</w:t>
      </w:r>
    </w:p>
    <w:p w:rsidR="00375C2D" w:rsidRDefault="00375C2D" w:rsidP="00375C2D">
      <w:pPr>
        <w:jc w:val="both"/>
        <w:rPr>
          <w:rFonts w:ascii="GHEA Grapalat" w:hAnsi="GHEA Grapalat"/>
          <w:sz w:val="20"/>
          <w:szCs w:val="20"/>
          <w:lang w:val="hy-AM"/>
        </w:rPr>
      </w:pPr>
      <w:r>
        <w:rPr>
          <w:rFonts w:ascii="GHEA Grapalat" w:hAnsi="GHEA Grapalat"/>
          <w:sz w:val="20"/>
          <w:szCs w:val="20"/>
          <w:lang w:val="hy-AM"/>
        </w:rPr>
        <w:t>Կ.Տ</w:t>
      </w:r>
    </w:p>
    <w:p w:rsidR="00375C2D" w:rsidRDefault="00375C2D" w:rsidP="00375C2D">
      <w:pPr>
        <w:jc w:val="both"/>
        <w:rPr>
          <w:rFonts w:ascii="GHEA Grapalat" w:hAnsi="GHEA Grapalat"/>
          <w:sz w:val="20"/>
          <w:szCs w:val="20"/>
          <w:lang w:val="hy-AM"/>
        </w:rPr>
      </w:pPr>
    </w:p>
    <w:p w:rsidR="00375C2D" w:rsidRDefault="00375C2D" w:rsidP="00375C2D">
      <w:pPr>
        <w:jc w:val="both"/>
        <w:rPr>
          <w:rFonts w:ascii="GHEA Grapalat" w:hAnsi="GHEA Grapalat"/>
          <w:sz w:val="20"/>
          <w:szCs w:val="20"/>
          <w:lang w:val="hy-AM"/>
        </w:rPr>
      </w:pPr>
      <w:r>
        <w:rPr>
          <w:rFonts w:ascii="GHEA Grapalat" w:hAnsi="GHEA Grapalat"/>
          <w:sz w:val="20"/>
          <w:szCs w:val="20"/>
          <w:lang w:val="hy-AM"/>
        </w:rPr>
        <w:t>Օր/ամիս/տարի</w:t>
      </w:r>
    </w:p>
    <w:p w:rsidR="00375C2D" w:rsidRDefault="00375C2D" w:rsidP="00375C2D">
      <w:pPr>
        <w:jc w:val="center"/>
        <w:rPr>
          <w:rFonts w:ascii="GHEA Grapalat" w:hAnsi="GHEA Grapalat" w:cs="GHEA Grapalat"/>
          <w:sz w:val="20"/>
          <w:szCs w:val="20"/>
          <w:lang w:val="hy-AM"/>
        </w:rPr>
      </w:pPr>
    </w:p>
    <w:p w:rsidR="00375C2D" w:rsidRDefault="00375C2D" w:rsidP="00375C2D">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Pr>
          <w:rFonts w:ascii="GHEA Grapalat" w:hAnsi="GHEA Grapalat" w:cs="Sylfaen"/>
          <w:i/>
          <w:sz w:val="20"/>
          <w:szCs w:val="20"/>
          <w:lang w:val="hy-AM"/>
        </w:rPr>
        <w:t xml:space="preserve">* </w:t>
      </w:r>
      <w:r>
        <w:rPr>
          <w:rFonts w:ascii="GHEA Grapalat" w:hAnsi="GHEA Grapalat"/>
          <w:i/>
          <w:sz w:val="20"/>
          <w:szCs w:val="20"/>
          <w:lang w:val="hy-AM"/>
        </w:rPr>
        <w:t>լրացվում է հանձնաժողովի քարտուղարի կողմից` մինչև հրավերը տեղեկագրում հրապարակելը:</w:t>
      </w:r>
    </w:p>
    <w:p w:rsidR="00375C2D" w:rsidRDefault="00375C2D" w:rsidP="00375C2D">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75C2D" w:rsidRDefault="00375C2D" w:rsidP="00375C2D">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75C2D" w:rsidRDefault="00375C2D" w:rsidP="00375C2D">
      <w:pPr>
        <w:pStyle w:val="3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375C2D" w:rsidTr="00375C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5C2D" w:rsidRDefault="00375C2D">
            <w:pPr>
              <w:rPr>
                <w:rFonts w:ascii="GHEA Grapalat" w:hAnsi="GHEA Grapalat" w:cs="Sylfaen"/>
                <w:b/>
                <w:bCs/>
                <w:sz w:val="20"/>
                <w:szCs w:val="20"/>
                <w:lang w:val="hy-AM"/>
              </w:rPr>
            </w:pPr>
            <w:r>
              <w:rPr>
                <w:rFonts w:ascii="GHEA Grapalat" w:hAnsi="GHEA Grapalat" w:cs="Sylfaen"/>
                <w:sz w:val="20"/>
                <w:szCs w:val="20"/>
              </w:rPr>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rsidR="00375C2D" w:rsidRDefault="00375C2D">
            <w:pPr>
              <w:jc w:val="center"/>
              <w:rPr>
                <w:rFonts w:ascii="GHEA Grapalat" w:hAnsi="GHEA Grapalat" w:cs="Arial"/>
                <w:bCs/>
                <w:i/>
                <w:sz w:val="20"/>
                <w:szCs w:val="20"/>
              </w:rPr>
            </w:pPr>
          </w:p>
        </w:tc>
      </w:tr>
      <w:tr w:rsidR="00375C2D" w:rsidTr="00375C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75C2D" w:rsidRDefault="00375C2D">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375C2D" w:rsidTr="00375C2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75C2D" w:rsidRDefault="00375C2D">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w:t>
            </w:r>
            <w:r>
              <w:rPr>
                <w:rFonts w:ascii="GHEA Grapalat" w:hAnsi="GHEA Grapalat" w:cs="Arial"/>
                <w:sz w:val="20"/>
                <w:szCs w:val="20"/>
              </w:rPr>
              <w:t xml:space="preserve"> </w:t>
            </w:r>
            <w:r>
              <w:rPr>
                <w:rFonts w:ascii="GHEA Grapalat" w:hAnsi="GHEA Grapalat" w:cs="Sylfaen"/>
                <w:sz w:val="20"/>
                <w:szCs w:val="20"/>
              </w:rPr>
              <w:t>ամսաթիվը</w:t>
            </w:r>
            <w:r>
              <w:rPr>
                <w:rFonts w:ascii="GHEA Grapalat" w:hAnsi="GHEA Grapalat" w:cs="Arial"/>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375C2D" w:rsidTr="00375C2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75C2D" w:rsidRPr="002F0F37" w:rsidRDefault="00375C2D">
            <w:pPr>
              <w:rPr>
                <w:rFonts w:ascii="GHEA Grapalat" w:hAnsi="GHEA Grapalat" w:cs="Arial"/>
                <w:sz w:val="20"/>
                <w:szCs w:val="20"/>
              </w:rPr>
            </w:pPr>
            <w:r>
              <w:rPr>
                <w:rFonts w:ascii="GHEA Grapalat" w:hAnsi="GHEA Grapalat" w:cs="Sylfaen"/>
                <w:sz w:val="20"/>
                <w:szCs w:val="20"/>
                <w:lang w:val="hy-AM"/>
              </w:rPr>
              <w:t>4</w:t>
            </w:r>
            <w:r w:rsidRPr="002F0F37">
              <w:rPr>
                <w:rFonts w:ascii="GHEA Grapalat" w:hAnsi="GHEA Grapalat" w:cs="Sylfaen"/>
                <w:sz w:val="20"/>
                <w:szCs w:val="20"/>
              </w:rPr>
              <w:t xml:space="preserve">. </w:t>
            </w:r>
            <w:r>
              <w:rPr>
                <w:rFonts w:ascii="GHEA Grapalat" w:hAnsi="GHEA Grapalat" w:cs="Sylfaen"/>
                <w:sz w:val="20"/>
                <w:szCs w:val="20"/>
                <w:lang w:val="hy-AM"/>
              </w:rPr>
              <w:t>Վճարողի անվանումը</w:t>
            </w:r>
            <w:r w:rsidRPr="002F0F37">
              <w:rPr>
                <w:rFonts w:ascii="GHEA Grapalat" w:hAnsi="GHEA Grapalat" w:cs="Sylfaen"/>
                <w:sz w:val="20"/>
                <w:szCs w:val="20"/>
              </w:rPr>
              <w:t>,</w:t>
            </w:r>
            <w:r>
              <w:rPr>
                <w:rFonts w:ascii="GHEA Grapalat" w:hAnsi="GHEA Grapalat" w:cs="Sylfaen"/>
                <w:sz w:val="20"/>
                <w:szCs w:val="20"/>
                <w:lang w:val="hy-AM"/>
              </w:rPr>
              <w:t xml:space="preserve"> կամ անուն ազգանուն </w:t>
            </w:r>
            <w:r w:rsidRPr="002F0F37">
              <w:rPr>
                <w:rFonts w:ascii="GHEA Grapalat" w:hAnsi="GHEA Grapalat" w:cs="Sylfaen"/>
                <w:sz w:val="20"/>
                <w:szCs w:val="20"/>
              </w:rPr>
              <w:t>(</w:t>
            </w:r>
            <w:r>
              <w:rPr>
                <w:rFonts w:ascii="GHEA Grapalat" w:hAnsi="GHEA Grapalat" w:cs="Sylfaen"/>
                <w:sz w:val="20"/>
                <w:szCs w:val="20"/>
              </w:rPr>
              <w:t>Ընկերություն</w:t>
            </w:r>
            <w:r w:rsidRPr="002F0F37">
              <w:rPr>
                <w:rFonts w:ascii="GHEA Grapalat" w:hAnsi="GHEA Grapalat" w:cs="Sylfaen"/>
                <w:sz w:val="20"/>
                <w:szCs w:val="20"/>
              </w:rPr>
              <w:t xml:space="preserve"> </w:t>
            </w:r>
            <w:r w:rsidRPr="002F0F37">
              <w:rPr>
                <w:rFonts w:ascii="GHEA Grapalat" w:hAnsi="GHEA Grapalat" w:cs="Arial"/>
                <w:sz w:val="20"/>
                <w:szCs w:val="20"/>
              </w:rPr>
              <w:t>`</w:t>
            </w:r>
          </w:p>
        </w:tc>
      </w:tr>
      <w:tr w:rsidR="00375C2D" w:rsidTr="00375C2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75C2D" w:rsidRPr="002F0F37" w:rsidRDefault="00375C2D">
            <w:pPr>
              <w:rPr>
                <w:rFonts w:ascii="GHEA Grapalat" w:hAnsi="GHEA Grapalat" w:cs="Arial"/>
                <w:sz w:val="20"/>
                <w:szCs w:val="20"/>
              </w:rPr>
            </w:pPr>
            <w:r>
              <w:rPr>
                <w:rFonts w:ascii="GHEA Grapalat" w:hAnsi="GHEA Grapalat" w:cs="Sylfaen"/>
                <w:sz w:val="20"/>
                <w:szCs w:val="20"/>
                <w:lang w:val="hy-AM"/>
              </w:rPr>
              <w:t>5</w:t>
            </w:r>
            <w:r w:rsidRPr="002F0F37">
              <w:rPr>
                <w:rFonts w:ascii="GHEA Grapalat" w:hAnsi="GHEA Grapalat" w:cs="Sylfaen"/>
                <w:sz w:val="20"/>
                <w:szCs w:val="20"/>
              </w:rPr>
              <w:t xml:space="preserve">. </w:t>
            </w:r>
            <w:r>
              <w:rPr>
                <w:rFonts w:ascii="GHEA Grapalat" w:hAnsi="GHEA Grapalat" w:cs="Sylfaen"/>
                <w:sz w:val="20"/>
                <w:szCs w:val="20"/>
              </w:rPr>
              <w:t>Վճարողի</w:t>
            </w:r>
            <w:r>
              <w:rPr>
                <w:rFonts w:ascii="GHEA Grapalat" w:hAnsi="GHEA Grapalat" w:cs="Sylfaen"/>
                <w:sz w:val="20"/>
                <w:szCs w:val="20"/>
                <w:lang w:val="hy-AM"/>
              </w:rPr>
              <w:t xml:space="preserve">ն սպասարկող Ֆինանսական կազմակերպություն </w:t>
            </w:r>
            <w:r w:rsidRPr="002F0F37">
              <w:rPr>
                <w:rFonts w:ascii="GHEA Grapalat" w:hAnsi="GHEA Grapalat" w:cs="Sylfaen"/>
                <w:sz w:val="20"/>
                <w:szCs w:val="20"/>
              </w:rPr>
              <w:t>(</w:t>
            </w:r>
            <w:r w:rsidRPr="002F0F37">
              <w:rPr>
                <w:rFonts w:ascii="GHEA Grapalat" w:hAnsi="GHEA Grapalat" w:cs="Arial"/>
                <w:sz w:val="20"/>
                <w:szCs w:val="20"/>
              </w:rPr>
              <w:t xml:space="preserve"> </w:t>
            </w:r>
            <w:r>
              <w:rPr>
                <w:rFonts w:ascii="GHEA Grapalat" w:hAnsi="GHEA Grapalat" w:cs="Sylfaen"/>
                <w:sz w:val="20"/>
                <w:szCs w:val="20"/>
              </w:rPr>
              <w:t>բանկ</w:t>
            </w:r>
            <w:r w:rsidRPr="002F0F37">
              <w:rPr>
                <w:rFonts w:ascii="GHEA Grapalat" w:hAnsi="GHEA Grapalat" w:cs="Sylfaen"/>
                <w:sz w:val="20"/>
                <w:szCs w:val="20"/>
              </w:rPr>
              <w:t>)</w:t>
            </w:r>
            <w:r w:rsidRPr="002F0F37">
              <w:rPr>
                <w:rFonts w:ascii="GHEA Grapalat" w:hAnsi="GHEA Grapalat" w:cs="Arial"/>
                <w:sz w:val="20"/>
                <w:szCs w:val="20"/>
              </w:rPr>
              <w:t>`</w:t>
            </w:r>
          </w:p>
        </w:tc>
      </w:tr>
      <w:tr w:rsidR="00375C2D" w:rsidTr="00375C2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75C2D" w:rsidRDefault="00375C2D">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w:t>
            </w:r>
            <w:r>
              <w:rPr>
                <w:rFonts w:ascii="GHEA Grapalat" w:hAnsi="GHEA Grapalat" w:cs="Sylfaen"/>
                <w:sz w:val="20"/>
                <w:szCs w:val="20"/>
                <w:lang w:val="hy-AM"/>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w:t>
            </w:r>
          </w:p>
        </w:tc>
      </w:tr>
      <w:tr w:rsidR="00375C2D" w:rsidTr="00375C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75C2D" w:rsidRDefault="00375C2D">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375C2D" w:rsidTr="00375C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75C2D" w:rsidRDefault="00375C2D">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375C2D" w:rsidTr="00375C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75C2D" w:rsidRPr="00AA03AD" w:rsidRDefault="00375C2D">
            <w:pPr>
              <w:rPr>
                <w:rFonts w:ascii="GHEA Grapalat" w:hAnsi="GHEA Grapalat" w:cs="Arial"/>
                <w:sz w:val="20"/>
                <w:szCs w:val="20"/>
                <w:lang w:val="hy-AM"/>
              </w:rPr>
            </w:pPr>
            <w:r>
              <w:rPr>
                <w:rFonts w:ascii="GHEA Grapalat" w:hAnsi="GHEA Grapalat" w:cs="Sylfaen"/>
                <w:sz w:val="20"/>
                <w:szCs w:val="20"/>
                <w:lang w:val="hy-AM"/>
              </w:rPr>
              <w:t>9</w:t>
            </w:r>
            <w:r w:rsidRPr="002F0F37">
              <w:rPr>
                <w:rFonts w:ascii="GHEA Grapalat" w:hAnsi="GHEA Grapalat" w:cs="Sylfaen"/>
                <w:sz w:val="20"/>
                <w:szCs w:val="20"/>
              </w:rPr>
              <w:t xml:space="preserve">. </w:t>
            </w:r>
            <w:r>
              <w:rPr>
                <w:rFonts w:ascii="GHEA Grapalat" w:hAnsi="GHEA Grapalat" w:cs="Sylfaen"/>
                <w:sz w:val="20"/>
                <w:szCs w:val="20"/>
              </w:rPr>
              <w:t>Շահառու</w:t>
            </w:r>
            <w:r>
              <w:rPr>
                <w:rFonts w:ascii="GHEA Grapalat" w:hAnsi="GHEA Grapalat" w:cs="Sylfaen"/>
                <w:sz w:val="20"/>
                <w:szCs w:val="20"/>
                <w:lang w:val="hy-AM"/>
              </w:rPr>
              <w:t>ի  անվանումը</w:t>
            </w:r>
            <w:r w:rsidRPr="002F0F37">
              <w:rPr>
                <w:rFonts w:ascii="GHEA Grapalat" w:hAnsi="GHEA Grapalat" w:cs="Sylfaen"/>
                <w:sz w:val="20"/>
                <w:szCs w:val="20"/>
              </w:rPr>
              <w:t>,</w:t>
            </w:r>
            <w:r>
              <w:rPr>
                <w:rFonts w:ascii="GHEA Grapalat" w:hAnsi="GHEA Grapalat" w:cs="Sylfaen"/>
                <w:sz w:val="20"/>
                <w:szCs w:val="20"/>
                <w:lang w:val="hy-AM"/>
              </w:rPr>
              <w:t xml:space="preserve"> կամ անուն ազգանուն </w:t>
            </w:r>
            <w:r w:rsidRPr="002F0F37">
              <w:rPr>
                <w:rFonts w:ascii="GHEA Grapalat" w:hAnsi="GHEA Grapalat" w:cs="Arial"/>
                <w:sz w:val="20"/>
                <w:szCs w:val="20"/>
              </w:rPr>
              <w:t>`</w:t>
            </w:r>
            <w:r w:rsidR="00AA03AD">
              <w:rPr>
                <w:rFonts w:ascii="GHEA Grapalat" w:hAnsi="GHEA Grapalat" w:cs="Arial"/>
                <w:sz w:val="20"/>
                <w:szCs w:val="20"/>
                <w:lang w:val="hy-AM"/>
              </w:rPr>
              <w:t xml:space="preserve"> </w:t>
            </w:r>
            <w:r w:rsidR="00AA03AD" w:rsidRPr="00F37790">
              <w:rPr>
                <w:rFonts w:ascii="GHEA Grapalat" w:hAnsi="GHEA Grapalat" w:cs="Times Armenian"/>
                <w:i/>
                <w:sz w:val="20"/>
                <w:szCs w:val="20"/>
                <w:lang w:val="af-ZA"/>
              </w:rPr>
              <w:t>&lt;&lt;Արարատի մարզի Սայաթ-Նովա համայնքի մանկապարտեզ</w:t>
            </w:r>
            <w:r w:rsidR="00AA03AD" w:rsidRPr="00F37790">
              <w:rPr>
                <w:rFonts w:ascii="GHEA Grapalat" w:hAnsi="GHEA Grapalat" w:cs="Sylfaen"/>
                <w:i/>
                <w:sz w:val="20"/>
                <w:szCs w:val="20"/>
                <w:lang w:val="af-ZA"/>
              </w:rPr>
              <w:t>&gt;&gt; ՀՈԱԿ</w:t>
            </w:r>
          </w:p>
        </w:tc>
      </w:tr>
      <w:tr w:rsidR="00375C2D" w:rsidTr="00375C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75C2D" w:rsidRDefault="00375C2D">
            <w:pPr>
              <w:rPr>
                <w:rFonts w:ascii="GHEA Grapalat" w:hAnsi="GHEA Grapalat" w:cs="Sylfaen"/>
                <w:sz w:val="20"/>
                <w:szCs w:val="20"/>
                <w:lang w:val="ru-RU"/>
              </w:rPr>
            </w:pPr>
            <w:r>
              <w:rPr>
                <w:rFonts w:ascii="GHEA Grapalat" w:hAnsi="GHEA Grapalat" w:cs="Sylfaen"/>
                <w:sz w:val="20"/>
                <w:szCs w:val="20"/>
                <w:lang w:val="ru-RU"/>
              </w:rPr>
              <w:t xml:space="preserve">10. </w:t>
            </w:r>
            <w:r>
              <w:rPr>
                <w:rFonts w:ascii="GHEA Grapalat" w:hAnsi="GHEA Grapalat" w:cs="Sylfaen"/>
                <w:sz w:val="20"/>
                <w:szCs w:val="20"/>
              </w:rPr>
              <w:t xml:space="preserve"> Շահառուի</w:t>
            </w:r>
            <w:r>
              <w:rPr>
                <w:rFonts w:ascii="GHEA Grapalat" w:hAnsi="GHEA Grapalat" w:cs="Arial"/>
                <w:sz w:val="20"/>
                <w:szCs w:val="20"/>
              </w:rPr>
              <w:t xml:space="preserve"> </w:t>
            </w:r>
            <w:r>
              <w:rPr>
                <w:rFonts w:ascii="GHEA Grapalat" w:hAnsi="GHEA Grapalat" w:cs="Sylfaen"/>
                <w:sz w:val="20"/>
                <w:szCs w:val="20"/>
              </w:rPr>
              <w:t xml:space="preserve"> ՀԾՀ</w:t>
            </w:r>
            <w:r>
              <w:rPr>
                <w:rFonts w:ascii="GHEA Grapalat" w:hAnsi="GHEA Grapalat" w:cs="Sylfaen"/>
                <w:sz w:val="20"/>
                <w:szCs w:val="20"/>
                <w:lang w:val="ru-RU"/>
              </w:rPr>
              <w:t xml:space="preserve"> (</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375C2D" w:rsidTr="00375C2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75C2D" w:rsidRPr="00471197" w:rsidRDefault="00375C2D">
            <w:pPr>
              <w:rPr>
                <w:rFonts w:ascii="GHEA Grapalat" w:hAnsi="GHEA Grapalat" w:cs="Arial"/>
                <w:sz w:val="20"/>
                <w:szCs w:val="20"/>
                <w:lang w:val="hy-AM"/>
              </w:rPr>
            </w:pPr>
            <w:r>
              <w:rPr>
                <w:rFonts w:ascii="GHEA Grapalat" w:hAnsi="GHEA Grapalat" w:cs="Sylfaen"/>
                <w:sz w:val="20"/>
                <w:szCs w:val="20"/>
                <w:lang w:val="hy-AM"/>
              </w:rPr>
              <w:t>11</w:t>
            </w:r>
            <w:r>
              <w:rPr>
                <w:rFonts w:ascii="GHEA Grapalat" w:hAnsi="GHEA Grapalat" w:cs="Sylfaen"/>
                <w:sz w:val="20"/>
                <w:szCs w:val="20"/>
              </w:rPr>
              <w:t>. Շահառուի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r w:rsidR="00471197">
              <w:rPr>
                <w:rFonts w:ascii="GHEA Grapalat" w:hAnsi="GHEA Grapalat" w:cs="Arial"/>
                <w:sz w:val="20"/>
                <w:szCs w:val="20"/>
                <w:lang w:val="hy-AM"/>
              </w:rPr>
              <w:t xml:space="preserve"> </w:t>
            </w:r>
            <w:r w:rsidR="00471197" w:rsidRPr="0014633C">
              <w:rPr>
                <w:rFonts w:ascii="Arial LatArm" w:hAnsi="Arial LatArm" w:cs="Sylfaen"/>
                <w:color w:val="000000"/>
                <w:sz w:val="20"/>
                <w:szCs w:val="20"/>
                <w:lang w:val="hy-AM"/>
              </w:rPr>
              <w:t xml:space="preserve"> 04727182</w:t>
            </w:r>
          </w:p>
        </w:tc>
      </w:tr>
      <w:tr w:rsidR="00375C2D" w:rsidTr="00375C2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471197" w:rsidRPr="0014633C" w:rsidRDefault="00375C2D" w:rsidP="00471197">
            <w:pPr>
              <w:rPr>
                <w:rFonts w:ascii="Arial LatArm" w:hAnsi="Arial LatArm" w:cs="Sylfaen"/>
                <w:color w:val="000000"/>
                <w:sz w:val="20"/>
                <w:szCs w:val="20"/>
                <w:lang w:val="hy-AM"/>
              </w:rPr>
            </w:pPr>
            <w:r w:rsidRPr="002F0F37">
              <w:rPr>
                <w:rFonts w:ascii="GHEA Grapalat" w:hAnsi="GHEA Grapalat" w:cs="Sylfaen"/>
                <w:sz w:val="20"/>
                <w:szCs w:val="20"/>
              </w:rPr>
              <w:t>1</w:t>
            </w:r>
            <w:r>
              <w:rPr>
                <w:rFonts w:ascii="GHEA Grapalat" w:hAnsi="GHEA Grapalat" w:cs="Sylfaen"/>
                <w:sz w:val="20"/>
                <w:szCs w:val="20"/>
                <w:lang w:val="hy-AM"/>
              </w:rPr>
              <w:t>2</w:t>
            </w:r>
            <w:r w:rsidRPr="002F0F37">
              <w:rPr>
                <w:rFonts w:ascii="GHEA Grapalat" w:hAnsi="GHEA Grapalat" w:cs="Sylfaen"/>
                <w:sz w:val="20"/>
                <w:szCs w:val="20"/>
              </w:rPr>
              <w:t>.</w:t>
            </w:r>
            <w:r>
              <w:rPr>
                <w:rFonts w:ascii="GHEA Grapalat" w:hAnsi="GHEA Grapalat" w:cs="Sylfaen"/>
                <w:sz w:val="20"/>
                <w:szCs w:val="20"/>
              </w:rPr>
              <w:t>Շահառուի</w:t>
            </w:r>
            <w:r>
              <w:rPr>
                <w:rFonts w:ascii="GHEA Grapalat" w:hAnsi="GHEA Grapalat" w:cs="Sylfaen"/>
                <w:sz w:val="20"/>
                <w:szCs w:val="20"/>
                <w:lang w:val="hy-AM"/>
              </w:rPr>
              <w:t>ն</w:t>
            </w:r>
            <w:r>
              <w:rPr>
                <w:rFonts w:ascii="GHEA Grapalat" w:hAnsi="GHEA Grapalat" w:cs="Arial"/>
                <w:sz w:val="20"/>
                <w:szCs w:val="20"/>
                <w:lang w:val="hy-AM"/>
              </w:rPr>
              <w:t xml:space="preserve"> </w:t>
            </w:r>
            <w:r>
              <w:rPr>
                <w:rFonts w:ascii="GHEA Grapalat" w:hAnsi="GHEA Grapalat" w:cs="Sylfaen"/>
                <w:sz w:val="20"/>
                <w:szCs w:val="20"/>
                <w:lang w:val="hy-AM"/>
              </w:rPr>
              <w:t xml:space="preserve"> սպասարկող Ֆինանսական կազմակերպություն</w:t>
            </w:r>
            <w:r w:rsidRPr="002F0F37">
              <w:rPr>
                <w:rFonts w:ascii="GHEA Grapalat" w:hAnsi="GHEA Grapalat" w:cs="Sylfaen"/>
                <w:sz w:val="20"/>
                <w:szCs w:val="20"/>
              </w:rPr>
              <w:t xml:space="preserve"> (</w:t>
            </w:r>
            <w:r>
              <w:rPr>
                <w:rFonts w:ascii="GHEA Grapalat" w:hAnsi="GHEA Grapalat" w:cs="Sylfaen"/>
                <w:sz w:val="20"/>
                <w:szCs w:val="20"/>
              </w:rPr>
              <w:t>բանկ</w:t>
            </w:r>
            <w:r w:rsidRPr="002F0F37">
              <w:rPr>
                <w:rFonts w:ascii="GHEA Grapalat" w:hAnsi="GHEA Grapalat" w:cs="Sylfaen"/>
                <w:sz w:val="20"/>
                <w:szCs w:val="20"/>
              </w:rPr>
              <w:t>)</w:t>
            </w:r>
            <w:r w:rsidRPr="002F0F37">
              <w:rPr>
                <w:rFonts w:ascii="GHEA Grapalat" w:hAnsi="GHEA Grapalat" w:cs="Arial"/>
                <w:sz w:val="20"/>
                <w:szCs w:val="20"/>
              </w:rPr>
              <w:t>`</w:t>
            </w:r>
            <w:r w:rsidR="00471197">
              <w:rPr>
                <w:rFonts w:ascii="GHEA Grapalat" w:hAnsi="GHEA Grapalat" w:cs="Arial"/>
                <w:sz w:val="20"/>
                <w:szCs w:val="20"/>
                <w:lang w:val="hy-AM"/>
              </w:rPr>
              <w:t xml:space="preserve"> </w:t>
            </w:r>
            <w:r w:rsidR="00471197" w:rsidRPr="0014633C">
              <w:rPr>
                <w:rFonts w:ascii="Arial LatArm" w:hAnsi="Arial LatArm" w:cs="Sylfaen"/>
                <w:color w:val="000000"/>
                <w:sz w:val="20"/>
                <w:szCs w:val="20"/>
                <w:lang w:val="hy-AM"/>
              </w:rPr>
              <w:t>&lt;&lt;</w:t>
            </w:r>
            <w:r w:rsidR="00471197" w:rsidRPr="0014633C">
              <w:rPr>
                <w:rFonts w:ascii="Sylfaen" w:hAnsi="Sylfaen" w:cs="Sylfaen"/>
                <w:color w:val="000000"/>
                <w:sz w:val="20"/>
                <w:szCs w:val="20"/>
                <w:lang w:val="hy-AM"/>
              </w:rPr>
              <w:t>Հայբիզնեսբանկ</w:t>
            </w:r>
            <w:r w:rsidR="00471197" w:rsidRPr="0014633C">
              <w:rPr>
                <w:rFonts w:ascii="Arial LatArm" w:hAnsi="Arial LatArm" w:cs="Sylfaen"/>
                <w:color w:val="000000"/>
                <w:sz w:val="20"/>
                <w:szCs w:val="20"/>
                <w:lang w:val="hy-AM"/>
              </w:rPr>
              <w:t xml:space="preserve">&gt;&gt;  </w:t>
            </w:r>
            <w:r w:rsidR="00471197" w:rsidRPr="0014633C">
              <w:rPr>
                <w:rFonts w:ascii="Sylfaen" w:hAnsi="Sylfaen" w:cs="Sylfaen"/>
                <w:color w:val="000000"/>
                <w:sz w:val="20"/>
                <w:szCs w:val="20"/>
                <w:lang w:val="hy-AM"/>
              </w:rPr>
              <w:t>ՓԲԸ</w:t>
            </w:r>
          </w:p>
          <w:p w:rsidR="00375C2D" w:rsidRPr="00471197" w:rsidRDefault="00375C2D">
            <w:pPr>
              <w:rPr>
                <w:rFonts w:ascii="GHEA Grapalat" w:hAnsi="GHEA Grapalat" w:cs="Arial"/>
                <w:sz w:val="20"/>
                <w:szCs w:val="20"/>
                <w:lang w:val="hy-AM"/>
              </w:rPr>
            </w:pPr>
          </w:p>
        </w:tc>
      </w:tr>
      <w:tr w:rsidR="00375C2D" w:rsidTr="00375C2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75C2D" w:rsidRPr="00471197" w:rsidRDefault="00375C2D">
            <w:pPr>
              <w:rPr>
                <w:rFonts w:ascii="GHEA Grapalat" w:hAnsi="GHEA Grapalat" w:cs="Arial"/>
                <w:sz w:val="20"/>
                <w:szCs w:val="20"/>
                <w:lang w:val="hy-AM"/>
              </w:rPr>
            </w:pPr>
            <w:r w:rsidRPr="002F0F37">
              <w:rPr>
                <w:rFonts w:ascii="GHEA Grapalat" w:hAnsi="GHEA Grapalat" w:cs="Sylfaen"/>
                <w:sz w:val="20"/>
                <w:szCs w:val="20"/>
              </w:rPr>
              <w:t>1</w:t>
            </w:r>
            <w:r>
              <w:rPr>
                <w:rFonts w:ascii="GHEA Grapalat" w:hAnsi="GHEA Grapalat" w:cs="Sylfaen"/>
                <w:sz w:val="20"/>
                <w:szCs w:val="20"/>
                <w:lang w:val="hy-AM"/>
              </w:rPr>
              <w:t>3</w:t>
            </w:r>
            <w:r w:rsidRPr="002F0F37">
              <w:rPr>
                <w:rFonts w:ascii="GHEA Grapalat" w:hAnsi="GHEA Grapalat" w:cs="Sylfaen"/>
                <w:sz w:val="20"/>
                <w:szCs w:val="20"/>
              </w:rPr>
              <w:t>.</w:t>
            </w:r>
            <w:r>
              <w:rPr>
                <w:rFonts w:ascii="GHEA Grapalat" w:hAnsi="GHEA Grapalat" w:cs="Sylfaen"/>
                <w:sz w:val="20"/>
                <w:szCs w:val="20"/>
              </w:rPr>
              <w:t>Շահառուի</w:t>
            </w:r>
            <w:r w:rsidRPr="002F0F37">
              <w:rPr>
                <w:rFonts w:ascii="GHEA Grapalat" w:hAnsi="GHEA Grapalat" w:cs="Arial"/>
                <w:sz w:val="20"/>
                <w:szCs w:val="20"/>
              </w:rPr>
              <w:t xml:space="preserve"> </w:t>
            </w:r>
            <w:r>
              <w:rPr>
                <w:rFonts w:ascii="GHEA Grapalat" w:hAnsi="GHEA Grapalat" w:cs="Sylfaen"/>
                <w:sz w:val="20"/>
                <w:szCs w:val="20"/>
              </w:rPr>
              <w:t>հաշվի</w:t>
            </w:r>
            <w:r w:rsidRPr="002F0F37">
              <w:rPr>
                <w:rFonts w:ascii="GHEA Grapalat" w:hAnsi="GHEA Grapalat" w:cs="Arial"/>
                <w:sz w:val="20"/>
                <w:szCs w:val="20"/>
              </w:rPr>
              <w:t xml:space="preserve"> </w:t>
            </w:r>
            <w:r>
              <w:rPr>
                <w:rFonts w:ascii="GHEA Grapalat" w:hAnsi="GHEA Grapalat" w:cs="Sylfaen"/>
                <w:sz w:val="20"/>
                <w:szCs w:val="20"/>
              </w:rPr>
              <w:t>համարը</w:t>
            </w:r>
            <w:r w:rsidRPr="002F0F37">
              <w:rPr>
                <w:rFonts w:ascii="GHEA Grapalat" w:hAnsi="GHEA Grapalat" w:cs="Arial"/>
                <w:sz w:val="20"/>
                <w:szCs w:val="20"/>
              </w:rPr>
              <w:t xml:space="preserve"> (</w:t>
            </w:r>
            <w:r>
              <w:rPr>
                <w:rFonts w:ascii="GHEA Grapalat" w:hAnsi="GHEA Grapalat" w:cs="Sylfaen"/>
                <w:sz w:val="20"/>
                <w:szCs w:val="20"/>
              </w:rPr>
              <w:t>հշ</w:t>
            </w:r>
            <w:r w:rsidRPr="002F0F37">
              <w:rPr>
                <w:rFonts w:ascii="GHEA Grapalat" w:hAnsi="GHEA Grapalat" w:cs="Arial"/>
                <w:sz w:val="20"/>
                <w:szCs w:val="20"/>
              </w:rPr>
              <w:t>.</w:t>
            </w:r>
            <w:r>
              <w:rPr>
                <w:rFonts w:ascii="GHEA Grapalat" w:hAnsi="GHEA Grapalat" w:cs="Arial"/>
                <w:sz w:val="20"/>
                <w:szCs w:val="20"/>
              </w:rPr>
              <w:t>N</w:t>
            </w:r>
            <w:r w:rsidRPr="002F0F37">
              <w:rPr>
                <w:rFonts w:ascii="GHEA Grapalat" w:hAnsi="GHEA Grapalat" w:cs="Arial"/>
                <w:sz w:val="20"/>
                <w:szCs w:val="20"/>
              </w:rPr>
              <w:t>)</w:t>
            </w:r>
            <w:r w:rsidR="00471197">
              <w:rPr>
                <w:rFonts w:ascii="GHEA Grapalat" w:hAnsi="GHEA Grapalat" w:cs="Arial"/>
                <w:sz w:val="20"/>
                <w:szCs w:val="20"/>
                <w:lang w:val="hy-AM"/>
              </w:rPr>
              <w:t xml:space="preserve">  </w:t>
            </w:r>
            <w:r w:rsidR="00471197" w:rsidRPr="0014633C">
              <w:rPr>
                <w:rFonts w:ascii="Arial LatArm" w:hAnsi="Arial LatArm" w:cs="Sylfaen"/>
                <w:color w:val="000000"/>
                <w:sz w:val="20"/>
                <w:szCs w:val="20"/>
                <w:lang w:val="hy-AM"/>
              </w:rPr>
              <w:t>11500775087650</w:t>
            </w:r>
          </w:p>
        </w:tc>
      </w:tr>
      <w:tr w:rsidR="00375C2D" w:rsidTr="00375C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75C2D" w:rsidRDefault="00375C2D">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rPr>
              <w:t xml:space="preserve"> </w:t>
            </w:r>
            <w:r>
              <w:rPr>
                <w:rFonts w:ascii="GHEA Grapalat" w:hAnsi="GHEA Grapalat" w:cs="Arial"/>
                <w:sz w:val="20"/>
                <w:szCs w:val="20"/>
                <w:lang w:val="ru-RU"/>
              </w:rPr>
              <w:t>(</w:t>
            </w:r>
            <w:r>
              <w:rPr>
                <w:rFonts w:ascii="GHEA Grapalat" w:hAnsi="GHEA Grapalat" w:cs="Sylfaen"/>
                <w:sz w:val="20"/>
                <w:szCs w:val="20"/>
              </w:rPr>
              <w:t>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ru-RU"/>
              </w:rPr>
              <w:t>)</w:t>
            </w:r>
            <w:r>
              <w:rPr>
                <w:rFonts w:ascii="GHEA Grapalat" w:hAnsi="GHEA Grapalat" w:cs="Arial"/>
                <w:sz w:val="20"/>
                <w:szCs w:val="20"/>
              </w:rPr>
              <w:t>`</w:t>
            </w:r>
          </w:p>
        </w:tc>
      </w:tr>
      <w:tr w:rsidR="00375C2D" w:rsidTr="00375C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75C2D" w:rsidRPr="002F0F37" w:rsidRDefault="00375C2D">
            <w:pPr>
              <w:rPr>
                <w:rFonts w:ascii="GHEA Grapalat" w:hAnsi="GHEA Grapalat" w:cs="Sylfaen"/>
                <w:sz w:val="20"/>
                <w:szCs w:val="20"/>
              </w:rPr>
            </w:pPr>
            <w:r w:rsidRPr="002F0F37">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sidRPr="002F0F37">
              <w:rPr>
                <w:rFonts w:ascii="GHEA Grapalat" w:hAnsi="GHEA Grapalat" w:cs="Sylfaen"/>
                <w:sz w:val="20"/>
                <w:szCs w:val="20"/>
              </w:rPr>
              <w:t xml:space="preserve"> (</w:t>
            </w:r>
            <w:r>
              <w:rPr>
                <w:rFonts w:ascii="GHEA Grapalat" w:hAnsi="GHEA Grapalat" w:cs="Sylfaen"/>
                <w:sz w:val="20"/>
                <w:szCs w:val="20"/>
              </w:rPr>
              <w:t>թվերով</w:t>
            </w:r>
            <w:r w:rsidRPr="002F0F37">
              <w:rPr>
                <w:rFonts w:ascii="GHEA Grapalat" w:hAnsi="GHEA Grapalat" w:cs="Arial"/>
                <w:sz w:val="20"/>
                <w:szCs w:val="20"/>
              </w:rPr>
              <w:t xml:space="preserve"> </w:t>
            </w:r>
            <w:r>
              <w:rPr>
                <w:rFonts w:ascii="GHEA Grapalat" w:hAnsi="GHEA Grapalat" w:cs="Sylfaen"/>
                <w:sz w:val="20"/>
                <w:szCs w:val="20"/>
              </w:rPr>
              <w:t>և</w:t>
            </w:r>
            <w:r w:rsidRPr="002F0F37">
              <w:rPr>
                <w:rFonts w:ascii="GHEA Grapalat" w:hAnsi="GHEA Grapalat" w:cs="Arial"/>
                <w:sz w:val="20"/>
                <w:szCs w:val="20"/>
              </w:rPr>
              <w:t xml:space="preserve"> </w:t>
            </w:r>
            <w:r>
              <w:rPr>
                <w:rFonts w:ascii="GHEA Grapalat" w:hAnsi="GHEA Grapalat" w:cs="Sylfaen"/>
                <w:sz w:val="20"/>
                <w:szCs w:val="20"/>
              </w:rPr>
              <w:t>բառերով</w:t>
            </w:r>
            <w:r w:rsidRPr="002F0F37">
              <w:rPr>
                <w:rFonts w:ascii="GHEA Grapalat" w:hAnsi="GHEA Grapalat" w:cs="Sylfaen"/>
                <w:sz w:val="20"/>
                <w:szCs w:val="20"/>
              </w:rPr>
              <w:t>)</w:t>
            </w:r>
            <w:r>
              <w:rPr>
                <w:rFonts w:ascii="GHEA Grapalat" w:hAnsi="GHEA Grapalat" w:cs="Sylfaen"/>
                <w:sz w:val="20"/>
                <w:szCs w:val="20"/>
                <w:lang w:val="hy-AM"/>
              </w:rPr>
              <w:t xml:space="preserve">  </w:t>
            </w:r>
            <w:r w:rsidRPr="002F0F37">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sidRPr="002F0F37">
              <w:rPr>
                <w:rFonts w:ascii="GHEA Grapalat" w:hAnsi="GHEA Grapalat" w:cs="Sylfaen"/>
                <w:sz w:val="20"/>
                <w:szCs w:val="20"/>
              </w:rPr>
              <w:t>)</w:t>
            </w:r>
          </w:p>
        </w:tc>
      </w:tr>
      <w:tr w:rsidR="00375C2D" w:rsidTr="00375C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75C2D" w:rsidRDefault="00375C2D">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կոդով</w:t>
            </w:r>
            <w:r>
              <w:rPr>
                <w:rFonts w:ascii="GHEA Grapalat" w:hAnsi="GHEA Grapalat" w:cs="Arial"/>
                <w:sz w:val="20"/>
                <w:szCs w:val="20"/>
              </w:rPr>
              <w:t>)`</w:t>
            </w:r>
          </w:p>
        </w:tc>
      </w:tr>
      <w:tr w:rsidR="00375C2D" w:rsidTr="00375C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75C2D" w:rsidRDefault="00375C2D">
            <w:pPr>
              <w:rPr>
                <w:rFonts w:ascii="GHEA Grapalat" w:hAnsi="GHEA Grapalat" w:cs="Arial"/>
                <w:sz w:val="20"/>
                <w:szCs w:val="20"/>
                <w:lang w:val="hy-AM"/>
              </w:rPr>
            </w:pPr>
            <w:r w:rsidRPr="002F0F37">
              <w:rPr>
                <w:rFonts w:ascii="GHEA Grapalat" w:hAnsi="GHEA Grapalat" w:cs="Sylfaen"/>
                <w:sz w:val="20"/>
                <w:szCs w:val="20"/>
              </w:rPr>
              <w:t>1</w:t>
            </w:r>
            <w:r>
              <w:rPr>
                <w:rFonts w:ascii="GHEA Grapalat" w:hAnsi="GHEA Grapalat" w:cs="Sylfaen"/>
                <w:sz w:val="20"/>
                <w:szCs w:val="20"/>
                <w:lang w:val="hy-AM"/>
              </w:rPr>
              <w:t>7</w:t>
            </w:r>
            <w:r w:rsidRPr="002F0F37">
              <w:rPr>
                <w:rFonts w:ascii="GHEA Grapalat" w:hAnsi="GHEA Grapalat" w:cs="Sylfaen"/>
                <w:sz w:val="20"/>
                <w:szCs w:val="20"/>
              </w:rPr>
              <w:t>.</w:t>
            </w:r>
            <w:r>
              <w:rPr>
                <w:rFonts w:ascii="GHEA Grapalat" w:hAnsi="GHEA Grapalat" w:cs="Sylfaen"/>
                <w:sz w:val="20"/>
                <w:szCs w:val="20"/>
              </w:rPr>
              <w:t>Գործարքի</w:t>
            </w:r>
            <w:r w:rsidRPr="002F0F37">
              <w:rPr>
                <w:rFonts w:ascii="GHEA Grapalat" w:hAnsi="GHEA Grapalat" w:cs="Arial"/>
                <w:sz w:val="20"/>
                <w:szCs w:val="20"/>
              </w:rPr>
              <w:t xml:space="preserve"> (</w:t>
            </w:r>
            <w:r>
              <w:rPr>
                <w:rFonts w:ascii="GHEA Grapalat" w:hAnsi="GHEA Grapalat" w:cs="Sylfaen"/>
                <w:sz w:val="20"/>
                <w:szCs w:val="20"/>
              </w:rPr>
              <w:t>վճարման</w:t>
            </w:r>
            <w:r w:rsidRPr="002F0F37">
              <w:rPr>
                <w:rFonts w:ascii="GHEA Grapalat" w:hAnsi="GHEA Grapalat" w:cs="Arial"/>
                <w:sz w:val="20"/>
                <w:szCs w:val="20"/>
              </w:rPr>
              <w:t xml:space="preserve">) </w:t>
            </w:r>
            <w:r>
              <w:rPr>
                <w:rFonts w:ascii="GHEA Grapalat" w:hAnsi="GHEA Grapalat" w:cs="Sylfaen"/>
                <w:sz w:val="20"/>
                <w:szCs w:val="20"/>
              </w:rPr>
              <w:t>նպատակը</w:t>
            </w:r>
            <w:r w:rsidRPr="002F0F37">
              <w:rPr>
                <w:rFonts w:ascii="GHEA Grapalat" w:hAnsi="GHEA Grapalat" w:cs="Arial"/>
                <w:sz w:val="20"/>
                <w:szCs w:val="20"/>
              </w:rPr>
              <w:t>`</w:t>
            </w:r>
            <w:r>
              <w:rPr>
                <w:rFonts w:ascii="GHEA Grapalat" w:hAnsi="GHEA Grapalat" w:cs="Arial"/>
                <w:sz w:val="20"/>
                <w:szCs w:val="20"/>
                <w:lang w:val="hy-AM"/>
              </w:rPr>
              <w:t xml:space="preserve">  </w:t>
            </w:r>
            <w:r w:rsidRPr="002F0F37">
              <w:rPr>
                <w:rFonts w:ascii="GHEA Grapalat" w:hAnsi="GHEA Grapalat" w:cs="Sylfaen"/>
                <w:bCs/>
                <w:i/>
                <w:sz w:val="20"/>
                <w:szCs w:val="20"/>
              </w:rPr>
              <w:t>(</w:t>
            </w:r>
            <w:r>
              <w:rPr>
                <w:rFonts w:ascii="GHEA Grapalat" w:hAnsi="GHEA Grapalat" w:cs="Sylfaen"/>
                <w:bCs/>
                <w:i/>
                <w:sz w:val="20"/>
                <w:szCs w:val="20"/>
              </w:rPr>
              <w:t>որակավորման</w:t>
            </w:r>
            <w:r w:rsidRPr="002F0F37">
              <w:rPr>
                <w:rFonts w:ascii="GHEA Grapalat" w:hAnsi="GHEA Grapalat" w:cs="Sylfaen"/>
                <w:bCs/>
                <w:i/>
                <w:sz w:val="20"/>
                <w:szCs w:val="20"/>
              </w:rPr>
              <w:t xml:space="preserve"> </w:t>
            </w:r>
            <w:r>
              <w:rPr>
                <w:rFonts w:ascii="GHEA Grapalat" w:hAnsi="GHEA Grapalat" w:cs="Sylfaen"/>
                <w:bCs/>
                <w:i/>
                <w:sz w:val="20"/>
                <w:szCs w:val="20"/>
              </w:rPr>
              <w:t>ապահովմ</w:t>
            </w:r>
            <w:r>
              <w:rPr>
                <w:rFonts w:ascii="GHEA Grapalat" w:hAnsi="GHEA Grapalat" w:cs="Sylfaen"/>
                <w:bCs/>
                <w:i/>
                <w:sz w:val="20"/>
                <w:szCs w:val="20"/>
                <w:lang w:val="hy-AM"/>
              </w:rPr>
              <w:t>ան համար</w:t>
            </w:r>
            <w:r w:rsidRPr="002F0F37">
              <w:rPr>
                <w:rFonts w:ascii="GHEA Grapalat" w:hAnsi="GHEA Grapalat" w:cs="Sylfaen"/>
                <w:bCs/>
                <w:i/>
                <w:sz w:val="20"/>
                <w:szCs w:val="20"/>
              </w:rPr>
              <w:t>)</w:t>
            </w:r>
          </w:p>
        </w:tc>
      </w:tr>
      <w:tr w:rsidR="00375C2D" w:rsidTr="00375C2D">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375C2D" w:rsidRPr="002F0F37" w:rsidRDefault="00375C2D">
            <w:pPr>
              <w:rPr>
                <w:rFonts w:ascii="GHEA Grapalat" w:hAnsi="GHEA Grapalat" w:cs="Arial"/>
                <w:sz w:val="20"/>
                <w:szCs w:val="20"/>
              </w:rPr>
            </w:pPr>
            <w:r w:rsidRPr="002F0F37">
              <w:rPr>
                <w:rFonts w:ascii="GHEA Grapalat" w:hAnsi="GHEA Grapalat" w:cs="Sylfaen"/>
                <w:sz w:val="20"/>
                <w:szCs w:val="20"/>
              </w:rPr>
              <w:t>1</w:t>
            </w:r>
            <w:r>
              <w:rPr>
                <w:rFonts w:ascii="GHEA Grapalat" w:hAnsi="GHEA Grapalat" w:cs="Sylfaen"/>
                <w:sz w:val="20"/>
                <w:szCs w:val="20"/>
                <w:lang w:val="hy-AM"/>
              </w:rPr>
              <w:t>8</w:t>
            </w:r>
            <w:r w:rsidRPr="002F0F37">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sidRPr="002F0F37">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sidRPr="002F0F37">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r>
              <w:rPr>
                <w:rFonts w:ascii="GHEA Grapalat" w:hAnsi="GHEA Grapalat" w:cs="Sylfaen"/>
                <w:sz w:val="20"/>
                <w:szCs w:val="20"/>
              </w:rPr>
              <w:t>այմանագրի</w:t>
            </w:r>
            <w:r w:rsidRPr="002F0F37">
              <w:rPr>
                <w:rFonts w:ascii="GHEA Grapalat" w:hAnsi="GHEA Grapalat" w:cs="Sylfaen"/>
                <w:sz w:val="20"/>
                <w:szCs w:val="20"/>
              </w:rPr>
              <w:t xml:space="preserve"> </w:t>
            </w:r>
            <w:r w:rsidRPr="002F0F37">
              <w:rPr>
                <w:rFonts w:ascii="GHEA Grapalat" w:hAnsi="GHEA Grapalat" w:cs="Arial"/>
                <w:sz w:val="20"/>
                <w:szCs w:val="20"/>
              </w:rPr>
              <w:t xml:space="preserve"> </w:t>
            </w:r>
            <w:r>
              <w:rPr>
                <w:rFonts w:ascii="GHEA Grapalat" w:hAnsi="GHEA Grapalat" w:cs="Sylfaen"/>
                <w:sz w:val="20"/>
                <w:szCs w:val="20"/>
              </w:rPr>
              <w:t>ծածկագիրը</w:t>
            </w:r>
            <w:r>
              <w:rPr>
                <w:rFonts w:ascii="GHEA Grapalat" w:hAnsi="GHEA Grapalat" w:cs="Arial"/>
                <w:sz w:val="20"/>
                <w:szCs w:val="20"/>
                <w:lang w:val="hy-AM"/>
              </w:rPr>
              <w:t xml:space="preserve"> որի հիման վրա կատարվում է  գանձումը</w:t>
            </w:r>
            <w:r w:rsidRPr="002F0F37">
              <w:rPr>
                <w:rFonts w:ascii="GHEA Grapalat" w:hAnsi="GHEA Grapalat" w:cs="Arial"/>
                <w:sz w:val="20"/>
                <w:szCs w:val="20"/>
              </w:rPr>
              <w:t>)</w:t>
            </w:r>
            <w:r w:rsidRPr="002F0F37">
              <w:rPr>
                <w:rFonts w:ascii="GHEA Grapalat" w:hAnsi="GHEA Grapalat" w:cs="Sylfaen"/>
                <w:sz w:val="20"/>
                <w:szCs w:val="20"/>
              </w:rPr>
              <w:t>`</w:t>
            </w:r>
          </w:p>
          <w:p w:rsidR="00375C2D" w:rsidRPr="002F0F37" w:rsidRDefault="00375C2D">
            <w:pPr>
              <w:rPr>
                <w:rFonts w:ascii="GHEA Grapalat" w:hAnsi="GHEA Grapalat" w:cs="Arial"/>
                <w:sz w:val="20"/>
                <w:szCs w:val="20"/>
              </w:rPr>
            </w:pPr>
          </w:p>
        </w:tc>
      </w:tr>
      <w:tr w:rsidR="00375C2D" w:rsidTr="00375C2D">
        <w:trPr>
          <w:trHeight w:val="704"/>
        </w:trPr>
        <w:tc>
          <w:tcPr>
            <w:tcW w:w="10980" w:type="dxa"/>
            <w:gridSpan w:val="2"/>
            <w:tcBorders>
              <w:top w:val="nil"/>
              <w:left w:val="single" w:sz="4" w:space="0" w:color="auto"/>
              <w:bottom w:val="single" w:sz="4" w:space="0" w:color="auto"/>
              <w:right w:val="single" w:sz="4" w:space="0" w:color="000000"/>
            </w:tcBorders>
            <w:noWrap/>
            <w:vAlign w:val="bottom"/>
          </w:tcPr>
          <w:p w:rsidR="00375C2D" w:rsidRDefault="00375C2D">
            <w:pPr>
              <w:rPr>
                <w:rFonts w:ascii="GHEA Grapalat" w:hAnsi="GHEA Grapalat" w:cs="Arial"/>
                <w:sz w:val="20"/>
                <w:szCs w:val="20"/>
                <w:lang w:val="hy-AM"/>
              </w:rPr>
            </w:pPr>
          </w:p>
        </w:tc>
      </w:tr>
      <w:tr w:rsidR="00375C2D" w:rsidTr="00375C2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5C2D" w:rsidRDefault="00375C2D">
            <w:pPr>
              <w:rPr>
                <w:rFonts w:ascii="GHEA Grapalat" w:hAnsi="GHEA Grapalat" w:cs="Sylfaen"/>
                <w:sz w:val="20"/>
                <w:szCs w:val="20"/>
                <w:lang w:val="hy-AM"/>
              </w:rPr>
            </w:pPr>
            <w:r>
              <w:rPr>
                <w:rFonts w:ascii="GHEA Grapalat" w:hAnsi="GHEA Grapalat" w:cs="Sylfaen"/>
                <w:sz w:val="20"/>
                <w:szCs w:val="20"/>
                <w:lang w:val="hy-AM"/>
              </w:rPr>
              <w:t>19. Վճարման պայմանները՝                                &lt;ակցեպտավորված վճարում&gt;</w:t>
            </w:r>
          </w:p>
          <w:p w:rsidR="00375C2D" w:rsidRDefault="00375C2D">
            <w:pPr>
              <w:rPr>
                <w:rFonts w:ascii="GHEA Grapalat" w:hAnsi="GHEA Grapalat" w:cs="Sylfaen"/>
                <w:sz w:val="20"/>
                <w:szCs w:val="20"/>
                <w:lang w:val="ru-RU"/>
              </w:rPr>
            </w:pPr>
          </w:p>
        </w:tc>
      </w:tr>
      <w:tr w:rsidR="00375C2D" w:rsidTr="00375C2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5C2D" w:rsidRDefault="00375C2D">
            <w:pPr>
              <w:rPr>
                <w:rFonts w:ascii="GHEA Grapalat" w:hAnsi="GHEA Grapalat" w:cs="Sylfaen"/>
                <w:sz w:val="20"/>
                <w:szCs w:val="20"/>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r>
              <w:rPr>
                <w:rFonts w:ascii="GHEA Grapalat" w:hAnsi="GHEA Grapalat" w:cs="Sylfaen"/>
                <w:sz w:val="20"/>
                <w:szCs w:val="20"/>
              </w:rPr>
              <w:t>էջ</w:t>
            </w:r>
          </w:p>
          <w:p w:rsidR="00375C2D" w:rsidRDefault="00375C2D">
            <w:pPr>
              <w:rPr>
                <w:rFonts w:ascii="GHEA Grapalat" w:hAnsi="GHEA Grapalat" w:cs="Sylfaen"/>
                <w:sz w:val="20"/>
                <w:szCs w:val="20"/>
                <w:lang w:val="hy-AM"/>
              </w:rPr>
            </w:pPr>
          </w:p>
        </w:tc>
      </w:tr>
      <w:tr w:rsidR="00375C2D" w:rsidTr="00375C2D">
        <w:trPr>
          <w:trHeight w:val="2194"/>
        </w:trPr>
        <w:tc>
          <w:tcPr>
            <w:tcW w:w="5616" w:type="dxa"/>
            <w:tcBorders>
              <w:top w:val="nil"/>
              <w:left w:val="single" w:sz="4" w:space="0" w:color="auto"/>
              <w:bottom w:val="single" w:sz="4" w:space="0" w:color="auto"/>
              <w:right w:val="single" w:sz="4" w:space="0" w:color="auto"/>
            </w:tcBorders>
            <w:noWrap/>
            <w:vAlign w:val="bottom"/>
          </w:tcPr>
          <w:p w:rsidR="00375C2D" w:rsidRPr="002F0F37" w:rsidRDefault="00375C2D">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sidRPr="002F0F37">
              <w:rPr>
                <w:rFonts w:ascii="GHEA Grapalat" w:hAnsi="GHEA Grapalat" w:cs="Arial"/>
                <w:sz w:val="20"/>
                <w:szCs w:val="20"/>
              </w:rPr>
              <w:t>.</w:t>
            </w:r>
            <w:r>
              <w:rPr>
                <w:rFonts w:ascii="GHEA Grapalat" w:hAnsi="GHEA Grapalat" w:cs="Sylfaen"/>
                <w:sz w:val="20"/>
                <w:szCs w:val="20"/>
              </w:rPr>
              <w:t>ա</w:t>
            </w:r>
            <w:r w:rsidRPr="002F0F37">
              <w:rPr>
                <w:rFonts w:ascii="GHEA Grapalat" w:hAnsi="GHEA Grapalat" w:cs="Sylfaen"/>
                <w:sz w:val="20"/>
                <w:szCs w:val="20"/>
              </w:rPr>
              <w:t xml:space="preserve">. </w:t>
            </w:r>
            <w:r>
              <w:rPr>
                <w:rFonts w:ascii="GHEA Grapalat" w:hAnsi="GHEA Grapalat" w:cs="Sylfaen"/>
                <w:sz w:val="20"/>
                <w:szCs w:val="20"/>
              </w:rPr>
              <w:t>Շահառուի</w:t>
            </w:r>
            <w:r w:rsidRPr="002F0F37">
              <w:rPr>
                <w:rFonts w:ascii="GHEA Grapalat" w:hAnsi="GHEA Grapalat" w:cs="Sylfaen"/>
                <w:sz w:val="20"/>
                <w:szCs w:val="20"/>
              </w:rPr>
              <w:t xml:space="preserve"> </w:t>
            </w:r>
            <w:r>
              <w:rPr>
                <w:rFonts w:ascii="GHEA Grapalat" w:hAnsi="GHEA Grapalat" w:cs="Sylfaen"/>
                <w:sz w:val="20"/>
                <w:szCs w:val="20"/>
              </w:rPr>
              <w:t>ստորագրությունները</w:t>
            </w:r>
          </w:p>
          <w:p w:rsidR="00375C2D" w:rsidRPr="002F0F37" w:rsidRDefault="00375C2D">
            <w:pPr>
              <w:rPr>
                <w:rFonts w:ascii="GHEA Grapalat" w:hAnsi="GHEA Grapalat" w:cs="Sylfaen"/>
                <w:sz w:val="20"/>
                <w:szCs w:val="20"/>
              </w:rPr>
            </w:pPr>
          </w:p>
          <w:p w:rsidR="00375C2D" w:rsidRPr="002F0F37" w:rsidRDefault="00375C2D">
            <w:pPr>
              <w:jc w:val="right"/>
              <w:rPr>
                <w:rFonts w:ascii="GHEA Grapalat" w:hAnsi="GHEA Grapalat" w:cs="Tahoma"/>
                <w:color w:val="000000"/>
                <w:sz w:val="20"/>
                <w:szCs w:val="20"/>
              </w:rPr>
            </w:pPr>
            <w:r w:rsidRPr="002F0F37">
              <w:rPr>
                <w:rFonts w:ascii="GHEA Grapalat" w:hAnsi="GHEA Grapalat" w:cs="Tahoma"/>
                <w:color w:val="000000"/>
                <w:sz w:val="20"/>
                <w:szCs w:val="20"/>
              </w:rPr>
              <w:t>/____________________/</w:t>
            </w:r>
          </w:p>
          <w:p w:rsidR="00375C2D" w:rsidRPr="002F0F37" w:rsidRDefault="00375C2D">
            <w:pPr>
              <w:rPr>
                <w:rFonts w:ascii="GHEA Grapalat" w:hAnsi="GHEA Grapalat" w:cs="Tahoma"/>
                <w:color w:val="000000"/>
                <w:sz w:val="20"/>
                <w:szCs w:val="20"/>
              </w:rPr>
            </w:pPr>
          </w:p>
          <w:p w:rsidR="00375C2D" w:rsidRPr="002F0F37" w:rsidRDefault="00375C2D">
            <w:pPr>
              <w:rPr>
                <w:rFonts w:ascii="GHEA Grapalat" w:hAnsi="GHEA Grapalat" w:cs="Sylfaen"/>
                <w:sz w:val="20"/>
                <w:szCs w:val="20"/>
              </w:rPr>
            </w:pPr>
          </w:p>
          <w:p w:rsidR="00375C2D" w:rsidRPr="002F0F37" w:rsidRDefault="00375C2D">
            <w:pPr>
              <w:jc w:val="right"/>
              <w:rPr>
                <w:rFonts w:ascii="GHEA Grapalat" w:hAnsi="GHEA Grapalat" w:cs="Sylfaen"/>
                <w:sz w:val="20"/>
                <w:szCs w:val="20"/>
              </w:rPr>
            </w:pPr>
            <w:r w:rsidRPr="002F0F37">
              <w:rPr>
                <w:rFonts w:ascii="GHEA Grapalat" w:hAnsi="GHEA Grapalat" w:cs="Tahoma"/>
                <w:color w:val="000000"/>
                <w:sz w:val="20"/>
                <w:szCs w:val="20"/>
              </w:rPr>
              <w:t>/____________________/</w:t>
            </w:r>
          </w:p>
          <w:p w:rsidR="00375C2D" w:rsidRPr="002F0F37" w:rsidRDefault="00375C2D">
            <w:pPr>
              <w:rPr>
                <w:rFonts w:ascii="GHEA Grapalat" w:hAnsi="GHEA Grapalat" w:cs="Sylfaen"/>
                <w:sz w:val="20"/>
                <w:szCs w:val="20"/>
              </w:rPr>
            </w:pPr>
          </w:p>
          <w:p w:rsidR="00375C2D" w:rsidRPr="002F0F37" w:rsidRDefault="00375C2D">
            <w:pPr>
              <w:rPr>
                <w:rFonts w:ascii="GHEA Grapalat" w:hAnsi="GHEA Grapalat" w:cs="Sylfaen"/>
                <w:sz w:val="20"/>
                <w:szCs w:val="20"/>
              </w:rPr>
            </w:pPr>
            <w:r>
              <w:rPr>
                <w:rFonts w:ascii="GHEA Grapalat" w:hAnsi="GHEA Grapalat" w:cs="Sylfaen"/>
                <w:sz w:val="20"/>
                <w:szCs w:val="20"/>
                <w:lang w:val="hy-AM"/>
              </w:rPr>
              <w:t>22</w:t>
            </w:r>
            <w:r w:rsidRPr="002F0F37">
              <w:rPr>
                <w:rFonts w:ascii="GHEA Grapalat" w:hAnsi="GHEA Grapalat" w:cs="Sylfaen"/>
                <w:sz w:val="20"/>
                <w:szCs w:val="20"/>
              </w:rPr>
              <w:t>.</w:t>
            </w:r>
            <w:r>
              <w:rPr>
                <w:rFonts w:ascii="GHEA Grapalat" w:hAnsi="GHEA Grapalat" w:cs="Sylfaen"/>
                <w:sz w:val="20"/>
                <w:szCs w:val="20"/>
              </w:rPr>
              <w:t>բ</w:t>
            </w:r>
            <w:r w:rsidRPr="002F0F37">
              <w:rPr>
                <w:rFonts w:ascii="GHEA Grapalat" w:hAnsi="GHEA Grapalat" w:cs="Sylfaen"/>
                <w:sz w:val="20"/>
                <w:szCs w:val="20"/>
              </w:rPr>
              <w:t>.</w:t>
            </w:r>
          </w:p>
          <w:p w:rsidR="00375C2D" w:rsidRPr="002F0F37" w:rsidRDefault="00375C2D">
            <w:pPr>
              <w:rPr>
                <w:rFonts w:ascii="GHEA Grapalat" w:hAnsi="GHEA Grapalat" w:cs="Sylfaen"/>
                <w:sz w:val="20"/>
                <w:szCs w:val="20"/>
              </w:rPr>
            </w:pPr>
            <w:r w:rsidRPr="002F0F37">
              <w:rPr>
                <w:rFonts w:ascii="GHEA Grapalat" w:hAnsi="GHEA Grapalat" w:cs="Sylfaen"/>
                <w:sz w:val="20"/>
                <w:szCs w:val="20"/>
              </w:rPr>
              <w:t xml:space="preserve">                                                                             </w:t>
            </w:r>
            <w:r>
              <w:rPr>
                <w:rFonts w:ascii="GHEA Grapalat" w:hAnsi="GHEA Grapalat" w:cs="Sylfaen"/>
                <w:sz w:val="20"/>
                <w:szCs w:val="20"/>
              </w:rPr>
              <w:t>Կ</w:t>
            </w:r>
            <w:r w:rsidRPr="002F0F37">
              <w:rPr>
                <w:rFonts w:ascii="GHEA Grapalat" w:hAnsi="GHEA Grapalat" w:cs="Sylfaen"/>
                <w:sz w:val="20"/>
                <w:szCs w:val="20"/>
              </w:rPr>
              <w:t>.</w:t>
            </w:r>
            <w:r>
              <w:rPr>
                <w:rFonts w:ascii="GHEA Grapalat" w:hAnsi="GHEA Grapalat" w:cs="Sylfaen"/>
                <w:sz w:val="20"/>
                <w:szCs w:val="20"/>
              </w:rPr>
              <w:t>Տ</w:t>
            </w:r>
            <w:r w:rsidRPr="002F0F37">
              <w:rPr>
                <w:rFonts w:ascii="GHEA Grapalat" w:hAnsi="GHEA Grapalat" w:cs="Sylfaen"/>
                <w:sz w:val="20"/>
                <w:szCs w:val="20"/>
              </w:rPr>
              <w:t>.</w:t>
            </w:r>
          </w:p>
          <w:p w:rsidR="00375C2D" w:rsidRPr="002F0F37" w:rsidRDefault="00375C2D">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75C2D" w:rsidRPr="002F0F37" w:rsidRDefault="00375C2D">
            <w:pPr>
              <w:rPr>
                <w:rFonts w:ascii="GHEA Grapalat" w:hAnsi="GHEA Grapalat" w:cs="Sylfaen"/>
                <w:sz w:val="20"/>
                <w:szCs w:val="20"/>
              </w:rPr>
            </w:pPr>
            <w:r>
              <w:rPr>
                <w:rFonts w:ascii="GHEA Grapalat" w:hAnsi="GHEA Grapalat" w:cs="Arial"/>
                <w:sz w:val="20"/>
                <w:szCs w:val="20"/>
                <w:lang w:val="hy-AM"/>
              </w:rPr>
              <w:t>2</w:t>
            </w:r>
            <w:r w:rsidRPr="002F0F37">
              <w:rPr>
                <w:rFonts w:ascii="GHEA Grapalat" w:hAnsi="GHEA Grapalat" w:cs="Arial"/>
                <w:sz w:val="20"/>
                <w:szCs w:val="20"/>
              </w:rPr>
              <w:t>1.</w:t>
            </w:r>
            <w:r>
              <w:rPr>
                <w:rFonts w:ascii="GHEA Grapalat" w:hAnsi="GHEA Grapalat" w:cs="Sylfaen"/>
                <w:sz w:val="20"/>
                <w:szCs w:val="20"/>
              </w:rPr>
              <w:t>ա</w:t>
            </w:r>
            <w:r w:rsidRPr="002F0F37">
              <w:rPr>
                <w:rFonts w:ascii="GHEA Grapalat" w:hAnsi="GHEA Grapalat" w:cs="Sylfaen"/>
                <w:sz w:val="20"/>
                <w:szCs w:val="20"/>
              </w:rPr>
              <w:t xml:space="preserve">. </w:t>
            </w:r>
            <w:r>
              <w:rPr>
                <w:rFonts w:ascii="Courier New" w:hAnsi="Courier New" w:cs="Courier New"/>
                <w:sz w:val="20"/>
                <w:szCs w:val="20"/>
              </w:rPr>
              <w:t> </w:t>
            </w:r>
            <w:r>
              <w:rPr>
                <w:rFonts w:ascii="GHEA Grapalat" w:hAnsi="GHEA Grapalat" w:cs="Sylfaen"/>
                <w:sz w:val="20"/>
                <w:szCs w:val="20"/>
              </w:rPr>
              <w:t>Վճարողի</w:t>
            </w:r>
            <w:r w:rsidRPr="002F0F37">
              <w:rPr>
                <w:rFonts w:ascii="GHEA Grapalat" w:hAnsi="GHEA Grapalat" w:cs="Sylfaen"/>
                <w:sz w:val="20"/>
                <w:szCs w:val="20"/>
              </w:rPr>
              <w:t xml:space="preserve"> </w:t>
            </w:r>
            <w:r>
              <w:rPr>
                <w:rFonts w:ascii="GHEA Grapalat" w:hAnsi="GHEA Grapalat" w:cs="Sylfaen"/>
                <w:sz w:val="20"/>
                <w:szCs w:val="20"/>
              </w:rPr>
              <w:t>ստորագրությունները</w:t>
            </w:r>
            <w:r w:rsidRPr="002F0F37">
              <w:rPr>
                <w:rFonts w:ascii="GHEA Grapalat" w:hAnsi="GHEA Grapalat" w:cs="Sylfaen"/>
                <w:sz w:val="20"/>
                <w:szCs w:val="20"/>
              </w:rPr>
              <w:t>`</w:t>
            </w:r>
          </w:p>
          <w:p w:rsidR="00375C2D" w:rsidRPr="002F0F37" w:rsidRDefault="00375C2D">
            <w:pPr>
              <w:jc w:val="right"/>
              <w:rPr>
                <w:rFonts w:ascii="GHEA Grapalat" w:hAnsi="GHEA Grapalat" w:cs="Sylfaen"/>
                <w:sz w:val="20"/>
                <w:szCs w:val="20"/>
              </w:rPr>
            </w:pPr>
          </w:p>
          <w:p w:rsidR="00375C2D" w:rsidRPr="002F0F37" w:rsidRDefault="00375C2D">
            <w:pPr>
              <w:rPr>
                <w:rFonts w:ascii="GHEA Grapalat" w:hAnsi="GHEA Grapalat" w:cs="Sylfaen"/>
                <w:sz w:val="20"/>
                <w:szCs w:val="20"/>
              </w:rPr>
            </w:pPr>
            <w:r w:rsidRPr="002F0F37">
              <w:rPr>
                <w:rFonts w:ascii="GHEA Grapalat" w:hAnsi="GHEA Grapalat" w:cs="Tahoma"/>
                <w:color w:val="000000"/>
                <w:sz w:val="20"/>
                <w:szCs w:val="20"/>
              </w:rPr>
              <w:t xml:space="preserve">                                               /____________________/</w:t>
            </w:r>
          </w:p>
          <w:p w:rsidR="00375C2D" w:rsidRPr="002F0F37" w:rsidRDefault="00375C2D">
            <w:pPr>
              <w:jc w:val="right"/>
              <w:rPr>
                <w:rFonts w:ascii="GHEA Grapalat" w:hAnsi="GHEA Grapalat" w:cs="Tahoma"/>
                <w:color w:val="000000"/>
                <w:sz w:val="20"/>
                <w:szCs w:val="20"/>
              </w:rPr>
            </w:pPr>
          </w:p>
          <w:p w:rsidR="00375C2D" w:rsidRPr="002F0F37" w:rsidRDefault="00375C2D">
            <w:pPr>
              <w:jc w:val="right"/>
              <w:rPr>
                <w:rFonts w:ascii="GHEA Grapalat" w:hAnsi="GHEA Grapalat" w:cs="Tahoma"/>
                <w:color w:val="000000"/>
                <w:sz w:val="20"/>
                <w:szCs w:val="20"/>
              </w:rPr>
            </w:pPr>
          </w:p>
          <w:p w:rsidR="00375C2D" w:rsidRPr="002F0F37" w:rsidRDefault="00375C2D">
            <w:pPr>
              <w:jc w:val="right"/>
              <w:rPr>
                <w:rFonts w:ascii="GHEA Grapalat" w:hAnsi="GHEA Grapalat" w:cs="Sylfaen"/>
                <w:sz w:val="20"/>
                <w:szCs w:val="20"/>
              </w:rPr>
            </w:pPr>
            <w:r w:rsidRPr="002F0F37">
              <w:rPr>
                <w:rFonts w:ascii="GHEA Grapalat" w:hAnsi="GHEA Grapalat" w:cs="Tahoma"/>
                <w:color w:val="000000"/>
                <w:sz w:val="20"/>
                <w:szCs w:val="20"/>
              </w:rPr>
              <w:t>/____________________/</w:t>
            </w:r>
          </w:p>
          <w:p w:rsidR="00375C2D" w:rsidRPr="002F0F37" w:rsidRDefault="00375C2D">
            <w:pPr>
              <w:jc w:val="right"/>
              <w:rPr>
                <w:rFonts w:ascii="GHEA Grapalat" w:hAnsi="GHEA Grapalat" w:cs="Sylfaen"/>
                <w:sz w:val="20"/>
                <w:szCs w:val="20"/>
              </w:rPr>
            </w:pPr>
          </w:p>
          <w:p w:rsidR="00375C2D" w:rsidRPr="002F0F37" w:rsidRDefault="00375C2D">
            <w:pPr>
              <w:jc w:val="right"/>
              <w:rPr>
                <w:rFonts w:ascii="GHEA Grapalat" w:hAnsi="GHEA Grapalat" w:cs="Sylfaen"/>
                <w:sz w:val="20"/>
                <w:szCs w:val="20"/>
              </w:rPr>
            </w:pPr>
            <w:r>
              <w:rPr>
                <w:rFonts w:ascii="GHEA Grapalat" w:hAnsi="GHEA Grapalat" w:cs="Sylfaen"/>
                <w:sz w:val="20"/>
                <w:szCs w:val="20"/>
                <w:lang w:val="hy-AM"/>
              </w:rPr>
              <w:t>2</w:t>
            </w:r>
            <w:r w:rsidRPr="002F0F37">
              <w:rPr>
                <w:rFonts w:ascii="GHEA Grapalat" w:hAnsi="GHEA Grapalat" w:cs="Sylfaen"/>
                <w:sz w:val="20"/>
                <w:szCs w:val="20"/>
              </w:rPr>
              <w:t>1.</w:t>
            </w:r>
            <w:r>
              <w:rPr>
                <w:rFonts w:ascii="GHEA Grapalat" w:hAnsi="GHEA Grapalat" w:cs="Sylfaen"/>
                <w:sz w:val="20"/>
                <w:szCs w:val="20"/>
              </w:rPr>
              <w:t>բ</w:t>
            </w:r>
            <w:r w:rsidRPr="002F0F37">
              <w:rPr>
                <w:rFonts w:ascii="GHEA Grapalat" w:hAnsi="GHEA Grapalat" w:cs="Sylfaen"/>
                <w:sz w:val="20"/>
                <w:szCs w:val="20"/>
              </w:rPr>
              <w:t xml:space="preserve">.                                                                    </w:t>
            </w:r>
            <w:r>
              <w:rPr>
                <w:rFonts w:ascii="GHEA Grapalat" w:hAnsi="GHEA Grapalat" w:cs="Sylfaen"/>
                <w:sz w:val="20"/>
                <w:szCs w:val="20"/>
              </w:rPr>
              <w:t>Կ</w:t>
            </w:r>
            <w:r w:rsidRPr="002F0F37">
              <w:rPr>
                <w:rFonts w:ascii="GHEA Grapalat" w:hAnsi="GHEA Grapalat" w:cs="Sylfaen"/>
                <w:sz w:val="20"/>
                <w:szCs w:val="20"/>
              </w:rPr>
              <w:t>.</w:t>
            </w:r>
            <w:r>
              <w:rPr>
                <w:rFonts w:ascii="GHEA Grapalat" w:hAnsi="GHEA Grapalat" w:cs="Sylfaen"/>
                <w:sz w:val="20"/>
                <w:szCs w:val="20"/>
              </w:rPr>
              <w:t>Տ</w:t>
            </w:r>
            <w:r w:rsidRPr="002F0F37">
              <w:rPr>
                <w:rFonts w:ascii="GHEA Grapalat" w:hAnsi="GHEA Grapalat" w:cs="Sylfaen"/>
                <w:sz w:val="20"/>
                <w:szCs w:val="20"/>
              </w:rPr>
              <w:t>.</w:t>
            </w:r>
          </w:p>
          <w:p w:rsidR="00375C2D" w:rsidRPr="002F0F37" w:rsidRDefault="00375C2D">
            <w:pPr>
              <w:jc w:val="right"/>
              <w:rPr>
                <w:rFonts w:ascii="GHEA Grapalat" w:hAnsi="GHEA Grapalat" w:cs="Sylfaen"/>
                <w:sz w:val="20"/>
                <w:szCs w:val="20"/>
              </w:rPr>
            </w:pPr>
          </w:p>
        </w:tc>
      </w:tr>
      <w:tr w:rsidR="00375C2D" w:rsidTr="00375C2D">
        <w:trPr>
          <w:trHeight w:val="2058"/>
        </w:trPr>
        <w:tc>
          <w:tcPr>
            <w:tcW w:w="5616" w:type="dxa"/>
            <w:tcBorders>
              <w:top w:val="single" w:sz="4" w:space="0" w:color="auto"/>
              <w:left w:val="single" w:sz="4" w:space="0" w:color="auto"/>
              <w:bottom w:val="nil"/>
              <w:right w:val="single" w:sz="4" w:space="0" w:color="auto"/>
            </w:tcBorders>
            <w:noWrap/>
            <w:vAlign w:val="bottom"/>
          </w:tcPr>
          <w:p w:rsidR="00375C2D" w:rsidRPr="002F0F37" w:rsidRDefault="00375C2D">
            <w:pPr>
              <w:rPr>
                <w:rFonts w:ascii="GHEA Grapalat" w:hAnsi="GHEA Grapalat" w:cs="Tahoma"/>
                <w:color w:val="000000"/>
                <w:sz w:val="20"/>
                <w:szCs w:val="20"/>
              </w:rPr>
            </w:pPr>
            <w:r w:rsidRPr="002F0F37">
              <w:rPr>
                <w:rFonts w:ascii="GHEA Grapalat" w:hAnsi="GHEA Grapalat" w:cs="Tahoma"/>
                <w:color w:val="000000"/>
                <w:sz w:val="20"/>
                <w:szCs w:val="20"/>
              </w:rPr>
              <w:t>2</w:t>
            </w:r>
            <w:r>
              <w:rPr>
                <w:rFonts w:ascii="GHEA Grapalat" w:hAnsi="GHEA Grapalat" w:cs="Tahoma"/>
                <w:color w:val="000000"/>
                <w:sz w:val="20"/>
                <w:szCs w:val="20"/>
                <w:lang w:val="hy-AM"/>
              </w:rPr>
              <w:t>4</w:t>
            </w:r>
            <w:r w:rsidRPr="002F0F37">
              <w:rPr>
                <w:rFonts w:ascii="GHEA Grapalat" w:hAnsi="GHEA Grapalat" w:cs="Tahoma"/>
                <w:color w:val="000000"/>
                <w:sz w:val="20"/>
                <w:szCs w:val="20"/>
              </w:rPr>
              <w:t>.</w:t>
            </w:r>
            <w:r>
              <w:rPr>
                <w:rFonts w:ascii="GHEA Grapalat" w:hAnsi="GHEA Grapalat" w:cs="Tahoma"/>
                <w:color w:val="000000"/>
                <w:sz w:val="20"/>
                <w:szCs w:val="20"/>
              </w:rPr>
              <w:t>ա</w:t>
            </w:r>
            <w:r w:rsidRPr="002F0F37">
              <w:rPr>
                <w:rFonts w:ascii="GHEA Grapalat" w:hAnsi="GHEA Grapalat" w:cs="Tahoma"/>
                <w:color w:val="000000"/>
                <w:sz w:val="20"/>
                <w:szCs w:val="20"/>
              </w:rPr>
              <w:t xml:space="preserve">.   </w:t>
            </w:r>
            <w:r>
              <w:rPr>
                <w:rFonts w:ascii="GHEA Grapalat" w:hAnsi="GHEA Grapalat" w:cs="Tahoma"/>
                <w:color w:val="000000"/>
                <w:sz w:val="20"/>
                <w:szCs w:val="20"/>
                <w:lang w:val="hy-AM"/>
              </w:rPr>
              <w:t>Շահառուին  սպասարկող ֆինանսական կազմակերպություն</w:t>
            </w:r>
            <w:r w:rsidRPr="002F0F37">
              <w:rPr>
                <w:rFonts w:ascii="GHEA Grapalat" w:hAnsi="GHEA Grapalat" w:cs="Tahoma"/>
                <w:color w:val="000000"/>
                <w:sz w:val="20"/>
                <w:szCs w:val="20"/>
              </w:rPr>
              <w:t xml:space="preserve"> </w:t>
            </w:r>
          </w:p>
          <w:p w:rsidR="00375C2D" w:rsidRDefault="00375C2D">
            <w:pPr>
              <w:rPr>
                <w:rFonts w:ascii="GHEA Grapalat" w:hAnsi="GHEA Grapalat" w:cs="Tahoma"/>
                <w:color w:val="000000"/>
                <w:sz w:val="20"/>
                <w:szCs w:val="20"/>
                <w:lang w:val="hy-AM"/>
              </w:rPr>
            </w:pPr>
            <w:r w:rsidRPr="002F0F37">
              <w:rPr>
                <w:rFonts w:ascii="GHEA Grapalat" w:hAnsi="GHEA Grapalat" w:cs="Tahoma"/>
                <w:color w:val="000000"/>
                <w:sz w:val="20"/>
                <w:szCs w:val="20"/>
              </w:rPr>
              <w:t xml:space="preserve">                             </w:t>
            </w:r>
            <w:r>
              <w:rPr>
                <w:rFonts w:ascii="GHEA Grapalat" w:hAnsi="GHEA Grapalat" w:cs="Tahoma"/>
                <w:color w:val="000000"/>
                <w:sz w:val="20"/>
                <w:szCs w:val="20"/>
                <w:lang w:val="hy-AM"/>
              </w:rPr>
              <w:t xml:space="preserve">                 </w:t>
            </w:r>
          </w:p>
          <w:p w:rsidR="00375C2D" w:rsidRPr="002F0F37" w:rsidRDefault="00375C2D">
            <w:pPr>
              <w:rPr>
                <w:rFonts w:ascii="GHEA Grapalat" w:hAnsi="GHEA Grapalat" w:cs="Tahoma"/>
                <w:color w:val="000000"/>
                <w:sz w:val="20"/>
                <w:szCs w:val="20"/>
              </w:rPr>
            </w:pPr>
            <w:r>
              <w:rPr>
                <w:rFonts w:ascii="GHEA Grapalat" w:hAnsi="GHEA Grapalat" w:cs="Tahoma"/>
                <w:color w:val="000000"/>
                <w:sz w:val="20"/>
                <w:szCs w:val="20"/>
                <w:lang w:val="hy-AM"/>
              </w:rPr>
              <w:t xml:space="preserve">                                                 </w:t>
            </w:r>
            <w:r w:rsidRPr="002F0F37">
              <w:rPr>
                <w:rFonts w:ascii="GHEA Grapalat" w:hAnsi="GHEA Grapalat" w:cs="Tahoma"/>
                <w:color w:val="000000"/>
                <w:sz w:val="20"/>
                <w:szCs w:val="20"/>
              </w:rPr>
              <w:t xml:space="preserve">   /____________________/</w:t>
            </w:r>
          </w:p>
          <w:p w:rsidR="00375C2D" w:rsidRPr="002F0F37" w:rsidRDefault="00375C2D">
            <w:pPr>
              <w:rPr>
                <w:rFonts w:ascii="GHEA Grapalat" w:hAnsi="GHEA Grapalat" w:cs="Sylfaen"/>
                <w:sz w:val="20"/>
                <w:szCs w:val="20"/>
              </w:rPr>
            </w:pPr>
            <w:r w:rsidRPr="002F0F37">
              <w:rPr>
                <w:rFonts w:ascii="GHEA Grapalat" w:hAnsi="GHEA Grapalat" w:cs="Sylfaen"/>
                <w:sz w:val="20"/>
                <w:szCs w:val="20"/>
              </w:rPr>
              <w:t xml:space="preserve">  </w:t>
            </w:r>
          </w:p>
          <w:p w:rsidR="00375C2D" w:rsidRDefault="00375C2D">
            <w:pPr>
              <w:rPr>
                <w:rFonts w:ascii="GHEA Grapalat" w:hAnsi="GHEA Grapalat" w:cs="Sylfaen"/>
                <w:sz w:val="20"/>
                <w:szCs w:val="20"/>
              </w:rPr>
            </w:pPr>
            <w:r w:rsidRPr="002F0F37">
              <w:rPr>
                <w:rFonts w:ascii="GHEA Grapalat" w:hAnsi="GHEA Grapalat" w:cs="Sylfaen"/>
                <w:sz w:val="20"/>
                <w:szCs w:val="20"/>
              </w:rPr>
              <w:t xml:space="preserve">                                                       </w:t>
            </w:r>
            <w:r>
              <w:rPr>
                <w:rFonts w:ascii="GHEA Grapalat" w:hAnsi="GHEA Grapalat" w:cs="Sylfaen"/>
                <w:sz w:val="20"/>
                <w:szCs w:val="20"/>
              </w:rPr>
              <w:t>/ստորագրություն/</w:t>
            </w:r>
          </w:p>
          <w:p w:rsidR="00375C2D" w:rsidRDefault="00375C2D">
            <w:pPr>
              <w:rPr>
                <w:rFonts w:ascii="GHEA Grapalat" w:hAnsi="GHEA Grapalat" w:cs="Tahoma"/>
                <w:color w:val="000000"/>
                <w:sz w:val="20"/>
                <w:szCs w:val="20"/>
              </w:rPr>
            </w:pPr>
          </w:p>
          <w:p w:rsidR="00375C2D" w:rsidRDefault="00375C2D">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375C2D" w:rsidRDefault="00375C2D">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Վճարողին  սպասարկող ֆինանսական կազմակերպություն</w:t>
            </w:r>
            <w:r>
              <w:rPr>
                <w:rFonts w:ascii="GHEA Grapalat" w:hAnsi="GHEA Grapalat" w:cs="Tahoma"/>
                <w:color w:val="000000"/>
                <w:sz w:val="20"/>
                <w:szCs w:val="20"/>
              </w:rPr>
              <w:t xml:space="preserve"> </w:t>
            </w:r>
          </w:p>
          <w:p w:rsidR="00375C2D" w:rsidRDefault="00375C2D">
            <w:pPr>
              <w:jc w:val="right"/>
              <w:rPr>
                <w:rFonts w:ascii="GHEA Grapalat" w:hAnsi="GHEA Grapalat" w:cs="Tahoma"/>
                <w:color w:val="000000"/>
                <w:sz w:val="20"/>
                <w:szCs w:val="20"/>
              </w:rPr>
            </w:pPr>
          </w:p>
          <w:p w:rsidR="00375C2D" w:rsidRDefault="00375C2D">
            <w:pPr>
              <w:jc w:val="right"/>
              <w:rPr>
                <w:rFonts w:ascii="GHEA Grapalat" w:hAnsi="GHEA Grapalat" w:cs="Tahoma"/>
                <w:color w:val="000000"/>
                <w:sz w:val="20"/>
                <w:szCs w:val="20"/>
              </w:rPr>
            </w:pPr>
          </w:p>
          <w:p w:rsidR="00375C2D" w:rsidRDefault="00375C2D">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rsidR="00375C2D" w:rsidRDefault="00375C2D">
            <w:pPr>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/ստորագրություն/</w:t>
            </w:r>
          </w:p>
          <w:p w:rsidR="00375C2D" w:rsidRDefault="00375C2D">
            <w:pPr>
              <w:jc w:val="right"/>
              <w:rPr>
                <w:rFonts w:ascii="GHEA Grapalat" w:hAnsi="GHEA Grapalat" w:cs="Arial"/>
                <w:sz w:val="20"/>
                <w:szCs w:val="20"/>
                <w:lang w:val="hy-AM"/>
              </w:rPr>
            </w:pPr>
          </w:p>
        </w:tc>
      </w:tr>
      <w:tr w:rsidR="00375C2D" w:rsidRPr="00375C2D" w:rsidTr="00375C2D">
        <w:trPr>
          <w:trHeight w:val="2194"/>
        </w:trPr>
        <w:tc>
          <w:tcPr>
            <w:tcW w:w="5616" w:type="dxa"/>
            <w:tcBorders>
              <w:top w:val="nil"/>
              <w:left w:val="single" w:sz="4" w:space="0" w:color="auto"/>
              <w:bottom w:val="single" w:sz="4" w:space="0" w:color="auto"/>
              <w:right w:val="single" w:sz="4" w:space="0" w:color="auto"/>
            </w:tcBorders>
            <w:noWrap/>
            <w:vAlign w:val="bottom"/>
          </w:tcPr>
          <w:p w:rsidR="00375C2D" w:rsidRDefault="00375C2D">
            <w:pPr>
              <w:rPr>
                <w:rFonts w:ascii="GHEA Grapalat" w:hAnsi="GHEA Grapalat" w:cs="Sylfaen"/>
                <w:sz w:val="20"/>
                <w:szCs w:val="20"/>
              </w:rPr>
            </w:pPr>
            <w:r>
              <w:rPr>
                <w:rFonts w:ascii="GHEA Grapalat" w:hAnsi="GHEA Grapalat" w:cs="Sylfaen"/>
                <w:sz w:val="20"/>
                <w:szCs w:val="20"/>
              </w:rPr>
              <w:t>24.բ.                                                       Կ.Տ.</w:t>
            </w:r>
          </w:p>
          <w:p w:rsidR="00375C2D" w:rsidRDefault="00375C2D">
            <w:pPr>
              <w:rPr>
                <w:rFonts w:ascii="GHEA Grapalat" w:hAnsi="GHEA Grapalat" w:cs="Sylfaen"/>
                <w:sz w:val="20"/>
                <w:szCs w:val="20"/>
              </w:rPr>
            </w:pPr>
          </w:p>
          <w:p w:rsidR="00375C2D" w:rsidRDefault="00375C2D">
            <w:pPr>
              <w:rPr>
                <w:rFonts w:ascii="GHEA Grapalat" w:hAnsi="GHEA Grapalat" w:cs="Sylfaen"/>
                <w:sz w:val="20"/>
                <w:szCs w:val="20"/>
              </w:rPr>
            </w:pPr>
          </w:p>
          <w:p w:rsidR="00375C2D" w:rsidRDefault="00375C2D">
            <w:pP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"___"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p w:rsidR="00375C2D" w:rsidRDefault="00375C2D">
            <w:pPr>
              <w:rPr>
                <w:rFonts w:ascii="GHEA Grapalat" w:hAnsi="GHEA Grapalat" w:cs="Sylfaen"/>
                <w:sz w:val="20"/>
                <w:szCs w:val="20"/>
              </w:rPr>
            </w:pPr>
          </w:p>
          <w:p w:rsidR="00375C2D" w:rsidRDefault="00375C2D">
            <w:pPr>
              <w:rPr>
                <w:rFonts w:ascii="GHEA Grapalat" w:hAnsi="GHEA Grapalat" w:cs="Sylfaen"/>
                <w:sz w:val="20"/>
                <w:szCs w:val="20"/>
              </w:rPr>
            </w:pPr>
            <w:r>
              <w:rPr>
                <w:rFonts w:ascii="GHEA Grapalat" w:hAnsi="GHEA Grapalat" w:cs="Sylfaen"/>
                <w:sz w:val="20"/>
                <w:szCs w:val="20"/>
              </w:rPr>
              <w:t xml:space="preserve">  </w:t>
            </w:r>
          </w:p>
          <w:p w:rsidR="00375C2D" w:rsidRDefault="00375C2D">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75C2D" w:rsidRDefault="00375C2D">
            <w:pPr>
              <w:rPr>
                <w:rFonts w:ascii="GHEA Grapalat" w:hAnsi="GHEA Grapalat" w:cs="Sylfaen"/>
                <w:sz w:val="20"/>
                <w:szCs w:val="20"/>
              </w:rPr>
            </w:pPr>
            <w:r>
              <w:rPr>
                <w:rFonts w:ascii="GHEA Grapalat" w:hAnsi="GHEA Grapalat" w:cs="Sylfaen"/>
                <w:sz w:val="20"/>
                <w:szCs w:val="20"/>
              </w:rPr>
              <w:t xml:space="preserve">23.բ.                                                                 Կ.Տ.    </w:t>
            </w:r>
          </w:p>
          <w:p w:rsidR="00375C2D" w:rsidRDefault="00375C2D">
            <w:pPr>
              <w:rPr>
                <w:rFonts w:ascii="GHEA Grapalat" w:hAnsi="GHEA Grapalat" w:cs="Sylfaen"/>
                <w:sz w:val="20"/>
                <w:szCs w:val="20"/>
              </w:rPr>
            </w:pPr>
          </w:p>
          <w:p w:rsidR="00375C2D" w:rsidRDefault="00375C2D">
            <w:pPr>
              <w:rPr>
                <w:rFonts w:ascii="GHEA Grapalat" w:hAnsi="GHEA Grapalat" w:cs="Sylfaen"/>
                <w:sz w:val="20"/>
                <w:szCs w:val="20"/>
              </w:rPr>
            </w:pPr>
            <w:r>
              <w:rPr>
                <w:rFonts w:ascii="GHEA Grapalat" w:hAnsi="GHEA Grapalat" w:cs="Sylfaen"/>
                <w:sz w:val="20"/>
                <w:szCs w:val="20"/>
              </w:rPr>
              <w:t xml:space="preserve">                     </w:t>
            </w:r>
          </w:p>
          <w:p w:rsidR="00375C2D" w:rsidRDefault="00375C2D">
            <w:pPr>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rsidR="00375C2D" w:rsidRDefault="00375C2D">
            <w:pPr>
              <w:rPr>
                <w:rFonts w:ascii="GHEA Grapalat" w:hAnsi="GHEA Grapalat" w:cs="Sylfaen"/>
                <w:color w:val="000000"/>
                <w:sz w:val="20"/>
                <w:szCs w:val="20"/>
              </w:rPr>
            </w:pPr>
          </w:p>
          <w:p w:rsidR="00375C2D" w:rsidRDefault="00375C2D">
            <w:pPr>
              <w:rPr>
                <w:rFonts w:ascii="GHEA Grapalat" w:hAnsi="GHEA Grapalat" w:cs="Sylfaen"/>
                <w:sz w:val="20"/>
                <w:szCs w:val="20"/>
              </w:rPr>
            </w:pPr>
          </w:p>
          <w:p w:rsidR="00375C2D" w:rsidRDefault="00375C2D">
            <w:pPr>
              <w:jc w:val="right"/>
              <w:rPr>
                <w:rFonts w:ascii="GHEA Grapalat" w:hAnsi="GHEA Grapalat" w:cs="Arial"/>
                <w:sz w:val="20"/>
                <w:szCs w:val="20"/>
              </w:rPr>
            </w:pPr>
          </w:p>
        </w:tc>
      </w:tr>
    </w:tbl>
    <w:p w:rsidR="00375C2D" w:rsidRDefault="00375C2D" w:rsidP="00375C2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75C2D" w:rsidRDefault="00375C2D" w:rsidP="00375C2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75C2D" w:rsidRDefault="00375C2D" w:rsidP="00375C2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75C2D" w:rsidRDefault="00375C2D" w:rsidP="00375C2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75C2D" w:rsidRDefault="00375C2D" w:rsidP="00375C2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75C2D" w:rsidRDefault="00375C2D" w:rsidP="00375C2D">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75C2D" w:rsidRDefault="00375C2D" w:rsidP="00375C2D">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rsidR="00375C2D" w:rsidRDefault="00375C2D" w:rsidP="00375C2D">
      <w:pPr>
        <w:jc w:val="center"/>
        <w:rPr>
          <w:rFonts w:ascii="GHEA Grapalat" w:hAnsi="GHEA Grapalat"/>
          <w:b/>
          <w:sz w:val="22"/>
          <w:szCs w:val="22"/>
          <w:lang w:val="nl-NL"/>
        </w:rPr>
      </w:pPr>
    </w:p>
    <w:tbl>
      <w:tblPr>
        <w:tblW w:w="10704"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9"/>
        <w:gridCol w:w="2051"/>
        <w:gridCol w:w="3352"/>
        <w:gridCol w:w="2641"/>
      </w:tblGrid>
      <w:tr w:rsid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b/>
                <w:sz w:val="20"/>
                <w:szCs w:val="20"/>
              </w:rPr>
            </w:pPr>
            <w:r>
              <w:rPr>
                <w:rFonts w:ascii="GHEA Grapalat" w:hAnsi="GHEA Grapalat"/>
                <w:b/>
                <w:sz w:val="20"/>
                <w:szCs w:val="20"/>
              </w:rPr>
              <w:t>Նշված դաշտի/</w:t>
            </w:r>
          </w:p>
          <w:p w:rsidR="00375C2D" w:rsidRDefault="00375C2D">
            <w:pPr>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b/>
                <w:sz w:val="20"/>
                <w:szCs w:val="20"/>
                <w:lang w:val="hy-AM"/>
              </w:rPr>
            </w:pPr>
            <w:r>
              <w:rPr>
                <w:rFonts w:ascii="GHEA Grapalat" w:hAnsi="GHEA Grapalat"/>
                <w:b/>
                <w:sz w:val="20"/>
                <w:szCs w:val="20"/>
              </w:rPr>
              <w:t>Վավերապայմանի լրացման պահանջը</w:t>
            </w:r>
            <w:r>
              <w:rPr>
                <w:rFonts w:ascii="GHEA Grapalat" w:hAnsi="GHEA Grapalat"/>
                <w:b/>
                <w:sz w:val="20"/>
                <w:szCs w:val="20"/>
                <w:lang w:val="hy-AM"/>
              </w:rPr>
              <w:t xml:space="preserve"> </w:t>
            </w:r>
          </w:p>
          <w:p w:rsidR="00375C2D" w:rsidRDefault="00375C2D">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ind w:left="-588" w:firstLine="588"/>
              <w:jc w:val="center"/>
              <w:rPr>
                <w:rFonts w:ascii="GHEA Grapalat" w:hAnsi="GHEA Grapalat"/>
                <w:b/>
                <w:sz w:val="20"/>
                <w:szCs w:val="20"/>
              </w:rPr>
            </w:pPr>
            <w:r>
              <w:rPr>
                <w:rFonts w:ascii="GHEA Grapalat" w:hAnsi="GHEA Grapalat"/>
                <w:b/>
                <w:sz w:val="20"/>
                <w:szCs w:val="20"/>
              </w:rPr>
              <w:t>Վավերապայմանը</w:t>
            </w:r>
          </w:p>
          <w:p w:rsidR="00375C2D" w:rsidRDefault="00375C2D">
            <w:pPr>
              <w:ind w:left="-588" w:firstLine="588"/>
              <w:jc w:val="center"/>
              <w:rPr>
                <w:rFonts w:ascii="GHEA Grapalat" w:hAnsi="GHEA Grapalat"/>
                <w:b/>
                <w:sz w:val="20"/>
                <w:szCs w:val="20"/>
              </w:rPr>
            </w:pPr>
            <w:r>
              <w:rPr>
                <w:rFonts w:ascii="GHEA Grapalat" w:hAnsi="GHEA Grapalat"/>
                <w:b/>
                <w:sz w:val="20"/>
                <w:szCs w:val="20"/>
              </w:rPr>
              <w:t xml:space="preserve">լրացնող կողմը` </w:t>
            </w:r>
          </w:p>
          <w:p w:rsidR="00375C2D" w:rsidRDefault="00375C2D">
            <w:pPr>
              <w:ind w:left="-588" w:firstLine="588"/>
              <w:jc w:val="center"/>
              <w:rPr>
                <w:rFonts w:ascii="GHEA Grapalat" w:hAnsi="GHEA Grapalat"/>
                <w:b/>
                <w:sz w:val="20"/>
                <w:szCs w:val="20"/>
              </w:rPr>
            </w:pPr>
            <w:r>
              <w:rPr>
                <w:rFonts w:ascii="GHEA Grapalat" w:hAnsi="GHEA Grapalat"/>
                <w:b/>
                <w:sz w:val="20"/>
                <w:szCs w:val="20"/>
              </w:rPr>
              <w:t>շահառուն կամ վճարողը</w:t>
            </w:r>
          </w:p>
          <w:p w:rsidR="00375C2D" w:rsidRDefault="00375C2D">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b/>
                <w:sz w:val="20"/>
                <w:szCs w:val="20"/>
              </w:rPr>
            </w:pPr>
            <w:r>
              <w:rPr>
                <w:rFonts w:ascii="GHEA Grapalat" w:hAnsi="GHEA Grapalat"/>
                <w:b/>
                <w:sz w:val="20"/>
                <w:szCs w:val="20"/>
              </w:rPr>
              <w:t>5</w:t>
            </w:r>
          </w:p>
        </w:tc>
      </w:tr>
      <w:tr w:rsidR="00375C2D" w:rsidRP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375C2D" w:rsidRPr="00375C2D" w:rsidTr="00375C2D">
        <w:tc>
          <w:tcPr>
            <w:tcW w:w="720" w:type="dxa"/>
            <w:tcBorders>
              <w:top w:val="single" w:sz="4" w:space="0" w:color="auto"/>
              <w:left w:val="single" w:sz="4" w:space="0" w:color="auto"/>
              <w:bottom w:val="single" w:sz="4" w:space="0" w:color="auto"/>
              <w:right w:val="single" w:sz="4" w:space="0" w:color="auto"/>
            </w:tcBorders>
          </w:tcPr>
          <w:p w:rsidR="00375C2D" w:rsidRDefault="00375C2D">
            <w:pPr>
              <w:pStyle w:val="aff1"/>
              <w:numPr>
                <w:ilvl w:val="0"/>
                <w:numId w:val="21"/>
              </w:numP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both"/>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rsidR="00375C2D" w:rsidRPr="00375C2D" w:rsidTr="00375C2D">
        <w:tc>
          <w:tcPr>
            <w:tcW w:w="720" w:type="dxa"/>
            <w:tcBorders>
              <w:top w:val="single" w:sz="4" w:space="0" w:color="auto"/>
              <w:left w:val="single" w:sz="4" w:space="0" w:color="auto"/>
              <w:bottom w:val="single" w:sz="4" w:space="0" w:color="auto"/>
              <w:right w:val="single" w:sz="4" w:space="0" w:color="auto"/>
            </w:tcBorders>
          </w:tcPr>
          <w:p w:rsidR="00375C2D" w:rsidRDefault="00375C2D">
            <w:pPr>
              <w:pStyle w:val="aff1"/>
              <w:numPr>
                <w:ilvl w:val="0"/>
                <w:numId w:val="21"/>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both"/>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sz w:val="20"/>
                <w:szCs w:val="20"/>
              </w:rPr>
            </w:pPr>
            <w:r>
              <w:rPr>
                <w:rFonts w:ascii="GHEA Grapalat" w:hAnsi="GHEA Grapalat"/>
                <w:sz w:val="20"/>
                <w:szCs w:val="20"/>
              </w:rPr>
              <w:t>պարտադիր</w:t>
            </w:r>
          </w:p>
          <w:p w:rsidR="00375C2D" w:rsidRDefault="00375C2D">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 xml:space="preserve">: </w:t>
            </w:r>
          </w:p>
        </w:tc>
      </w:tr>
      <w:tr w:rsidR="00375C2D" w:rsidTr="00375C2D">
        <w:tc>
          <w:tcPr>
            <w:tcW w:w="720" w:type="dxa"/>
            <w:tcBorders>
              <w:top w:val="single" w:sz="4" w:space="0" w:color="auto"/>
              <w:left w:val="single" w:sz="4" w:space="0" w:color="auto"/>
              <w:bottom w:val="single" w:sz="4" w:space="0" w:color="auto"/>
              <w:right w:val="single" w:sz="4" w:space="0" w:color="auto"/>
            </w:tcBorders>
          </w:tcPr>
          <w:p w:rsidR="00375C2D" w:rsidRDefault="00375C2D">
            <w:pPr>
              <w:pStyle w:val="aff1"/>
              <w:numPr>
                <w:ilvl w:val="0"/>
                <w:numId w:val="21"/>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p w:rsidR="00375C2D" w:rsidRDefault="00375C2D">
            <w:pPr>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rPr>
              <w:t xml:space="preserve"> </w:t>
            </w:r>
            <w:r>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rsid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լրացվում է վճարողի կողմից</w:t>
            </w:r>
          </w:p>
        </w:tc>
      </w:tr>
      <w:tr w:rsid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p w:rsidR="00375C2D" w:rsidRDefault="00375C2D">
            <w:pPr>
              <w:jc w:val="center"/>
              <w:rPr>
                <w:rFonts w:ascii="GHEA Grapalat" w:hAnsi="GHEA Grapalat"/>
                <w:sz w:val="20"/>
                <w:szCs w:val="20"/>
              </w:rPr>
            </w:pPr>
            <w:r>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լրացվում է վճարողի կողմից</w:t>
            </w:r>
          </w:p>
        </w:tc>
      </w:tr>
      <w:tr w:rsid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ոչ պարտադիր</w:t>
            </w:r>
          </w:p>
          <w:p w:rsidR="00375C2D" w:rsidRDefault="00375C2D">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լրացվում է վճարողի կողմից</w:t>
            </w:r>
          </w:p>
        </w:tc>
      </w:tr>
      <w:tr w:rsid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ոչ պարտադիր</w:t>
            </w:r>
          </w:p>
          <w:p w:rsidR="00375C2D" w:rsidRDefault="00375C2D">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լրացվում է վճարողի կողմից</w:t>
            </w:r>
          </w:p>
        </w:tc>
      </w:tr>
      <w:tr w:rsidR="00375C2D" w:rsidRP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p w:rsidR="00375C2D" w:rsidRDefault="00375C2D">
            <w:pPr>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ոչ պարտադիր</w:t>
            </w:r>
          </w:p>
          <w:p w:rsidR="00375C2D" w:rsidRDefault="00375C2D">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375C2D" w:rsidRP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ոչ պարտադիր</w:t>
            </w:r>
          </w:p>
          <w:p w:rsidR="00375C2D" w:rsidRDefault="00375C2D">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375C2D" w:rsidRP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375C2D" w:rsidRP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p w:rsidR="00375C2D" w:rsidRDefault="00375C2D">
            <w:pPr>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p w:rsidR="00375C2D" w:rsidRDefault="00375C2D">
            <w:pPr>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rPr>
              <w:t>լրացվում է վճարողի կողմից</w:t>
            </w:r>
            <w:r>
              <w:rPr>
                <w:rFonts w:ascii="GHEA Grapalat" w:hAnsi="GHEA Grapalat"/>
                <w:sz w:val="20"/>
                <w:szCs w:val="20"/>
                <w:lang w:val="hy-AM"/>
              </w:rPr>
              <w:t xml:space="preserve"> </w:t>
            </w:r>
          </w:p>
        </w:tc>
      </w:tr>
      <w:tr w:rsidR="00375C2D" w:rsidRPr="0037229B"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lang w:val="hy-AM"/>
              </w:rPr>
              <w:t>ոչ պարտադիր</w:t>
            </w:r>
          </w:p>
          <w:p w:rsidR="00375C2D" w:rsidRDefault="00375C2D">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լրացվում է վճարողի կողմից</w:t>
            </w:r>
          </w:p>
        </w:tc>
      </w:tr>
      <w:tr w:rsidR="00375C2D" w:rsidRPr="0037229B"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p w:rsidR="00375C2D" w:rsidRDefault="00375C2D">
            <w:pPr>
              <w:jc w:val="center"/>
              <w:rPr>
                <w:rFonts w:ascii="GHEA Grapalat" w:hAnsi="GHEA Grapalat"/>
                <w:sz w:val="20"/>
                <w:szCs w:val="20"/>
              </w:rPr>
            </w:pPr>
            <w:r>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rPr>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rsidR="00375C2D" w:rsidRPr="0037229B"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cs="Sylfaen"/>
                <w:sz w:val="20"/>
                <w:szCs w:val="20"/>
                <w:lang w:val="hy-AM"/>
              </w:rPr>
            </w:pPr>
            <w:r>
              <w:rPr>
                <w:rFonts w:ascii="GHEA Grapalat" w:hAnsi="GHEA Grapalat"/>
                <w:sz w:val="20"/>
                <w:szCs w:val="20"/>
              </w:rPr>
              <w:t>պարտադիր</w:t>
            </w:r>
            <w:r>
              <w:rPr>
                <w:rFonts w:ascii="GHEA Grapalat" w:hAnsi="GHEA Grapalat" w:cs="Sylfaen"/>
                <w:sz w:val="20"/>
                <w:szCs w:val="20"/>
                <w:lang w:val="hy-AM"/>
              </w:rPr>
              <w:t xml:space="preserve"> </w:t>
            </w:r>
          </w:p>
          <w:p w:rsidR="00375C2D" w:rsidRDefault="00375C2D">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rsidR="00375C2D" w:rsidRDefault="00375C2D">
            <w:pPr>
              <w:jc w:val="center"/>
              <w:rPr>
                <w:rFonts w:ascii="GHEA Grapalat" w:hAnsi="GHEA Grapalat"/>
                <w:sz w:val="20"/>
                <w:szCs w:val="20"/>
                <w:lang w:val="hy-AM"/>
              </w:rPr>
            </w:pPr>
            <w:r>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lang w:val="hy-AM"/>
              </w:rPr>
              <w:t xml:space="preserve">նախապես լրացվում է շահառուի կողմից </w:t>
            </w:r>
          </w:p>
        </w:tc>
      </w:tr>
      <w:tr w:rsid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ոչ պարտադիր</w:t>
            </w:r>
          </w:p>
          <w:p w:rsidR="00375C2D" w:rsidRDefault="00375C2D">
            <w:pPr>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rsidR="00375C2D" w:rsidRDefault="00375C2D">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լրացվում է շահառուի</w:t>
            </w:r>
            <w:r>
              <w:rPr>
                <w:rFonts w:ascii="GHEA Grapalat" w:hAnsi="GHEA Grapalat"/>
                <w:sz w:val="20"/>
                <w:szCs w:val="20"/>
                <w:lang w:val="hy-AM"/>
              </w:rPr>
              <w:t xml:space="preserve"> </w:t>
            </w:r>
            <w:r>
              <w:rPr>
                <w:rFonts w:ascii="GHEA Grapalat" w:hAnsi="GHEA Grapalat"/>
                <w:sz w:val="20"/>
                <w:szCs w:val="20"/>
              </w:rPr>
              <w:t>կողմից</w:t>
            </w:r>
          </w:p>
        </w:tc>
      </w:tr>
      <w:tr w:rsidR="00375C2D" w:rsidRPr="0037229B"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sz w:val="20"/>
                <w:szCs w:val="20"/>
              </w:rPr>
            </w:pPr>
            <w:r>
              <w:rPr>
                <w:rFonts w:ascii="GHEA Grapalat" w:hAnsi="GHEA Grapalat"/>
                <w:sz w:val="20"/>
                <w:szCs w:val="20"/>
              </w:rPr>
              <w:t>պարտադիր</w:t>
            </w:r>
          </w:p>
          <w:p w:rsidR="00375C2D" w:rsidRDefault="00375C2D">
            <w:pPr>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75C2D" w:rsidRDefault="00375C2D">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rsidR="00375C2D" w:rsidRDefault="00375C2D">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rsidR="00375C2D" w:rsidRDefault="00375C2D">
            <w:pPr>
              <w:jc w:val="center"/>
              <w:rPr>
                <w:rFonts w:ascii="GHEA Grapalat" w:hAnsi="GHEA Grapalat"/>
                <w:sz w:val="20"/>
                <w:szCs w:val="20"/>
                <w:lang w:val="hy-AM"/>
              </w:rPr>
            </w:pPr>
          </w:p>
        </w:tc>
      </w:tr>
      <w:tr w:rsidR="00375C2D" w:rsidRPr="0037229B" w:rsidTr="00375C2D">
        <w:tc>
          <w:tcPr>
            <w:tcW w:w="720" w:type="dxa"/>
            <w:tcBorders>
              <w:top w:val="single" w:sz="4" w:space="0" w:color="auto"/>
              <w:left w:val="single" w:sz="4" w:space="0" w:color="auto"/>
              <w:bottom w:val="single" w:sz="4" w:space="0" w:color="auto"/>
              <w:right w:val="single" w:sz="4" w:space="0" w:color="auto"/>
            </w:tcBorders>
            <w:vAlign w:val="center"/>
            <w:hideMark/>
          </w:tcPr>
          <w:p w:rsidR="00375C2D" w:rsidRDefault="00375C2D">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 xml:space="preserve">պարտադիր` </w:t>
            </w:r>
          </w:p>
          <w:p w:rsidR="00375C2D" w:rsidRDefault="00375C2D">
            <w:pPr>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rsidR="00375C2D" w:rsidRDefault="00375C2D">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w:t>
            </w:r>
            <w:r>
              <w:rPr>
                <w:rFonts w:ascii="GHEA Grapalat" w:hAnsi="GHEA Grapalat"/>
                <w:sz w:val="20"/>
                <w:szCs w:val="20"/>
              </w:rPr>
              <w:t xml:space="preserve"> </w:t>
            </w:r>
          </w:p>
          <w:p w:rsidR="00375C2D" w:rsidRDefault="00375C2D">
            <w:pPr>
              <w:jc w:val="center"/>
              <w:rPr>
                <w:rFonts w:ascii="GHEA Grapalat" w:hAnsi="GHEA Grapalat"/>
                <w:sz w:val="20"/>
                <w:szCs w:val="20"/>
              </w:rPr>
            </w:pPr>
            <w:r>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ստորագրվում է շահառուի կողմից</w:t>
            </w:r>
          </w:p>
        </w:tc>
      </w:tr>
      <w:tr w:rsidR="00375C2D" w:rsidRPr="00375C2D" w:rsidTr="00375C2D">
        <w:tc>
          <w:tcPr>
            <w:tcW w:w="720" w:type="dxa"/>
            <w:tcBorders>
              <w:top w:val="single" w:sz="4" w:space="0" w:color="auto"/>
              <w:left w:val="single" w:sz="4" w:space="0" w:color="auto"/>
              <w:bottom w:val="single" w:sz="4" w:space="0" w:color="auto"/>
              <w:right w:val="single" w:sz="4" w:space="0" w:color="auto"/>
            </w:tcBorders>
            <w:vAlign w:val="center"/>
            <w:hideMark/>
          </w:tcPr>
          <w:p w:rsidR="00375C2D" w:rsidRDefault="00375C2D">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 xml:space="preserve">պարտադիր` </w:t>
            </w:r>
          </w:p>
          <w:p w:rsidR="00375C2D" w:rsidRDefault="00375C2D">
            <w:pPr>
              <w:jc w:val="center"/>
              <w:rPr>
                <w:rFonts w:ascii="GHEA Grapalat" w:hAnsi="GHEA Grapalat"/>
                <w:sz w:val="20"/>
                <w:szCs w:val="20"/>
              </w:rPr>
            </w:pPr>
            <w:r>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rPr>
              <w:t>կնքվում է շահառուի կողմից</w:t>
            </w:r>
            <w:r>
              <w:rPr>
                <w:rFonts w:ascii="GHEA Grapalat" w:hAnsi="GHEA Grapalat"/>
                <w:sz w:val="20"/>
                <w:szCs w:val="20"/>
                <w:lang w:val="hy-AM"/>
              </w:rPr>
              <w:t xml:space="preserve"> </w:t>
            </w:r>
          </w:p>
          <w:p w:rsidR="00375C2D" w:rsidRDefault="00375C2D">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375C2D" w:rsidRP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p w:rsidR="00375C2D" w:rsidRDefault="00375C2D">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w:t>
            </w:r>
            <w:r>
              <w:rPr>
                <w:rFonts w:ascii="GHEA Grapalat" w:hAnsi="GHEA Grapalat"/>
                <w:sz w:val="20"/>
                <w:szCs w:val="20"/>
                <w:lang w:val="hy-AM"/>
              </w:rPr>
              <w:t xml:space="preserve"> </w:t>
            </w:r>
            <w:r>
              <w:rPr>
                <w:rFonts w:ascii="GHEA Grapalat" w:hAnsi="GHEA Grapalat"/>
                <w:sz w:val="20"/>
                <w:szCs w:val="20"/>
              </w:rPr>
              <w:t>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sz w:val="20"/>
                <w:szCs w:val="20"/>
              </w:rPr>
            </w:pPr>
          </w:p>
        </w:tc>
      </w:tr>
      <w:tr w:rsidR="00375C2D" w:rsidRPr="00375C2D" w:rsidTr="00375C2D">
        <w:tc>
          <w:tcPr>
            <w:tcW w:w="720" w:type="dxa"/>
            <w:tcBorders>
              <w:top w:val="single" w:sz="4" w:space="0" w:color="auto"/>
              <w:left w:val="single" w:sz="4" w:space="0" w:color="auto"/>
              <w:bottom w:val="single" w:sz="4" w:space="0" w:color="auto"/>
              <w:right w:val="single" w:sz="4" w:space="0" w:color="auto"/>
            </w:tcBorders>
            <w:vAlign w:val="center"/>
            <w:hideMark/>
          </w:tcPr>
          <w:p w:rsidR="00375C2D" w:rsidRDefault="00375C2D">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p w:rsidR="00375C2D" w:rsidRDefault="00375C2D">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sz w:val="20"/>
                <w:szCs w:val="20"/>
              </w:rPr>
            </w:pPr>
          </w:p>
        </w:tc>
      </w:tr>
      <w:tr w:rsidR="00375C2D" w:rsidRP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lang w:val="hy-AM"/>
              </w:rPr>
            </w:pPr>
            <w:r>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p w:rsidR="00375C2D" w:rsidRDefault="00375C2D">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sz w:val="20"/>
                <w:szCs w:val="20"/>
              </w:rPr>
            </w:pPr>
          </w:p>
        </w:tc>
      </w:tr>
      <w:tr w:rsidR="00375C2D" w:rsidRP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ոչ պարտադիր</w:t>
            </w:r>
          </w:p>
          <w:p w:rsidR="00375C2D" w:rsidRDefault="00375C2D">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sz w:val="20"/>
                <w:szCs w:val="20"/>
              </w:rPr>
            </w:pPr>
          </w:p>
        </w:tc>
      </w:tr>
      <w:tr w:rsidR="00375C2D" w:rsidRP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375C2D" w:rsidRDefault="00375C2D">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դրոշմակնիքը 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sz w:val="20"/>
                <w:szCs w:val="20"/>
              </w:rPr>
            </w:pPr>
          </w:p>
        </w:tc>
      </w:tr>
      <w:tr w:rsidR="00375C2D" w:rsidRPr="00375C2D" w:rsidTr="00375C2D">
        <w:tc>
          <w:tcPr>
            <w:tcW w:w="72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375C2D" w:rsidRDefault="00375C2D">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սույն տվյալները դրվում են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sz w:val="20"/>
                <w:szCs w:val="20"/>
              </w:rPr>
            </w:pPr>
          </w:p>
        </w:tc>
      </w:tr>
    </w:tbl>
    <w:p w:rsidR="00375C2D" w:rsidRDefault="00375C2D" w:rsidP="00375C2D">
      <w:pPr>
        <w:pStyle w:val="af6"/>
        <w:spacing w:after="0"/>
        <w:ind w:firstLine="720"/>
        <w:jc w:val="right"/>
        <w:rPr>
          <w:rFonts w:ascii="GHEA Grapalat" w:hAnsi="GHEA Grapalat" w:cs="Sylfaen"/>
          <w:sz w:val="20"/>
          <w:szCs w:val="20"/>
          <w:lang w:val="en-US"/>
        </w:rPr>
      </w:pPr>
    </w:p>
    <w:p w:rsidR="00375C2D" w:rsidRDefault="00375C2D" w:rsidP="00375C2D">
      <w:pPr>
        <w:pStyle w:val="af6"/>
        <w:spacing w:after="0"/>
        <w:ind w:firstLine="720"/>
        <w:jc w:val="right"/>
        <w:rPr>
          <w:rFonts w:ascii="GHEA Grapalat" w:hAnsi="GHEA Grapalat" w:cs="Sylfaen"/>
          <w:sz w:val="20"/>
        </w:rPr>
      </w:pPr>
    </w:p>
    <w:p w:rsidR="00375C2D" w:rsidRDefault="00375C2D" w:rsidP="00375C2D">
      <w:pPr>
        <w:pStyle w:val="af6"/>
        <w:spacing w:after="0"/>
        <w:ind w:firstLine="720"/>
        <w:jc w:val="right"/>
        <w:rPr>
          <w:rFonts w:ascii="GHEA Grapalat" w:hAnsi="GHEA Grapalat" w:cs="Sylfaen"/>
          <w:sz w:val="20"/>
        </w:rPr>
      </w:pPr>
    </w:p>
    <w:p w:rsidR="00375C2D" w:rsidRDefault="00375C2D" w:rsidP="00375C2D">
      <w:pPr>
        <w:pStyle w:val="af6"/>
        <w:spacing w:after="0"/>
        <w:ind w:firstLine="720"/>
        <w:jc w:val="right"/>
        <w:rPr>
          <w:rFonts w:ascii="GHEA Grapalat" w:hAnsi="GHEA Grapalat" w:cs="Sylfaen"/>
          <w:sz w:val="20"/>
        </w:rPr>
      </w:pPr>
    </w:p>
    <w:p w:rsidR="00375C2D" w:rsidRDefault="00375C2D" w:rsidP="00375C2D">
      <w:pPr>
        <w:ind w:left="-66"/>
        <w:jc w:val="center"/>
        <w:rPr>
          <w:rFonts w:ascii="GHEA Grapalat" w:hAnsi="GHEA Grapalat" w:cs="Sylfaen"/>
          <w:b/>
          <w:lang w:val="hy-AM"/>
        </w:rPr>
      </w:pPr>
      <w:r>
        <w:rPr>
          <w:rFonts w:ascii="GHEA Grapalat" w:hAnsi="GHEA Grapalat"/>
          <w:b/>
          <w:lang w:val="hy-AM"/>
        </w:rPr>
        <w:br w:type="page"/>
      </w:r>
    </w:p>
    <w:p w:rsidR="00375C2D" w:rsidRDefault="00375C2D" w:rsidP="00375C2D">
      <w:pPr>
        <w:pStyle w:val="33"/>
        <w:spacing w:line="240" w:lineRule="auto"/>
        <w:jc w:val="right"/>
        <w:rPr>
          <w:rFonts w:ascii="GHEA Grapalat" w:hAnsi="GHEA Grapalat" w:cs="Sylfaen"/>
          <w:b/>
          <w:lang w:val="hy-AM"/>
        </w:rPr>
      </w:pPr>
      <w:r>
        <w:rPr>
          <w:rFonts w:ascii="GHEA Grapalat" w:hAnsi="GHEA Grapalat" w:cs="Sylfaen"/>
          <w:b/>
          <w:lang w:val="hy-AM"/>
        </w:rPr>
        <w:t>Հավելված 6</w:t>
      </w:r>
    </w:p>
    <w:p w:rsidR="00375C2D" w:rsidRDefault="001714EB" w:rsidP="00375C2D">
      <w:pPr>
        <w:pStyle w:val="33"/>
        <w:spacing w:line="240" w:lineRule="auto"/>
        <w:jc w:val="right"/>
        <w:rPr>
          <w:rFonts w:ascii="GHEA Grapalat" w:hAnsi="GHEA Grapalat" w:cs="Sylfaen"/>
          <w:b/>
          <w:lang w:val="hy-AM"/>
        </w:rPr>
      </w:pPr>
      <w:r>
        <w:rPr>
          <w:rFonts w:ascii="GHEA Grapalat" w:hAnsi="GHEA Grapalat" w:cs="Times Armenian"/>
          <w:i/>
          <w:lang w:val="af-ZA"/>
        </w:rPr>
        <w:t>ԱՄՍՆՀՄ-ԳՀԱՊՁԲ-</w:t>
      </w:r>
      <w:r>
        <w:rPr>
          <w:rFonts w:ascii="GHEA Grapalat" w:hAnsi="GHEA Grapalat" w:cs="Times Armenian"/>
          <w:i/>
          <w:lang w:val="hy-AM"/>
        </w:rPr>
        <w:t xml:space="preserve">20/1  </w:t>
      </w:r>
      <w:r w:rsidR="00375C2D">
        <w:rPr>
          <w:rFonts w:ascii="GHEA Grapalat" w:hAnsi="GHEA Grapalat" w:cs="Sylfaen"/>
          <w:b/>
          <w:lang w:val="hy-AM"/>
        </w:rPr>
        <w:t>ծածկագրով</w:t>
      </w:r>
    </w:p>
    <w:p w:rsidR="00375C2D" w:rsidRDefault="00375C2D" w:rsidP="00375C2D">
      <w:pPr>
        <w:pStyle w:val="33"/>
        <w:spacing w:line="240" w:lineRule="auto"/>
        <w:jc w:val="right"/>
        <w:rPr>
          <w:rFonts w:ascii="GHEA Grapalat" w:hAnsi="GHEA Grapalat" w:cs="Sylfaen"/>
          <w:b/>
          <w:lang w:val="hy-AM"/>
        </w:rPr>
      </w:pPr>
      <w:r>
        <w:rPr>
          <w:rFonts w:ascii="GHEA Grapalat" w:hAnsi="GHEA Grapalat"/>
          <w:i/>
          <w:lang w:val="hy-AM"/>
        </w:rPr>
        <w:t>գնանշման հարցման</w:t>
      </w:r>
      <w:r>
        <w:rPr>
          <w:rFonts w:ascii="GHEA Grapalat" w:hAnsi="GHEA Grapalat" w:cs="Sylfaen"/>
          <w:b/>
          <w:lang w:val="es-ES"/>
        </w:rPr>
        <w:t xml:space="preserve"> </w:t>
      </w:r>
      <w:r>
        <w:rPr>
          <w:rFonts w:ascii="GHEA Grapalat" w:hAnsi="GHEA Grapalat" w:cs="Sylfaen"/>
          <w:b/>
          <w:lang w:val="hy-AM"/>
        </w:rPr>
        <w:t>հրավերի</w:t>
      </w:r>
    </w:p>
    <w:p w:rsidR="00375C2D" w:rsidRDefault="00375C2D" w:rsidP="00375C2D">
      <w:pPr>
        <w:jc w:val="right"/>
        <w:rPr>
          <w:rFonts w:ascii="GHEA Grapalat" w:hAnsi="GHEA Grapalat"/>
          <w:i/>
          <w:sz w:val="20"/>
          <w:lang w:val="hy-AM"/>
        </w:rPr>
      </w:pPr>
    </w:p>
    <w:p w:rsidR="00375C2D" w:rsidRDefault="00375C2D" w:rsidP="00375C2D">
      <w:pPr>
        <w:tabs>
          <w:tab w:val="left" w:pos="2268"/>
        </w:tabs>
        <w:ind w:left="-284" w:firstLine="284"/>
        <w:jc w:val="right"/>
        <w:rPr>
          <w:rFonts w:ascii="GHEA Grapalat" w:hAnsi="GHEA Grapalat"/>
          <w:lang w:val="hy-AM"/>
        </w:rPr>
      </w:pPr>
    </w:p>
    <w:p w:rsidR="00375C2D" w:rsidRDefault="00375C2D" w:rsidP="00375C2D">
      <w:pPr>
        <w:ind w:left="-142" w:firstLine="142"/>
        <w:jc w:val="center"/>
        <w:rPr>
          <w:rFonts w:ascii="GHEA Grapalat" w:hAnsi="GHEA Grapalat"/>
          <w:b/>
          <w:sz w:val="22"/>
          <w:lang w:val="hy-AM"/>
        </w:rPr>
      </w:pPr>
      <w:r>
        <w:rPr>
          <w:rFonts w:ascii="GHEA Grapalat" w:hAnsi="GHEA Grapalat" w:cs="Sylfaen"/>
          <w:b/>
          <w:sz w:val="22"/>
          <w:lang w:val="hy-AM"/>
        </w:rPr>
        <w:t>ՊԵՏՈՒԹՅԱՆ</w:t>
      </w:r>
      <w:r>
        <w:rPr>
          <w:rFonts w:ascii="GHEA Grapalat" w:hAnsi="GHEA Grapalat" w:cs="Times Armenian"/>
          <w:b/>
          <w:sz w:val="22"/>
          <w:lang w:val="hy-AM"/>
        </w:rPr>
        <w:t xml:space="preserve">  </w:t>
      </w:r>
      <w:r>
        <w:rPr>
          <w:rFonts w:ascii="GHEA Grapalat" w:hAnsi="GHEA Grapalat" w:cs="Sylfaen"/>
          <w:b/>
          <w:sz w:val="22"/>
          <w:lang w:val="hy-AM"/>
        </w:rPr>
        <w:t>ԿԱՐԻՔՆԵՐԻ</w:t>
      </w:r>
      <w:r>
        <w:rPr>
          <w:rFonts w:ascii="GHEA Grapalat" w:hAnsi="GHEA Grapalat" w:cs="Times Armenian"/>
          <w:b/>
          <w:sz w:val="22"/>
          <w:lang w:val="hy-AM"/>
        </w:rPr>
        <w:t xml:space="preserve"> </w:t>
      </w:r>
      <w:r>
        <w:rPr>
          <w:rFonts w:ascii="GHEA Grapalat" w:hAnsi="GHEA Grapalat" w:cs="Sylfaen"/>
          <w:b/>
          <w:sz w:val="22"/>
          <w:lang w:val="hy-AM"/>
        </w:rPr>
        <w:t>ՀԱՄԱՐ ԱՊՐԱՆՔԻ ՄԱՏԱԿԱՐԱՐՄԱՆ</w:t>
      </w:r>
    </w:p>
    <w:p w:rsidR="00375C2D" w:rsidRDefault="00375C2D" w:rsidP="00375C2D">
      <w:pPr>
        <w:ind w:left="-142" w:firstLine="142"/>
        <w:jc w:val="center"/>
        <w:rPr>
          <w:rFonts w:ascii="GHEA Grapalat" w:hAnsi="GHEA Grapalat" w:cs="Times Armenian"/>
          <w:b/>
          <w:lang w:val="hy-AM"/>
        </w:rPr>
      </w:pPr>
      <w:r>
        <w:rPr>
          <w:rFonts w:ascii="GHEA Grapalat" w:hAnsi="GHEA Grapalat" w:cs="Sylfaen"/>
          <w:b/>
          <w:sz w:val="22"/>
          <w:lang w:val="hy-AM"/>
        </w:rPr>
        <w:t>ՊԱՅՄԱՆԱԳԻՐ</w:t>
      </w:r>
      <w:r>
        <w:rPr>
          <w:rFonts w:ascii="GHEA Grapalat" w:hAnsi="GHEA Grapalat" w:cs="Times Armenian"/>
          <w:b/>
          <w:sz w:val="22"/>
          <w:lang w:val="hy-AM"/>
        </w:rPr>
        <w:t xml:space="preserve">   </w:t>
      </w:r>
    </w:p>
    <w:p w:rsidR="00375C2D" w:rsidRDefault="00375C2D" w:rsidP="00375C2D">
      <w:pPr>
        <w:ind w:left="-142" w:firstLine="142"/>
        <w:jc w:val="center"/>
        <w:rPr>
          <w:rFonts w:ascii="GHEA Grapalat" w:hAnsi="GHEA Grapalat"/>
          <w:b/>
          <w:u w:val="single"/>
          <w:lang w:val="hy-AM"/>
        </w:rPr>
      </w:pPr>
      <w:r>
        <w:rPr>
          <w:rFonts w:ascii="GHEA Grapalat" w:hAnsi="GHEA Grapalat"/>
          <w:b/>
          <w:lang w:val="hy-AM"/>
        </w:rPr>
        <w:t xml:space="preserve">N </w:t>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p>
    <w:p w:rsidR="00375C2D" w:rsidRDefault="00375C2D" w:rsidP="00375C2D">
      <w:pPr>
        <w:jc w:val="center"/>
        <w:rPr>
          <w:rFonts w:ascii="GHEA Grapalat" w:hAnsi="GHEA Grapalat" w:cs="Sylfaen"/>
          <w:sz w:val="20"/>
          <w:lang w:val="hy-AM"/>
        </w:rPr>
      </w:pPr>
    </w:p>
    <w:p w:rsidR="00375C2D" w:rsidRDefault="00375C2D" w:rsidP="00375C2D">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ab/>
        <w:t xml:space="preserve">         ք. </w:t>
      </w:r>
      <w:r>
        <w:rPr>
          <w:rFonts w:ascii="GHEA Grapalat" w:hAnsi="GHEA Grapalat" w:cs="Sylfaen"/>
          <w:sz w:val="20"/>
          <w:u w:val="single"/>
          <w:lang w:val="hy-AM"/>
        </w:rPr>
        <w:t xml:space="preserve">           </w:t>
      </w:r>
      <w:r>
        <w:rPr>
          <w:rFonts w:ascii="GHEA Grapalat" w:hAnsi="GHEA Grapalat" w:cs="Sylfaen"/>
          <w:sz w:val="20"/>
          <w:lang w:val="hy-AM"/>
        </w:rPr>
        <w:t xml:space="preserve">                                                                                          </w:t>
      </w:r>
      <w:r>
        <w:rPr>
          <w:rFonts w:ascii="GHEA Grapalat" w:hAnsi="GHEA Grapalat"/>
          <w:lang w:val="hy-AM"/>
        </w:rPr>
        <w:t>«</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cs="Sylfaen"/>
          <w:sz w:val="20"/>
          <w:lang w:val="hy-AM"/>
        </w:rPr>
        <w:t>20   թ.</w:t>
      </w:r>
    </w:p>
    <w:p w:rsidR="00375C2D" w:rsidRDefault="00375C2D" w:rsidP="00375C2D">
      <w:pPr>
        <w:tabs>
          <w:tab w:val="left" w:pos="720"/>
          <w:tab w:val="left" w:pos="1440"/>
          <w:tab w:val="left" w:pos="8865"/>
        </w:tabs>
        <w:jc w:val="both"/>
        <w:rPr>
          <w:rFonts w:ascii="GHEA Grapalat" w:hAnsi="GHEA Grapalat" w:cs="Sylfaen"/>
          <w:sz w:val="20"/>
          <w:lang w:val="hy-AM"/>
        </w:rPr>
      </w:pPr>
    </w:p>
    <w:p w:rsidR="00375C2D" w:rsidRDefault="00375C2D" w:rsidP="00375C2D">
      <w:pPr>
        <w:ind w:firstLine="720"/>
        <w:jc w:val="both"/>
        <w:rPr>
          <w:rFonts w:ascii="GHEA Grapalat" w:hAnsi="GHEA Grapalat"/>
          <w:sz w:val="20"/>
          <w:lang w:val="hy-AM"/>
        </w:rPr>
      </w:pPr>
      <w:r>
        <w:rPr>
          <w:rFonts w:ascii="GHEA Grapalat" w:hAnsi="GHEA Grapalat"/>
          <w:u w:val="single"/>
          <w:lang w:val="hy-AM"/>
        </w:rPr>
        <w:t xml:space="preserve">______                         </w:t>
      </w:r>
      <w:r>
        <w:rPr>
          <w:rFonts w:ascii="GHEA Grapalat" w:hAnsi="GHEA Grapalat"/>
          <w:sz w:val="20"/>
          <w:lang w:val="hy-AM"/>
        </w:rPr>
        <w:t>-ը ի դեմս _____</w:t>
      </w:r>
      <w:r>
        <w:rPr>
          <w:rFonts w:ascii="GHEA Grapalat" w:hAnsi="GHEA Grapalat"/>
          <w:sz w:val="20"/>
          <w:u w:val="single"/>
          <w:lang w:val="hy-AM"/>
        </w:rPr>
        <w:t xml:space="preserve">                     </w:t>
      </w:r>
      <w:r>
        <w:rPr>
          <w:rFonts w:ascii="GHEA Grapalat" w:hAnsi="GHEA Grapalat"/>
          <w:sz w:val="20"/>
          <w:lang w:val="hy-AM"/>
        </w:rPr>
        <w:t>-ի, որը գործում է</w:t>
      </w:r>
      <w:r>
        <w:rPr>
          <w:rFonts w:ascii="GHEA Grapalat" w:hAnsi="GHEA Grapalat"/>
          <w:sz w:val="20"/>
          <w:u w:val="single"/>
          <w:lang w:val="hy-AM"/>
        </w:rPr>
        <w:t xml:space="preserve">                                    </w:t>
      </w:r>
      <w:r>
        <w:rPr>
          <w:rFonts w:ascii="GHEA Grapalat" w:hAnsi="GHEA Grapalat"/>
          <w:sz w:val="20"/>
          <w:lang w:val="hy-AM"/>
        </w:rPr>
        <w:t xml:space="preserve">-ի կանոնադրության հիման վրա, այսուհետ </w:t>
      </w:r>
      <w:r>
        <w:rPr>
          <w:rFonts w:ascii="GHEA Grapalat" w:hAnsi="GHEA Grapalat"/>
          <w:lang w:val="hy-AM"/>
        </w:rPr>
        <w:t>«</w:t>
      </w:r>
      <w:r>
        <w:rPr>
          <w:rFonts w:ascii="GHEA Grapalat" w:hAnsi="GHEA Grapalat"/>
          <w:sz w:val="20"/>
          <w:lang w:val="hy-AM"/>
        </w:rPr>
        <w:t>Գնորդ</w:t>
      </w:r>
      <w:r>
        <w:rPr>
          <w:rFonts w:ascii="GHEA Grapalat" w:hAnsi="GHEA Grapalat"/>
          <w:lang w:val="hy-AM"/>
        </w:rPr>
        <w:t>»</w:t>
      </w:r>
      <w:r>
        <w:rPr>
          <w:rFonts w:ascii="GHEA Grapalat" w:hAnsi="GHEA Grapalat"/>
          <w:sz w:val="20"/>
          <w:lang w:val="hy-AM"/>
        </w:rPr>
        <w:t xml:space="preserve">, մի կողմից,  և __________________-ը, ի դեմս տնօրեն _____________________-ի, որը գործում է </w:t>
      </w:r>
      <w:r>
        <w:rPr>
          <w:rFonts w:ascii="GHEA Grapalat" w:hAnsi="GHEA Grapalat"/>
          <w:sz w:val="20"/>
          <w:u w:val="single"/>
          <w:lang w:val="hy-AM"/>
        </w:rPr>
        <w:t xml:space="preserve">                       </w:t>
      </w:r>
      <w:r>
        <w:rPr>
          <w:rFonts w:ascii="GHEA Grapalat" w:hAnsi="GHEA Grapalat"/>
          <w:sz w:val="20"/>
          <w:lang w:val="hy-AM"/>
        </w:rPr>
        <w:t xml:space="preserve">-ի կանոնադրության հիման վրա, այսուհետ </w:t>
      </w:r>
      <w:r>
        <w:rPr>
          <w:rFonts w:ascii="GHEA Grapalat" w:hAnsi="GHEA Grapalat"/>
          <w:lang w:val="hy-AM"/>
        </w:rPr>
        <w:t>«</w:t>
      </w:r>
      <w:r>
        <w:rPr>
          <w:rFonts w:ascii="GHEA Grapalat" w:hAnsi="GHEA Grapalat"/>
          <w:sz w:val="20"/>
          <w:lang w:val="hy-AM"/>
        </w:rPr>
        <w:t>Վաճառող</w:t>
      </w:r>
      <w:r>
        <w:rPr>
          <w:rFonts w:ascii="GHEA Grapalat" w:hAnsi="GHEA Grapalat"/>
          <w:lang w:val="hy-AM"/>
        </w:rPr>
        <w:t>»</w:t>
      </w:r>
      <w:r>
        <w:rPr>
          <w:rFonts w:ascii="GHEA Grapalat" w:hAnsi="GHEA Grapalat"/>
          <w:sz w:val="20"/>
          <w:lang w:val="hy-AM"/>
        </w:rPr>
        <w:t xml:space="preserve"> մյուս կողմից, կնքեցին սույն պայմանագիրը հետևյալի մասին։</w:t>
      </w:r>
    </w:p>
    <w:p w:rsidR="00375C2D" w:rsidRDefault="00375C2D" w:rsidP="00375C2D">
      <w:pPr>
        <w:ind w:firstLine="709"/>
        <w:jc w:val="both"/>
        <w:rPr>
          <w:rFonts w:ascii="GHEA Grapalat" w:hAnsi="GHEA Grapalat"/>
          <w:b/>
          <w:sz w:val="20"/>
          <w:lang w:val="hy-AM"/>
        </w:rPr>
      </w:pPr>
    </w:p>
    <w:p w:rsidR="00375C2D" w:rsidRDefault="00375C2D" w:rsidP="00375C2D">
      <w:pPr>
        <w:ind w:firstLine="709"/>
        <w:jc w:val="center"/>
        <w:rPr>
          <w:rFonts w:ascii="GHEA Grapalat" w:hAnsi="GHEA Grapalat" w:cs="Times Armenian"/>
          <w:b/>
          <w:sz w:val="20"/>
          <w:lang w:val="hy-AM"/>
        </w:rPr>
      </w:pPr>
      <w:r>
        <w:rPr>
          <w:rFonts w:ascii="GHEA Grapalat" w:hAnsi="GHEA Grapalat"/>
          <w:b/>
          <w:sz w:val="20"/>
          <w:lang w:val="hy-AM"/>
        </w:rPr>
        <w:t xml:space="preserve">1. </w:t>
      </w:r>
      <w:r>
        <w:rPr>
          <w:rFonts w:ascii="GHEA Grapalat" w:hAnsi="GHEA Grapalat" w:cs="Sylfaen"/>
          <w:b/>
          <w:sz w:val="20"/>
          <w:lang w:val="hy-AM"/>
        </w:rPr>
        <w:t>ՊԱՅՄԱՆԱԳՐԻ</w:t>
      </w:r>
      <w:r>
        <w:rPr>
          <w:rFonts w:ascii="GHEA Grapalat" w:hAnsi="GHEA Grapalat" w:cs="Times Armenian"/>
          <w:b/>
          <w:sz w:val="20"/>
          <w:lang w:val="hy-AM"/>
        </w:rPr>
        <w:t xml:space="preserve"> </w:t>
      </w:r>
      <w:r>
        <w:rPr>
          <w:rFonts w:ascii="GHEA Grapalat" w:hAnsi="GHEA Grapalat" w:cs="Sylfaen"/>
          <w:b/>
          <w:sz w:val="20"/>
          <w:lang w:val="hy-AM"/>
        </w:rPr>
        <w:t>ԱՌԱՐԿԱՆ</w:t>
      </w:r>
    </w:p>
    <w:p w:rsidR="00375C2D" w:rsidRDefault="00375C2D" w:rsidP="00375C2D">
      <w:pPr>
        <w:ind w:firstLine="709"/>
        <w:jc w:val="center"/>
        <w:rPr>
          <w:rFonts w:ascii="GHEA Grapalat" w:hAnsi="GHEA Grapalat" w:cs="Times Armenian"/>
          <w:b/>
          <w:sz w:val="20"/>
          <w:lang w:val="hy-AM"/>
        </w:rPr>
      </w:pPr>
    </w:p>
    <w:p w:rsidR="00375C2D" w:rsidRDefault="00375C2D" w:rsidP="00375C2D">
      <w:pPr>
        <w:ind w:firstLine="709"/>
        <w:jc w:val="both"/>
        <w:rPr>
          <w:rFonts w:ascii="GHEA Grapalat" w:hAnsi="GHEA Grapalat" w:cs="Times Armenian"/>
          <w:sz w:val="20"/>
          <w:lang w:val="hy-AM"/>
        </w:rPr>
      </w:pPr>
      <w:r>
        <w:rPr>
          <w:rFonts w:ascii="GHEA Grapalat" w:hAnsi="GHEA Grapalat"/>
          <w:sz w:val="20"/>
          <w:lang w:val="hy-AM"/>
        </w:rPr>
        <w:t xml:space="preserve">1.1. </w:t>
      </w:r>
      <w:r>
        <w:rPr>
          <w:rFonts w:ascii="GHEA Grapalat" w:hAnsi="GHEA Grapalat" w:cs="Sylfaen"/>
          <w:sz w:val="20"/>
          <w:lang w:val="hy-AM"/>
        </w:rPr>
        <w:t>Վաճառողը</w:t>
      </w:r>
      <w:r>
        <w:rPr>
          <w:rFonts w:ascii="GHEA Grapalat" w:hAnsi="GHEA Grapalat" w:cs="Times Armenian"/>
          <w:sz w:val="20"/>
          <w:lang w:val="hy-AM"/>
        </w:rPr>
        <w:t xml:space="preserve"> </w:t>
      </w:r>
      <w:r>
        <w:rPr>
          <w:rFonts w:ascii="GHEA Grapalat" w:hAnsi="GHEA Grapalat" w:cs="Sylfaen"/>
          <w:sz w:val="20"/>
          <w:lang w:val="hy-AM"/>
        </w:rPr>
        <w:t>պարտավորվում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սույն</w:t>
      </w:r>
      <w:r>
        <w:rPr>
          <w:rFonts w:ascii="GHEA Grapalat" w:hAnsi="GHEA Grapalat" w:cs="Times Armenian"/>
          <w:sz w:val="20"/>
          <w:lang w:val="hy-AM"/>
        </w:rPr>
        <w:t xml:space="preserve"> </w:t>
      </w:r>
      <w:r>
        <w:rPr>
          <w:rFonts w:ascii="GHEA Grapalat" w:hAnsi="GHEA Grapalat" w:cs="Sylfaen"/>
          <w:sz w:val="20"/>
          <w:lang w:val="hy-AM"/>
        </w:rPr>
        <w:t>պայմանա</w:t>
      </w:r>
      <w:r>
        <w:rPr>
          <w:rFonts w:ascii="GHEA Grapalat" w:hAnsi="GHEA Grapalat" w:cs="Times Armenian"/>
          <w:sz w:val="20"/>
          <w:lang w:val="hy-AM"/>
        </w:rPr>
        <w:t>գ</w:t>
      </w:r>
      <w:r>
        <w:rPr>
          <w:rFonts w:ascii="GHEA Grapalat" w:hAnsi="GHEA Grapalat" w:cs="Sylfaen"/>
          <w:sz w:val="20"/>
          <w:lang w:val="hy-AM"/>
        </w:rPr>
        <w:t>րով (այսուհետ</w:t>
      </w:r>
      <w:r>
        <w:rPr>
          <w:rFonts w:ascii="GHEA Grapalat" w:hAnsi="GHEA Grapalat" w:cs="Times Armenian"/>
          <w:sz w:val="20"/>
          <w:lang w:val="hy-AM"/>
        </w:rPr>
        <w:t xml:space="preserve">` </w:t>
      </w:r>
      <w:r>
        <w:rPr>
          <w:rFonts w:ascii="GHEA Grapalat" w:hAnsi="GHEA Grapalat" w:cs="Sylfaen"/>
          <w:sz w:val="20"/>
          <w:lang w:val="hy-AM"/>
        </w:rPr>
        <w:t>պայմանա</w:t>
      </w:r>
      <w:r>
        <w:rPr>
          <w:rFonts w:ascii="GHEA Grapalat" w:hAnsi="GHEA Grapalat" w:cs="Times Armenian"/>
          <w:sz w:val="20"/>
          <w:lang w:val="hy-AM"/>
        </w:rPr>
        <w:t>գ</w:t>
      </w:r>
      <w:r>
        <w:rPr>
          <w:rFonts w:ascii="GHEA Grapalat" w:hAnsi="GHEA Grapalat" w:cs="Sylfaen"/>
          <w:sz w:val="20"/>
          <w:lang w:val="hy-AM"/>
        </w:rPr>
        <w:t>իր) սահմանված</w:t>
      </w:r>
      <w:r>
        <w:rPr>
          <w:rFonts w:ascii="GHEA Grapalat" w:hAnsi="GHEA Grapalat" w:cs="Times Armenian"/>
          <w:sz w:val="20"/>
          <w:lang w:val="hy-AM"/>
        </w:rPr>
        <w:t xml:space="preserve">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 </w:t>
      </w:r>
      <w:r>
        <w:rPr>
          <w:rFonts w:ascii="GHEA Grapalat" w:hAnsi="GHEA Grapalat" w:cs="Sylfaen"/>
          <w:sz w:val="20"/>
          <w:lang w:val="hy-AM"/>
        </w:rPr>
        <w:t>Գնորդին</w:t>
      </w:r>
      <w:r>
        <w:rPr>
          <w:rFonts w:ascii="GHEA Grapalat" w:hAnsi="GHEA Grapalat" w:cs="Times Armenian"/>
          <w:sz w:val="20"/>
          <w:lang w:val="hy-AM"/>
        </w:rPr>
        <w:t xml:space="preserve"> </w:t>
      </w:r>
      <w:r>
        <w:rPr>
          <w:rFonts w:ascii="GHEA Grapalat" w:hAnsi="GHEA Grapalat" w:cs="Sylfaen"/>
          <w:sz w:val="20"/>
          <w:lang w:val="hy-AM"/>
        </w:rPr>
        <w:t>մատակարարել</w:t>
      </w:r>
      <w:r>
        <w:rPr>
          <w:rFonts w:ascii="GHEA Grapalat" w:hAnsi="GHEA Grapalat" w:cs="Times Armenian"/>
          <w:sz w:val="20"/>
          <w:lang w:val="hy-AM"/>
        </w:rPr>
        <w:t xml:space="preserve"> պ</w:t>
      </w:r>
      <w:r>
        <w:rPr>
          <w:rFonts w:ascii="GHEA Grapalat" w:hAnsi="GHEA Grapalat" w:cs="Sylfaen"/>
          <w:sz w:val="20"/>
          <w:lang w:val="hy-AM"/>
        </w:rPr>
        <w:t>այմանա</w:t>
      </w:r>
      <w:r>
        <w:rPr>
          <w:rFonts w:ascii="GHEA Grapalat" w:hAnsi="GHEA Grapalat"/>
          <w:sz w:val="20"/>
          <w:lang w:val="hy-AM"/>
        </w:rPr>
        <w:t>գ</w:t>
      </w:r>
      <w:r>
        <w:rPr>
          <w:rFonts w:ascii="GHEA Grapalat" w:hAnsi="GHEA Grapalat" w:cs="Sylfaen"/>
          <w:sz w:val="20"/>
          <w:lang w:val="hy-AM"/>
        </w:rPr>
        <w:t>րի</w:t>
      </w:r>
      <w:r>
        <w:rPr>
          <w:rFonts w:ascii="GHEA Grapalat" w:hAnsi="GHEA Grapalat" w:cs="Times Armenian"/>
          <w:sz w:val="20"/>
          <w:lang w:val="hy-AM"/>
        </w:rPr>
        <w:t xml:space="preserve"> N 1 </w:t>
      </w:r>
      <w:r>
        <w:rPr>
          <w:rFonts w:ascii="GHEA Grapalat" w:hAnsi="GHEA Grapalat" w:cs="Sylfaen"/>
          <w:sz w:val="20"/>
          <w:lang w:val="hy-AM"/>
        </w:rPr>
        <w:t>հավելվածով`</w:t>
      </w:r>
      <w:r>
        <w:rPr>
          <w:rFonts w:ascii="GHEA Grapalat" w:hAnsi="GHEA Grapalat" w:cs="Times Armenian"/>
          <w:sz w:val="20"/>
          <w:lang w:val="hy-AM"/>
        </w:rPr>
        <w:t xml:space="preserve"> </w:t>
      </w:r>
      <w:r>
        <w:rPr>
          <w:rFonts w:ascii="GHEA Grapalat" w:hAnsi="GHEA Grapalat" w:cs="Sylfaen"/>
          <w:sz w:val="20"/>
          <w:lang w:val="hy-AM"/>
        </w:rPr>
        <w:t>Տեխնիկական</w:t>
      </w:r>
      <w:r>
        <w:rPr>
          <w:rFonts w:ascii="GHEA Grapalat" w:hAnsi="GHEA Grapalat" w:cs="Times Armenian"/>
          <w:sz w:val="20"/>
          <w:lang w:val="hy-AM"/>
        </w:rPr>
        <w:t xml:space="preserve"> </w:t>
      </w:r>
      <w:r>
        <w:rPr>
          <w:rFonts w:ascii="GHEA Grapalat" w:hAnsi="GHEA Grapalat" w:cs="Sylfaen"/>
          <w:sz w:val="20"/>
          <w:lang w:val="hy-AM"/>
        </w:rPr>
        <w:t>բնութա</w:t>
      </w:r>
      <w:r>
        <w:rPr>
          <w:rFonts w:ascii="GHEA Grapalat" w:hAnsi="GHEA Grapalat" w:cs="Times Armenian"/>
          <w:sz w:val="20"/>
          <w:lang w:val="hy-AM"/>
        </w:rPr>
        <w:t>գի</w:t>
      </w:r>
      <w:r>
        <w:rPr>
          <w:rFonts w:ascii="GHEA Grapalat" w:hAnsi="GHEA Grapalat" w:cs="Sylfaen"/>
          <w:sz w:val="20"/>
          <w:lang w:val="hy-AM"/>
        </w:rPr>
        <w:t>ր-գնման-ժամանակացուցով նախատեսված</w:t>
      </w:r>
      <w:r>
        <w:rPr>
          <w:rFonts w:ascii="GHEA Grapalat" w:hAnsi="GHEA Grapalat" w:cs="Times Armenian"/>
          <w:sz w:val="20"/>
          <w:lang w:val="hy-AM"/>
        </w:rPr>
        <w:t xml:space="preserve"> ապրանքը (այսուհետ` ապրանք), </w:t>
      </w:r>
      <w:r>
        <w:rPr>
          <w:rFonts w:ascii="GHEA Grapalat" w:hAnsi="GHEA Grapalat" w:cs="Sylfaen"/>
          <w:sz w:val="20"/>
          <w:lang w:val="hy-AM"/>
        </w:rPr>
        <w:t>իսկ</w:t>
      </w:r>
      <w:r>
        <w:rPr>
          <w:rFonts w:ascii="GHEA Grapalat" w:hAnsi="GHEA Grapalat" w:cs="Times Armenian"/>
          <w:sz w:val="20"/>
          <w:lang w:val="hy-AM"/>
        </w:rPr>
        <w:t xml:space="preserve"> </w:t>
      </w:r>
      <w:r>
        <w:rPr>
          <w:rFonts w:ascii="GHEA Grapalat" w:hAnsi="GHEA Grapalat" w:cs="Sylfaen"/>
          <w:sz w:val="20"/>
          <w:lang w:val="hy-AM"/>
        </w:rPr>
        <w:t>Գնորդը</w:t>
      </w:r>
      <w:r>
        <w:rPr>
          <w:rFonts w:ascii="GHEA Grapalat" w:hAnsi="GHEA Grapalat" w:cs="Times Armenian"/>
          <w:sz w:val="20"/>
          <w:lang w:val="hy-AM"/>
        </w:rPr>
        <w:t xml:space="preserve"> </w:t>
      </w:r>
      <w:r>
        <w:rPr>
          <w:rFonts w:ascii="GHEA Grapalat" w:hAnsi="GHEA Grapalat" w:cs="Sylfaen"/>
          <w:sz w:val="20"/>
          <w:lang w:val="hy-AM"/>
        </w:rPr>
        <w:t>պարտավորվում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ընդունել</w:t>
      </w:r>
      <w:r>
        <w:rPr>
          <w:rFonts w:ascii="GHEA Grapalat" w:hAnsi="GHEA Grapalat" w:cs="Times Armenian"/>
          <w:sz w:val="20"/>
          <w:lang w:val="hy-AM"/>
        </w:rPr>
        <w:t xml:space="preserve"> ա</w:t>
      </w:r>
      <w:r>
        <w:rPr>
          <w:rFonts w:ascii="GHEA Grapalat" w:hAnsi="GHEA Grapalat" w:cs="Sylfaen"/>
          <w:sz w:val="20"/>
          <w:lang w:val="hy-AM"/>
        </w:rPr>
        <w:t>պրանքը</w:t>
      </w:r>
      <w:r>
        <w:rPr>
          <w:rFonts w:ascii="GHEA Grapalat" w:hAnsi="GHEA Grapalat" w:cs="Times Armenian"/>
          <w:sz w:val="20"/>
          <w:lang w:val="hy-AM"/>
        </w:rPr>
        <w:t xml:space="preserve"> </w:t>
      </w:r>
      <w:r>
        <w:rPr>
          <w:rFonts w:ascii="GHEA Grapalat" w:hAnsi="GHEA Grapalat" w:cs="Sylfaen"/>
          <w:sz w:val="20"/>
          <w:lang w:val="hy-AM"/>
        </w:rPr>
        <w:t>և</w:t>
      </w:r>
      <w:r>
        <w:rPr>
          <w:rFonts w:ascii="GHEA Grapalat" w:hAnsi="GHEA Grapalat" w:cs="Times Armenian"/>
          <w:sz w:val="20"/>
          <w:lang w:val="hy-AM"/>
        </w:rPr>
        <w:t xml:space="preserve"> </w:t>
      </w:r>
      <w:r>
        <w:rPr>
          <w:rFonts w:ascii="GHEA Grapalat" w:hAnsi="GHEA Grapalat" w:cs="Sylfaen"/>
          <w:sz w:val="20"/>
          <w:lang w:val="hy-AM"/>
        </w:rPr>
        <w:t>վճարել</w:t>
      </w:r>
      <w:r>
        <w:rPr>
          <w:rFonts w:ascii="GHEA Grapalat" w:hAnsi="GHEA Grapalat" w:cs="Times Armenian"/>
          <w:sz w:val="20"/>
          <w:lang w:val="hy-AM"/>
        </w:rPr>
        <w:t xml:space="preserve"> </w:t>
      </w:r>
      <w:r>
        <w:rPr>
          <w:rFonts w:ascii="GHEA Grapalat" w:hAnsi="GHEA Grapalat" w:cs="Sylfaen"/>
          <w:sz w:val="20"/>
          <w:lang w:val="hy-AM"/>
        </w:rPr>
        <w:t>դրա</w:t>
      </w:r>
      <w:r>
        <w:rPr>
          <w:rFonts w:ascii="GHEA Grapalat" w:hAnsi="GHEA Grapalat" w:cs="Times Armenian"/>
          <w:sz w:val="20"/>
          <w:lang w:val="hy-AM"/>
        </w:rPr>
        <w:t xml:space="preserve"> </w:t>
      </w:r>
      <w:r>
        <w:rPr>
          <w:rFonts w:ascii="GHEA Grapalat" w:hAnsi="GHEA Grapalat" w:cs="Sylfaen"/>
          <w:sz w:val="20"/>
          <w:lang w:val="hy-AM"/>
        </w:rPr>
        <w:t>համար</w:t>
      </w:r>
      <w:r>
        <w:rPr>
          <w:rFonts w:ascii="GHEA Grapalat" w:hAnsi="GHEA Grapalat" w:cs="Times Armenian"/>
          <w:sz w:val="20"/>
          <w:lang w:val="hy-AM"/>
        </w:rPr>
        <w:t xml:space="preserve">։ </w:t>
      </w:r>
    </w:p>
    <w:p w:rsidR="00375C2D" w:rsidRDefault="00375C2D" w:rsidP="00375C2D">
      <w:pPr>
        <w:ind w:firstLine="709"/>
        <w:jc w:val="both"/>
        <w:rPr>
          <w:rFonts w:ascii="GHEA Grapalat" w:hAnsi="GHEA Grapalat" w:cs="Times Armenian"/>
          <w:sz w:val="20"/>
          <w:lang w:val="hy-AM"/>
        </w:rPr>
      </w:pPr>
    </w:p>
    <w:p w:rsidR="00375C2D" w:rsidRDefault="00375C2D" w:rsidP="00375C2D">
      <w:pPr>
        <w:ind w:firstLine="709"/>
        <w:jc w:val="both"/>
        <w:rPr>
          <w:rFonts w:ascii="GHEA Grapalat" w:hAnsi="GHEA Grapalat"/>
          <w:b/>
          <w:sz w:val="20"/>
          <w:lang w:val="hy-AM"/>
        </w:rPr>
      </w:pPr>
      <w:r>
        <w:rPr>
          <w:rFonts w:ascii="GHEA Grapalat" w:hAnsi="GHEA Grapalat"/>
          <w:sz w:val="20"/>
          <w:lang w:val="hy-AM"/>
        </w:rPr>
        <w:tab/>
      </w:r>
      <w:r>
        <w:rPr>
          <w:rFonts w:ascii="GHEA Grapalat" w:hAnsi="GHEA Grapalat"/>
          <w:b/>
          <w:sz w:val="20"/>
          <w:lang w:val="hy-AM"/>
        </w:rPr>
        <w:t>2. ԿՈՂՄԵՐԻ ԻՐԱՎՈՒՆՔՆԵՐԸ ԵՎ ՊԱՐՏԱԿԱՆՈՒԹՅՈՒՆՆԵՐԸ</w:t>
      </w:r>
    </w:p>
    <w:p w:rsidR="00375C2D" w:rsidRDefault="00375C2D" w:rsidP="00375C2D">
      <w:pPr>
        <w:ind w:firstLine="709"/>
        <w:jc w:val="both"/>
        <w:rPr>
          <w:rFonts w:ascii="GHEA Grapalat" w:hAnsi="GHEA Grapalat"/>
          <w:sz w:val="20"/>
          <w:lang w:val="hy-AM"/>
        </w:rPr>
      </w:pPr>
    </w:p>
    <w:p w:rsidR="00375C2D" w:rsidRDefault="00375C2D" w:rsidP="00375C2D">
      <w:pPr>
        <w:ind w:firstLine="709"/>
        <w:jc w:val="both"/>
        <w:rPr>
          <w:rFonts w:ascii="GHEA Grapalat" w:hAnsi="GHEA Grapalat"/>
          <w:b/>
          <w:sz w:val="20"/>
          <w:lang w:val="hy-AM"/>
        </w:rPr>
      </w:pPr>
      <w:r>
        <w:rPr>
          <w:rFonts w:ascii="GHEA Grapalat" w:hAnsi="GHEA Grapalat"/>
          <w:b/>
          <w:sz w:val="20"/>
          <w:lang w:val="hy-AM"/>
        </w:rPr>
        <w:t>2.1 Գնորդն իրավունք ունի`</w:t>
      </w:r>
    </w:p>
    <w:p w:rsidR="00375C2D" w:rsidRDefault="00375C2D" w:rsidP="00375C2D">
      <w:pPr>
        <w:ind w:firstLine="709"/>
        <w:jc w:val="both"/>
        <w:rPr>
          <w:rFonts w:ascii="GHEA Grapalat" w:hAnsi="GHEA Grapalat"/>
          <w:sz w:val="20"/>
          <w:lang w:val="hy-AM"/>
        </w:rPr>
      </w:pPr>
      <w:r>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GHEA Grapalat" w:hAnsi="GHEA Grapalat"/>
          <w:sz w:val="20"/>
          <w:u w:val="single"/>
          <w:lang w:val="hy-AM"/>
        </w:rPr>
        <w:t xml:space="preserve">         </w:t>
      </w:r>
      <w:r>
        <w:rPr>
          <w:rFonts w:ascii="GHEA Grapalat" w:hAnsi="GHEA Grapalat"/>
          <w:sz w:val="20"/>
          <w:lang w:val="hy-AM"/>
        </w:rPr>
        <w:t xml:space="preserve"> օրից ավելի:</w:t>
      </w:r>
    </w:p>
    <w:p w:rsidR="00375C2D" w:rsidRDefault="00375C2D" w:rsidP="00375C2D">
      <w:pPr>
        <w:ind w:firstLine="709"/>
        <w:jc w:val="both"/>
        <w:rPr>
          <w:rFonts w:ascii="GHEA Grapalat" w:hAnsi="GHEA Grapalat"/>
          <w:sz w:val="20"/>
          <w:lang w:val="hy-AM"/>
        </w:rPr>
      </w:pPr>
      <w:r>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375C2D" w:rsidRDefault="00375C2D" w:rsidP="00375C2D">
      <w:pPr>
        <w:ind w:firstLine="709"/>
        <w:jc w:val="both"/>
        <w:rPr>
          <w:rFonts w:ascii="GHEA Grapalat" w:hAnsi="GHEA Grapalat"/>
          <w:sz w:val="20"/>
          <w:lang w:val="hy-AM"/>
        </w:rPr>
      </w:pPr>
      <w:r>
        <w:rPr>
          <w:rFonts w:ascii="GHEA Grapalat" w:hAnsi="GHEA Grapalat"/>
          <w:sz w:val="20"/>
          <w:lang w:val="hy-AM"/>
        </w:rPr>
        <w:t>ա) պահանջել հատուցելու ապրանքի անպատշաճ որակի լինելու պատճառով իր կատարած ծախսերը.</w:t>
      </w:r>
    </w:p>
    <w:p w:rsidR="00375C2D" w:rsidRDefault="00375C2D" w:rsidP="00375C2D">
      <w:pPr>
        <w:ind w:firstLine="709"/>
        <w:jc w:val="both"/>
        <w:rPr>
          <w:rFonts w:ascii="GHEA Grapalat" w:hAnsi="GHEA Grapalat"/>
          <w:sz w:val="20"/>
          <w:lang w:val="hy-AM"/>
        </w:rPr>
      </w:pPr>
      <w:r>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375C2D" w:rsidRDefault="00375C2D" w:rsidP="00375C2D">
      <w:pPr>
        <w:ind w:firstLine="709"/>
        <w:jc w:val="both"/>
        <w:rPr>
          <w:rFonts w:ascii="GHEA Grapalat" w:hAnsi="GHEA Grapalat"/>
          <w:sz w:val="20"/>
          <w:lang w:val="hy-AM"/>
        </w:rPr>
      </w:pPr>
      <w:r>
        <w:rPr>
          <w:rFonts w:ascii="GHEA Grapalat" w:hAnsi="GHEA Grapalat"/>
          <w:sz w:val="20"/>
          <w:lang w:val="hy-AM"/>
        </w:rPr>
        <w:t>գ) հրաժարվել պայմանագիրը կատարելուց և պահանջել վերադարձնելու ապրանքի համար վճարված գումարը:</w:t>
      </w:r>
    </w:p>
    <w:p w:rsidR="00375C2D" w:rsidRDefault="00375C2D" w:rsidP="00375C2D">
      <w:pPr>
        <w:ind w:firstLine="709"/>
        <w:jc w:val="both"/>
        <w:rPr>
          <w:rFonts w:ascii="GHEA Grapalat" w:hAnsi="GHEA Grapalat"/>
          <w:sz w:val="20"/>
          <w:lang w:val="hy-AM"/>
        </w:rPr>
      </w:pPr>
      <w:r>
        <w:rPr>
          <w:rFonts w:ascii="GHEA Grapalat" w:hAnsi="GHEA Grapalat"/>
          <w:sz w:val="20"/>
          <w:lang w:val="hy-AM"/>
        </w:rPr>
        <w:t xml:space="preserve">2.1.3 Եթե հանձնվել է պայմանագրով որոշվածից պակաս քանակի ապրանք, ապա` </w:t>
      </w:r>
    </w:p>
    <w:p w:rsidR="00375C2D" w:rsidRDefault="00375C2D" w:rsidP="00375C2D">
      <w:pPr>
        <w:ind w:firstLine="709"/>
        <w:jc w:val="both"/>
        <w:rPr>
          <w:rFonts w:ascii="GHEA Grapalat" w:hAnsi="GHEA Grapalat"/>
          <w:sz w:val="20"/>
          <w:lang w:val="hy-AM"/>
        </w:rPr>
      </w:pPr>
      <w:r>
        <w:rPr>
          <w:rFonts w:ascii="GHEA Grapalat" w:hAnsi="GHEA Grapalat"/>
          <w:sz w:val="20"/>
          <w:lang w:val="hy-AM"/>
        </w:rPr>
        <w:t>ա)  պահանջել լրացնելու ապրանքի պակաս հանձնված քանակը,</w:t>
      </w:r>
    </w:p>
    <w:p w:rsidR="00375C2D" w:rsidRDefault="00375C2D" w:rsidP="00375C2D">
      <w:pPr>
        <w:ind w:firstLine="709"/>
        <w:jc w:val="both"/>
        <w:rPr>
          <w:rFonts w:ascii="GHEA Grapalat" w:hAnsi="GHEA Grapalat"/>
          <w:sz w:val="20"/>
          <w:lang w:val="hy-AM"/>
        </w:rPr>
      </w:pPr>
      <w:r>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375C2D" w:rsidRDefault="00375C2D" w:rsidP="00375C2D">
      <w:pPr>
        <w:ind w:firstLine="709"/>
        <w:jc w:val="both"/>
        <w:rPr>
          <w:rFonts w:ascii="GHEA Grapalat" w:hAnsi="GHEA Grapalat"/>
          <w:sz w:val="20"/>
          <w:lang w:val="hy-AM"/>
        </w:rPr>
      </w:pPr>
      <w:r>
        <w:rPr>
          <w:rFonts w:ascii="GHEA Grapalat" w:hAnsi="GHEA Grapalat"/>
          <w:sz w:val="20"/>
          <w:lang w:val="hy-AM"/>
        </w:rPr>
        <w:t>2.1.4 Եթե հանձնվել է տեսակի պայմանի խախտմամբ ապրանք,  իր ընտրությամբ`</w:t>
      </w:r>
    </w:p>
    <w:p w:rsidR="00375C2D" w:rsidRDefault="00375C2D" w:rsidP="00375C2D">
      <w:pPr>
        <w:ind w:firstLine="709"/>
        <w:jc w:val="both"/>
        <w:rPr>
          <w:rFonts w:ascii="GHEA Grapalat" w:hAnsi="GHEA Grapalat"/>
          <w:sz w:val="20"/>
          <w:lang w:val="hy-AM"/>
        </w:rPr>
      </w:pPr>
      <w:r>
        <w:rPr>
          <w:rFonts w:ascii="GHEA Grapalat" w:hAnsi="GHEA Grapalat"/>
          <w:sz w:val="20"/>
          <w:lang w:val="hy-AM"/>
        </w:rPr>
        <w:t>ա) ընդունել տեսակի վերաբերյալ պայմանին համապատասխանող ապրանքը և հրաժարվել մնացած ապրանքներից.</w:t>
      </w:r>
    </w:p>
    <w:p w:rsidR="00375C2D" w:rsidRDefault="00375C2D" w:rsidP="00375C2D">
      <w:pPr>
        <w:ind w:firstLine="709"/>
        <w:jc w:val="both"/>
        <w:rPr>
          <w:rFonts w:ascii="GHEA Grapalat" w:hAnsi="GHEA Grapalat"/>
          <w:sz w:val="20"/>
          <w:lang w:val="hy-AM"/>
        </w:rPr>
      </w:pPr>
      <w:r>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375C2D" w:rsidRDefault="00375C2D" w:rsidP="00375C2D">
      <w:pPr>
        <w:ind w:firstLine="709"/>
        <w:jc w:val="both"/>
        <w:rPr>
          <w:rFonts w:ascii="GHEA Grapalat" w:hAnsi="GHEA Grapalat"/>
          <w:sz w:val="20"/>
          <w:lang w:val="hy-AM"/>
        </w:rPr>
      </w:pPr>
      <w:r>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375C2D" w:rsidRDefault="00375C2D" w:rsidP="00375C2D">
      <w:pPr>
        <w:ind w:firstLine="709"/>
        <w:jc w:val="both"/>
        <w:rPr>
          <w:rFonts w:ascii="GHEA Grapalat" w:hAnsi="GHEA Grapalat"/>
          <w:sz w:val="20"/>
          <w:lang w:val="hy-AM"/>
        </w:rPr>
      </w:pPr>
      <w:r>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375C2D" w:rsidRDefault="00375C2D" w:rsidP="00375C2D">
      <w:pPr>
        <w:ind w:firstLine="709"/>
        <w:jc w:val="both"/>
        <w:rPr>
          <w:rFonts w:ascii="GHEA Grapalat" w:hAnsi="GHEA Grapalat"/>
          <w:sz w:val="20"/>
          <w:lang w:val="hy-AM"/>
        </w:rPr>
      </w:pPr>
    </w:p>
    <w:p w:rsidR="00375C2D" w:rsidRDefault="00375C2D" w:rsidP="00375C2D">
      <w:pPr>
        <w:ind w:firstLine="709"/>
        <w:jc w:val="both"/>
        <w:rPr>
          <w:rFonts w:ascii="GHEA Grapalat" w:hAnsi="GHEA Grapalat"/>
          <w:sz w:val="20"/>
          <w:lang w:val="hy-AM"/>
        </w:rPr>
      </w:pPr>
    </w:p>
    <w:p w:rsidR="00375C2D" w:rsidRDefault="00375C2D" w:rsidP="00375C2D">
      <w:pPr>
        <w:pStyle w:val="33"/>
        <w:spacing w:line="240" w:lineRule="auto"/>
        <w:ind w:firstLine="0"/>
        <w:rPr>
          <w:rFonts w:ascii="GHEA Grapalat" w:hAnsi="GHEA Grapalat" w:cs="Sylfaen"/>
          <w:i/>
          <w:sz w:val="16"/>
          <w:szCs w:val="16"/>
          <w:lang w:val="hy-AM" w:eastAsia="ru-RU"/>
        </w:rPr>
      </w:pPr>
      <w:r>
        <w:rPr>
          <w:rFonts w:ascii="GHEA Grapalat" w:hAnsi="GHEA Grapalat" w:cs="Sylfaen"/>
          <w:i/>
          <w:sz w:val="16"/>
          <w:szCs w:val="16"/>
          <w:lang w:val="hy-AM" w:eastAsia="ru-RU"/>
        </w:rPr>
        <w:t>*</w:t>
      </w:r>
      <w:r>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375C2D" w:rsidRDefault="00375C2D" w:rsidP="00375C2D">
      <w:pPr>
        <w:ind w:firstLine="709"/>
        <w:jc w:val="both"/>
        <w:rPr>
          <w:rFonts w:ascii="GHEA Grapalat" w:hAnsi="GHEA Grapalat"/>
          <w:sz w:val="20"/>
          <w:lang w:val="hy-AM"/>
        </w:rPr>
      </w:pPr>
    </w:p>
    <w:p w:rsidR="00375C2D" w:rsidRDefault="00375C2D" w:rsidP="00375C2D">
      <w:pPr>
        <w:ind w:firstLine="709"/>
        <w:jc w:val="both"/>
        <w:rPr>
          <w:rFonts w:ascii="GHEA Grapalat" w:hAnsi="GHEA Grapalat"/>
          <w:sz w:val="20"/>
          <w:lang w:val="hy-AM"/>
        </w:rPr>
      </w:pPr>
      <w:r>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375C2D" w:rsidRDefault="00375C2D" w:rsidP="00375C2D">
      <w:pPr>
        <w:tabs>
          <w:tab w:val="left" w:pos="720"/>
        </w:tabs>
        <w:ind w:firstLine="709"/>
        <w:jc w:val="both"/>
        <w:rPr>
          <w:rFonts w:ascii="GHEA Grapalat" w:hAnsi="GHEA Grapalat"/>
          <w:sz w:val="20"/>
          <w:lang w:val="hy-AM"/>
        </w:rPr>
      </w:pPr>
      <w:r>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375C2D" w:rsidRDefault="00375C2D" w:rsidP="00375C2D">
      <w:pPr>
        <w:tabs>
          <w:tab w:val="left" w:pos="720"/>
        </w:tabs>
        <w:ind w:firstLine="709"/>
        <w:jc w:val="both"/>
        <w:rPr>
          <w:rFonts w:ascii="GHEA Grapalat" w:hAnsi="GHEA Grapalat"/>
          <w:sz w:val="20"/>
          <w:lang w:val="hy-AM"/>
        </w:rPr>
      </w:pPr>
      <w:r>
        <w:rPr>
          <w:rFonts w:ascii="GHEA Grapalat" w:hAnsi="GHEA Grapalat"/>
          <w:sz w:val="20"/>
          <w:lang w:val="hy-AM"/>
        </w:rPr>
        <w:tab/>
        <w:t>2.1.7.1 Վաճառողի կողմից պայմանագիրը խախտելն էական է համարվում, եթե`</w:t>
      </w:r>
    </w:p>
    <w:p w:rsidR="00375C2D" w:rsidRDefault="00375C2D" w:rsidP="00375C2D">
      <w:pPr>
        <w:tabs>
          <w:tab w:val="left" w:pos="720"/>
        </w:tabs>
        <w:ind w:firstLine="709"/>
        <w:jc w:val="both"/>
        <w:rPr>
          <w:rFonts w:ascii="GHEA Grapalat" w:hAnsi="GHEA Grapalat"/>
          <w:sz w:val="20"/>
          <w:lang w:val="hy-AM"/>
        </w:rPr>
      </w:pPr>
      <w:r>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375C2D" w:rsidRDefault="00375C2D" w:rsidP="00375C2D">
      <w:pPr>
        <w:tabs>
          <w:tab w:val="left" w:pos="720"/>
        </w:tabs>
        <w:ind w:firstLine="709"/>
        <w:jc w:val="both"/>
        <w:rPr>
          <w:rFonts w:ascii="GHEA Grapalat" w:hAnsi="GHEA Grapalat"/>
          <w:sz w:val="20"/>
          <w:lang w:val="hy-AM"/>
        </w:rPr>
      </w:pPr>
      <w:r>
        <w:rPr>
          <w:rFonts w:ascii="GHEA Grapalat" w:hAnsi="GHEA Grapalat"/>
          <w:sz w:val="20"/>
          <w:lang w:val="hy-AM"/>
        </w:rPr>
        <w:tab/>
        <w:t xml:space="preserve">բ) ապրանքի մատակարարման ժամկետները խախտվել են </w:t>
      </w:r>
      <w:r>
        <w:rPr>
          <w:rFonts w:ascii="GHEA Grapalat" w:hAnsi="GHEA Grapalat"/>
          <w:sz w:val="20"/>
          <w:u w:val="single"/>
          <w:lang w:val="hy-AM"/>
        </w:rPr>
        <w:t xml:space="preserve">        </w:t>
      </w:r>
      <w:r>
        <w:rPr>
          <w:rFonts w:ascii="GHEA Grapalat" w:hAnsi="GHEA Grapalat"/>
          <w:sz w:val="20"/>
          <w:lang w:val="hy-AM"/>
        </w:rPr>
        <w:t xml:space="preserve"> օրից ավելի,</w:t>
      </w:r>
    </w:p>
    <w:p w:rsidR="00375C2D" w:rsidRDefault="00375C2D" w:rsidP="00375C2D">
      <w:pPr>
        <w:tabs>
          <w:tab w:val="left" w:pos="720"/>
        </w:tabs>
        <w:ind w:firstLine="709"/>
        <w:jc w:val="both"/>
        <w:rPr>
          <w:rFonts w:ascii="GHEA Grapalat" w:hAnsi="GHEA Grapalat"/>
          <w:sz w:val="20"/>
          <w:lang w:val="hy-AM"/>
        </w:rPr>
      </w:pPr>
      <w:r>
        <w:rPr>
          <w:rFonts w:ascii="GHEA Grapalat" w:hAnsi="GHEA Grapalat"/>
          <w:sz w:val="20"/>
          <w:lang w:val="hy-AM"/>
        </w:rPr>
        <w:t>2.1.8 Զննել ապրանքը և հայտնաբերված թերությունների մասին անհապաղ տեղեկացնել Վաճառողին։</w:t>
      </w:r>
    </w:p>
    <w:p w:rsidR="00375C2D" w:rsidRDefault="00375C2D" w:rsidP="00375C2D">
      <w:pPr>
        <w:tabs>
          <w:tab w:val="left" w:pos="720"/>
        </w:tabs>
        <w:ind w:firstLine="709"/>
        <w:jc w:val="both"/>
        <w:rPr>
          <w:rFonts w:ascii="GHEA Grapalat" w:hAnsi="GHEA Grapalat"/>
          <w:sz w:val="12"/>
          <w:szCs w:val="12"/>
          <w:lang w:val="hy-AM"/>
        </w:rPr>
      </w:pPr>
    </w:p>
    <w:p w:rsidR="00375C2D" w:rsidRDefault="00375C2D" w:rsidP="00375C2D">
      <w:pPr>
        <w:ind w:firstLine="709"/>
        <w:jc w:val="both"/>
        <w:rPr>
          <w:rFonts w:ascii="GHEA Grapalat" w:hAnsi="GHEA Grapalat"/>
          <w:b/>
          <w:sz w:val="20"/>
          <w:lang w:val="hy-AM"/>
        </w:rPr>
      </w:pPr>
      <w:r>
        <w:rPr>
          <w:rFonts w:ascii="GHEA Grapalat" w:hAnsi="GHEA Grapalat"/>
          <w:b/>
          <w:sz w:val="20"/>
          <w:lang w:val="hy-AM"/>
        </w:rPr>
        <w:t>2.2 Գնորդը պարտավոր է`</w:t>
      </w:r>
    </w:p>
    <w:p w:rsidR="00375C2D" w:rsidRDefault="00375C2D" w:rsidP="00375C2D">
      <w:pPr>
        <w:ind w:firstLine="709"/>
        <w:jc w:val="both"/>
        <w:rPr>
          <w:rFonts w:ascii="GHEA Grapalat" w:hAnsi="GHEA Grapalat"/>
          <w:sz w:val="20"/>
          <w:lang w:val="hy-AM"/>
        </w:rPr>
      </w:pPr>
      <w:r>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375C2D" w:rsidRDefault="00375C2D" w:rsidP="00375C2D">
      <w:pPr>
        <w:ind w:firstLine="709"/>
        <w:jc w:val="both"/>
        <w:rPr>
          <w:rFonts w:ascii="GHEA Grapalat" w:hAnsi="GHEA Grapalat"/>
          <w:sz w:val="20"/>
          <w:lang w:val="hy-AM"/>
        </w:rPr>
      </w:pPr>
      <w:r>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375C2D" w:rsidRDefault="00375C2D" w:rsidP="00375C2D">
      <w:pPr>
        <w:ind w:firstLine="709"/>
        <w:jc w:val="both"/>
        <w:rPr>
          <w:rFonts w:ascii="GHEA Grapalat" w:hAnsi="GHEA Grapalat"/>
          <w:sz w:val="20"/>
          <w:lang w:val="hy-AM"/>
        </w:rPr>
      </w:pPr>
      <w:r>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375C2D" w:rsidRDefault="00375C2D" w:rsidP="00375C2D">
      <w:pPr>
        <w:ind w:firstLine="709"/>
        <w:jc w:val="both"/>
        <w:rPr>
          <w:rFonts w:ascii="GHEA Grapalat" w:hAnsi="GHEA Grapalat"/>
          <w:sz w:val="20"/>
          <w:lang w:val="hy-AM"/>
        </w:rPr>
      </w:pPr>
      <w:r>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375C2D" w:rsidRDefault="00375C2D" w:rsidP="00375C2D">
      <w:pPr>
        <w:ind w:firstLine="709"/>
        <w:jc w:val="both"/>
        <w:rPr>
          <w:rFonts w:ascii="GHEA Grapalat" w:hAnsi="GHEA Grapalat"/>
          <w:sz w:val="20"/>
          <w:lang w:val="hy-AM"/>
        </w:rPr>
      </w:pPr>
      <w:r>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375C2D" w:rsidRDefault="00375C2D" w:rsidP="00375C2D">
      <w:pPr>
        <w:ind w:firstLine="709"/>
        <w:jc w:val="both"/>
        <w:rPr>
          <w:rFonts w:ascii="GHEA Grapalat" w:hAnsi="GHEA Grapalat"/>
          <w:sz w:val="20"/>
          <w:lang w:val="hy-AM"/>
        </w:rPr>
      </w:pPr>
    </w:p>
    <w:p w:rsidR="00375C2D" w:rsidRDefault="00375C2D" w:rsidP="00375C2D">
      <w:pPr>
        <w:ind w:firstLine="709"/>
        <w:jc w:val="both"/>
        <w:rPr>
          <w:rFonts w:ascii="GHEA Grapalat" w:hAnsi="GHEA Grapalat"/>
          <w:b/>
          <w:sz w:val="20"/>
          <w:lang w:val="hy-AM"/>
        </w:rPr>
      </w:pPr>
      <w:r>
        <w:rPr>
          <w:rFonts w:ascii="GHEA Grapalat" w:hAnsi="GHEA Grapalat"/>
          <w:b/>
          <w:sz w:val="20"/>
          <w:lang w:val="hy-AM"/>
        </w:rPr>
        <w:t>2.3 Վաճառողն իրավունք ունի`</w:t>
      </w:r>
    </w:p>
    <w:p w:rsidR="00375C2D" w:rsidRDefault="00375C2D" w:rsidP="00375C2D">
      <w:pPr>
        <w:ind w:firstLine="709"/>
        <w:jc w:val="both"/>
        <w:rPr>
          <w:rFonts w:ascii="GHEA Grapalat" w:hAnsi="GHEA Grapalat"/>
          <w:sz w:val="20"/>
          <w:lang w:val="hy-AM"/>
        </w:rPr>
      </w:pPr>
      <w:r>
        <w:rPr>
          <w:rFonts w:ascii="GHEA Grapalat" w:hAnsi="GHEA Grapalat"/>
          <w:sz w:val="20"/>
          <w:lang w:val="hy-AM"/>
        </w:rPr>
        <w:t xml:space="preserve">2.3.1 Գնորդից պահանջել ընդունելու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ապրանքը: </w:t>
      </w:r>
    </w:p>
    <w:p w:rsidR="00375C2D" w:rsidRDefault="00375C2D" w:rsidP="00375C2D">
      <w:pPr>
        <w:ind w:firstLine="709"/>
        <w:jc w:val="both"/>
        <w:rPr>
          <w:rFonts w:ascii="GHEA Grapalat" w:hAnsi="GHEA Grapalat"/>
          <w:sz w:val="20"/>
          <w:lang w:val="hy-AM"/>
        </w:rPr>
      </w:pPr>
      <w:r>
        <w:rPr>
          <w:rFonts w:ascii="GHEA Grapalat" w:hAnsi="GHEA Grapalat"/>
          <w:sz w:val="20"/>
          <w:lang w:val="hy-AM"/>
        </w:rPr>
        <w:t xml:space="preserve">2.3.2 Գնորդից պահանջել վճարելու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375C2D" w:rsidRDefault="00375C2D" w:rsidP="00375C2D">
      <w:pPr>
        <w:ind w:firstLine="709"/>
        <w:jc w:val="both"/>
        <w:rPr>
          <w:rFonts w:ascii="GHEA Grapalat" w:hAnsi="GHEA Grapalat"/>
          <w:sz w:val="20"/>
          <w:lang w:val="hy-AM"/>
        </w:rPr>
      </w:pPr>
      <w:r>
        <w:rPr>
          <w:rFonts w:ascii="GHEA Grapalat" w:hAnsi="GHEA Grapalat"/>
          <w:sz w:val="20"/>
          <w:lang w:val="hy-AM"/>
        </w:rPr>
        <w:t>2.3.3 Միակողմանի լուծել պայմանագիրը (լրիվ կամ մասնակի), եթե Գնորդն էականորեն խախտել է պայմանագիրը:</w:t>
      </w:r>
    </w:p>
    <w:p w:rsidR="00375C2D" w:rsidRDefault="00375C2D" w:rsidP="00375C2D">
      <w:pPr>
        <w:ind w:firstLine="709"/>
        <w:jc w:val="both"/>
        <w:rPr>
          <w:rFonts w:ascii="GHEA Grapalat" w:hAnsi="GHEA Grapalat"/>
          <w:sz w:val="20"/>
          <w:lang w:val="hy-AM"/>
        </w:rPr>
      </w:pPr>
      <w:r>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375C2D" w:rsidRDefault="00375C2D" w:rsidP="00375C2D">
      <w:pPr>
        <w:ind w:firstLine="709"/>
        <w:jc w:val="both"/>
        <w:rPr>
          <w:rFonts w:ascii="GHEA Grapalat" w:hAnsi="GHEA Grapalat"/>
          <w:sz w:val="20"/>
          <w:lang w:val="hy-AM"/>
        </w:rPr>
      </w:pPr>
      <w:r>
        <w:rPr>
          <w:rFonts w:ascii="GHEA Grapalat" w:hAnsi="GHEA Grapalat"/>
          <w:sz w:val="20"/>
          <w:lang w:val="hy-AM"/>
        </w:rPr>
        <w:t xml:space="preserve">2.3.4 Գնորդի համաձայնությամբ վաղաժամկետ մատակարարել ապրանքը։ </w:t>
      </w:r>
    </w:p>
    <w:p w:rsidR="00375C2D" w:rsidRDefault="00375C2D" w:rsidP="00375C2D">
      <w:pPr>
        <w:ind w:firstLine="709"/>
        <w:jc w:val="both"/>
        <w:rPr>
          <w:rFonts w:ascii="GHEA Grapalat" w:hAnsi="GHEA Grapalat"/>
          <w:sz w:val="20"/>
          <w:lang w:val="hy-AM"/>
        </w:rPr>
      </w:pPr>
    </w:p>
    <w:p w:rsidR="00375C2D" w:rsidRDefault="00375C2D" w:rsidP="00375C2D">
      <w:pPr>
        <w:ind w:firstLine="709"/>
        <w:jc w:val="both"/>
        <w:rPr>
          <w:rFonts w:ascii="GHEA Grapalat" w:hAnsi="GHEA Grapalat"/>
          <w:b/>
          <w:sz w:val="20"/>
          <w:lang w:val="hy-AM"/>
        </w:rPr>
      </w:pPr>
      <w:r>
        <w:rPr>
          <w:rFonts w:ascii="GHEA Grapalat" w:hAnsi="GHEA Grapalat"/>
          <w:b/>
          <w:sz w:val="20"/>
          <w:lang w:val="hy-AM"/>
        </w:rPr>
        <w:t>2.4 Վաճառողը պարտավոր է`</w:t>
      </w:r>
    </w:p>
    <w:p w:rsidR="00375C2D" w:rsidRDefault="00375C2D" w:rsidP="00375C2D">
      <w:pPr>
        <w:ind w:firstLine="709"/>
        <w:jc w:val="both"/>
        <w:rPr>
          <w:rFonts w:ascii="GHEA Grapalat" w:hAnsi="GHEA Grapalat"/>
          <w:sz w:val="20"/>
          <w:lang w:val="hy-AM"/>
        </w:rPr>
      </w:pPr>
      <w:r>
        <w:rPr>
          <w:rFonts w:ascii="GHEA Grapalat" w:hAnsi="GHEA Grapalat"/>
          <w:sz w:val="20"/>
          <w:lang w:val="hy-AM"/>
        </w:rPr>
        <w:t xml:space="preserve">2.4.1 Գնորդին հանձնել ապրանքը` պայմանագրով նախատեսված կարգով,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p>
    <w:p w:rsidR="00375C2D" w:rsidRDefault="00375C2D" w:rsidP="00375C2D">
      <w:pPr>
        <w:ind w:firstLine="709"/>
        <w:jc w:val="both"/>
        <w:rPr>
          <w:rFonts w:ascii="GHEA Grapalat" w:hAnsi="GHEA Grapalat"/>
          <w:sz w:val="20"/>
          <w:lang w:val="hy-AM"/>
        </w:rPr>
      </w:pPr>
      <w:r>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375C2D" w:rsidRDefault="00375C2D" w:rsidP="00375C2D">
      <w:pPr>
        <w:ind w:firstLine="709"/>
        <w:jc w:val="both"/>
        <w:rPr>
          <w:rFonts w:ascii="GHEA Grapalat" w:hAnsi="GHEA Grapalat"/>
          <w:sz w:val="20"/>
          <w:lang w:val="hy-AM"/>
        </w:rPr>
      </w:pPr>
      <w:r>
        <w:rPr>
          <w:rFonts w:ascii="GHEA Grapalat" w:hAnsi="GHEA Grapalat"/>
          <w:sz w:val="20"/>
          <w:lang w:val="hy-AM"/>
        </w:rPr>
        <w:t>2.4.3 Գնորդին հանձնել երրորդ անձանց իրավունքներից ազատ ապրանք:</w:t>
      </w:r>
    </w:p>
    <w:p w:rsidR="00375C2D" w:rsidRDefault="00375C2D" w:rsidP="00375C2D">
      <w:pPr>
        <w:ind w:firstLine="709"/>
        <w:jc w:val="both"/>
        <w:rPr>
          <w:rFonts w:ascii="GHEA Grapalat" w:hAnsi="GHEA Grapalat"/>
          <w:sz w:val="20"/>
          <w:lang w:val="hy-AM"/>
        </w:rPr>
      </w:pPr>
      <w:r>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375C2D" w:rsidRDefault="00375C2D" w:rsidP="00375C2D">
      <w:pPr>
        <w:ind w:firstLine="709"/>
        <w:jc w:val="both"/>
        <w:rPr>
          <w:rFonts w:ascii="GHEA Grapalat" w:hAnsi="GHEA Grapalat"/>
          <w:sz w:val="20"/>
          <w:lang w:val="hy-AM"/>
        </w:rPr>
      </w:pPr>
      <w:r>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375C2D" w:rsidRDefault="00375C2D" w:rsidP="00375C2D">
      <w:pPr>
        <w:ind w:firstLine="709"/>
        <w:jc w:val="both"/>
        <w:rPr>
          <w:rFonts w:ascii="GHEA Grapalat" w:hAnsi="GHEA Grapalat"/>
          <w:sz w:val="20"/>
          <w:lang w:val="hy-AM"/>
        </w:rPr>
      </w:pPr>
      <w:r>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375C2D" w:rsidRDefault="00375C2D" w:rsidP="00375C2D">
      <w:pPr>
        <w:ind w:firstLine="709"/>
        <w:jc w:val="both"/>
        <w:rPr>
          <w:rFonts w:ascii="GHEA Grapalat" w:hAnsi="GHEA Grapalat"/>
          <w:sz w:val="20"/>
          <w:lang w:val="hy-AM"/>
        </w:rPr>
      </w:pPr>
      <w:r>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375C2D" w:rsidRDefault="00375C2D" w:rsidP="00375C2D">
      <w:pPr>
        <w:ind w:firstLine="709"/>
        <w:jc w:val="both"/>
        <w:rPr>
          <w:rFonts w:ascii="GHEA Grapalat" w:hAnsi="GHEA Grapalat"/>
          <w:sz w:val="20"/>
          <w:lang w:val="hy-AM"/>
        </w:rPr>
      </w:pPr>
      <w:r>
        <w:rPr>
          <w:rFonts w:ascii="GHEA Grapalat" w:hAnsi="GHEA Grapalat"/>
          <w:sz w:val="20"/>
          <w:lang w:val="hy-AM"/>
        </w:rPr>
        <w:t>2.4.9 Գնորդին հանձնել ապրանքի պատկանելիքները և համապատասխան փաստաթղթերը։</w:t>
      </w:r>
    </w:p>
    <w:p w:rsidR="00375C2D" w:rsidRDefault="00375C2D" w:rsidP="00375C2D">
      <w:pPr>
        <w:ind w:firstLine="709"/>
        <w:jc w:val="both"/>
        <w:rPr>
          <w:rFonts w:ascii="GHEA Grapalat" w:hAnsi="GHEA Grapalat"/>
          <w:sz w:val="20"/>
          <w:lang w:val="hy-AM"/>
        </w:rPr>
      </w:pPr>
      <w:r>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375C2D" w:rsidRDefault="00375C2D" w:rsidP="00375C2D">
      <w:pPr>
        <w:ind w:firstLine="709"/>
        <w:jc w:val="both"/>
        <w:rPr>
          <w:rFonts w:ascii="GHEA Grapalat" w:hAnsi="GHEA Grapalat"/>
          <w:sz w:val="20"/>
          <w:lang w:val="hy-AM"/>
        </w:rPr>
      </w:pPr>
      <w:r>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375C2D" w:rsidRDefault="00375C2D" w:rsidP="00375C2D">
      <w:pPr>
        <w:ind w:firstLine="709"/>
        <w:jc w:val="both"/>
        <w:rPr>
          <w:rFonts w:ascii="GHEA Grapalat" w:hAnsi="GHEA Grapalat"/>
          <w:lang w:val="hy-AM"/>
        </w:rPr>
      </w:pPr>
    </w:p>
    <w:p w:rsidR="00375C2D" w:rsidRDefault="00375C2D" w:rsidP="00375C2D">
      <w:pPr>
        <w:ind w:firstLine="709"/>
        <w:jc w:val="center"/>
        <w:rPr>
          <w:rFonts w:ascii="GHEA Grapalat" w:hAnsi="GHEA Grapalat"/>
          <w:b/>
          <w:sz w:val="20"/>
          <w:lang w:val="hy-AM"/>
        </w:rPr>
      </w:pPr>
      <w:r>
        <w:rPr>
          <w:rFonts w:ascii="GHEA Grapalat" w:hAnsi="GHEA Grapalat"/>
          <w:b/>
          <w:sz w:val="20"/>
          <w:lang w:val="hy-AM"/>
        </w:rPr>
        <w:t>3. ՊԱՅՄԱՆԱԳՐԻ ԳԻՆԸ ԵՎ ՎՃԱՐՄԱՆ ԿԱՐԳԸ</w:t>
      </w:r>
    </w:p>
    <w:p w:rsidR="00375C2D" w:rsidRDefault="00375C2D" w:rsidP="00375C2D">
      <w:pPr>
        <w:ind w:firstLine="709"/>
        <w:jc w:val="both"/>
        <w:rPr>
          <w:rFonts w:ascii="GHEA Grapalat" w:hAnsi="GHEA Grapalat"/>
          <w:sz w:val="20"/>
          <w:lang w:val="hy-AM"/>
        </w:rPr>
      </w:pPr>
      <w:r>
        <w:rPr>
          <w:rFonts w:ascii="GHEA Grapalat" w:hAnsi="GHEA Grapalat"/>
          <w:sz w:val="20"/>
          <w:lang w:val="hy-AM"/>
        </w:rPr>
        <w:t>3.1  Պայմանագրի գինը կազմում է ________________ ՀՀ դրամ, ներառյալ ԱԱՀ-ն:</w:t>
      </w:r>
      <w:r>
        <w:rPr>
          <w:rFonts w:ascii="GHEA Grapalat" w:hAnsi="GHEA Grapalat"/>
          <w:sz w:val="20"/>
          <w:vertAlign w:val="superscript"/>
          <w:lang w:val="hy-AM"/>
        </w:rPr>
        <w:t>17</w:t>
      </w:r>
      <w:r>
        <w:rPr>
          <w:rFonts w:ascii="GHEA Grapalat" w:hAnsi="GHEA Grapalat"/>
          <w:color w:val="FFFFFF"/>
          <w:sz w:val="20"/>
          <w:vertAlign w:val="superscript"/>
          <w:lang w:val="hy-AM"/>
        </w:rPr>
        <w:t>29</w:t>
      </w:r>
      <w:r>
        <w:rPr>
          <w:rStyle w:val="aff2"/>
          <w:rFonts w:ascii="GHEA Grapalat" w:hAnsi="GHEA Grapalat"/>
          <w:color w:val="FFFFFF"/>
          <w:sz w:val="20"/>
          <w:lang w:val="hy-AM"/>
        </w:rPr>
        <w:footnoteReference w:id="5"/>
      </w:r>
      <w:r>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375C2D" w:rsidRDefault="00375C2D" w:rsidP="00375C2D">
      <w:pPr>
        <w:ind w:firstLine="720"/>
        <w:jc w:val="both"/>
        <w:rPr>
          <w:rFonts w:ascii="GHEA Grapalat" w:hAnsi="GHEA Grapalat" w:cs="Sylfaen"/>
          <w:sz w:val="20"/>
          <w:lang w:val="hy-AM"/>
        </w:rPr>
      </w:pPr>
      <w:r>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375C2D" w:rsidRDefault="00375C2D" w:rsidP="00375C2D">
      <w:pPr>
        <w:ind w:firstLine="709"/>
        <w:jc w:val="both"/>
        <w:rPr>
          <w:rFonts w:ascii="GHEA Grapalat" w:hAnsi="GHEA Grapalat"/>
          <w:sz w:val="20"/>
          <w:lang w:val="hy-AM"/>
        </w:rPr>
      </w:pPr>
      <w:r>
        <w:rPr>
          <w:rFonts w:ascii="GHEA Grapalat" w:hAnsi="GHEA Grapalat" w:cs="Sylfaen"/>
          <w:sz w:val="20"/>
          <w:lang w:val="hy-AM"/>
        </w:rPr>
        <w:t>3.2 Պայմանա</w:t>
      </w:r>
      <w:r>
        <w:rPr>
          <w:rFonts w:ascii="GHEA Grapalat" w:hAnsi="GHEA Grapalat" w:cs="Times Armenian"/>
          <w:sz w:val="20"/>
          <w:lang w:val="hy-AM"/>
        </w:rPr>
        <w:t>գ</w:t>
      </w:r>
      <w:r>
        <w:rPr>
          <w:rFonts w:ascii="GHEA Grapalat" w:hAnsi="GHEA Grapalat" w:cs="Sylfaen"/>
          <w:sz w:val="20"/>
          <w:lang w:val="hy-AM"/>
        </w:rPr>
        <w:t>րի</w:t>
      </w:r>
      <w:r>
        <w:rPr>
          <w:rFonts w:ascii="GHEA Grapalat" w:hAnsi="GHEA Grapalat" w:cs="Times Armenian"/>
          <w:sz w:val="20"/>
          <w:lang w:val="hy-AM"/>
        </w:rPr>
        <w:t xml:space="preserve"> գ</w:t>
      </w:r>
      <w:r>
        <w:rPr>
          <w:rFonts w:ascii="GHEA Grapalat" w:hAnsi="GHEA Grapalat" w:cs="Sylfaen"/>
          <w:sz w:val="20"/>
          <w:lang w:val="hy-AM"/>
        </w:rPr>
        <w:t>նից</w:t>
      </w:r>
      <w:r>
        <w:rPr>
          <w:rFonts w:ascii="GHEA Grapalat" w:hAnsi="GHEA Grapalat" w:cs="Times Armenian"/>
          <w:sz w:val="20"/>
          <w:lang w:val="hy-AM"/>
        </w:rPr>
        <w:t xml:space="preserve">` մինչև </w:t>
      </w:r>
      <w:r>
        <w:rPr>
          <w:rFonts w:ascii="GHEA Grapalat" w:hAnsi="GHEA Grapalat" w:cs="Times Armenian"/>
          <w:sz w:val="20"/>
          <w:u w:val="single"/>
          <w:lang w:val="hy-AM"/>
        </w:rPr>
        <w:t xml:space="preserve">             </w:t>
      </w:r>
      <w:r>
        <w:rPr>
          <w:rFonts w:ascii="GHEA Grapalat" w:hAnsi="GHEA Grapalat" w:cs="Times Armenian"/>
          <w:sz w:val="20"/>
          <w:lang w:val="hy-AM"/>
        </w:rPr>
        <w:t xml:space="preserve"> </w:t>
      </w:r>
      <w:r>
        <w:rPr>
          <w:rFonts w:ascii="GHEA Grapalat" w:hAnsi="GHEA Grapalat" w:cs="Sylfaen"/>
          <w:sz w:val="20"/>
          <w:lang w:val="hy-AM"/>
        </w:rPr>
        <w:t>ՀՀ</w:t>
      </w:r>
      <w:r>
        <w:rPr>
          <w:rFonts w:ascii="GHEA Grapalat" w:hAnsi="GHEA Grapalat" w:cs="Times Armenian"/>
          <w:sz w:val="20"/>
          <w:lang w:val="hy-AM"/>
        </w:rPr>
        <w:t xml:space="preserve"> </w:t>
      </w:r>
      <w:r>
        <w:rPr>
          <w:rFonts w:ascii="GHEA Grapalat" w:hAnsi="GHEA Grapalat" w:cs="Sylfaen"/>
          <w:sz w:val="20"/>
          <w:lang w:val="hy-AM"/>
        </w:rPr>
        <w:t>դրամը</w:t>
      </w:r>
      <w:r>
        <w:rPr>
          <w:rFonts w:ascii="GHEA Grapalat" w:hAnsi="GHEA Grapalat" w:cs="Times Armenian"/>
          <w:sz w:val="20"/>
          <w:lang w:val="hy-AM"/>
        </w:rPr>
        <w:t xml:space="preserve">, </w:t>
      </w:r>
      <w:r>
        <w:rPr>
          <w:rFonts w:ascii="GHEA Grapalat" w:hAnsi="GHEA Grapalat" w:cs="Sylfaen"/>
          <w:sz w:val="20"/>
          <w:lang w:val="hy-AM"/>
        </w:rPr>
        <w:t>Գնորդը</w:t>
      </w:r>
      <w:r>
        <w:rPr>
          <w:rFonts w:ascii="GHEA Grapalat" w:hAnsi="GHEA Grapalat" w:cs="Times Armenian"/>
          <w:sz w:val="20"/>
          <w:lang w:val="hy-AM"/>
        </w:rPr>
        <w:t xml:space="preserve"> </w:t>
      </w:r>
      <w:r>
        <w:rPr>
          <w:rFonts w:ascii="GHEA Grapalat" w:hAnsi="GHEA Grapalat" w:cs="Sylfaen"/>
          <w:sz w:val="20"/>
          <w:lang w:val="hy-AM"/>
        </w:rPr>
        <w:t>փոխանցում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Վաճառողի </w:t>
      </w:r>
      <w:r>
        <w:rPr>
          <w:rFonts w:ascii="GHEA Grapalat" w:hAnsi="GHEA Grapalat" w:cs="Sylfaen"/>
          <w:sz w:val="20"/>
          <w:lang w:val="hy-AM"/>
        </w:rPr>
        <w:t>բանկային</w:t>
      </w:r>
      <w:r>
        <w:rPr>
          <w:rFonts w:ascii="GHEA Grapalat" w:hAnsi="GHEA Grapalat" w:cs="Times Armenian"/>
          <w:sz w:val="20"/>
          <w:lang w:val="hy-AM"/>
        </w:rPr>
        <w:t xml:space="preserve"> </w:t>
      </w:r>
      <w:r>
        <w:rPr>
          <w:rFonts w:ascii="GHEA Grapalat" w:hAnsi="GHEA Grapalat" w:cs="Sylfaen"/>
          <w:sz w:val="20"/>
          <w:lang w:val="hy-AM"/>
        </w:rPr>
        <w:t>հաշվին</w:t>
      </w:r>
      <w:r>
        <w:rPr>
          <w:rFonts w:ascii="GHEA Grapalat" w:hAnsi="GHEA Grapalat" w:cs="Times Armenian"/>
          <w:sz w:val="20"/>
          <w:lang w:val="hy-AM"/>
        </w:rPr>
        <w:t xml:space="preserve">` </w:t>
      </w:r>
      <w:r>
        <w:rPr>
          <w:rFonts w:ascii="GHEA Grapalat" w:hAnsi="GHEA Grapalat" w:cs="Sylfaen"/>
          <w:sz w:val="20"/>
          <w:lang w:val="hy-AM"/>
        </w:rPr>
        <w:t>որպես</w:t>
      </w:r>
      <w:r>
        <w:rPr>
          <w:rFonts w:ascii="GHEA Grapalat" w:hAnsi="GHEA Grapalat" w:cs="Times Armenian"/>
          <w:sz w:val="20"/>
          <w:lang w:val="hy-AM"/>
        </w:rPr>
        <w:t xml:space="preserve"> </w:t>
      </w:r>
      <w:r>
        <w:rPr>
          <w:rFonts w:ascii="GHEA Grapalat" w:hAnsi="GHEA Grapalat" w:cs="Sylfaen"/>
          <w:sz w:val="20"/>
          <w:lang w:val="hy-AM"/>
        </w:rPr>
        <w:t>կանխավճար։ Կանխավճարի</w:t>
      </w:r>
      <w:r>
        <w:rPr>
          <w:rFonts w:ascii="GHEA Grapalat" w:hAnsi="GHEA Grapalat" w:cs="Times Armenian"/>
          <w:sz w:val="20"/>
          <w:lang w:val="hy-AM"/>
        </w:rPr>
        <w:t xml:space="preserve"> </w:t>
      </w:r>
      <w:r>
        <w:rPr>
          <w:rFonts w:ascii="GHEA Grapalat" w:hAnsi="GHEA Grapalat" w:cs="Sylfaen"/>
          <w:sz w:val="20"/>
          <w:lang w:val="hy-AM"/>
        </w:rPr>
        <w:t>մարումն</w:t>
      </w:r>
      <w:r>
        <w:rPr>
          <w:rFonts w:ascii="GHEA Grapalat" w:hAnsi="GHEA Grapalat" w:cs="Times Armenian"/>
          <w:sz w:val="20"/>
          <w:lang w:val="hy-AM"/>
        </w:rPr>
        <w:t xml:space="preserve"> </w:t>
      </w:r>
      <w:r>
        <w:rPr>
          <w:rFonts w:ascii="GHEA Grapalat" w:hAnsi="GHEA Grapalat" w:cs="Sylfaen"/>
          <w:sz w:val="20"/>
          <w:lang w:val="hy-AM"/>
        </w:rPr>
        <w:t>իրականացվում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sz w:val="20"/>
          <w:lang w:val="hy-AM"/>
        </w:rPr>
        <w:t xml:space="preserve">հանձնման-ընդունման </w:t>
      </w:r>
      <w:r>
        <w:rPr>
          <w:rFonts w:ascii="GHEA Grapalat" w:hAnsi="GHEA Grapalat" w:cs="Sylfaen"/>
          <w:sz w:val="20"/>
          <w:lang w:val="hy-AM"/>
        </w:rPr>
        <w:t>արձանագրությունների</w:t>
      </w:r>
      <w:r>
        <w:rPr>
          <w:rFonts w:ascii="GHEA Grapalat" w:hAnsi="GHEA Grapalat" w:cs="Times Armenian"/>
          <w:sz w:val="20"/>
          <w:lang w:val="hy-AM"/>
        </w:rPr>
        <w:t xml:space="preserve"> </w:t>
      </w:r>
      <w:r>
        <w:rPr>
          <w:rFonts w:ascii="GHEA Grapalat" w:hAnsi="GHEA Grapalat" w:cs="Sylfaen"/>
          <w:sz w:val="20"/>
          <w:lang w:val="hy-AM"/>
        </w:rPr>
        <w:t>հիման</w:t>
      </w:r>
      <w:r>
        <w:rPr>
          <w:rFonts w:ascii="GHEA Grapalat" w:hAnsi="GHEA Grapalat" w:cs="Times Armenian"/>
          <w:sz w:val="20"/>
          <w:lang w:val="hy-AM"/>
        </w:rPr>
        <w:t xml:space="preserve"> </w:t>
      </w:r>
      <w:r>
        <w:rPr>
          <w:rFonts w:ascii="GHEA Grapalat" w:hAnsi="GHEA Grapalat" w:cs="Sylfaen"/>
          <w:sz w:val="20"/>
          <w:lang w:val="hy-AM"/>
        </w:rPr>
        <w:t>վրա</w:t>
      </w:r>
      <w:r>
        <w:rPr>
          <w:rFonts w:ascii="GHEA Grapalat" w:hAnsi="GHEA Grapalat" w:cs="Times Armenian"/>
          <w:sz w:val="20"/>
          <w:lang w:val="hy-AM"/>
        </w:rPr>
        <w:t xml:space="preserve"> </w:t>
      </w:r>
      <w:r>
        <w:rPr>
          <w:rFonts w:ascii="GHEA Grapalat" w:hAnsi="GHEA Grapalat" w:cs="Sylfaen"/>
          <w:sz w:val="20"/>
          <w:lang w:val="hy-AM"/>
        </w:rPr>
        <w:t>կատարվող</w:t>
      </w:r>
      <w:r>
        <w:rPr>
          <w:rFonts w:ascii="GHEA Grapalat" w:hAnsi="GHEA Grapalat" w:cs="Times Armenian"/>
          <w:sz w:val="20"/>
          <w:lang w:val="hy-AM"/>
        </w:rPr>
        <w:t xml:space="preserve"> </w:t>
      </w:r>
      <w:r>
        <w:rPr>
          <w:rFonts w:ascii="GHEA Grapalat" w:hAnsi="GHEA Grapalat" w:cs="Sylfaen"/>
          <w:sz w:val="20"/>
          <w:lang w:val="hy-AM"/>
        </w:rPr>
        <w:t>վճարումներից</w:t>
      </w:r>
      <w:r>
        <w:rPr>
          <w:rFonts w:ascii="GHEA Grapalat" w:hAnsi="GHEA Grapalat" w:cs="Times Armenian"/>
          <w:sz w:val="20"/>
          <w:lang w:val="hy-AM"/>
        </w:rPr>
        <w:t xml:space="preserve"> </w:t>
      </w:r>
      <w:r>
        <w:rPr>
          <w:rFonts w:ascii="GHEA Grapalat" w:hAnsi="GHEA Grapalat" w:cs="Sylfaen"/>
          <w:sz w:val="20"/>
          <w:lang w:val="hy-AM"/>
        </w:rPr>
        <w:t>նվազեցումներ</w:t>
      </w:r>
      <w:r>
        <w:rPr>
          <w:rFonts w:ascii="GHEA Grapalat" w:hAnsi="GHEA Grapalat" w:cs="Times Armenian"/>
          <w:sz w:val="20"/>
          <w:lang w:val="hy-AM"/>
        </w:rPr>
        <w:t xml:space="preserve"> (</w:t>
      </w:r>
      <w:r>
        <w:rPr>
          <w:rFonts w:ascii="GHEA Grapalat" w:hAnsi="GHEA Grapalat" w:cs="Sylfaen"/>
          <w:sz w:val="20"/>
          <w:lang w:val="hy-AM"/>
        </w:rPr>
        <w:t>պահումներ</w:t>
      </w:r>
      <w:r>
        <w:rPr>
          <w:rFonts w:ascii="GHEA Grapalat" w:hAnsi="GHEA Grapalat" w:cs="Times Armenian"/>
          <w:sz w:val="20"/>
          <w:lang w:val="hy-AM"/>
        </w:rPr>
        <w:t xml:space="preserve">) </w:t>
      </w:r>
      <w:r>
        <w:rPr>
          <w:rFonts w:ascii="GHEA Grapalat" w:hAnsi="GHEA Grapalat" w:cs="Sylfaen"/>
          <w:sz w:val="20"/>
          <w:lang w:val="hy-AM"/>
        </w:rPr>
        <w:t>կատարելու</w:t>
      </w:r>
      <w:r>
        <w:rPr>
          <w:rFonts w:ascii="GHEA Grapalat" w:hAnsi="GHEA Grapalat" w:cs="Times Armenian"/>
          <w:sz w:val="20"/>
          <w:lang w:val="hy-AM"/>
        </w:rPr>
        <w:t xml:space="preserve"> </w:t>
      </w:r>
      <w:r>
        <w:rPr>
          <w:rFonts w:ascii="GHEA Grapalat" w:hAnsi="GHEA Grapalat" w:cs="Sylfaen"/>
          <w:sz w:val="20"/>
          <w:lang w:val="hy-AM"/>
        </w:rPr>
        <w:t>ձևով</w:t>
      </w:r>
      <w:r>
        <w:rPr>
          <w:rFonts w:ascii="GHEA Grapalat" w:hAnsi="GHEA Grapalat" w:cs="Times Armenian"/>
          <w:sz w:val="20"/>
          <w:lang w:val="hy-AM"/>
        </w:rPr>
        <w:t>։ Ընդ որում մինչև կանխավճարի ամբողջական մարումը, Գնորդին վճարումներ չեն կատարվում</w:t>
      </w:r>
      <w:r>
        <w:rPr>
          <w:rFonts w:ascii="GHEA Grapalat" w:hAnsi="GHEA Grapalat" w:cs="Sylfaen"/>
          <w:sz w:val="20"/>
          <w:lang w:val="hy-AM"/>
        </w:rPr>
        <w:t>:</w:t>
      </w:r>
      <w:r>
        <w:rPr>
          <w:rFonts w:ascii="GHEA Grapalat" w:hAnsi="GHEA Grapalat" w:cs="Sylfaen"/>
          <w:sz w:val="20"/>
          <w:vertAlign w:val="superscript"/>
          <w:lang w:val="hy-AM"/>
        </w:rPr>
        <w:t>18</w:t>
      </w:r>
      <w:r>
        <w:rPr>
          <w:rFonts w:ascii="GHEA Grapalat" w:hAnsi="GHEA Grapalat" w:cs="Sylfaen"/>
          <w:color w:val="FFFFFF"/>
          <w:sz w:val="20"/>
          <w:vertAlign w:val="superscript"/>
          <w:lang w:val="hy-AM"/>
        </w:rPr>
        <w:t>30</w:t>
      </w:r>
      <w:r>
        <w:rPr>
          <w:rStyle w:val="aff2"/>
          <w:rFonts w:ascii="GHEA Grapalat" w:hAnsi="GHEA Grapalat" w:cs="Sylfaen"/>
          <w:color w:val="FFFFFF"/>
          <w:sz w:val="20"/>
          <w:lang w:val="hy-AM"/>
        </w:rPr>
        <w:footnoteReference w:id="6"/>
      </w:r>
      <w:r>
        <w:rPr>
          <w:rFonts w:ascii="GHEA Grapalat" w:hAnsi="GHEA Grapalat"/>
          <w:sz w:val="20"/>
          <w:lang w:val="hy-AM"/>
        </w:rPr>
        <w:t xml:space="preserve"> </w:t>
      </w:r>
    </w:p>
    <w:p w:rsidR="00375C2D" w:rsidRDefault="00375C2D" w:rsidP="00375C2D">
      <w:pPr>
        <w:ind w:firstLine="709"/>
        <w:jc w:val="both"/>
        <w:rPr>
          <w:rFonts w:ascii="GHEA Grapalat" w:hAnsi="GHEA Grapalat"/>
          <w:sz w:val="20"/>
          <w:lang w:val="hy-AM"/>
        </w:rPr>
      </w:pPr>
      <w:r>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375C2D" w:rsidRDefault="00375C2D" w:rsidP="00375C2D">
      <w:pPr>
        <w:ind w:firstLine="720"/>
        <w:jc w:val="both"/>
        <w:rPr>
          <w:rFonts w:ascii="GHEA Grapalat" w:hAnsi="GHEA Grapalat" w:cs="Sylfaen"/>
          <w:i/>
          <w:sz w:val="20"/>
          <w:u w:val="single"/>
          <w:lang w:val="hy-AM"/>
        </w:rPr>
      </w:pPr>
    </w:p>
    <w:p w:rsidR="00375C2D" w:rsidRDefault="00375C2D" w:rsidP="00375C2D">
      <w:pPr>
        <w:ind w:firstLine="709"/>
        <w:jc w:val="center"/>
        <w:rPr>
          <w:rFonts w:ascii="GHEA Grapalat" w:hAnsi="GHEA Grapalat"/>
          <w:b/>
          <w:sz w:val="20"/>
          <w:lang w:val="hy-AM"/>
        </w:rPr>
      </w:pPr>
      <w:r>
        <w:rPr>
          <w:rFonts w:ascii="GHEA Grapalat" w:hAnsi="GHEA Grapalat"/>
          <w:b/>
          <w:sz w:val="20"/>
          <w:lang w:val="hy-AM"/>
        </w:rPr>
        <w:t>4. ԱՊՐԱՆՔԻ ՈՐԱԿԸ ԵՎ ԵՐԱՇԽԻՔԸ</w:t>
      </w:r>
    </w:p>
    <w:p w:rsidR="00375C2D" w:rsidRDefault="00375C2D" w:rsidP="00375C2D">
      <w:pPr>
        <w:ind w:firstLine="709"/>
        <w:jc w:val="both"/>
        <w:rPr>
          <w:rFonts w:ascii="GHEA Grapalat" w:hAnsi="GHEA Grapalat"/>
          <w:sz w:val="20"/>
          <w:lang w:val="hy-AM"/>
        </w:rPr>
      </w:pPr>
      <w:r>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rsidR="00375C2D" w:rsidRDefault="00375C2D" w:rsidP="00375C2D">
      <w:pPr>
        <w:ind w:firstLine="702"/>
        <w:jc w:val="both"/>
        <w:rPr>
          <w:rFonts w:ascii="GHEA Grapalat" w:hAnsi="GHEA Grapalat" w:cs="Sylfaen"/>
          <w:sz w:val="20"/>
          <w:lang w:val="pt-BR"/>
        </w:rPr>
      </w:pPr>
      <w:r>
        <w:rPr>
          <w:rFonts w:ascii="GHEA Grapalat" w:hAnsi="GHEA Grapalat" w:cs="Times Armenian"/>
          <w:sz w:val="20"/>
          <w:lang w:val="pt-BR"/>
        </w:rPr>
        <w:t xml:space="preserve">4.2 </w:t>
      </w:r>
      <w:r>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Pr>
          <w:rFonts w:ascii="GHEA Grapalat" w:hAnsi="GHEA Grapalat" w:cs="Sylfaen"/>
          <w:sz w:val="20"/>
          <w:u w:val="single"/>
          <w:lang w:val="pt-BR"/>
        </w:rPr>
        <w:t xml:space="preserve">            </w:t>
      </w:r>
      <w:r>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vertAlign w:val="superscript"/>
          <w:lang w:val="pt-BR"/>
        </w:rPr>
        <w:t>19</w:t>
      </w:r>
      <w:r>
        <w:rPr>
          <w:rFonts w:ascii="GHEA Grapalat" w:hAnsi="GHEA Grapalat" w:cs="Sylfaen"/>
          <w:color w:val="FFFFFF"/>
          <w:sz w:val="20"/>
          <w:vertAlign w:val="superscript"/>
          <w:lang w:val="pt-BR"/>
        </w:rPr>
        <w:t>31</w:t>
      </w:r>
      <w:r>
        <w:rPr>
          <w:rStyle w:val="aff2"/>
          <w:rFonts w:ascii="GHEA Grapalat" w:hAnsi="GHEA Grapalat" w:cs="Sylfaen"/>
          <w:color w:val="FFFFFF"/>
          <w:sz w:val="20"/>
          <w:lang w:val="pt-BR"/>
        </w:rPr>
        <w:footnoteReference w:id="7"/>
      </w:r>
    </w:p>
    <w:p w:rsidR="00375C2D" w:rsidRDefault="00375C2D" w:rsidP="00375C2D">
      <w:pPr>
        <w:ind w:firstLine="709"/>
        <w:jc w:val="both"/>
        <w:rPr>
          <w:rFonts w:ascii="GHEA Grapalat" w:hAnsi="GHEA Grapalat"/>
          <w:sz w:val="20"/>
          <w:lang w:val="hy-AM"/>
        </w:rPr>
      </w:pPr>
    </w:p>
    <w:p w:rsidR="00375C2D" w:rsidRDefault="00375C2D" w:rsidP="00375C2D">
      <w:pPr>
        <w:ind w:firstLine="709"/>
        <w:jc w:val="center"/>
        <w:rPr>
          <w:rFonts w:ascii="GHEA Grapalat" w:hAnsi="GHEA Grapalat"/>
          <w:b/>
          <w:sz w:val="20"/>
          <w:lang w:val="hy-AM"/>
        </w:rPr>
      </w:pPr>
      <w:r>
        <w:rPr>
          <w:rFonts w:ascii="GHEA Grapalat" w:hAnsi="GHEA Grapalat"/>
          <w:b/>
          <w:sz w:val="20"/>
          <w:lang w:val="hy-AM"/>
        </w:rPr>
        <w:t>5. ԱՊՐԱՆՔԻ ՀԱՆՁՆՈՒՄԸ ԵՎ ԸՆԴՈՒՆՈՒՄԸ</w:t>
      </w:r>
    </w:p>
    <w:p w:rsidR="00375C2D" w:rsidRDefault="00375C2D" w:rsidP="00375C2D">
      <w:pPr>
        <w:ind w:firstLine="720"/>
        <w:jc w:val="both"/>
        <w:rPr>
          <w:rFonts w:ascii="GHEA Grapalat" w:hAnsi="GHEA Grapalat" w:cs="Sylfaen"/>
          <w:sz w:val="20"/>
          <w:lang w:val="hy-AM"/>
        </w:rPr>
      </w:pPr>
      <w:r>
        <w:rPr>
          <w:rFonts w:ascii="GHEA Grapalat" w:hAnsi="GHEA Grapalat"/>
          <w:sz w:val="20"/>
          <w:lang w:val="hy-AM"/>
        </w:rPr>
        <w:t xml:space="preserve">5.1 Մատակարարված ապրանքն </w:t>
      </w:r>
      <w:r>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375C2D" w:rsidRDefault="00375C2D" w:rsidP="00375C2D">
      <w:pPr>
        <w:ind w:firstLine="720"/>
        <w:jc w:val="both"/>
        <w:rPr>
          <w:rFonts w:ascii="GHEA Grapalat" w:hAnsi="GHEA Grapalat" w:cs="Sylfaen"/>
          <w:sz w:val="20"/>
          <w:szCs w:val="20"/>
          <w:lang w:val="hy-AM"/>
        </w:rPr>
      </w:pPr>
      <w:r>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Pr>
          <w:rFonts w:ascii="GHEA Grapalat" w:hAnsi="GHEA Grapalat" w:cs="Sylfaen"/>
          <w:sz w:val="20"/>
          <w:szCs w:val="20"/>
          <w:u w:val="single"/>
          <w:lang w:val="hy-AM"/>
        </w:rPr>
        <w:tab/>
      </w:r>
      <w:r>
        <w:rPr>
          <w:rFonts w:ascii="GHEA Grapalat" w:hAnsi="GHEA Grapalat" w:cs="Sylfaen"/>
          <w:sz w:val="20"/>
          <w:szCs w:val="20"/>
          <w:u w:val="single"/>
          <w:lang w:val="hy-AM"/>
        </w:rPr>
        <w:tab/>
      </w:r>
      <w:r>
        <w:rPr>
          <w:rFonts w:ascii="GHEA Grapalat" w:hAnsi="GHEA Grapalat" w:cs="Sylfaen"/>
          <w:sz w:val="20"/>
          <w:szCs w:val="20"/>
          <w:lang w:val="hy-AM"/>
        </w:rPr>
        <w:t xml:space="preserve"> օրինակ (հավելված N 3): </w:t>
      </w:r>
    </w:p>
    <w:p w:rsidR="00375C2D" w:rsidRDefault="00375C2D" w:rsidP="00375C2D">
      <w:pPr>
        <w:ind w:firstLine="720"/>
        <w:jc w:val="both"/>
        <w:rPr>
          <w:rFonts w:ascii="GHEA Grapalat" w:hAnsi="GHEA Grapalat" w:cs="Sylfaen"/>
          <w:sz w:val="20"/>
          <w:lang w:val="hy-AM"/>
        </w:rPr>
      </w:pPr>
      <w:r>
        <w:rPr>
          <w:rFonts w:ascii="GHEA Grapalat" w:hAnsi="GHEA Grapalat" w:cs="Sylfaen"/>
          <w:sz w:val="20"/>
          <w:lang w:val="hy-AM"/>
        </w:rPr>
        <w:t xml:space="preserve">5.2 Հանձնման-ընդունման արձանագրությունը ստորագրվում է, եթե </w:t>
      </w:r>
      <w:r>
        <w:rPr>
          <w:rFonts w:ascii="GHEA Grapalat" w:hAnsi="GHEA Grapalat"/>
          <w:sz w:val="20"/>
          <w:lang w:val="pt-BR"/>
        </w:rPr>
        <w:t xml:space="preserve">մատակարարված ապրանքը </w:t>
      </w:r>
      <w:r>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375C2D" w:rsidRDefault="00375C2D" w:rsidP="00375C2D">
      <w:pPr>
        <w:ind w:firstLine="720"/>
        <w:jc w:val="both"/>
        <w:rPr>
          <w:rFonts w:ascii="GHEA Grapalat" w:hAnsi="GHEA Grapalat" w:cs="Sylfaen"/>
          <w:sz w:val="20"/>
          <w:lang w:val="hy-AM"/>
        </w:rPr>
      </w:pPr>
      <w:r>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375C2D" w:rsidRDefault="00375C2D" w:rsidP="00375C2D">
      <w:pPr>
        <w:ind w:firstLine="720"/>
        <w:jc w:val="both"/>
        <w:rPr>
          <w:rFonts w:ascii="GHEA Grapalat" w:hAnsi="GHEA Grapalat" w:cs="Sylfaen"/>
          <w:sz w:val="20"/>
          <w:lang w:val="hy-AM"/>
        </w:rPr>
      </w:pPr>
      <w:r>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375C2D" w:rsidRDefault="00375C2D" w:rsidP="00375C2D">
      <w:pPr>
        <w:ind w:firstLine="709"/>
        <w:jc w:val="both"/>
        <w:rPr>
          <w:rFonts w:ascii="GHEA Grapalat" w:hAnsi="GHEA Grapalat"/>
          <w:sz w:val="20"/>
          <w:lang w:val="hy-AM"/>
        </w:rPr>
      </w:pPr>
      <w:r>
        <w:rPr>
          <w:rFonts w:ascii="GHEA Grapalat" w:hAnsi="GHEA Grapalat"/>
          <w:sz w:val="20"/>
          <w:lang w:val="hy-AM"/>
        </w:rPr>
        <w:t xml:space="preserve">5.3 Գնորդը հանձնման-ընդունման արձանագրությունը ստանալու </w:t>
      </w:r>
      <w:r>
        <w:rPr>
          <w:rFonts w:ascii="GHEA Grapalat" w:hAnsi="GHEA Grapalat" w:cs="Sylfaen"/>
          <w:sz w:val="20"/>
          <w:szCs w:val="20"/>
          <w:lang w:val="hy-AM"/>
        </w:rPr>
        <w:t xml:space="preserve">օրվան հաջորդող աշխատանքային օրվանից հաշված </w:t>
      </w:r>
      <w:r>
        <w:rPr>
          <w:rFonts w:ascii="GHEA Grapalat" w:hAnsi="GHEA Grapalat" w:cs="Sylfaen"/>
          <w:sz w:val="20"/>
          <w:szCs w:val="20"/>
          <w:u w:val="single"/>
          <w:lang w:val="hy-AM"/>
        </w:rPr>
        <w:t xml:space="preserve">     </w:t>
      </w:r>
      <w:r>
        <w:rPr>
          <w:rFonts w:ascii="GHEA Grapalat" w:hAnsi="GHEA Grapalat" w:cs="Sylfaen"/>
          <w:sz w:val="20"/>
          <w:szCs w:val="20"/>
          <w:lang w:val="hy-AM"/>
        </w:rPr>
        <w:t xml:space="preserve"> աշխատանքային օրվա ընթացքում </w:t>
      </w:r>
      <w:r>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375C2D" w:rsidRDefault="00375C2D" w:rsidP="00375C2D">
      <w:pPr>
        <w:ind w:firstLine="720"/>
        <w:jc w:val="both"/>
        <w:rPr>
          <w:rFonts w:ascii="GHEA Grapalat" w:hAnsi="GHEA Grapalat" w:cs="Sylfaen"/>
          <w:sz w:val="20"/>
          <w:lang w:val="hy-AM"/>
        </w:rPr>
      </w:pPr>
      <w:r>
        <w:rPr>
          <w:rFonts w:ascii="GHEA Grapalat" w:hAnsi="GHEA Grapalat"/>
          <w:sz w:val="20"/>
          <w:lang w:val="hy-AM"/>
        </w:rPr>
        <w:t xml:space="preserve">5.4 </w:t>
      </w:r>
      <w:r>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Pr>
          <w:rFonts w:ascii="GHEA Grapalat" w:hAnsi="GHEA Grapalat" w:cs="Sylfaen"/>
          <w:sz w:val="20"/>
          <w:lang w:val="hy-AM"/>
        </w:rPr>
        <w:softHyphen/>
        <w:t xml:space="preserve">գրությունը: </w:t>
      </w:r>
    </w:p>
    <w:p w:rsidR="00375C2D" w:rsidRDefault="00375C2D" w:rsidP="00375C2D">
      <w:pPr>
        <w:ind w:firstLine="720"/>
        <w:jc w:val="both"/>
        <w:rPr>
          <w:rFonts w:ascii="GHEA Grapalat" w:hAnsi="GHEA Grapalat" w:cs="Sylfaen"/>
          <w:sz w:val="20"/>
          <w:lang w:val="hy-AM"/>
        </w:rPr>
      </w:pPr>
    </w:p>
    <w:p w:rsidR="00375C2D" w:rsidRDefault="00375C2D" w:rsidP="00375C2D">
      <w:pPr>
        <w:ind w:firstLine="709"/>
        <w:jc w:val="center"/>
        <w:rPr>
          <w:rFonts w:ascii="GHEA Grapalat" w:hAnsi="GHEA Grapalat"/>
          <w:b/>
          <w:sz w:val="20"/>
          <w:lang w:val="hy-AM"/>
        </w:rPr>
      </w:pPr>
      <w:r>
        <w:rPr>
          <w:rFonts w:ascii="GHEA Grapalat" w:hAnsi="GHEA Grapalat"/>
          <w:b/>
          <w:sz w:val="20"/>
          <w:lang w:val="hy-AM"/>
        </w:rPr>
        <w:t>6. ԿՈՂՄԵՐԻ ՊԱՏԱՍԽԱՆԱՏՎՈՒԹՅՈՒՆԸ</w:t>
      </w:r>
    </w:p>
    <w:p w:rsidR="00375C2D" w:rsidRDefault="00375C2D" w:rsidP="00375C2D">
      <w:pPr>
        <w:ind w:firstLine="709"/>
        <w:jc w:val="both"/>
        <w:rPr>
          <w:rFonts w:ascii="GHEA Grapalat" w:hAnsi="GHEA Grapalat"/>
          <w:sz w:val="20"/>
          <w:lang w:val="hy-AM"/>
        </w:rPr>
      </w:pPr>
      <w:r>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375C2D" w:rsidRDefault="00375C2D" w:rsidP="00375C2D">
      <w:pPr>
        <w:ind w:firstLine="709"/>
        <w:jc w:val="both"/>
        <w:rPr>
          <w:rFonts w:ascii="GHEA Grapalat" w:hAnsi="GHEA Grapalat"/>
          <w:sz w:val="20"/>
          <w:lang w:val="hy-AM"/>
        </w:rPr>
      </w:pPr>
      <w:r>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Pr>
          <w:rFonts w:ascii="GHEA Grapalat" w:hAnsi="GHEA Grapalat" w:cs="Sylfaen"/>
          <w:sz w:val="20"/>
          <w:lang w:val="hy-AM"/>
        </w:rPr>
        <w:t>(զրո ամբողջ հինգ հարյուրերրորդական) տոկոսի</w:t>
      </w:r>
      <w:r>
        <w:rPr>
          <w:rFonts w:ascii="GHEA Grapalat" w:hAnsi="GHEA Grapalat"/>
          <w:sz w:val="20"/>
          <w:lang w:val="hy-AM"/>
        </w:rPr>
        <w:t xml:space="preserve">  չափով։</w:t>
      </w:r>
    </w:p>
    <w:p w:rsidR="00375C2D" w:rsidRDefault="00375C2D" w:rsidP="00375C2D">
      <w:pPr>
        <w:ind w:firstLine="709"/>
        <w:jc w:val="both"/>
        <w:rPr>
          <w:rFonts w:ascii="GHEA Grapalat" w:hAnsi="GHEA Grapalat"/>
          <w:sz w:val="20"/>
          <w:lang w:val="hy-AM"/>
        </w:rPr>
      </w:pPr>
      <w:r>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Pr>
          <w:rFonts w:ascii="GHEA Grapalat" w:hAnsi="GHEA Grapalat" w:cs="Sylfaen"/>
          <w:sz w:val="20"/>
          <w:lang w:val="hy-AM"/>
        </w:rPr>
        <w:t>(զրո ամբողջ հինգ տասնորդական) տոկոսի</w:t>
      </w:r>
      <w:r>
        <w:rPr>
          <w:rFonts w:ascii="GHEA Grapalat" w:hAnsi="GHEA Grapalat"/>
          <w:sz w:val="20"/>
          <w:lang w:val="hy-AM"/>
        </w:rPr>
        <w:t xml:space="preserve">  չափով:</w:t>
      </w:r>
      <w:r>
        <w:rPr>
          <w:rFonts w:ascii="GHEA Grapalat" w:hAnsi="GHEA Grapalat"/>
          <w:sz w:val="20"/>
          <w:vertAlign w:val="superscript"/>
          <w:lang w:val="hy-AM"/>
        </w:rPr>
        <w:t>20</w:t>
      </w:r>
      <w:r>
        <w:rPr>
          <w:rFonts w:ascii="GHEA Grapalat" w:hAnsi="GHEA Grapalat"/>
          <w:color w:val="FFFFFF"/>
          <w:sz w:val="20"/>
          <w:vertAlign w:val="superscript"/>
          <w:lang w:val="hy-AM"/>
        </w:rPr>
        <w:t>32</w:t>
      </w:r>
      <w:r>
        <w:rPr>
          <w:rStyle w:val="aff2"/>
          <w:rFonts w:ascii="GHEA Grapalat" w:hAnsi="GHEA Grapalat"/>
          <w:color w:val="FFFFFF"/>
          <w:sz w:val="20"/>
          <w:lang w:val="hy-AM"/>
        </w:rPr>
        <w:footnoteReference w:id="8"/>
      </w:r>
      <w:r>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375C2D" w:rsidRDefault="00375C2D" w:rsidP="00375C2D">
      <w:pPr>
        <w:ind w:firstLine="709"/>
        <w:jc w:val="both"/>
        <w:rPr>
          <w:rFonts w:ascii="GHEA Grapalat" w:hAnsi="GHEA Grapalat"/>
          <w:sz w:val="20"/>
          <w:lang w:val="hy-AM"/>
        </w:rPr>
      </w:pPr>
      <w:r>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375C2D" w:rsidRDefault="00375C2D" w:rsidP="00375C2D">
      <w:pPr>
        <w:ind w:firstLine="709"/>
        <w:jc w:val="both"/>
        <w:rPr>
          <w:rFonts w:ascii="GHEA Grapalat" w:hAnsi="GHEA Grapalat"/>
          <w:sz w:val="20"/>
          <w:lang w:val="hy-AM"/>
        </w:rPr>
      </w:pPr>
      <w:r>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Pr>
          <w:rFonts w:ascii="GHEA Grapalat" w:hAnsi="GHEA Grapalat" w:cs="Sylfaen"/>
          <w:sz w:val="20"/>
          <w:lang w:val="hy-AM"/>
        </w:rPr>
        <w:t>(զրո ամբողջ հինգ հարյուրերրորդական) տոկոսի</w:t>
      </w:r>
      <w:r>
        <w:rPr>
          <w:rFonts w:ascii="GHEA Grapalat" w:hAnsi="GHEA Grapalat"/>
          <w:sz w:val="20"/>
          <w:lang w:val="hy-AM"/>
        </w:rPr>
        <w:t xml:space="preserve">  չափով։</w:t>
      </w:r>
    </w:p>
    <w:p w:rsidR="00375C2D" w:rsidRDefault="00375C2D" w:rsidP="00375C2D">
      <w:pPr>
        <w:ind w:firstLine="709"/>
        <w:jc w:val="both"/>
        <w:rPr>
          <w:rFonts w:ascii="GHEA Grapalat" w:hAnsi="GHEA Grapalat"/>
          <w:sz w:val="20"/>
          <w:lang w:val="hy-AM"/>
        </w:rPr>
      </w:pPr>
      <w:r>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375C2D" w:rsidRDefault="00375C2D" w:rsidP="00375C2D">
      <w:pPr>
        <w:ind w:firstLine="709"/>
        <w:jc w:val="both"/>
        <w:rPr>
          <w:rFonts w:ascii="GHEA Grapalat" w:hAnsi="GHEA Grapalat"/>
          <w:sz w:val="20"/>
          <w:lang w:val="hy-AM"/>
        </w:rPr>
      </w:pPr>
      <w:r>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375C2D" w:rsidRDefault="00375C2D" w:rsidP="00375C2D">
      <w:pPr>
        <w:ind w:firstLine="709"/>
        <w:jc w:val="both"/>
        <w:rPr>
          <w:rFonts w:ascii="GHEA Grapalat" w:hAnsi="GHEA Grapalat"/>
          <w:sz w:val="20"/>
          <w:lang w:val="hy-AM"/>
        </w:rPr>
      </w:pPr>
    </w:p>
    <w:p w:rsidR="00375C2D" w:rsidRDefault="00375C2D" w:rsidP="00375C2D">
      <w:pPr>
        <w:ind w:firstLine="709"/>
        <w:jc w:val="both"/>
        <w:rPr>
          <w:rFonts w:ascii="GHEA Grapalat" w:hAnsi="GHEA Grapalat"/>
          <w:sz w:val="20"/>
          <w:lang w:val="hy-AM"/>
        </w:rPr>
      </w:pPr>
    </w:p>
    <w:p w:rsidR="00375C2D" w:rsidRDefault="00375C2D" w:rsidP="00375C2D">
      <w:pPr>
        <w:ind w:firstLine="709"/>
        <w:jc w:val="center"/>
        <w:rPr>
          <w:rFonts w:ascii="GHEA Grapalat" w:hAnsi="GHEA Grapalat"/>
          <w:b/>
          <w:sz w:val="20"/>
          <w:lang w:val="hy-AM"/>
        </w:rPr>
      </w:pPr>
      <w:r>
        <w:rPr>
          <w:rFonts w:ascii="GHEA Grapalat" w:hAnsi="GHEA Grapalat"/>
          <w:b/>
          <w:sz w:val="20"/>
          <w:lang w:val="hy-AM"/>
        </w:rPr>
        <w:t>7. ԱՆՀԱՂԹԱՀԱՐԵԼԻ ՈՒԺԻ ԱԶԴԵՑՈՒԹՅՈՒՆԸ (ՖՈՐՍ-ՄԱԺՈՐ)</w:t>
      </w:r>
    </w:p>
    <w:p w:rsidR="00375C2D" w:rsidRDefault="00375C2D" w:rsidP="00375C2D">
      <w:pPr>
        <w:ind w:firstLine="709"/>
        <w:jc w:val="center"/>
        <w:rPr>
          <w:rFonts w:ascii="GHEA Grapalat" w:hAnsi="GHEA Grapalat"/>
          <w:b/>
          <w:sz w:val="20"/>
          <w:lang w:val="hy-AM"/>
        </w:rPr>
      </w:pPr>
    </w:p>
    <w:p w:rsidR="00375C2D" w:rsidRDefault="00375C2D" w:rsidP="00375C2D">
      <w:pPr>
        <w:ind w:firstLine="709"/>
        <w:jc w:val="both"/>
        <w:rPr>
          <w:rFonts w:ascii="GHEA Grapalat" w:hAnsi="GHEA Grapalat"/>
          <w:sz w:val="20"/>
          <w:lang w:val="hy-AM"/>
        </w:rPr>
      </w:pPr>
      <w:r>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75C2D" w:rsidRDefault="00375C2D" w:rsidP="00375C2D">
      <w:pPr>
        <w:ind w:firstLine="709"/>
        <w:jc w:val="both"/>
        <w:rPr>
          <w:rFonts w:ascii="GHEA Grapalat" w:hAnsi="GHEA Grapalat"/>
          <w:sz w:val="20"/>
          <w:lang w:val="hy-AM"/>
        </w:rPr>
      </w:pPr>
    </w:p>
    <w:p w:rsidR="00375C2D" w:rsidRDefault="00375C2D" w:rsidP="00375C2D">
      <w:pPr>
        <w:ind w:firstLine="709"/>
        <w:jc w:val="both"/>
        <w:rPr>
          <w:rFonts w:ascii="GHEA Grapalat" w:hAnsi="GHEA Grapalat"/>
          <w:sz w:val="20"/>
          <w:lang w:val="hy-AM"/>
        </w:rPr>
      </w:pPr>
    </w:p>
    <w:p w:rsidR="00375C2D" w:rsidRDefault="00375C2D" w:rsidP="00375C2D">
      <w:pPr>
        <w:ind w:firstLine="709"/>
        <w:jc w:val="both"/>
        <w:rPr>
          <w:rFonts w:ascii="GHEA Grapalat" w:hAnsi="GHEA Grapalat"/>
          <w:sz w:val="20"/>
          <w:lang w:val="hy-AM"/>
        </w:rPr>
      </w:pPr>
    </w:p>
    <w:p w:rsidR="00375C2D" w:rsidRDefault="00375C2D" w:rsidP="00375C2D">
      <w:pPr>
        <w:ind w:firstLine="709"/>
        <w:jc w:val="both"/>
        <w:rPr>
          <w:rFonts w:ascii="GHEA Grapalat" w:hAnsi="GHEA Grapalat"/>
          <w:sz w:val="20"/>
          <w:lang w:val="hy-AM"/>
        </w:rPr>
      </w:pPr>
    </w:p>
    <w:p w:rsidR="00375C2D" w:rsidRDefault="00375C2D" w:rsidP="00375C2D">
      <w:pPr>
        <w:ind w:firstLine="709"/>
        <w:jc w:val="both"/>
        <w:rPr>
          <w:rFonts w:ascii="GHEA Grapalat" w:hAnsi="GHEA Grapalat"/>
          <w:sz w:val="20"/>
          <w:lang w:val="hy-AM"/>
        </w:rPr>
      </w:pPr>
    </w:p>
    <w:p w:rsidR="00375C2D" w:rsidRDefault="00375C2D" w:rsidP="00375C2D">
      <w:pPr>
        <w:ind w:firstLine="709"/>
        <w:jc w:val="center"/>
        <w:rPr>
          <w:rFonts w:ascii="GHEA Grapalat" w:hAnsi="GHEA Grapalat"/>
          <w:b/>
          <w:sz w:val="20"/>
          <w:lang w:val="hy-AM"/>
        </w:rPr>
      </w:pPr>
      <w:r>
        <w:rPr>
          <w:rFonts w:ascii="GHEA Grapalat" w:hAnsi="GHEA Grapalat"/>
          <w:b/>
          <w:sz w:val="20"/>
          <w:lang w:val="hy-AM"/>
        </w:rPr>
        <w:t>8. ԱՅԼ ՊԱՅՄԱՆՆԵՐ</w:t>
      </w:r>
    </w:p>
    <w:p w:rsidR="00375C2D" w:rsidRDefault="00375C2D" w:rsidP="00375C2D">
      <w:pPr>
        <w:ind w:firstLine="709"/>
        <w:jc w:val="center"/>
        <w:rPr>
          <w:rFonts w:ascii="GHEA Grapalat" w:hAnsi="GHEA Grapalat"/>
          <w:b/>
          <w:sz w:val="20"/>
          <w:lang w:val="hy-AM"/>
        </w:rPr>
      </w:pPr>
    </w:p>
    <w:p w:rsidR="00375C2D" w:rsidRDefault="00375C2D" w:rsidP="00375C2D">
      <w:pPr>
        <w:tabs>
          <w:tab w:val="left" w:pos="1276"/>
        </w:tabs>
        <w:ind w:firstLine="720"/>
        <w:jc w:val="both"/>
        <w:rPr>
          <w:rFonts w:ascii="GHEA Grapalat" w:hAnsi="GHEA Grapalat" w:cs="Times Armenian"/>
          <w:sz w:val="20"/>
          <w:lang w:val="hy-AM"/>
        </w:rPr>
      </w:pPr>
      <w:r>
        <w:rPr>
          <w:rFonts w:ascii="GHEA Grapalat" w:hAnsi="GHEA Grapalat"/>
          <w:sz w:val="20"/>
          <w:lang w:val="hy-AM"/>
        </w:rPr>
        <w:t xml:space="preserve">8.1 </w:t>
      </w:r>
      <w:r>
        <w:rPr>
          <w:rFonts w:ascii="GHEA Grapalat" w:hAnsi="GHEA Grapalat" w:cs="Sylfaen"/>
          <w:sz w:val="20"/>
          <w:lang w:val="hy-AM"/>
        </w:rPr>
        <w:t>Պայմանագիրն</w:t>
      </w:r>
      <w:r>
        <w:rPr>
          <w:rFonts w:ascii="GHEA Grapalat" w:hAnsi="GHEA Grapalat" w:cs="Times Armenian"/>
          <w:sz w:val="20"/>
          <w:lang w:val="hy-AM"/>
        </w:rPr>
        <w:t xml:space="preserve"> </w:t>
      </w:r>
      <w:r>
        <w:rPr>
          <w:rFonts w:ascii="GHEA Grapalat" w:hAnsi="GHEA Grapalat" w:cs="Sylfaen"/>
          <w:sz w:val="20"/>
          <w:lang w:val="hy-AM"/>
        </w:rPr>
        <w:t>ուժի</w:t>
      </w:r>
      <w:r>
        <w:rPr>
          <w:rFonts w:ascii="GHEA Grapalat" w:hAnsi="GHEA Grapalat" w:cs="Times Armenian"/>
          <w:sz w:val="20"/>
          <w:lang w:val="hy-AM"/>
        </w:rPr>
        <w:t xml:space="preserve"> </w:t>
      </w:r>
      <w:r>
        <w:rPr>
          <w:rFonts w:ascii="GHEA Grapalat" w:hAnsi="GHEA Grapalat" w:cs="Sylfaen"/>
          <w:sz w:val="20"/>
          <w:lang w:val="hy-AM"/>
        </w:rPr>
        <w:t>մեջ</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մտնում</w:t>
      </w:r>
      <w:r>
        <w:rPr>
          <w:rFonts w:ascii="GHEA Grapalat" w:hAnsi="GHEA Grapalat" w:cs="Times Armenian"/>
          <w:sz w:val="20"/>
          <w:lang w:val="hy-AM"/>
        </w:rPr>
        <w:t xml:space="preserve"> </w:t>
      </w:r>
      <w:r>
        <w:rPr>
          <w:rFonts w:ascii="GHEA Grapalat" w:hAnsi="GHEA Grapalat" w:cs="Sylfaen"/>
          <w:sz w:val="20"/>
          <w:lang w:val="hy-AM"/>
        </w:rPr>
        <w:t>Կողմերի</w:t>
      </w:r>
      <w:r>
        <w:rPr>
          <w:rFonts w:ascii="GHEA Grapalat" w:hAnsi="GHEA Grapalat" w:cs="Times Armenian"/>
          <w:sz w:val="20"/>
          <w:lang w:val="hy-AM"/>
        </w:rPr>
        <w:t xml:space="preserve"> </w:t>
      </w:r>
      <w:r>
        <w:rPr>
          <w:rFonts w:ascii="GHEA Grapalat" w:hAnsi="GHEA Grapalat" w:cs="Sylfaen"/>
          <w:sz w:val="20"/>
          <w:lang w:val="hy-AM"/>
        </w:rPr>
        <w:t>ստորագրման</w:t>
      </w:r>
      <w:r>
        <w:rPr>
          <w:rFonts w:ascii="GHEA Grapalat" w:hAnsi="GHEA Grapalat" w:cs="Times Armenian"/>
          <w:sz w:val="20"/>
          <w:lang w:val="hy-AM"/>
        </w:rPr>
        <w:t xml:space="preserve"> </w:t>
      </w:r>
      <w:r>
        <w:rPr>
          <w:rFonts w:ascii="GHEA Grapalat" w:hAnsi="GHEA Grapalat" w:cs="Sylfaen"/>
          <w:sz w:val="20"/>
          <w:lang w:val="hy-AM"/>
        </w:rPr>
        <w:t>պահից և գործում է մինչև</w:t>
      </w:r>
      <w:r>
        <w:rPr>
          <w:rFonts w:ascii="GHEA Grapalat" w:hAnsi="GHEA Grapalat" w:cs="Times Armenian"/>
          <w:sz w:val="20"/>
          <w:lang w:val="hy-AM"/>
        </w:rPr>
        <w:t xml:space="preserve"> </w:t>
      </w:r>
      <w:r>
        <w:rPr>
          <w:rFonts w:ascii="GHEA Grapalat" w:hAnsi="GHEA Grapalat" w:cs="Sylfaen"/>
          <w:sz w:val="20"/>
          <w:lang w:val="hy-AM"/>
        </w:rPr>
        <w:t>կողմերի` պայմանագրով</w:t>
      </w:r>
      <w:r>
        <w:rPr>
          <w:rFonts w:ascii="GHEA Grapalat" w:hAnsi="GHEA Grapalat" w:cs="Times Armenian"/>
          <w:sz w:val="20"/>
          <w:lang w:val="hy-AM"/>
        </w:rPr>
        <w:t xml:space="preserve"> </w:t>
      </w:r>
      <w:r>
        <w:rPr>
          <w:rFonts w:ascii="GHEA Grapalat" w:hAnsi="GHEA Grapalat" w:cs="Sylfaen"/>
          <w:sz w:val="20"/>
          <w:lang w:val="hy-AM"/>
        </w:rPr>
        <w:t>ստանձնած</w:t>
      </w:r>
      <w:r>
        <w:rPr>
          <w:rFonts w:ascii="GHEA Grapalat" w:hAnsi="GHEA Grapalat" w:cs="Times Armenian"/>
          <w:sz w:val="20"/>
          <w:lang w:val="hy-AM"/>
        </w:rPr>
        <w:t xml:space="preserve"> </w:t>
      </w:r>
      <w:r>
        <w:rPr>
          <w:rFonts w:ascii="GHEA Grapalat" w:hAnsi="GHEA Grapalat" w:cs="Sylfaen"/>
          <w:sz w:val="20"/>
          <w:lang w:val="hy-AM"/>
        </w:rPr>
        <w:t>պարտավորությունների</w:t>
      </w:r>
      <w:r>
        <w:rPr>
          <w:rFonts w:ascii="GHEA Grapalat" w:hAnsi="GHEA Grapalat" w:cs="Times Armenian"/>
          <w:sz w:val="20"/>
          <w:lang w:val="hy-AM"/>
        </w:rPr>
        <w:t xml:space="preserve"> </w:t>
      </w:r>
      <w:r>
        <w:rPr>
          <w:rFonts w:ascii="GHEA Grapalat" w:hAnsi="GHEA Grapalat" w:cs="Sylfaen"/>
          <w:sz w:val="20"/>
          <w:lang w:val="hy-AM"/>
        </w:rPr>
        <w:t>ողջ</w:t>
      </w:r>
      <w:r>
        <w:rPr>
          <w:rFonts w:ascii="GHEA Grapalat" w:hAnsi="GHEA Grapalat" w:cs="Times Armenian"/>
          <w:sz w:val="20"/>
          <w:lang w:val="hy-AM"/>
        </w:rPr>
        <w:t xml:space="preserve"> </w:t>
      </w:r>
      <w:r>
        <w:rPr>
          <w:rFonts w:ascii="GHEA Grapalat" w:hAnsi="GHEA Grapalat" w:cs="Sylfaen"/>
          <w:sz w:val="20"/>
          <w:lang w:val="hy-AM"/>
        </w:rPr>
        <w:t>ծավալով</w:t>
      </w:r>
      <w:r>
        <w:rPr>
          <w:rFonts w:ascii="GHEA Grapalat" w:hAnsi="GHEA Grapalat" w:cs="Times Armenian"/>
          <w:sz w:val="20"/>
          <w:lang w:val="hy-AM"/>
        </w:rPr>
        <w:t xml:space="preserve"> </w:t>
      </w:r>
      <w:r>
        <w:rPr>
          <w:rFonts w:ascii="GHEA Grapalat" w:hAnsi="GHEA Grapalat" w:cs="Sylfaen"/>
          <w:sz w:val="20"/>
          <w:lang w:val="hy-AM"/>
        </w:rPr>
        <w:t>կատարումը</w:t>
      </w:r>
      <w:r>
        <w:rPr>
          <w:rFonts w:ascii="GHEA Grapalat" w:hAnsi="GHEA Grapalat" w:cs="Times Armenian"/>
          <w:sz w:val="20"/>
          <w:lang w:val="hy-AM"/>
        </w:rPr>
        <w:t xml:space="preserve">։ </w:t>
      </w:r>
    </w:p>
    <w:p w:rsidR="00375C2D" w:rsidRDefault="00375C2D" w:rsidP="00375C2D">
      <w:pPr>
        <w:tabs>
          <w:tab w:val="left" w:pos="1276"/>
        </w:tabs>
        <w:ind w:firstLine="720"/>
        <w:jc w:val="both"/>
        <w:rPr>
          <w:rFonts w:ascii="GHEA Grapalat" w:hAnsi="GHEA Grapalat" w:cs="Sylfaen"/>
          <w:sz w:val="20"/>
          <w:lang w:val="hy-AM"/>
        </w:rPr>
      </w:pPr>
      <w:r>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Fonts w:ascii="GHEA Grapalat" w:hAnsi="GHEA Grapalat" w:cs="Sylfaen"/>
          <w:sz w:val="20"/>
          <w:vertAlign w:val="superscript"/>
          <w:lang w:val="hy-AM"/>
        </w:rPr>
        <w:t>21</w:t>
      </w:r>
      <w:r>
        <w:rPr>
          <w:rFonts w:ascii="GHEA Grapalat" w:hAnsi="GHEA Grapalat" w:cs="Sylfaen"/>
          <w:color w:val="FFFFFF"/>
          <w:sz w:val="20"/>
          <w:vertAlign w:val="superscript"/>
          <w:lang w:val="hy-AM"/>
        </w:rPr>
        <w:t>33</w:t>
      </w:r>
      <w:r>
        <w:rPr>
          <w:rStyle w:val="aff2"/>
          <w:rFonts w:ascii="GHEA Grapalat" w:hAnsi="GHEA Grapalat" w:cs="Sylfaen"/>
          <w:color w:val="FFFFFF"/>
          <w:sz w:val="20"/>
          <w:lang w:val="hy-AM"/>
        </w:rPr>
        <w:footnoteReference w:id="9"/>
      </w:r>
    </w:p>
    <w:p w:rsidR="00375C2D" w:rsidRDefault="00375C2D" w:rsidP="00375C2D">
      <w:pPr>
        <w:tabs>
          <w:tab w:val="left" w:pos="1276"/>
        </w:tabs>
        <w:ind w:firstLine="720"/>
        <w:jc w:val="both"/>
        <w:rPr>
          <w:rFonts w:ascii="GHEA Grapalat" w:hAnsi="GHEA Grapalat" w:cs="Sylfaen"/>
          <w:sz w:val="20"/>
          <w:lang w:val="hy-AM"/>
        </w:rPr>
      </w:pPr>
      <w:r>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75C2D" w:rsidRDefault="00375C2D" w:rsidP="00375C2D">
      <w:pPr>
        <w:shd w:val="clear" w:color="auto" w:fill="FFFFFF"/>
        <w:ind w:firstLine="375"/>
        <w:jc w:val="both"/>
        <w:rPr>
          <w:rFonts w:ascii="GHEA Grapalat" w:hAnsi="GHEA Grapalat"/>
          <w:color w:val="000000"/>
          <w:lang w:val="hy-AM"/>
        </w:rPr>
      </w:pPr>
      <w:r>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GHEA Grapalat" w:hAnsi="GHEA Grapalat"/>
          <w:color w:val="000000"/>
          <w:lang w:val="hy-AM"/>
        </w:rPr>
        <w:t xml:space="preserve"> </w:t>
      </w:r>
    </w:p>
    <w:p w:rsidR="00375C2D" w:rsidRDefault="00375C2D" w:rsidP="00375C2D">
      <w:pPr>
        <w:tabs>
          <w:tab w:val="left" w:pos="1276"/>
        </w:tabs>
        <w:ind w:firstLine="720"/>
        <w:jc w:val="both"/>
        <w:rPr>
          <w:rFonts w:ascii="GHEA Grapalat" w:hAnsi="GHEA Grapalat" w:cs="Sylfaen"/>
          <w:sz w:val="20"/>
          <w:lang w:val="hy-AM"/>
        </w:rPr>
      </w:pPr>
      <w:r>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375C2D" w:rsidRDefault="00375C2D" w:rsidP="00375C2D">
      <w:pPr>
        <w:tabs>
          <w:tab w:val="left" w:pos="1276"/>
        </w:tabs>
        <w:ind w:firstLine="720"/>
        <w:jc w:val="both"/>
        <w:rPr>
          <w:rFonts w:ascii="GHEA Grapalat" w:hAnsi="GHEA Grapalat" w:cs="Sylfaen"/>
          <w:sz w:val="20"/>
          <w:lang w:val="hy-AM"/>
        </w:rPr>
      </w:pPr>
      <w:r>
        <w:rPr>
          <w:rFonts w:ascii="GHEA Grapalat" w:hAnsi="GHEA Grapalat" w:cs="Sylfaen"/>
          <w:sz w:val="20"/>
          <w:lang w:val="hy-AM"/>
        </w:rPr>
        <w:t>8.5</w:t>
      </w:r>
      <w:r>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375C2D" w:rsidRDefault="00375C2D" w:rsidP="00375C2D">
      <w:pPr>
        <w:tabs>
          <w:tab w:val="left" w:pos="1276"/>
        </w:tabs>
        <w:ind w:firstLine="720"/>
        <w:jc w:val="both"/>
        <w:rPr>
          <w:rFonts w:ascii="GHEA Grapalat" w:hAnsi="GHEA Grapalat" w:cs="Sylfaen"/>
          <w:sz w:val="20"/>
          <w:lang w:val="hy-AM"/>
        </w:rPr>
      </w:pPr>
      <w:r>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375C2D" w:rsidRDefault="00375C2D" w:rsidP="00375C2D">
      <w:pPr>
        <w:tabs>
          <w:tab w:val="left" w:pos="1276"/>
        </w:tabs>
        <w:ind w:firstLine="720"/>
        <w:jc w:val="both"/>
        <w:rPr>
          <w:rFonts w:ascii="GHEA Grapalat" w:hAnsi="GHEA Grapalat" w:cs="Times Armenian"/>
          <w:sz w:val="20"/>
          <w:lang w:val="hy-AM"/>
        </w:rPr>
      </w:pPr>
      <w:r>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75C2D" w:rsidRDefault="00375C2D" w:rsidP="00375C2D">
      <w:pPr>
        <w:tabs>
          <w:tab w:val="left" w:pos="1276"/>
        </w:tabs>
        <w:ind w:firstLine="720"/>
        <w:jc w:val="both"/>
        <w:rPr>
          <w:rFonts w:ascii="GHEA Grapalat" w:hAnsi="GHEA Grapalat"/>
          <w:sz w:val="20"/>
          <w:lang w:val="hy-AM"/>
        </w:rPr>
      </w:pPr>
      <w:r>
        <w:rPr>
          <w:rFonts w:ascii="GHEA Grapalat" w:hAnsi="GHEA Grapalat"/>
          <w:sz w:val="20"/>
          <w:lang w:val="pt-BR"/>
        </w:rPr>
        <w:t>8.6 Եթե պայմանագիրն  իրականացվ</w:t>
      </w:r>
      <w:r>
        <w:rPr>
          <w:rFonts w:ascii="GHEA Grapalat" w:hAnsi="GHEA Grapalat"/>
          <w:sz w:val="20"/>
          <w:lang w:val="hy-AM"/>
        </w:rPr>
        <w:t>ում է</w:t>
      </w:r>
      <w:r>
        <w:rPr>
          <w:rFonts w:ascii="GHEA Grapalat" w:hAnsi="GHEA Grapalat"/>
          <w:sz w:val="20"/>
          <w:lang w:val="pt-BR"/>
        </w:rPr>
        <w:t xml:space="preserve"> գործակալության պայմանագիր կնքելու միջոցով.</w:t>
      </w:r>
    </w:p>
    <w:p w:rsidR="00375C2D" w:rsidRDefault="00375C2D" w:rsidP="00375C2D">
      <w:pPr>
        <w:tabs>
          <w:tab w:val="left" w:pos="1276"/>
        </w:tabs>
        <w:ind w:firstLine="720"/>
        <w:jc w:val="both"/>
        <w:rPr>
          <w:rFonts w:ascii="GHEA Grapalat" w:hAnsi="GHEA Grapalat"/>
          <w:sz w:val="20"/>
          <w:lang w:val="pt-BR"/>
        </w:rPr>
      </w:pPr>
      <w:r>
        <w:rPr>
          <w:rFonts w:ascii="GHEA Grapalat" w:hAnsi="GHEA Grapalat"/>
          <w:sz w:val="20"/>
          <w:lang w:val="hy-AM"/>
        </w:rPr>
        <w:t>1)</w:t>
      </w:r>
      <w:r>
        <w:rPr>
          <w:rFonts w:ascii="GHEA Grapalat" w:hAnsi="GHEA Grapalat"/>
          <w:sz w:val="20"/>
          <w:lang w:val="pt-BR"/>
        </w:rPr>
        <w:t xml:space="preserve"> Վաճառ</w:t>
      </w:r>
      <w:r>
        <w:rPr>
          <w:rFonts w:ascii="GHEA Grapalat" w:hAnsi="GHEA Grapalat"/>
          <w:sz w:val="20"/>
          <w:lang w:val="hy-AM"/>
        </w:rPr>
        <w:t>ողը</w:t>
      </w:r>
      <w:r>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375C2D" w:rsidRDefault="00375C2D" w:rsidP="00375C2D">
      <w:pPr>
        <w:tabs>
          <w:tab w:val="left" w:pos="1276"/>
        </w:tabs>
        <w:ind w:firstLine="720"/>
        <w:jc w:val="both"/>
        <w:rPr>
          <w:rFonts w:ascii="GHEA Grapalat" w:hAnsi="GHEA Grapalat"/>
          <w:sz w:val="20"/>
          <w:lang w:val="pt-BR"/>
        </w:rPr>
      </w:pPr>
      <w:r>
        <w:rPr>
          <w:rFonts w:ascii="GHEA Grapalat" w:hAnsi="GHEA Grapalat"/>
          <w:sz w:val="20"/>
          <w:lang w:val="pt-BR"/>
        </w:rPr>
        <w:t>2) պայմանագրի կատարման ընթացքում գործակալի փոփոխման դեպքում Վաճառ</w:t>
      </w:r>
      <w:r>
        <w:rPr>
          <w:rFonts w:ascii="GHEA Grapalat" w:hAnsi="GHEA Grapalat"/>
          <w:sz w:val="20"/>
          <w:lang w:val="hy-AM"/>
        </w:rPr>
        <w:t>ող</w:t>
      </w:r>
      <w:r>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22</w:t>
      </w:r>
      <w:r>
        <w:rPr>
          <w:rStyle w:val="aff2"/>
          <w:rFonts w:ascii="GHEA Grapalat" w:hAnsi="GHEA Grapalat"/>
          <w:color w:val="FFFFFF"/>
          <w:sz w:val="20"/>
          <w:lang w:val="pt-BR"/>
        </w:rPr>
        <w:footnoteReference w:id="10"/>
      </w:r>
    </w:p>
    <w:p w:rsidR="00375C2D" w:rsidRDefault="00375C2D" w:rsidP="00375C2D">
      <w:pPr>
        <w:tabs>
          <w:tab w:val="left" w:pos="1276"/>
        </w:tabs>
        <w:ind w:firstLine="720"/>
        <w:jc w:val="both"/>
        <w:rPr>
          <w:rFonts w:ascii="GHEA Grapalat" w:hAnsi="GHEA Grapalat"/>
          <w:sz w:val="20"/>
          <w:lang w:val="pt-BR"/>
        </w:rPr>
      </w:pPr>
      <w:r>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Pr>
          <w:rStyle w:val="aff2"/>
          <w:rFonts w:ascii="GHEA Grapalat" w:hAnsi="GHEA Grapalat"/>
          <w:color w:val="FFFFFF"/>
          <w:sz w:val="20"/>
          <w:lang w:val="pt-BR"/>
        </w:rPr>
        <w:footnoteReference w:id="11"/>
      </w:r>
    </w:p>
    <w:p w:rsidR="00375C2D" w:rsidRDefault="00375C2D" w:rsidP="00375C2D">
      <w:pPr>
        <w:tabs>
          <w:tab w:val="left" w:pos="1276"/>
        </w:tabs>
        <w:ind w:firstLine="720"/>
        <w:jc w:val="both"/>
        <w:rPr>
          <w:rFonts w:ascii="GHEA Grapalat" w:hAnsi="GHEA Grapalat"/>
          <w:sz w:val="20"/>
          <w:lang w:val="pt-BR"/>
        </w:rPr>
      </w:pPr>
      <w:r>
        <w:rPr>
          <w:rFonts w:ascii="GHEA Grapalat" w:hAnsi="GHEA Grapalat" w:cs="Times Armenian"/>
          <w:sz w:val="20"/>
          <w:lang w:val="pt-BR"/>
        </w:rPr>
        <w:t>8</w:t>
      </w:r>
      <w:r>
        <w:rPr>
          <w:rFonts w:ascii="GHEA Grapalat" w:hAnsi="GHEA Grapalat" w:cs="Times Armenian"/>
          <w:sz w:val="20"/>
          <w:lang w:val="hy-AM"/>
        </w:rPr>
        <w:t>.</w:t>
      </w:r>
      <w:r>
        <w:rPr>
          <w:rFonts w:ascii="GHEA Grapalat" w:hAnsi="GHEA Grapalat" w:cs="Times Armenian"/>
          <w:sz w:val="20"/>
          <w:lang w:val="pt-BR"/>
        </w:rPr>
        <w:t>8</w:t>
      </w:r>
      <w:r>
        <w:rPr>
          <w:rFonts w:ascii="GHEA Grapalat" w:hAnsi="GHEA Grapalat" w:cs="Times Armenian"/>
          <w:sz w:val="20"/>
          <w:lang w:val="hy-AM"/>
        </w:rPr>
        <w:t xml:space="preserve"> Ա</w:t>
      </w:r>
      <w:r>
        <w:rPr>
          <w:rFonts w:ascii="GHEA Grapalat" w:hAnsi="GHEA Grapalat" w:cs="Times Armenian"/>
          <w:sz w:val="20"/>
        </w:rPr>
        <w:t>պր</w:t>
      </w:r>
      <w:r>
        <w:rPr>
          <w:rFonts w:ascii="GHEA Grapalat" w:hAnsi="GHEA Grapalat" w:cs="Times Armenian"/>
          <w:sz w:val="20"/>
          <w:lang w:val="hy-AM"/>
        </w:rPr>
        <w:t xml:space="preserve">անքի </w:t>
      </w:r>
      <w:r>
        <w:rPr>
          <w:rFonts w:ascii="GHEA Grapalat" w:hAnsi="GHEA Grapalat" w:cs="Times Armenian"/>
          <w:sz w:val="20"/>
        </w:rPr>
        <w:t>մատա</w:t>
      </w:r>
      <w:r>
        <w:rPr>
          <w:rFonts w:ascii="GHEA Grapalat" w:hAnsi="GHEA Grapalat" w:cs="Sylfaen"/>
          <w:sz w:val="20"/>
          <w:lang w:val="hy-AM"/>
        </w:rPr>
        <w:t>կա</w:t>
      </w:r>
      <w:r>
        <w:rPr>
          <w:rFonts w:ascii="GHEA Grapalat" w:hAnsi="GHEA Grapalat" w:cs="Sylfaen"/>
          <w:sz w:val="20"/>
        </w:rPr>
        <w:t>ր</w:t>
      </w:r>
      <w:r>
        <w:rPr>
          <w:rFonts w:ascii="GHEA Grapalat" w:hAnsi="GHEA Grapalat" w:cs="Sylfaen"/>
          <w:sz w:val="20"/>
          <w:lang w:val="hy-AM"/>
        </w:rPr>
        <w:t>արման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Sylfaen"/>
          <w:sz w:val="20"/>
          <w:lang w:val="hy-AM"/>
        </w:rPr>
        <w:t>մինչև</w:t>
      </w:r>
      <w:r>
        <w:rPr>
          <w:rFonts w:ascii="GHEA Grapalat" w:hAnsi="GHEA Grapalat" w:cs="Times Armenian"/>
          <w:sz w:val="20"/>
          <w:lang w:val="hy-AM"/>
        </w:rPr>
        <w:t xml:space="preserve"> </w:t>
      </w:r>
      <w:r>
        <w:rPr>
          <w:rFonts w:ascii="GHEA Grapalat" w:hAnsi="GHEA Grapalat" w:cs="Times Armenian"/>
          <w:sz w:val="20"/>
        </w:rPr>
        <w:t>պ</w:t>
      </w:r>
      <w:r>
        <w:rPr>
          <w:rFonts w:ascii="GHEA Grapalat" w:hAnsi="GHEA Grapalat" w:cs="Times Armenian"/>
          <w:sz w:val="20"/>
          <w:lang w:val="hy-AM"/>
        </w:rPr>
        <w:t xml:space="preserve">այմանագրով </w:t>
      </w:r>
      <w:r>
        <w:rPr>
          <w:rFonts w:ascii="GHEA Grapalat" w:hAnsi="GHEA Grapalat" w:cs="Sylfaen"/>
          <w:sz w:val="20"/>
          <w:lang w:val="hy-AM"/>
        </w:rPr>
        <w:t>այդ</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լրանալը</w:t>
      </w:r>
      <w:r>
        <w:rPr>
          <w:rFonts w:ascii="GHEA Grapalat" w:hAnsi="GHEA Grapalat" w:cs="Sylfaen"/>
          <w:sz w:val="20"/>
          <w:lang w:val="pt-BR"/>
        </w:rPr>
        <w:t>`</w:t>
      </w:r>
      <w:r>
        <w:rPr>
          <w:rFonts w:ascii="GHEA Grapalat" w:hAnsi="GHEA Grapalat" w:cs="Times Armenian"/>
          <w:sz w:val="20"/>
          <w:lang w:val="hy-AM"/>
        </w:rPr>
        <w:t xml:space="preserve"> </w:t>
      </w:r>
      <w:r>
        <w:rPr>
          <w:rFonts w:ascii="GHEA Grapalat" w:hAnsi="GHEA Grapalat" w:cs="Times Armenian"/>
          <w:sz w:val="20"/>
        </w:rPr>
        <w:t>Վաճառողի</w:t>
      </w:r>
      <w:r>
        <w:rPr>
          <w:rFonts w:ascii="GHEA Grapalat" w:hAnsi="GHEA Grapalat" w:cs="Times Armenian"/>
          <w:sz w:val="20"/>
          <w:lang w:val="pt-BR"/>
        </w:rPr>
        <w:t xml:space="preserve"> </w:t>
      </w:r>
      <w:r>
        <w:rPr>
          <w:rFonts w:ascii="GHEA Grapalat" w:hAnsi="GHEA Grapalat" w:cs="Sylfaen"/>
          <w:sz w:val="20"/>
          <w:lang w:val="hy-AM"/>
        </w:rPr>
        <w:t>առաջարկության</w:t>
      </w:r>
      <w:r>
        <w:rPr>
          <w:rFonts w:ascii="GHEA Grapalat" w:hAnsi="GHEA Grapalat" w:cs="Times Armenian"/>
          <w:sz w:val="20"/>
          <w:lang w:val="hy-AM"/>
        </w:rPr>
        <w:t xml:space="preserve"> </w:t>
      </w:r>
      <w:r>
        <w:rPr>
          <w:rFonts w:ascii="GHEA Grapalat" w:hAnsi="GHEA Grapalat" w:cs="Sylfaen"/>
          <w:sz w:val="20"/>
          <w:lang w:val="hy-AM"/>
        </w:rPr>
        <w:t>առկայության</w:t>
      </w:r>
      <w:r>
        <w:rPr>
          <w:rFonts w:ascii="GHEA Grapalat" w:hAnsi="GHEA Grapalat" w:cs="Times Armenian"/>
          <w:sz w:val="20"/>
          <w:lang w:val="hy-AM"/>
        </w:rPr>
        <w:t xml:space="preserve"> </w:t>
      </w:r>
      <w:r>
        <w:rPr>
          <w:rFonts w:ascii="GHEA Grapalat" w:hAnsi="GHEA Grapalat" w:cs="Sylfaen"/>
          <w:sz w:val="20"/>
          <w:lang w:val="hy-AM"/>
        </w:rPr>
        <w:t>դեպքում</w:t>
      </w:r>
      <w:r>
        <w:rPr>
          <w:rFonts w:ascii="GHEA Grapalat" w:hAnsi="GHEA Grapalat" w:cs="Times Armenian"/>
          <w:sz w:val="20"/>
          <w:lang w:val="pt-BR"/>
        </w:rPr>
        <w:t>,</w:t>
      </w:r>
      <w:r>
        <w:rPr>
          <w:rFonts w:ascii="GHEA Grapalat" w:hAnsi="GHEA Grapalat" w:cs="Times Armenian"/>
          <w:sz w:val="20"/>
          <w:lang w:val="hy-AM"/>
        </w:rPr>
        <w:t xml:space="preserve"> </w:t>
      </w:r>
      <w:r>
        <w:rPr>
          <w:rFonts w:ascii="GHEA Grapalat" w:hAnsi="GHEA Grapalat" w:cs="Sylfaen"/>
          <w:sz w:val="20"/>
          <w:lang w:val="hy-AM"/>
        </w:rPr>
        <w:t>պայմանով</w:t>
      </w:r>
      <w:r>
        <w:rPr>
          <w:rFonts w:ascii="GHEA Grapalat" w:hAnsi="GHEA Grapalat" w:cs="Times Armenian"/>
          <w:sz w:val="20"/>
          <w:lang w:val="hy-AM"/>
        </w:rPr>
        <w:t xml:space="preserve">, </w:t>
      </w:r>
      <w:r>
        <w:rPr>
          <w:rFonts w:ascii="GHEA Grapalat" w:hAnsi="GHEA Grapalat" w:cs="Sylfaen"/>
          <w:sz w:val="20"/>
          <w:lang w:val="hy-AM"/>
        </w:rPr>
        <w:t>որ</w:t>
      </w:r>
      <w:r>
        <w:rPr>
          <w:rFonts w:ascii="GHEA Grapalat" w:hAnsi="GHEA Grapalat"/>
          <w:sz w:val="20"/>
          <w:lang w:val="hy-AM"/>
        </w:rPr>
        <w:t xml:space="preserve"> </w:t>
      </w:r>
      <w:r>
        <w:rPr>
          <w:rFonts w:ascii="GHEA Grapalat" w:hAnsi="GHEA Grapalat"/>
          <w:sz w:val="20"/>
        </w:rPr>
        <w:t>Գնորդ</w:t>
      </w:r>
      <w:r>
        <w:rPr>
          <w:rFonts w:ascii="GHEA Grapalat" w:hAnsi="GHEA Grapalat"/>
          <w:sz w:val="20"/>
          <w:lang w:val="hy-AM"/>
        </w:rPr>
        <w:t>ի</w:t>
      </w:r>
      <w:r>
        <w:rPr>
          <w:rFonts w:ascii="GHEA Grapalat" w:hAnsi="GHEA Grapalat" w:cs="Times Armenian"/>
          <w:sz w:val="20"/>
          <w:lang w:val="hy-AM"/>
        </w:rPr>
        <w:t xml:space="preserve"> </w:t>
      </w:r>
      <w:r>
        <w:rPr>
          <w:rFonts w:ascii="GHEA Grapalat" w:hAnsi="GHEA Grapalat" w:cs="Sylfaen"/>
          <w:sz w:val="20"/>
          <w:lang w:val="hy-AM"/>
        </w:rPr>
        <w:t>մոտ</w:t>
      </w:r>
      <w:r>
        <w:rPr>
          <w:rFonts w:ascii="GHEA Grapalat" w:hAnsi="GHEA Grapalat" w:cs="Times Armenian"/>
          <w:sz w:val="20"/>
          <w:lang w:val="hy-AM"/>
        </w:rPr>
        <w:t xml:space="preserve"> </w:t>
      </w:r>
      <w:r>
        <w:rPr>
          <w:rFonts w:ascii="GHEA Grapalat" w:hAnsi="GHEA Grapalat" w:cs="Sylfaen"/>
          <w:sz w:val="20"/>
          <w:lang w:val="hy-AM"/>
        </w:rPr>
        <w:t>չի</w:t>
      </w:r>
      <w:r>
        <w:rPr>
          <w:rFonts w:ascii="GHEA Grapalat" w:hAnsi="GHEA Grapalat" w:cs="Times Armenian"/>
          <w:sz w:val="20"/>
          <w:lang w:val="hy-AM"/>
        </w:rPr>
        <w:t xml:space="preserve"> </w:t>
      </w:r>
      <w:r>
        <w:rPr>
          <w:rFonts w:ascii="GHEA Grapalat" w:hAnsi="GHEA Grapalat" w:cs="Sylfaen"/>
          <w:sz w:val="20"/>
          <w:lang w:val="hy-AM"/>
        </w:rPr>
        <w:t>վերացել</w:t>
      </w:r>
      <w:r>
        <w:rPr>
          <w:rFonts w:ascii="GHEA Grapalat" w:hAnsi="GHEA Grapalat" w:cs="Times Armenian"/>
          <w:sz w:val="20"/>
          <w:lang w:val="hy-AM"/>
        </w:rPr>
        <w:t xml:space="preserve"> </w:t>
      </w:r>
      <w:r>
        <w:rPr>
          <w:rFonts w:ascii="GHEA Grapalat" w:hAnsi="GHEA Grapalat" w:cs="Times Armenian"/>
          <w:sz w:val="20"/>
        </w:rPr>
        <w:t>ապրանքի</w:t>
      </w:r>
      <w:r>
        <w:rPr>
          <w:rFonts w:ascii="GHEA Grapalat" w:hAnsi="GHEA Grapalat" w:cs="Times Armenian"/>
          <w:sz w:val="20"/>
          <w:lang w:val="pt-BR"/>
        </w:rPr>
        <w:t xml:space="preserve"> </w:t>
      </w:r>
      <w:r>
        <w:rPr>
          <w:rFonts w:ascii="GHEA Grapalat" w:hAnsi="GHEA Grapalat" w:cs="Sylfaen"/>
          <w:sz w:val="20"/>
          <w:lang w:val="hy-AM"/>
        </w:rPr>
        <w:t>օգտագործման</w:t>
      </w:r>
      <w:r>
        <w:rPr>
          <w:rFonts w:ascii="GHEA Grapalat" w:hAnsi="GHEA Grapalat" w:cs="Times Armenian"/>
          <w:sz w:val="20"/>
          <w:lang w:val="hy-AM"/>
        </w:rPr>
        <w:t xml:space="preserve"> </w:t>
      </w:r>
      <w:r>
        <w:rPr>
          <w:rFonts w:ascii="GHEA Grapalat" w:hAnsi="GHEA Grapalat" w:cs="Sylfaen"/>
          <w:sz w:val="20"/>
          <w:lang w:val="hy-AM"/>
        </w:rPr>
        <w:t>պահանջը</w:t>
      </w:r>
      <w:r>
        <w:rPr>
          <w:rFonts w:ascii="GHEA Grapalat" w:hAnsi="GHEA Grapalat" w:cs="Sylfaen"/>
          <w:sz w:val="20"/>
          <w:lang w:val="pt-BR"/>
        </w:rPr>
        <w:t xml:space="preserve">, </w:t>
      </w:r>
      <w:r>
        <w:rPr>
          <w:rFonts w:ascii="GHEA Grapalat" w:hAnsi="GHEA Grapalat" w:cs="Sylfaen"/>
          <w:sz w:val="20"/>
        </w:rPr>
        <w:t>իսկ</w:t>
      </w:r>
      <w:r>
        <w:rPr>
          <w:rFonts w:ascii="GHEA Grapalat" w:hAnsi="GHEA Grapalat" w:cs="Sylfaen"/>
          <w:sz w:val="20"/>
          <w:lang w:val="pt-BR"/>
        </w:rPr>
        <w:t xml:space="preserve"> </w:t>
      </w:r>
      <w:r>
        <w:rPr>
          <w:rFonts w:ascii="GHEA Grapalat" w:hAnsi="GHEA Grapalat" w:cs="Sylfaen"/>
          <w:sz w:val="20"/>
        </w:rPr>
        <w:t>Վաճառողի</w:t>
      </w:r>
      <w:r>
        <w:rPr>
          <w:rFonts w:ascii="GHEA Grapalat" w:hAnsi="GHEA Grapalat" w:cs="Sylfaen"/>
          <w:sz w:val="20"/>
          <w:lang w:val="pt-BR"/>
        </w:rPr>
        <w:t xml:space="preserve"> </w:t>
      </w:r>
      <w:r>
        <w:rPr>
          <w:rFonts w:ascii="GHEA Grapalat" w:hAnsi="GHEA Grapalat" w:cs="Sylfaen"/>
          <w:sz w:val="20"/>
        </w:rPr>
        <w:t>առաջարկությունը</w:t>
      </w:r>
      <w:r>
        <w:rPr>
          <w:rFonts w:ascii="GHEA Grapalat" w:hAnsi="GHEA Grapalat" w:cs="Sylfaen"/>
          <w:sz w:val="20"/>
          <w:lang w:val="pt-BR"/>
        </w:rPr>
        <w:t xml:space="preserve"> </w:t>
      </w:r>
      <w:r>
        <w:rPr>
          <w:rFonts w:ascii="GHEA Grapalat" w:hAnsi="GHEA Grapalat" w:cs="Sylfaen"/>
          <w:sz w:val="20"/>
        </w:rPr>
        <w:t>ներկայացվել</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ուշ</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ի</w:t>
      </w:r>
      <w:r>
        <w:rPr>
          <w:rFonts w:ascii="GHEA Grapalat" w:hAnsi="GHEA Grapalat" w:cs="Sylfaen"/>
          <w:sz w:val="20"/>
          <w:lang w:val="pt-BR"/>
        </w:rPr>
        <w:t xml:space="preserve"> </w:t>
      </w:r>
      <w:r>
        <w:rPr>
          <w:rFonts w:ascii="GHEA Grapalat" w:hAnsi="GHEA Grapalat" w:cs="Sylfaen"/>
          <w:sz w:val="20"/>
        </w:rPr>
        <w:t>սկզբանե</w:t>
      </w:r>
      <w:r>
        <w:rPr>
          <w:rFonts w:ascii="GHEA Grapalat" w:hAnsi="GHEA Grapalat" w:cs="Sylfaen"/>
          <w:sz w:val="20"/>
          <w:lang w:val="pt-BR"/>
        </w:rPr>
        <w:t xml:space="preserve"> </w:t>
      </w:r>
      <w:r>
        <w:rPr>
          <w:rFonts w:ascii="GHEA Grapalat" w:hAnsi="GHEA Grapalat" w:cs="Sylfaen"/>
          <w:sz w:val="20"/>
        </w:rPr>
        <w:t>մատակարարման</w:t>
      </w:r>
      <w:r>
        <w:rPr>
          <w:rFonts w:ascii="GHEA Grapalat" w:hAnsi="GHEA Grapalat" w:cs="Sylfaen"/>
          <w:sz w:val="20"/>
          <w:lang w:val="pt-BR"/>
        </w:rPr>
        <w:t xml:space="preserve"> </w:t>
      </w:r>
      <w:r>
        <w:rPr>
          <w:rFonts w:ascii="GHEA Grapalat" w:hAnsi="GHEA Grapalat" w:cs="Sylfaen"/>
          <w:sz w:val="20"/>
        </w:rPr>
        <w:t>համար</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ժամկետը</w:t>
      </w:r>
      <w:r>
        <w:rPr>
          <w:rFonts w:ascii="GHEA Grapalat" w:hAnsi="GHEA Grapalat" w:cs="Sylfaen"/>
          <w:sz w:val="20"/>
          <w:lang w:val="pt-BR"/>
        </w:rPr>
        <w:t xml:space="preserve"> </w:t>
      </w:r>
      <w:r>
        <w:rPr>
          <w:rFonts w:ascii="GHEA Grapalat" w:hAnsi="GHEA Grapalat" w:cs="Sylfaen"/>
          <w:sz w:val="20"/>
        </w:rPr>
        <w:t>լրանալուց</w:t>
      </w:r>
      <w:r>
        <w:rPr>
          <w:rFonts w:ascii="GHEA Grapalat" w:hAnsi="GHEA Grapalat" w:cs="Sylfaen"/>
          <w:sz w:val="20"/>
          <w:lang w:val="pt-BR"/>
        </w:rPr>
        <w:t xml:space="preserve"> </w:t>
      </w:r>
      <w:r>
        <w:rPr>
          <w:rFonts w:ascii="GHEA Grapalat" w:hAnsi="GHEA Grapalat" w:cs="Sylfaen"/>
          <w:sz w:val="20"/>
        </w:rPr>
        <w:t>առնվազն</w:t>
      </w:r>
      <w:r>
        <w:rPr>
          <w:rFonts w:ascii="GHEA Grapalat" w:hAnsi="GHEA Grapalat" w:cs="Sylfaen"/>
          <w:sz w:val="20"/>
          <w:lang w:val="pt-BR"/>
        </w:rPr>
        <w:t xml:space="preserve"> 5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w:t>
      </w:r>
      <w:r>
        <w:rPr>
          <w:rFonts w:ascii="GHEA Grapalat" w:hAnsi="GHEA Grapalat" w:cs="Sylfaen"/>
          <w:sz w:val="20"/>
          <w:lang w:val="pt-BR"/>
        </w:rPr>
        <w:t xml:space="preserve"> </w:t>
      </w:r>
      <w:r>
        <w:rPr>
          <w:rFonts w:ascii="GHEA Grapalat" w:hAnsi="GHEA Grapalat" w:cs="Sylfaen"/>
          <w:sz w:val="20"/>
        </w:rPr>
        <w:t>առաջ</w:t>
      </w:r>
      <w:r>
        <w:rPr>
          <w:rFonts w:ascii="GHEA Grapalat" w:hAnsi="GHEA Grapalat" w:cs="Sylfaen"/>
          <w:sz w:val="20"/>
          <w:lang w:val="pt-BR"/>
        </w:rPr>
        <w:t>: Ընդ որում սույն կետով սահմանված դեպքում ապրա</w:t>
      </w:r>
      <w:r>
        <w:rPr>
          <w:rFonts w:ascii="GHEA Grapalat" w:hAnsi="GHEA Grapalat" w:cs="Times Armenian"/>
          <w:sz w:val="20"/>
          <w:lang w:val="hy-AM"/>
        </w:rPr>
        <w:t xml:space="preserve">նքի </w:t>
      </w:r>
      <w:r>
        <w:rPr>
          <w:rFonts w:ascii="GHEA Grapalat" w:hAnsi="GHEA Grapalat" w:cs="Times Armenian"/>
          <w:sz w:val="20"/>
        </w:rPr>
        <w:t>մատակարա</w:t>
      </w:r>
      <w:r>
        <w:rPr>
          <w:rFonts w:ascii="GHEA Grapalat" w:hAnsi="GHEA Grapalat" w:cs="Sylfaen"/>
          <w:sz w:val="20"/>
          <w:lang w:val="hy-AM"/>
        </w:rPr>
        <w:t>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Times Armenian"/>
          <w:sz w:val="20"/>
        </w:rPr>
        <w:t>մեկ</w:t>
      </w:r>
      <w:r>
        <w:rPr>
          <w:rFonts w:ascii="GHEA Grapalat" w:hAnsi="GHEA Grapalat" w:cs="Times Armenian"/>
          <w:sz w:val="20"/>
          <w:lang w:val="pt-BR"/>
        </w:rPr>
        <w:t xml:space="preserve"> </w:t>
      </w:r>
      <w:r>
        <w:rPr>
          <w:rFonts w:ascii="GHEA Grapalat" w:hAnsi="GHEA Grapalat" w:cs="Times Armenian"/>
          <w:sz w:val="20"/>
        </w:rPr>
        <w:t>անգամ</w:t>
      </w:r>
      <w:r>
        <w:rPr>
          <w:rFonts w:ascii="GHEA Grapalat" w:hAnsi="GHEA Grapalat" w:cs="Times Armenian"/>
          <w:sz w:val="20"/>
          <w:lang w:val="pt-BR"/>
        </w:rPr>
        <w:t xml:space="preserve"> </w:t>
      </w:r>
      <w:r>
        <w:rPr>
          <w:rFonts w:ascii="GHEA Grapalat" w:hAnsi="GHEA Grapalat" w:cs="Sylfaen"/>
          <w:sz w:val="20"/>
          <w:lang w:val="hy-AM"/>
        </w:rPr>
        <w:t>մինչև</w:t>
      </w:r>
      <w:r>
        <w:rPr>
          <w:rFonts w:ascii="GHEA Grapalat" w:hAnsi="GHEA Grapalat" w:cs="Sylfaen"/>
          <w:sz w:val="20"/>
          <w:lang w:val="pt-BR"/>
        </w:rPr>
        <w:t xml:space="preserve"> 30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օրով</w:t>
      </w:r>
      <w:r>
        <w:rPr>
          <w:rFonts w:ascii="GHEA Grapalat" w:hAnsi="GHEA Grapalat" w:cs="Sylfaen"/>
          <w:sz w:val="20"/>
          <w:lang w:val="pt-BR"/>
        </w:rPr>
        <w:t xml:space="preserve">, </w:t>
      </w:r>
      <w:r>
        <w:rPr>
          <w:rFonts w:ascii="GHEA Grapalat" w:hAnsi="GHEA Grapalat" w:cs="Sylfaen"/>
          <w:sz w:val="20"/>
        </w:rPr>
        <w:t>բայց</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ավել</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ժամկետն</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w:t>
      </w:r>
    </w:p>
    <w:p w:rsidR="00375C2D" w:rsidRDefault="00375C2D" w:rsidP="00375C2D">
      <w:pPr>
        <w:tabs>
          <w:tab w:val="left" w:pos="720"/>
        </w:tabs>
        <w:jc w:val="both"/>
        <w:rPr>
          <w:rFonts w:ascii="GHEA Grapalat" w:hAnsi="GHEA Grapalat"/>
          <w:sz w:val="20"/>
          <w:lang w:val="hy-AM"/>
        </w:rPr>
      </w:pPr>
      <w:r>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375C2D" w:rsidRDefault="00375C2D" w:rsidP="00375C2D">
      <w:pPr>
        <w:tabs>
          <w:tab w:val="num" w:pos="0"/>
          <w:tab w:val="left" w:pos="720"/>
          <w:tab w:val="num" w:pos="900"/>
        </w:tabs>
        <w:jc w:val="both"/>
        <w:rPr>
          <w:rFonts w:ascii="GHEA Grapalat" w:hAnsi="GHEA Grapalat"/>
          <w:sz w:val="20"/>
          <w:lang w:val="hy-AM"/>
        </w:rPr>
      </w:pPr>
      <w:r>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375C2D" w:rsidRDefault="00375C2D" w:rsidP="00375C2D">
      <w:pPr>
        <w:ind w:firstLine="567"/>
        <w:jc w:val="both"/>
        <w:rPr>
          <w:rFonts w:ascii="GHEA Grapalat" w:hAnsi="GHEA Grapalat"/>
          <w:sz w:val="20"/>
          <w:szCs w:val="20"/>
          <w:lang w:val="hy-AM" w:eastAsia="ru-RU"/>
        </w:rPr>
      </w:pPr>
      <w:r>
        <w:rPr>
          <w:rFonts w:ascii="GHEA Grapalat" w:hAnsi="GHEA Grapalat"/>
          <w:sz w:val="20"/>
          <w:lang w:val="hy-AM"/>
        </w:rPr>
        <w:tab/>
        <w:t>8.10 Պ</w:t>
      </w:r>
      <w:r>
        <w:rPr>
          <w:rFonts w:ascii="GHEA Grapalat" w:hAnsi="GHEA Grapalat"/>
          <w:spacing w:val="-4"/>
          <w:sz w:val="20"/>
          <w:szCs w:val="20"/>
          <w:lang w:val="hy-AM" w:eastAsia="ru-RU"/>
        </w:rPr>
        <w:t xml:space="preserve">այմանագիրը չի </w:t>
      </w:r>
      <w:r>
        <w:rPr>
          <w:rFonts w:ascii="GHEA Grapalat" w:hAnsi="GHEA Grapalat"/>
          <w:sz w:val="20"/>
          <w:szCs w:val="20"/>
          <w:lang w:val="hy-AM" w:eastAsia="ru-RU"/>
        </w:rPr>
        <w:t>կարող փոփոխվել կողմերի պարտա</w:t>
      </w:r>
      <w:r>
        <w:rPr>
          <w:rFonts w:ascii="GHEA Grapalat" w:hAnsi="GHEA Grapalat"/>
          <w:sz w:val="20"/>
          <w:szCs w:val="20"/>
          <w:lang w:val="hy-AM" w:eastAsia="ru-RU"/>
        </w:rPr>
        <w:softHyphen/>
        <w:t>վորու</w:t>
      </w:r>
      <w:r>
        <w:rPr>
          <w:rFonts w:ascii="GHEA Grapalat" w:hAnsi="GHEA Grapalat"/>
          <w:sz w:val="20"/>
          <w:szCs w:val="20"/>
          <w:lang w:val="hy-AM" w:eastAsia="ru-RU"/>
        </w:rPr>
        <w:softHyphen/>
        <w:t xml:space="preserve">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375C2D" w:rsidRDefault="00375C2D" w:rsidP="00375C2D">
      <w:pPr>
        <w:ind w:firstLine="567"/>
        <w:jc w:val="both"/>
        <w:rPr>
          <w:rFonts w:ascii="GHEA Grapalat" w:hAnsi="GHEA Grapalat"/>
          <w:sz w:val="20"/>
          <w:szCs w:val="20"/>
          <w:lang w:val="hy-AM" w:eastAsia="ru-RU"/>
        </w:rPr>
      </w:pPr>
      <w:r>
        <w:rPr>
          <w:rFonts w:ascii="GHEA Grapalat" w:hAnsi="GHEA Grapalat"/>
          <w:sz w:val="20"/>
          <w:szCs w:val="20"/>
          <w:lang w:val="hy-AM" w:eastAsia="ru-RU"/>
        </w:rPr>
        <w:tab/>
        <w:t>8.11 Վաճառողի  կողմից ստանձնած պարտավորությունները չկատա</w:t>
      </w:r>
      <w:r>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1" w:name="_Hlk23253914"/>
      <w:r>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21"/>
      <w:r>
        <w:rPr>
          <w:rFonts w:ascii="GHEA Grapalat" w:hAnsi="GHEA Grapalat"/>
          <w:sz w:val="20"/>
          <w:szCs w:val="20"/>
          <w:lang w:val="hy-AM" w:eastAsia="ru-RU"/>
        </w:rPr>
        <w:t xml:space="preserve">   8.12</w:t>
      </w:r>
      <w:r>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375C2D" w:rsidRDefault="00375C2D" w:rsidP="00375C2D">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375C2D" w:rsidRDefault="00375C2D" w:rsidP="00375C2D">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375C2D" w:rsidRDefault="00375C2D" w:rsidP="00375C2D">
      <w:pPr>
        <w:ind w:firstLine="567"/>
        <w:jc w:val="both"/>
        <w:rPr>
          <w:rFonts w:ascii="GHEA Grapalat" w:hAnsi="GHEA Grapalat"/>
          <w:sz w:val="20"/>
          <w:szCs w:val="20"/>
          <w:lang w:val="hy-AM" w:eastAsia="ru-RU"/>
        </w:rPr>
      </w:pPr>
      <w:r>
        <w:rPr>
          <w:rFonts w:ascii="GHEA Grapalat" w:hAnsi="GHEA Grapalat"/>
          <w:sz w:val="20"/>
          <w:szCs w:val="20"/>
          <w:lang w:val="hy-AM" w:eastAsia="ru-RU"/>
        </w:rPr>
        <w:tab/>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Fonts w:ascii="GHEA Grapalat" w:hAnsi="GHEA Grapalat"/>
          <w:sz w:val="20"/>
          <w:szCs w:val="20"/>
          <w:vertAlign w:val="superscript"/>
          <w:lang w:val="hy-AM" w:eastAsia="ru-RU"/>
        </w:rPr>
        <w:t>24</w:t>
      </w:r>
      <w:r>
        <w:rPr>
          <w:rStyle w:val="aff2"/>
          <w:rFonts w:ascii="GHEA Grapalat" w:hAnsi="GHEA Grapalat"/>
          <w:color w:val="FFFFFF"/>
          <w:sz w:val="20"/>
          <w:szCs w:val="20"/>
          <w:lang w:val="hy-AM" w:eastAsia="ru-RU"/>
        </w:rPr>
        <w:footnoteReference w:id="12"/>
      </w:r>
    </w:p>
    <w:p w:rsidR="00375C2D" w:rsidRDefault="00375C2D" w:rsidP="00375C2D">
      <w:pPr>
        <w:tabs>
          <w:tab w:val="left" w:pos="1276"/>
        </w:tabs>
        <w:ind w:firstLine="720"/>
        <w:jc w:val="both"/>
        <w:rPr>
          <w:rFonts w:ascii="GHEA Grapalat" w:hAnsi="GHEA Grapalat" w:cs="Sylfaen"/>
          <w:sz w:val="20"/>
          <w:u w:val="single"/>
          <w:lang w:val="hy-AM"/>
        </w:rPr>
      </w:pPr>
    </w:p>
    <w:p w:rsidR="00375C2D" w:rsidRDefault="00375C2D" w:rsidP="00375C2D">
      <w:pPr>
        <w:ind w:firstLine="709"/>
        <w:jc w:val="both"/>
        <w:rPr>
          <w:rFonts w:ascii="GHEA Grapalat" w:hAnsi="GHEA Grapalat"/>
          <w:sz w:val="20"/>
          <w:lang w:val="hy-AM"/>
        </w:rPr>
      </w:pPr>
    </w:p>
    <w:p w:rsidR="00375C2D" w:rsidRDefault="00375C2D" w:rsidP="00375C2D">
      <w:pPr>
        <w:ind w:firstLine="709"/>
        <w:jc w:val="both"/>
        <w:rPr>
          <w:rFonts w:ascii="GHEA Grapalat" w:hAnsi="GHEA Grapalat"/>
          <w:b/>
          <w:sz w:val="20"/>
          <w:lang w:val="hy-AM"/>
        </w:rPr>
      </w:pPr>
      <w:r>
        <w:rPr>
          <w:rFonts w:ascii="GHEA Grapalat" w:hAnsi="GHEA Grapalat"/>
          <w:b/>
          <w:sz w:val="20"/>
          <w:lang w:val="hy-AM"/>
        </w:rPr>
        <w:t>10. Կողմերի հասցեները, բանկային վավերապայմանները և ստորագրությունները</w:t>
      </w:r>
    </w:p>
    <w:p w:rsidR="00375C2D" w:rsidRDefault="00375C2D" w:rsidP="00375C2D">
      <w:pPr>
        <w:ind w:firstLine="709"/>
        <w:jc w:val="both"/>
        <w:rPr>
          <w:rFonts w:ascii="GHEA Grapalat" w:hAnsi="GHEA Grapalat"/>
          <w:sz w:val="20"/>
          <w:lang w:val="hy-AM"/>
        </w:rPr>
      </w:pPr>
      <w:r>
        <w:rPr>
          <w:rFonts w:ascii="GHEA Grapalat" w:hAnsi="GHEA Grapalat"/>
          <w:sz w:val="20"/>
          <w:lang w:val="hy-AM"/>
        </w:rPr>
        <w:t xml:space="preserve"> </w:t>
      </w:r>
    </w:p>
    <w:p w:rsidR="00375C2D" w:rsidRDefault="00375C2D" w:rsidP="00375C2D">
      <w:pPr>
        <w:ind w:firstLine="709"/>
        <w:jc w:val="both"/>
        <w:rPr>
          <w:rFonts w:ascii="GHEA Grapalat" w:hAnsi="GHEA Grapalat"/>
          <w:sz w:val="20"/>
          <w:lang w:val="hy-AM"/>
        </w:rPr>
      </w:pPr>
    </w:p>
    <w:p w:rsidR="00375C2D" w:rsidRDefault="00375C2D" w:rsidP="00375C2D">
      <w:pPr>
        <w:ind w:firstLine="709"/>
        <w:jc w:val="both"/>
        <w:rPr>
          <w:rFonts w:ascii="GHEA Grapalat" w:hAnsi="GHEA Grapalat"/>
          <w:sz w:val="20"/>
          <w:lang w:val="hy-AM"/>
        </w:rPr>
      </w:pPr>
    </w:p>
    <w:tbl>
      <w:tblPr>
        <w:tblW w:w="9636" w:type="dxa"/>
        <w:tblInd w:w="409" w:type="dxa"/>
        <w:tblLayout w:type="fixed"/>
        <w:tblLook w:val="04A0" w:firstRow="1" w:lastRow="0" w:firstColumn="1" w:lastColumn="0" w:noHBand="0" w:noVBand="1"/>
      </w:tblPr>
      <w:tblGrid>
        <w:gridCol w:w="4377"/>
        <w:gridCol w:w="917"/>
        <w:gridCol w:w="4342"/>
      </w:tblGrid>
      <w:tr w:rsidR="00375C2D" w:rsidTr="001714EB">
        <w:tc>
          <w:tcPr>
            <w:tcW w:w="4377" w:type="dxa"/>
          </w:tcPr>
          <w:p w:rsidR="00375C2D" w:rsidRDefault="00375C2D">
            <w:pPr>
              <w:jc w:val="center"/>
              <w:rPr>
                <w:rFonts w:ascii="GHEA Grapalat" w:hAnsi="GHEA Grapalat" w:cs="Sylfaen"/>
                <w:b/>
                <w:bCs/>
                <w:lang w:val="nb-NO"/>
              </w:rPr>
            </w:pPr>
            <w:r>
              <w:rPr>
                <w:rFonts w:ascii="GHEA Grapalat" w:hAnsi="GHEA Grapalat" w:cs="Sylfaen"/>
                <w:b/>
                <w:bCs/>
                <w:lang w:val="nb-NO"/>
              </w:rPr>
              <w:t>ԳՆՈՐԴ</w:t>
            </w:r>
          </w:p>
          <w:p w:rsidR="001714EB" w:rsidRPr="0014633C" w:rsidRDefault="001714EB" w:rsidP="001714EB">
            <w:pPr>
              <w:jc w:val="center"/>
              <w:rPr>
                <w:rFonts w:ascii="Arial LatArm" w:hAnsi="Arial LatArm" w:cs="Sylfaen"/>
                <w:color w:val="000000"/>
                <w:sz w:val="20"/>
                <w:szCs w:val="20"/>
                <w:lang w:val="hy-AM"/>
              </w:rPr>
            </w:pPr>
            <w:r w:rsidRPr="0014633C">
              <w:rPr>
                <w:rFonts w:ascii="Arial LatArm" w:hAnsi="Arial LatArm" w:cs="Sylfaen"/>
                <w:color w:val="000000"/>
                <w:sz w:val="20"/>
                <w:szCs w:val="20"/>
                <w:lang w:val="hy-AM"/>
              </w:rPr>
              <w:t xml:space="preserve">&lt;&lt; </w:t>
            </w:r>
            <w:r w:rsidRPr="0014633C">
              <w:rPr>
                <w:rFonts w:ascii="Sylfaen" w:hAnsi="Sylfaen" w:cs="Sylfaen"/>
                <w:color w:val="000000"/>
                <w:sz w:val="20"/>
                <w:szCs w:val="20"/>
                <w:lang w:val="hy-AM"/>
              </w:rPr>
              <w:t>Սայաթ</w:t>
            </w:r>
            <w:r w:rsidRPr="0014633C">
              <w:rPr>
                <w:rFonts w:ascii="Arial LatArm" w:hAnsi="Arial LatArm" w:cs="Sylfaen"/>
                <w:color w:val="000000"/>
                <w:sz w:val="20"/>
                <w:szCs w:val="20"/>
                <w:lang w:val="hy-AM"/>
              </w:rPr>
              <w:t>-</w:t>
            </w:r>
            <w:r w:rsidRPr="0014633C">
              <w:rPr>
                <w:rFonts w:ascii="Sylfaen" w:hAnsi="Sylfaen" w:cs="Sylfaen"/>
                <w:color w:val="000000"/>
                <w:sz w:val="20"/>
                <w:szCs w:val="20"/>
                <w:lang w:val="hy-AM"/>
              </w:rPr>
              <w:t>Նովա</w:t>
            </w:r>
            <w:r w:rsidRPr="0014633C">
              <w:rPr>
                <w:rFonts w:ascii="Arial LatArm" w:hAnsi="Arial LatArm" w:cs="Sylfaen"/>
                <w:color w:val="000000"/>
                <w:sz w:val="20"/>
                <w:szCs w:val="20"/>
                <w:lang w:val="hy-AM"/>
              </w:rPr>
              <w:t xml:space="preserve"> </w:t>
            </w:r>
            <w:r w:rsidRPr="0014633C">
              <w:rPr>
                <w:rFonts w:ascii="Sylfaen" w:hAnsi="Sylfaen" w:cs="Sylfaen"/>
                <w:color w:val="000000"/>
                <w:sz w:val="20"/>
                <w:szCs w:val="20"/>
                <w:lang w:val="hy-AM"/>
              </w:rPr>
              <w:t>համայնքի</w:t>
            </w:r>
            <w:r w:rsidRPr="0014633C">
              <w:rPr>
                <w:rFonts w:ascii="Arial LatArm" w:hAnsi="Arial LatArm" w:cs="Sylfaen"/>
                <w:color w:val="000000"/>
                <w:sz w:val="20"/>
                <w:szCs w:val="20"/>
                <w:lang w:val="hy-AM"/>
              </w:rPr>
              <w:t xml:space="preserve"> </w:t>
            </w:r>
            <w:r w:rsidRPr="0014633C">
              <w:rPr>
                <w:rFonts w:ascii="Sylfaen" w:hAnsi="Sylfaen" w:cs="Sylfaen"/>
                <w:color w:val="000000"/>
                <w:sz w:val="20"/>
                <w:szCs w:val="20"/>
                <w:lang w:val="hy-AM"/>
              </w:rPr>
              <w:t>մանկապարտեզ</w:t>
            </w:r>
            <w:r w:rsidRPr="0014633C">
              <w:rPr>
                <w:rFonts w:ascii="Arial LatArm" w:hAnsi="Arial LatArm" w:cs="Sylfaen"/>
                <w:color w:val="000000"/>
                <w:sz w:val="20"/>
                <w:szCs w:val="20"/>
                <w:lang w:val="hy-AM"/>
              </w:rPr>
              <w:t xml:space="preserve">&gt;&gt; </w:t>
            </w:r>
            <w:r w:rsidRPr="0014633C">
              <w:rPr>
                <w:rFonts w:ascii="Sylfaen" w:hAnsi="Sylfaen" w:cs="Sylfaen"/>
                <w:color w:val="000000"/>
                <w:sz w:val="20"/>
                <w:szCs w:val="20"/>
                <w:lang w:val="hy-AM"/>
              </w:rPr>
              <w:t>ՀՈԱԿ</w:t>
            </w:r>
          </w:p>
          <w:p w:rsidR="001714EB" w:rsidRPr="0014633C" w:rsidRDefault="001714EB" w:rsidP="001714EB">
            <w:pPr>
              <w:jc w:val="center"/>
              <w:rPr>
                <w:rFonts w:ascii="Arial LatArm" w:hAnsi="Arial LatArm" w:cs="Sylfaen"/>
                <w:color w:val="000000"/>
                <w:sz w:val="20"/>
                <w:szCs w:val="20"/>
                <w:lang w:val="hy-AM"/>
              </w:rPr>
            </w:pPr>
            <w:r w:rsidRPr="0014633C">
              <w:rPr>
                <w:rFonts w:ascii="Sylfaen" w:hAnsi="Sylfaen" w:cs="Sylfaen"/>
                <w:color w:val="000000"/>
                <w:sz w:val="20"/>
                <w:szCs w:val="20"/>
                <w:lang w:val="hy-AM"/>
              </w:rPr>
              <w:t>Արարատի</w:t>
            </w:r>
            <w:r w:rsidRPr="0014633C">
              <w:rPr>
                <w:rFonts w:ascii="Arial LatArm" w:hAnsi="Arial LatArm" w:cs="Sylfaen"/>
                <w:color w:val="000000"/>
                <w:sz w:val="20"/>
                <w:szCs w:val="20"/>
                <w:lang w:val="hy-AM"/>
              </w:rPr>
              <w:t xml:space="preserve"> </w:t>
            </w:r>
            <w:r w:rsidRPr="0014633C">
              <w:rPr>
                <w:rFonts w:ascii="Sylfaen" w:hAnsi="Sylfaen" w:cs="Sylfaen"/>
                <w:color w:val="000000"/>
                <w:sz w:val="20"/>
                <w:szCs w:val="20"/>
                <w:lang w:val="hy-AM"/>
              </w:rPr>
              <w:t>մարզ</w:t>
            </w:r>
            <w:r w:rsidRPr="0014633C">
              <w:rPr>
                <w:rFonts w:ascii="Arial LatArm" w:hAnsi="Arial LatArm" w:cs="Sylfaen"/>
                <w:color w:val="000000"/>
                <w:sz w:val="20"/>
                <w:szCs w:val="20"/>
                <w:lang w:val="hy-AM"/>
              </w:rPr>
              <w:t xml:space="preserve"> </w:t>
            </w:r>
            <w:r w:rsidRPr="0014633C">
              <w:rPr>
                <w:rFonts w:ascii="Sylfaen" w:hAnsi="Sylfaen" w:cs="Sylfaen"/>
                <w:color w:val="000000"/>
                <w:sz w:val="20"/>
                <w:szCs w:val="20"/>
                <w:lang w:val="hy-AM"/>
              </w:rPr>
              <w:t>գ</w:t>
            </w:r>
            <w:r w:rsidRPr="0014633C">
              <w:rPr>
                <w:rFonts w:ascii="Arial LatArm" w:hAnsi="Arial LatArm" w:cs="Sylfaen"/>
                <w:color w:val="000000"/>
                <w:sz w:val="20"/>
                <w:szCs w:val="20"/>
                <w:lang w:val="hy-AM"/>
              </w:rPr>
              <w:t xml:space="preserve">. </w:t>
            </w:r>
            <w:r w:rsidRPr="0014633C">
              <w:rPr>
                <w:rFonts w:ascii="Sylfaen" w:hAnsi="Sylfaen" w:cs="Sylfaen"/>
                <w:color w:val="000000"/>
                <w:sz w:val="20"/>
                <w:szCs w:val="20"/>
                <w:lang w:val="hy-AM"/>
              </w:rPr>
              <w:t>Ս</w:t>
            </w:r>
            <w:r>
              <w:rPr>
                <w:rFonts w:ascii="Sylfaen" w:hAnsi="Sylfaen" w:cs="Sylfaen"/>
                <w:color w:val="000000"/>
                <w:sz w:val="20"/>
                <w:szCs w:val="20"/>
                <w:lang w:val="hy-AM"/>
              </w:rPr>
              <w:t>ա</w:t>
            </w:r>
            <w:r w:rsidRPr="0014633C">
              <w:rPr>
                <w:rFonts w:ascii="Sylfaen" w:hAnsi="Sylfaen" w:cs="Sylfaen"/>
                <w:color w:val="000000"/>
                <w:sz w:val="20"/>
                <w:szCs w:val="20"/>
                <w:lang w:val="hy-AM"/>
              </w:rPr>
              <w:t>յաթ</w:t>
            </w:r>
            <w:r w:rsidRPr="0014633C">
              <w:rPr>
                <w:rFonts w:ascii="Arial LatArm" w:hAnsi="Arial LatArm" w:cs="Sylfaen"/>
                <w:color w:val="000000"/>
                <w:sz w:val="20"/>
                <w:szCs w:val="20"/>
                <w:lang w:val="hy-AM"/>
              </w:rPr>
              <w:t>-</w:t>
            </w:r>
            <w:r w:rsidRPr="0014633C">
              <w:rPr>
                <w:rFonts w:ascii="Sylfaen" w:hAnsi="Sylfaen" w:cs="Sylfaen"/>
                <w:color w:val="000000"/>
                <w:sz w:val="20"/>
                <w:szCs w:val="20"/>
                <w:lang w:val="hy-AM"/>
              </w:rPr>
              <w:t>Նովա</w:t>
            </w:r>
          </w:p>
          <w:p w:rsidR="001714EB" w:rsidRPr="0014633C" w:rsidRDefault="001714EB" w:rsidP="001714EB">
            <w:pPr>
              <w:jc w:val="center"/>
              <w:rPr>
                <w:rFonts w:ascii="Arial LatArm" w:hAnsi="Arial LatArm" w:cs="Sylfaen"/>
                <w:color w:val="000000"/>
                <w:sz w:val="20"/>
                <w:szCs w:val="20"/>
                <w:lang w:val="hy-AM"/>
              </w:rPr>
            </w:pPr>
            <w:r w:rsidRPr="0014633C">
              <w:rPr>
                <w:rFonts w:ascii="Sylfaen" w:hAnsi="Sylfaen" w:cs="Sylfaen"/>
                <w:color w:val="000000"/>
                <w:sz w:val="20"/>
                <w:szCs w:val="20"/>
                <w:lang w:val="hy-AM"/>
              </w:rPr>
              <w:t>Հ</w:t>
            </w:r>
            <w:r w:rsidRPr="0014633C">
              <w:rPr>
                <w:rFonts w:ascii="Arial LatArm" w:hAnsi="Arial LatArm" w:cs="Sylfaen"/>
                <w:color w:val="000000"/>
                <w:sz w:val="20"/>
                <w:szCs w:val="20"/>
                <w:lang w:val="hy-AM"/>
              </w:rPr>
              <w:t>/</w:t>
            </w:r>
            <w:r w:rsidRPr="0014633C">
              <w:rPr>
                <w:rFonts w:ascii="Sylfaen" w:hAnsi="Sylfaen" w:cs="Sylfaen"/>
                <w:color w:val="000000"/>
                <w:sz w:val="20"/>
                <w:szCs w:val="20"/>
                <w:lang w:val="hy-AM"/>
              </w:rPr>
              <w:t>Հ</w:t>
            </w:r>
            <w:r w:rsidRPr="0014633C">
              <w:rPr>
                <w:rFonts w:ascii="Arial LatArm" w:hAnsi="Arial LatArm" w:cs="Sylfaen"/>
                <w:color w:val="000000"/>
                <w:sz w:val="20"/>
                <w:szCs w:val="20"/>
                <w:lang w:val="hy-AM"/>
              </w:rPr>
              <w:t xml:space="preserve"> 11500775087650</w:t>
            </w:r>
          </w:p>
          <w:p w:rsidR="001714EB" w:rsidRPr="0014633C" w:rsidRDefault="001714EB" w:rsidP="001714EB">
            <w:pPr>
              <w:jc w:val="center"/>
              <w:rPr>
                <w:rFonts w:ascii="Arial LatArm" w:hAnsi="Arial LatArm" w:cs="Sylfaen"/>
                <w:color w:val="000000"/>
                <w:sz w:val="20"/>
                <w:szCs w:val="20"/>
                <w:lang w:val="hy-AM"/>
              </w:rPr>
            </w:pPr>
            <w:r w:rsidRPr="0014633C">
              <w:rPr>
                <w:rFonts w:ascii="Arial LatArm" w:hAnsi="Arial LatArm" w:cs="Sylfaen"/>
                <w:color w:val="000000"/>
                <w:sz w:val="20"/>
                <w:szCs w:val="20"/>
                <w:lang w:val="hy-AM"/>
              </w:rPr>
              <w:t>&lt;&lt;</w:t>
            </w:r>
            <w:r w:rsidRPr="0014633C">
              <w:rPr>
                <w:rFonts w:ascii="Sylfaen" w:hAnsi="Sylfaen" w:cs="Sylfaen"/>
                <w:color w:val="000000"/>
                <w:sz w:val="20"/>
                <w:szCs w:val="20"/>
                <w:lang w:val="hy-AM"/>
              </w:rPr>
              <w:t>Հայբիզնեսբանկ</w:t>
            </w:r>
            <w:r w:rsidRPr="0014633C">
              <w:rPr>
                <w:rFonts w:ascii="Arial LatArm" w:hAnsi="Arial LatArm" w:cs="Sylfaen"/>
                <w:color w:val="000000"/>
                <w:sz w:val="20"/>
                <w:szCs w:val="20"/>
                <w:lang w:val="hy-AM"/>
              </w:rPr>
              <w:t xml:space="preserve">&gt;&gt;  </w:t>
            </w:r>
            <w:r w:rsidRPr="0014633C">
              <w:rPr>
                <w:rFonts w:ascii="Sylfaen" w:hAnsi="Sylfaen" w:cs="Sylfaen"/>
                <w:color w:val="000000"/>
                <w:sz w:val="20"/>
                <w:szCs w:val="20"/>
                <w:lang w:val="hy-AM"/>
              </w:rPr>
              <w:t>ՓԲԸ</w:t>
            </w:r>
          </w:p>
          <w:p w:rsidR="001714EB" w:rsidRPr="0014633C" w:rsidRDefault="001714EB" w:rsidP="001714EB">
            <w:pPr>
              <w:jc w:val="center"/>
              <w:rPr>
                <w:rFonts w:ascii="Arial LatArm" w:hAnsi="Arial LatArm" w:cs="Sylfaen"/>
                <w:color w:val="000000"/>
                <w:sz w:val="20"/>
                <w:szCs w:val="20"/>
                <w:lang w:val="hy-AM"/>
              </w:rPr>
            </w:pPr>
            <w:r w:rsidRPr="0014633C">
              <w:rPr>
                <w:rFonts w:ascii="Sylfaen" w:hAnsi="Sylfaen" w:cs="Sylfaen"/>
                <w:color w:val="000000"/>
                <w:sz w:val="20"/>
                <w:szCs w:val="20"/>
                <w:lang w:val="hy-AM"/>
              </w:rPr>
              <w:t>ՀՎՀՀ</w:t>
            </w:r>
            <w:r w:rsidRPr="0014633C">
              <w:rPr>
                <w:rFonts w:ascii="Arial LatArm" w:hAnsi="Arial LatArm" w:cs="Sylfaen"/>
                <w:color w:val="000000"/>
                <w:sz w:val="20"/>
                <w:szCs w:val="20"/>
                <w:lang w:val="hy-AM"/>
              </w:rPr>
              <w:t xml:space="preserve">  04727182</w:t>
            </w:r>
          </w:p>
          <w:p w:rsidR="001714EB" w:rsidRPr="0014633C" w:rsidRDefault="001714EB" w:rsidP="001714EB">
            <w:pPr>
              <w:jc w:val="center"/>
              <w:rPr>
                <w:rFonts w:ascii="Arial LatArm" w:hAnsi="Arial LatArm" w:cs="Sylfaen"/>
                <w:color w:val="000000"/>
                <w:sz w:val="20"/>
                <w:szCs w:val="20"/>
                <w:lang w:val="hy-AM"/>
              </w:rPr>
            </w:pPr>
          </w:p>
          <w:p w:rsidR="001714EB" w:rsidRPr="000B002B" w:rsidRDefault="001714EB" w:rsidP="001714EB">
            <w:pPr>
              <w:jc w:val="center"/>
              <w:rPr>
                <w:rFonts w:ascii="Sylfaen" w:hAnsi="Sylfaen" w:cs="Sylfaen"/>
                <w:sz w:val="20"/>
                <w:szCs w:val="20"/>
                <w:lang w:val="af-ZA"/>
              </w:rPr>
            </w:pPr>
            <w:r w:rsidRPr="0014633C">
              <w:rPr>
                <w:rFonts w:ascii="Sylfaen" w:hAnsi="Sylfaen" w:cs="Sylfaen"/>
                <w:color w:val="000000"/>
                <w:sz w:val="20"/>
                <w:szCs w:val="20"/>
                <w:lang w:val="hy-AM"/>
              </w:rPr>
              <w:t>Տնօրեն</w:t>
            </w:r>
            <w:r w:rsidRPr="0014633C">
              <w:rPr>
                <w:rFonts w:ascii="Arial LatArm" w:hAnsi="Arial LatArm" w:cs="Sylfaen"/>
                <w:color w:val="000000"/>
                <w:sz w:val="20"/>
                <w:szCs w:val="20"/>
                <w:lang w:val="hy-AM"/>
              </w:rPr>
              <w:t xml:space="preserve">`                   </w:t>
            </w:r>
            <w:r>
              <w:rPr>
                <w:rFonts w:ascii="Sylfaen" w:hAnsi="Sylfaen" w:cs="Sylfaen"/>
                <w:color w:val="000000"/>
                <w:sz w:val="20"/>
                <w:szCs w:val="20"/>
                <w:lang w:val="hy-AM"/>
              </w:rPr>
              <w:t xml:space="preserve">             </w:t>
            </w:r>
            <w:r w:rsidRPr="0014633C">
              <w:rPr>
                <w:rFonts w:ascii="Arial LatArm" w:hAnsi="Arial LatArm" w:cs="Sylfaen"/>
                <w:color w:val="000000"/>
                <w:sz w:val="20"/>
                <w:szCs w:val="20"/>
                <w:lang w:val="hy-AM"/>
              </w:rPr>
              <w:t xml:space="preserve">      </w:t>
            </w:r>
            <w:r w:rsidRPr="0014633C">
              <w:rPr>
                <w:rFonts w:ascii="Sylfaen" w:hAnsi="Sylfaen" w:cs="Sylfaen"/>
                <w:color w:val="000000"/>
                <w:sz w:val="20"/>
                <w:szCs w:val="20"/>
                <w:lang w:val="hy-AM"/>
              </w:rPr>
              <w:t>Կ</w:t>
            </w:r>
            <w:r w:rsidRPr="0014633C">
              <w:rPr>
                <w:rFonts w:ascii="Arial LatArm" w:hAnsi="Arial LatArm" w:cs="Sylfaen"/>
                <w:color w:val="000000"/>
                <w:sz w:val="20"/>
                <w:szCs w:val="20"/>
                <w:lang w:val="hy-AM"/>
              </w:rPr>
              <w:t>.</w:t>
            </w:r>
            <w:r>
              <w:rPr>
                <w:rFonts w:ascii="Sylfaen" w:hAnsi="Sylfaen" w:cs="Sylfaen"/>
                <w:color w:val="000000"/>
                <w:sz w:val="20"/>
                <w:szCs w:val="20"/>
                <w:lang w:val="hy-AM"/>
              </w:rPr>
              <w:t>Պողոսյան</w:t>
            </w:r>
          </w:p>
          <w:p w:rsidR="001714EB" w:rsidRPr="00DF3222" w:rsidRDefault="001714EB" w:rsidP="001714EB">
            <w:pPr>
              <w:jc w:val="center"/>
              <w:rPr>
                <w:rFonts w:ascii="Sylfaen" w:hAnsi="Sylfaen"/>
                <w:lang w:val="hy-AM"/>
              </w:rPr>
            </w:pPr>
            <w:r w:rsidRPr="00DF3222">
              <w:rPr>
                <w:rFonts w:ascii="Sylfaen" w:hAnsi="Sylfaen"/>
                <w:lang w:val="hy-AM"/>
              </w:rPr>
              <w:t>---------------------------------</w:t>
            </w:r>
          </w:p>
          <w:p w:rsidR="001714EB" w:rsidRPr="00FD36BA" w:rsidRDefault="001714EB" w:rsidP="001714EB">
            <w:pPr>
              <w:jc w:val="center"/>
              <w:rPr>
                <w:rFonts w:ascii="Sylfaen" w:hAnsi="Sylfaen"/>
                <w:sz w:val="18"/>
                <w:szCs w:val="18"/>
                <w:lang w:val="hy-AM"/>
              </w:rPr>
            </w:pPr>
            <w:r w:rsidRPr="00FD36BA">
              <w:rPr>
                <w:rFonts w:ascii="Sylfaen" w:hAnsi="Sylfaen"/>
                <w:sz w:val="18"/>
                <w:szCs w:val="18"/>
                <w:lang w:val="hy-AM"/>
              </w:rPr>
              <w:t>/</w:t>
            </w:r>
            <w:r w:rsidRPr="00DF3222">
              <w:rPr>
                <w:rFonts w:ascii="Sylfaen" w:hAnsi="Sylfaen" w:cs="Sylfaen"/>
                <w:sz w:val="18"/>
                <w:szCs w:val="18"/>
                <w:lang w:val="hy-AM"/>
              </w:rPr>
              <w:t>ստորագրություն</w:t>
            </w:r>
            <w:r w:rsidRPr="00FD36BA">
              <w:rPr>
                <w:rFonts w:ascii="Sylfaen" w:hAnsi="Sylfaen"/>
                <w:sz w:val="18"/>
                <w:szCs w:val="18"/>
                <w:lang w:val="hy-AM"/>
              </w:rPr>
              <w:t>/</w:t>
            </w:r>
          </w:p>
          <w:p w:rsidR="00375C2D" w:rsidRDefault="001714EB" w:rsidP="001714EB">
            <w:pPr>
              <w:jc w:val="center"/>
              <w:rPr>
                <w:rFonts w:ascii="GHEA Grapalat" w:hAnsi="GHEA Grapalat"/>
                <w:sz w:val="18"/>
                <w:szCs w:val="18"/>
                <w:lang w:val="hy-AM"/>
              </w:rPr>
            </w:pPr>
            <w:r w:rsidRPr="00DF3222">
              <w:rPr>
                <w:rFonts w:ascii="Sylfaen" w:hAnsi="Sylfaen" w:cs="Sylfaen"/>
                <w:sz w:val="18"/>
                <w:szCs w:val="18"/>
                <w:lang w:val="hy-AM"/>
              </w:rPr>
              <w:t>Կ</w:t>
            </w:r>
            <w:r w:rsidRPr="00DF3222">
              <w:rPr>
                <w:rFonts w:ascii="Sylfaen" w:hAnsi="Sylfaen"/>
                <w:sz w:val="18"/>
                <w:szCs w:val="18"/>
                <w:lang w:val="hy-AM"/>
              </w:rPr>
              <w:t>.</w:t>
            </w:r>
            <w:r w:rsidRPr="00DF3222">
              <w:rPr>
                <w:rFonts w:ascii="Sylfaen" w:hAnsi="Sylfaen" w:cs="Sylfaen"/>
                <w:sz w:val="18"/>
                <w:szCs w:val="18"/>
                <w:lang w:val="hy-AM"/>
              </w:rPr>
              <w:t>Տ</w:t>
            </w:r>
          </w:p>
        </w:tc>
        <w:tc>
          <w:tcPr>
            <w:tcW w:w="917" w:type="dxa"/>
          </w:tcPr>
          <w:p w:rsidR="00375C2D" w:rsidRDefault="00375C2D">
            <w:pPr>
              <w:jc w:val="center"/>
              <w:rPr>
                <w:rFonts w:ascii="GHEA Grapalat" w:hAnsi="GHEA Grapalat"/>
                <w:lang w:val="hy-AM"/>
              </w:rPr>
            </w:pPr>
          </w:p>
        </w:tc>
        <w:tc>
          <w:tcPr>
            <w:tcW w:w="4342" w:type="dxa"/>
          </w:tcPr>
          <w:p w:rsidR="00375C2D" w:rsidRDefault="00375C2D">
            <w:pPr>
              <w:jc w:val="center"/>
              <w:rPr>
                <w:rFonts w:ascii="GHEA Grapalat" w:hAnsi="GHEA Grapalat" w:cs="Sylfaen"/>
                <w:b/>
                <w:bCs/>
                <w:lang w:val="hy-AM"/>
              </w:rPr>
            </w:pPr>
            <w:r>
              <w:rPr>
                <w:rFonts w:ascii="GHEA Grapalat" w:hAnsi="GHEA Grapalat" w:cs="Sylfaen"/>
                <w:b/>
                <w:bCs/>
                <w:lang w:val="hy-AM"/>
              </w:rPr>
              <w:t>ՎԱՃԱՌՈՂ</w:t>
            </w:r>
          </w:p>
          <w:p w:rsidR="00375C2D" w:rsidRDefault="00375C2D">
            <w:pPr>
              <w:jc w:val="center"/>
              <w:rPr>
                <w:rFonts w:ascii="GHEA Grapalat" w:hAnsi="GHEA Grapalat"/>
                <w:lang w:val="hy-AM"/>
              </w:rPr>
            </w:pPr>
          </w:p>
          <w:p w:rsidR="00375C2D" w:rsidRDefault="00375C2D">
            <w:pPr>
              <w:jc w:val="center"/>
              <w:rPr>
                <w:rFonts w:ascii="GHEA Grapalat" w:hAnsi="GHEA Grapalat"/>
                <w:lang w:val="hy-AM"/>
              </w:rPr>
            </w:pPr>
          </w:p>
          <w:p w:rsidR="00375C2D" w:rsidRDefault="00375C2D">
            <w:pPr>
              <w:jc w:val="center"/>
              <w:rPr>
                <w:rFonts w:ascii="GHEA Grapalat" w:hAnsi="GHEA Grapalat"/>
                <w:lang w:val="hy-AM"/>
              </w:rPr>
            </w:pPr>
            <w:r>
              <w:rPr>
                <w:rFonts w:ascii="GHEA Grapalat" w:hAnsi="GHEA Grapalat"/>
                <w:lang w:val="hy-AM"/>
              </w:rPr>
              <w:t>---------------------------------</w:t>
            </w:r>
          </w:p>
          <w:p w:rsidR="00375C2D" w:rsidRDefault="00375C2D">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rsidR="00375C2D" w:rsidRDefault="00375C2D">
            <w:pPr>
              <w:jc w:val="center"/>
              <w:rPr>
                <w:rFonts w:ascii="GHEA Grapalat" w:hAnsi="GHEA Grapalat"/>
                <w:sz w:val="22"/>
                <w:szCs w:val="22"/>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rsidR="00375C2D" w:rsidRDefault="00375C2D" w:rsidP="00375C2D">
      <w:pPr>
        <w:rPr>
          <w:rFonts w:ascii="GHEA Grapalat" w:hAnsi="GHEA Grapalat"/>
          <w:sz w:val="20"/>
          <w:lang w:val="hy-AM"/>
        </w:rPr>
      </w:pPr>
    </w:p>
    <w:p w:rsidR="00375C2D" w:rsidRDefault="00375C2D" w:rsidP="00375C2D">
      <w:pPr>
        <w:ind w:firstLine="720"/>
        <w:jc w:val="both"/>
        <w:rPr>
          <w:rFonts w:ascii="GHEA Grapalat" w:hAnsi="GHEA Grapalat"/>
          <w:sz w:val="20"/>
          <w:lang w:val="hy-AM"/>
        </w:rPr>
      </w:pPr>
      <w:r>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375C2D" w:rsidRDefault="00375C2D" w:rsidP="00375C2D">
      <w:pPr>
        <w:tabs>
          <w:tab w:val="left" w:pos="1276"/>
        </w:tabs>
        <w:ind w:firstLine="720"/>
        <w:jc w:val="both"/>
        <w:rPr>
          <w:rFonts w:ascii="GHEA Grapalat" w:hAnsi="GHEA Grapalat" w:cs="Sylfaen"/>
          <w:sz w:val="20"/>
          <w:u w:val="single"/>
          <w:lang w:val="hy-AM"/>
        </w:rPr>
      </w:pPr>
    </w:p>
    <w:p w:rsidR="00375C2D" w:rsidRDefault="00375C2D" w:rsidP="00375C2D">
      <w:pPr>
        <w:rPr>
          <w:rFonts w:ascii="GHEA Grapalat" w:hAnsi="GHEA Grapalat"/>
          <w:sz w:val="20"/>
          <w:lang w:val="hy-AM"/>
        </w:rPr>
      </w:pPr>
    </w:p>
    <w:p w:rsidR="00375C2D" w:rsidRDefault="00375C2D" w:rsidP="00375C2D">
      <w:pPr>
        <w:rPr>
          <w:rFonts w:ascii="GHEA Grapalat" w:hAnsi="GHEA Grapalat"/>
          <w:sz w:val="20"/>
          <w:lang w:val="hy-AM"/>
        </w:rPr>
      </w:pPr>
    </w:p>
    <w:p w:rsidR="00375C2D" w:rsidRDefault="00375C2D" w:rsidP="00375C2D">
      <w:pPr>
        <w:rPr>
          <w:rFonts w:ascii="GHEA Grapalat" w:hAnsi="GHEA Grapalat"/>
          <w:sz w:val="20"/>
          <w:lang w:val="hy-AM"/>
        </w:rPr>
      </w:pPr>
    </w:p>
    <w:p w:rsidR="00375C2D" w:rsidRDefault="00375C2D" w:rsidP="00375C2D">
      <w:pPr>
        <w:rPr>
          <w:rFonts w:ascii="GHEA Grapalat" w:hAnsi="GHEA Grapalat"/>
          <w:sz w:val="20"/>
          <w:lang w:val="hy-AM"/>
        </w:rPr>
      </w:pPr>
    </w:p>
    <w:p w:rsidR="00375C2D" w:rsidRDefault="00375C2D" w:rsidP="00375C2D">
      <w:pPr>
        <w:rPr>
          <w:rFonts w:ascii="GHEA Grapalat" w:hAnsi="GHEA Grapalat"/>
          <w:sz w:val="20"/>
          <w:lang w:val="hy-AM"/>
        </w:rPr>
        <w:sectPr w:rsidR="00375C2D">
          <w:pgSz w:w="11906" w:h="16838"/>
          <w:pgMar w:top="720" w:right="662" w:bottom="533" w:left="1138" w:header="562" w:footer="562" w:gutter="0"/>
          <w:cols w:space="720"/>
        </w:sectPr>
      </w:pPr>
    </w:p>
    <w:p w:rsidR="00375C2D" w:rsidRDefault="00375C2D" w:rsidP="00375C2D">
      <w:pPr>
        <w:jc w:val="right"/>
        <w:rPr>
          <w:rFonts w:ascii="GHEA Grapalat" w:hAnsi="GHEA Grapalat"/>
          <w:i/>
          <w:sz w:val="18"/>
          <w:lang w:val="hy-AM"/>
        </w:rPr>
      </w:pPr>
      <w:r>
        <w:rPr>
          <w:rFonts w:ascii="GHEA Grapalat" w:hAnsi="GHEA Grapalat"/>
          <w:i/>
          <w:sz w:val="18"/>
          <w:lang w:val="hy-AM"/>
        </w:rPr>
        <w:t>Հավելված N 1</w:t>
      </w:r>
    </w:p>
    <w:p w:rsidR="00375C2D" w:rsidRDefault="00375C2D" w:rsidP="00375C2D">
      <w:pPr>
        <w:jc w:val="right"/>
        <w:rPr>
          <w:rFonts w:ascii="GHEA Grapalat" w:hAnsi="GHEA Grapalat"/>
          <w:i/>
          <w:sz w:val="18"/>
          <w:lang w:val="hy-AM"/>
        </w:rPr>
      </w:pPr>
      <w:r>
        <w:rPr>
          <w:rFonts w:ascii="GHEA Grapalat" w:hAnsi="GHEA Grapalat"/>
          <w:i/>
          <w:sz w:val="18"/>
          <w:lang w:val="hy-AM"/>
        </w:rPr>
        <w:t xml:space="preserve">«         »              20  թ. կնքված </w:t>
      </w:r>
    </w:p>
    <w:p w:rsidR="00375C2D" w:rsidRDefault="00375C2D" w:rsidP="00375C2D">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375C2D" w:rsidRDefault="00375C2D" w:rsidP="00375C2D">
      <w:pPr>
        <w:jc w:val="center"/>
        <w:rPr>
          <w:rFonts w:ascii="GHEA Grapalat" w:hAnsi="GHEA Grapalat"/>
          <w:sz w:val="18"/>
          <w:lang w:val="hy-AM"/>
        </w:rPr>
      </w:pPr>
    </w:p>
    <w:p w:rsidR="00375C2D" w:rsidRDefault="00375C2D" w:rsidP="00375C2D">
      <w:pPr>
        <w:jc w:val="center"/>
        <w:rPr>
          <w:rFonts w:ascii="GHEA Grapalat" w:hAnsi="GHEA Grapalat"/>
          <w:sz w:val="20"/>
          <w:lang w:val="hy-AM"/>
        </w:rPr>
      </w:pPr>
    </w:p>
    <w:p w:rsidR="00375C2D" w:rsidRDefault="00375C2D" w:rsidP="00375C2D">
      <w:pPr>
        <w:jc w:val="center"/>
        <w:rPr>
          <w:rFonts w:ascii="GHEA Grapalat" w:hAnsi="GHEA Grapalat"/>
          <w:sz w:val="20"/>
          <w:lang w:val="hy-AM"/>
        </w:rPr>
      </w:pPr>
      <w:r>
        <w:rPr>
          <w:rFonts w:ascii="GHEA Grapalat" w:hAnsi="GHEA Grapalat"/>
          <w:sz w:val="20"/>
          <w:lang w:val="hy-AM"/>
        </w:rPr>
        <w:t>ՏԵԽՆԻԿԱԿԱՆ ԲՆՈՒԹԱԳԻՐ - ԳՆՄԱՆ ԺԱՄԱՆԱԿԱՑՈՒՅՑ*</w:t>
      </w:r>
    </w:p>
    <w:p w:rsidR="00375C2D" w:rsidRDefault="00375C2D" w:rsidP="00375C2D">
      <w:pPr>
        <w:jc w:val="center"/>
        <w:rPr>
          <w:rFonts w:ascii="GHEA Grapalat" w:hAnsi="GHEA Grapalat"/>
          <w:sz w:val="20"/>
          <w:lang w:val="hy-AM"/>
        </w:rPr>
      </w:pP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t xml:space="preserve">                                                                ՀՀ դրամ</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
        <w:gridCol w:w="1417"/>
        <w:gridCol w:w="1418"/>
        <w:gridCol w:w="709"/>
        <w:gridCol w:w="4110"/>
        <w:gridCol w:w="612"/>
        <w:gridCol w:w="924"/>
        <w:gridCol w:w="1127"/>
        <w:gridCol w:w="1127"/>
        <w:gridCol w:w="948"/>
        <w:gridCol w:w="1157"/>
        <w:gridCol w:w="1293"/>
      </w:tblGrid>
      <w:tr w:rsidR="00375C2D" w:rsidTr="00375C2D">
        <w:tc>
          <w:tcPr>
            <w:tcW w:w="15423" w:type="dxa"/>
            <w:gridSpan w:val="12"/>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18"/>
              </w:rPr>
            </w:pPr>
            <w:r>
              <w:rPr>
                <w:rFonts w:ascii="GHEA Grapalat" w:hAnsi="GHEA Grapalat"/>
                <w:sz w:val="18"/>
              </w:rPr>
              <w:t>Ապրանքի</w:t>
            </w:r>
          </w:p>
        </w:tc>
      </w:tr>
      <w:tr w:rsidR="00375C2D" w:rsidTr="00375C2D">
        <w:trPr>
          <w:trHeight w:val="219"/>
        </w:trPr>
        <w:tc>
          <w:tcPr>
            <w:tcW w:w="581" w:type="dxa"/>
            <w:vMerge w:val="restart"/>
            <w:tcBorders>
              <w:top w:val="single" w:sz="4" w:space="0" w:color="auto"/>
              <w:left w:val="single" w:sz="4" w:space="0" w:color="auto"/>
              <w:bottom w:val="single" w:sz="4" w:space="0" w:color="auto"/>
              <w:right w:val="single" w:sz="4" w:space="0" w:color="auto"/>
            </w:tcBorders>
            <w:vAlign w:val="center"/>
            <w:hideMark/>
          </w:tcPr>
          <w:p w:rsidR="00375C2D" w:rsidRDefault="00375C2D">
            <w:pPr>
              <w:jc w:val="center"/>
              <w:rPr>
                <w:rFonts w:ascii="GHEA Grapalat" w:hAnsi="GHEA Grapalat"/>
                <w:sz w:val="18"/>
              </w:rPr>
            </w:pPr>
            <w:r>
              <w:rPr>
                <w:rFonts w:ascii="GHEA Grapalat" w:hAnsi="GHEA Grapalat"/>
                <w:sz w:val="18"/>
              </w:rPr>
              <w:t>հրավերով նախատեսված չափաբաժնի համարը</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375C2D" w:rsidRDefault="00375C2D">
            <w:pPr>
              <w:jc w:val="center"/>
              <w:rPr>
                <w:rFonts w:ascii="GHEA Grapalat" w:hAnsi="GHEA Grapalat"/>
                <w:sz w:val="18"/>
              </w:rPr>
            </w:pPr>
            <w:r>
              <w:rPr>
                <w:rFonts w:ascii="GHEA Grapalat" w:hAnsi="GHEA Grapalat"/>
                <w:sz w:val="18"/>
              </w:rPr>
              <w:t>գնումների պլանով նախատեսված միջանցիկ ծածկագիրը` ըստ ԳՄԱ դասակարգման (CPV)</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375C2D" w:rsidRDefault="00375C2D">
            <w:pPr>
              <w:jc w:val="center"/>
              <w:rPr>
                <w:rFonts w:ascii="GHEA Grapalat" w:hAnsi="GHEA Grapalat"/>
                <w:sz w:val="18"/>
              </w:rPr>
            </w:pPr>
            <w:r>
              <w:rPr>
                <w:rFonts w:ascii="GHEA Grapalat" w:hAnsi="GHEA Grapalat"/>
                <w:sz w:val="18"/>
              </w:rPr>
              <w:t xml:space="preserve">անվանումը </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375C2D" w:rsidRDefault="00375C2D">
            <w:pPr>
              <w:jc w:val="center"/>
              <w:rPr>
                <w:rFonts w:ascii="GHEA Grapalat" w:hAnsi="GHEA Grapalat"/>
                <w:sz w:val="18"/>
              </w:rPr>
            </w:pPr>
            <w:r>
              <w:rPr>
                <w:rFonts w:ascii="GHEA Grapalat" w:hAnsi="GHEA Grapalat"/>
                <w:sz w:val="18"/>
              </w:rPr>
              <w:t>ապրանքային նշանը, մակիշը և արտադրողի անվանումը **</w:t>
            </w:r>
          </w:p>
        </w:tc>
        <w:tc>
          <w:tcPr>
            <w:tcW w:w="4110" w:type="dxa"/>
            <w:vMerge w:val="restart"/>
            <w:tcBorders>
              <w:top w:val="single" w:sz="4" w:space="0" w:color="auto"/>
              <w:left w:val="single" w:sz="4" w:space="0" w:color="auto"/>
              <w:bottom w:val="single" w:sz="4" w:space="0" w:color="auto"/>
              <w:right w:val="single" w:sz="4" w:space="0" w:color="auto"/>
            </w:tcBorders>
            <w:vAlign w:val="center"/>
            <w:hideMark/>
          </w:tcPr>
          <w:p w:rsidR="00375C2D" w:rsidRDefault="00375C2D">
            <w:pPr>
              <w:jc w:val="center"/>
              <w:rPr>
                <w:rFonts w:ascii="GHEA Grapalat" w:hAnsi="GHEA Grapalat"/>
                <w:sz w:val="18"/>
              </w:rPr>
            </w:pPr>
            <w:r>
              <w:rPr>
                <w:rFonts w:ascii="GHEA Grapalat" w:hAnsi="GHEA Grapalat"/>
                <w:sz w:val="18"/>
              </w:rPr>
              <w:t>տեխնիկական բնութագիրը</w:t>
            </w:r>
          </w:p>
        </w:tc>
        <w:tc>
          <w:tcPr>
            <w:tcW w:w="612" w:type="dxa"/>
            <w:vMerge w:val="restart"/>
            <w:tcBorders>
              <w:top w:val="single" w:sz="4" w:space="0" w:color="auto"/>
              <w:left w:val="single" w:sz="4" w:space="0" w:color="auto"/>
              <w:bottom w:val="single" w:sz="4" w:space="0" w:color="auto"/>
              <w:right w:val="single" w:sz="4" w:space="0" w:color="auto"/>
            </w:tcBorders>
            <w:vAlign w:val="center"/>
            <w:hideMark/>
          </w:tcPr>
          <w:p w:rsidR="00375C2D" w:rsidRDefault="00375C2D">
            <w:pPr>
              <w:jc w:val="center"/>
              <w:rPr>
                <w:rFonts w:ascii="GHEA Grapalat" w:hAnsi="GHEA Grapalat"/>
                <w:sz w:val="18"/>
              </w:rPr>
            </w:pPr>
            <w:r>
              <w:rPr>
                <w:rFonts w:ascii="GHEA Grapalat" w:hAnsi="GHEA Grapalat"/>
                <w:sz w:val="18"/>
              </w:rPr>
              <w:t>չափման միավորը</w:t>
            </w:r>
          </w:p>
        </w:tc>
        <w:tc>
          <w:tcPr>
            <w:tcW w:w="924" w:type="dxa"/>
            <w:vMerge w:val="restart"/>
            <w:tcBorders>
              <w:top w:val="single" w:sz="4" w:space="0" w:color="auto"/>
              <w:left w:val="single" w:sz="4" w:space="0" w:color="auto"/>
              <w:bottom w:val="single" w:sz="4" w:space="0" w:color="auto"/>
              <w:right w:val="single" w:sz="4" w:space="0" w:color="auto"/>
            </w:tcBorders>
            <w:vAlign w:val="center"/>
            <w:hideMark/>
          </w:tcPr>
          <w:p w:rsidR="00375C2D" w:rsidRDefault="00375C2D">
            <w:pPr>
              <w:jc w:val="center"/>
              <w:rPr>
                <w:rFonts w:ascii="GHEA Grapalat" w:hAnsi="GHEA Grapalat"/>
                <w:sz w:val="18"/>
              </w:rPr>
            </w:pPr>
            <w:r>
              <w:rPr>
                <w:rFonts w:ascii="GHEA Grapalat" w:hAnsi="GHEA Grapalat"/>
                <w:sz w:val="18"/>
              </w:rPr>
              <w:t>միավոր գինը/ՀՀ դրամ</w:t>
            </w:r>
          </w:p>
        </w:tc>
        <w:tc>
          <w:tcPr>
            <w:tcW w:w="1127" w:type="dxa"/>
            <w:vMerge w:val="restart"/>
            <w:tcBorders>
              <w:top w:val="single" w:sz="4" w:space="0" w:color="auto"/>
              <w:left w:val="single" w:sz="4" w:space="0" w:color="auto"/>
              <w:bottom w:val="single" w:sz="4" w:space="0" w:color="auto"/>
              <w:right w:val="single" w:sz="4" w:space="0" w:color="auto"/>
            </w:tcBorders>
            <w:vAlign w:val="center"/>
            <w:hideMark/>
          </w:tcPr>
          <w:p w:rsidR="00375C2D" w:rsidRDefault="00375C2D">
            <w:pPr>
              <w:jc w:val="center"/>
              <w:rPr>
                <w:rFonts w:ascii="GHEA Grapalat" w:hAnsi="GHEA Grapalat"/>
                <w:sz w:val="18"/>
              </w:rPr>
            </w:pPr>
            <w:r>
              <w:rPr>
                <w:rFonts w:ascii="GHEA Grapalat" w:hAnsi="GHEA Grapalat"/>
                <w:sz w:val="18"/>
              </w:rPr>
              <w:t>ընդհանուր գինը/ՀՀ դրամ</w:t>
            </w:r>
          </w:p>
        </w:tc>
        <w:tc>
          <w:tcPr>
            <w:tcW w:w="1127" w:type="dxa"/>
            <w:vMerge w:val="restart"/>
            <w:tcBorders>
              <w:top w:val="single" w:sz="4" w:space="0" w:color="auto"/>
              <w:left w:val="single" w:sz="4" w:space="0" w:color="auto"/>
              <w:bottom w:val="single" w:sz="4" w:space="0" w:color="auto"/>
              <w:right w:val="single" w:sz="4" w:space="0" w:color="auto"/>
            </w:tcBorders>
            <w:vAlign w:val="center"/>
            <w:hideMark/>
          </w:tcPr>
          <w:p w:rsidR="00375C2D" w:rsidRDefault="00375C2D">
            <w:pPr>
              <w:jc w:val="center"/>
              <w:rPr>
                <w:rFonts w:ascii="GHEA Grapalat" w:hAnsi="GHEA Grapalat"/>
                <w:sz w:val="18"/>
              </w:rPr>
            </w:pPr>
            <w:r>
              <w:rPr>
                <w:rFonts w:ascii="GHEA Grapalat" w:hAnsi="GHEA Grapalat"/>
                <w:sz w:val="18"/>
              </w:rPr>
              <w:t>ընդհանուր քանակը</w:t>
            </w:r>
          </w:p>
        </w:tc>
        <w:tc>
          <w:tcPr>
            <w:tcW w:w="3398" w:type="dxa"/>
            <w:gridSpan w:val="3"/>
            <w:tcBorders>
              <w:top w:val="single" w:sz="4" w:space="0" w:color="auto"/>
              <w:left w:val="single" w:sz="4" w:space="0" w:color="auto"/>
              <w:bottom w:val="single" w:sz="4" w:space="0" w:color="auto"/>
              <w:right w:val="single" w:sz="4" w:space="0" w:color="auto"/>
            </w:tcBorders>
            <w:vAlign w:val="center"/>
            <w:hideMark/>
          </w:tcPr>
          <w:p w:rsidR="00375C2D" w:rsidRDefault="00375C2D">
            <w:pPr>
              <w:jc w:val="center"/>
              <w:rPr>
                <w:rFonts w:ascii="GHEA Grapalat" w:hAnsi="GHEA Grapalat"/>
                <w:sz w:val="18"/>
              </w:rPr>
            </w:pPr>
            <w:r>
              <w:rPr>
                <w:rFonts w:ascii="GHEA Grapalat" w:hAnsi="GHEA Grapalat"/>
                <w:sz w:val="18"/>
              </w:rPr>
              <w:t>մատակարարման</w:t>
            </w:r>
          </w:p>
        </w:tc>
      </w:tr>
      <w:tr w:rsidR="00375C2D" w:rsidTr="00492C86">
        <w:trPr>
          <w:trHeight w:val="445"/>
        </w:trPr>
        <w:tc>
          <w:tcPr>
            <w:tcW w:w="581" w:type="dxa"/>
            <w:vMerge/>
            <w:tcBorders>
              <w:top w:val="single" w:sz="4" w:space="0" w:color="auto"/>
              <w:left w:val="single" w:sz="4" w:space="0" w:color="auto"/>
              <w:bottom w:val="single" w:sz="4" w:space="0" w:color="auto"/>
              <w:right w:val="single" w:sz="4" w:space="0" w:color="auto"/>
            </w:tcBorders>
            <w:vAlign w:val="center"/>
            <w:hideMark/>
          </w:tcPr>
          <w:p w:rsidR="00375C2D" w:rsidRDefault="00375C2D">
            <w:pPr>
              <w:rPr>
                <w:rFonts w:ascii="GHEA Grapalat" w:hAnsi="GHEA Grapalat"/>
                <w:sz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75C2D" w:rsidRDefault="00375C2D">
            <w:pPr>
              <w:rPr>
                <w:rFonts w:ascii="GHEA Grapalat" w:hAnsi="GHEA Grapalat"/>
                <w:sz w:val="1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75C2D" w:rsidRDefault="00375C2D">
            <w:pPr>
              <w:rPr>
                <w:rFonts w:ascii="GHEA Grapalat" w:hAnsi="GHEA Grapalat"/>
                <w:sz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375C2D" w:rsidRDefault="00375C2D">
            <w:pPr>
              <w:rPr>
                <w:rFonts w:ascii="GHEA Grapalat" w:hAnsi="GHEA Grapalat"/>
                <w:sz w:val="18"/>
              </w:rPr>
            </w:pPr>
          </w:p>
        </w:tc>
        <w:tc>
          <w:tcPr>
            <w:tcW w:w="4110" w:type="dxa"/>
            <w:vMerge/>
            <w:tcBorders>
              <w:top w:val="single" w:sz="4" w:space="0" w:color="auto"/>
              <w:left w:val="single" w:sz="4" w:space="0" w:color="auto"/>
              <w:bottom w:val="single" w:sz="4" w:space="0" w:color="auto"/>
              <w:right w:val="single" w:sz="4" w:space="0" w:color="auto"/>
            </w:tcBorders>
            <w:vAlign w:val="center"/>
            <w:hideMark/>
          </w:tcPr>
          <w:p w:rsidR="00375C2D" w:rsidRDefault="00375C2D">
            <w:pPr>
              <w:rPr>
                <w:rFonts w:ascii="GHEA Grapalat" w:hAnsi="GHEA Grapalat"/>
                <w:sz w:val="18"/>
              </w:rPr>
            </w:pPr>
          </w:p>
        </w:tc>
        <w:tc>
          <w:tcPr>
            <w:tcW w:w="612" w:type="dxa"/>
            <w:vMerge/>
            <w:tcBorders>
              <w:top w:val="single" w:sz="4" w:space="0" w:color="auto"/>
              <w:left w:val="single" w:sz="4" w:space="0" w:color="auto"/>
              <w:bottom w:val="single" w:sz="4" w:space="0" w:color="auto"/>
              <w:right w:val="single" w:sz="4" w:space="0" w:color="auto"/>
            </w:tcBorders>
            <w:vAlign w:val="center"/>
            <w:hideMark/>
          </w:tcPr>
          <w:p w:rsidR="00375C2D" w:rsidRDefault="00375C2D">
            <w:pPr>
              <w:rPr>
                <w:rFonts w:ascii="GHEA Grapalat" w:hAnsi="GHEA Grapalat"/>
                <w:sz w:val="18"/>
              </w:rPr>
            </w:pPr>
          </w:p>
        </w:tc>
        <w:tc>
          <w:tcPr>
            <w:tcW w:w="924" w:type="dxa"/>
            <w:vMerge/>
            <w:tcBorders>
              <w:top w:val="single" w:sz="4" w:space="0" w:color="auto"/>
              <w:left w:val="single" w:sz="4" w:space="0" w:color="auto"/>
              <w:bottom w:val="single" w:sz="4" w:space="0" w:color="auto"/>
              <w:right w:val="single" w:sz="4" w:space="0" w:color="auto"/>
            </w:tcBorders>
            <w:vAlign w:val="center"/>
            <w:hideMark/>
          </w:tcPr>
          <w:p w:rsidR="00375C2D" w:rsidRDefault="00375C2D">
            <w:pPr>
              <w:rPr>
                <w:rFonts w:ascii="GHEA Grapalat" w:hAnsi="GHEA Grapalat"/>
                <w:sz w:val="18"/>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375C2D" w:rsidRDefault="00375C2D">
            <w:pPr>
              <w:rPr>
                <w:rFonts w:ascii="GHEA Grapalat" w:hAnsi="GHEA Grapalat"/>
                <w:sz w:val="18"/>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375C2D" w:rsidRDefault="00375C2D">
            <w:pPr>
              <w:rPr>
                <w:rFonts w:ascii="GHEA Grapalat" w:hAnsi="GHEA Grapalat"/>
                <w:sz w:val="18"/>
              </w:rPr>
            </w:pPr>
          </w:p>
        </w:tc>
        <w:tc>
          <w:tcPr>
            <w:tcW w:w="948" w:type="dxa"/>
            <w:tcBorders>
              <w:top w:val="single" w:sz="4" w:space="0" w:color="auto"/>
              <w:left w:val="single" w:sz="4" w:space="0" w:color="auto"/>
              <w:bottom w:val="single" w:sz="4" w:space="0" w:color="auto"/>
              <w:right w:val="single" w:sz="4" w:space="0" w:color="auto"/>
            </w:tcBorders>
            <w:vAlign w:val="center"/>
            <w:hideMark/>
          </w:tcPr>
          <w:p w:rsidR="00375C2D" w:rsidRDefault="00375C2D">
            <w:pPr>
              <w:jc w:val="center"/>
              <w:rPr>
                <w:rFonts w:ascii="GHEA Grapalat" w:hAnsi="GHEA Grapalat"/>
                <w:sz w:val="18"/>
              </w:rPr>
            </w:pPr>
            <w:r>
              <w:rPr>
                <w:rFonts w:ascii="GHEA Grapalat" w:hAnsi="GHEA Grapalat"/>
                <w:sz w:val="18"/>
              </w:rPr>
              <w:t>հասցեն</w:t>
            </w:r>
          </w:p>
        </w:tc>
        <w:tc>
          <w:tcPr>
            <w:tcW w:w="1157" w:type="dxa"/>
            <w:tcBorders>
              <w:top w:val="single" w:sz="4" w:space="0" w:color="auto"/>
              <w:left w:val="single" w:sz="4" w:space="0" w:color="auto"/>
              <w:bottom w:val="single" w:sz="4" w:space="0" w:color="auto"/>
              <w:right w:val="single" w:sz="4" w:space="0" w:color="auto"/>
            </w:tcBorders>
            <w:vAlign w:val="center"/>
            <w:hideMark/>
          </w:tcPr>
          <w:p w:rsidR="00375C2D" w:rsidRDefault="00375C2D">
            <w:pPr>
              <w:jc w:val="center"/>
              <w:rPr>
                <w:rFonts w:ascii="GHEA Grapalat" w:hAnsi="GHEA Grapalat"/>
                <w:sz w:val="18"/>
              </w:rPr>
            </w:pPr>
            <w:r>
              <w:rPr>
                <w:rFonts w:ascii="GHEA Grapalat" w:hAnsi="GHEA Grapalat"/>
                <w:sz w:val="18"/>
              </w:rPr>
              <w:t>ենթակա քանակը</w:t>
            </w:r>
          </w:p>
        </w:tc>
        <w:tc>
          <w:tcPr>
            <w:tcW w:w="1293" w:type="dxa"/>
            <w:tcBorders>
              <w:top w:val="single" w:sz="4" w:space="0" w:color="auto"/>
              <w:left w:val="single" w:sz="4" w:space="0" w:color="auto"/>
              <w:bottom w:val="single" w:sz="4" w:space="0" w:color="auto"/>
              <w:right w:val="single" w:sz="4" w:space="0" w:color="auto"/>
            </w:tcBorders>
            <w:vAlign w:val="center"/>
          </w:tcPr>
          <w:p w:rsidR="00375C2D" w:rsidRDefault="00375C2D">
            <w:pPr>
              <w:jc w:val="center"/>
              <w:rPr>
                <w:rFonts w:ascii="GHEA Grapalat" w:hAnsi="GHEA Grapalat"/>
                <w:sz w:val="18"/>
              </w:rPr>
            </w:pPr>
            <w:r>
              <w:rPr>
                <w:rFonts w:ascii="GHEA Grapalat" w:hAnsi="GHEA Grapalat"/>
                <w:sz w:val="18"/>
              </w:rPr>
              <w:t>Ժամկետը***</w:t>
            </w:r>
          </w:p>
          <w:p w:rsidR="00375C2D" w:rsidRDefault="00375C2D">
            <w:pPr>
              <w:jc w:val="center"/>
              <w:rPr>
                <w:rFonts w:ascii="GHEA Grapalat" w:hAnsi="GHEA Grapalat"/>
                <w:sz w:val="18"/>
                <w:lang w:val="hy-AM"/>
              </w:rPr>
            </w:pPr>
          </w:p>
        </w:tc>
      </w:tr>
      <w:tr w:rsidR="00492C86" w:rsidRPr="0037229B" w:rsidTr="00346B5C">
        <w:trPr>
          <w:trHeight w:val="246"/>
        </w:trPr>
        <w:tc>
          <w:tcPr>
            <w:tcW w:w="581" w:type="dxa"/>
            <w:tcBorders>
              <w:top w:val="single" w:sz="4" w:space="0" w:color="auto"/>
              <w:left w:val="single" w:sz="4" w:space="0" w:color="auto"/>
              <w:bottom w:val="single" w:sz="4" w:space="0" w:color="auto"/>
              <w:right w:val="single" w:sz="4" w:space="0" w:color="auto"/>
            </w:tcBorders>
            <w:hideMark/>
          </w:tcPr>
          <w:p w:rsidR="00492C86" w:rsidRDefault="00492C86">
            <w:pPr>
              <w:jc w:val="center"/>
              <w:rPr>
                <w:rFonts w:ascii="GHEA Grapalat" w:hAnsi="GHEA Grapalat"/>
                <w:sz w:val="20"/>
                <w:lang w:val="hy-AM"/>
              </w:rPr>
            </w:pPr>
            <w:r>
              <w:rPr>
                <w:rFonts w:ascii="GHEA Grapalat" w:hAnsi="GHEA Grapalat"/>
                <w:sz w:val="20"/>
                <w:lang w:val="hy-AM"/>
              </w:rPr>
              <w:t>1</w:t>
            </w:r>
          </w:p>
        </w:tc>
        <w:tc>
          <w:tcPr>
            <w:tcW w:w="1417" w:type="dxa"/>
            <w:tcBorders>
              <w:top w:val="single" w:sz="4" w:space="0" w:color="auto"/>
              <w:left w:val="single" w:sz="4" w:space="0" w:color="auto"/>
              <w:bottom w:val="single" w:sz="4" w:space="0" w:color="auto"/>
              <w:right w:val="single" w:sz="4" w:space="0" w:color="auto"/>
            </w:tcBorders>
            <w:vAlign w:val="center"/>
          </w:tcPr>
          <w:p w:rsidR="00492C86" w:rsidRPr="00695650" w:rsidRDefault="006176DA">
            <w:pPr>
              <w:jc w:val="center"/>
              <w:rPr>
                <w:rFonts w:ascii="Arial Unicode" w:hAnsi="Arial Unicode" w:cs="Calibri"/>
                <w:b/>
                <w:sz w:val="20"/>
                <w:szCs w:val="20"/>
              </w:rPr>
            </w:pPr>
            <w:r w:rsidRPr="00695650">
              <w:rPr>
                <w:rFonts w:ascii="Sylfaen" w:hAnsi="Sylfaen"/>
                <w:b/>
                <w:sz w:val="20"/>
              </w:rPr>
              <w:t>15811110</w:t>
            </w:r>
          </w:p>
        </w:tc>
        <w:tc>
          <w:tcPr>
            <w:tcW w:w="1418" w:type="dxa"/>
            <w:tcBorders>
              <w:top w:val="single" w:sz="4" w:space="0" w:color="auto"/>
              <w:left w:val="single" w:sz="4" w:space="0" w:color="auto"/>
              <w:bottom w:val="single" w:sz="4" w:space="0" w:color="auto"/>
              <w:right w:val="single" w:sz="4" w:space="0" w:color="auto"/>
            </w:tcBorders>
            <w:vAlign w:val="center"/>
          </w:tcPr>
          <w:p w:rsidR="00492C86" w:rsidRPr="0018758C" w:rsidRDefault="00492C86" w:rsidP="00492C86">
            <w:pPr>
              <w:jc w:val="center"/>
              <w:rPr>
                <w:rFonts w:ascii="Arial LatArm" w:hAnsi="Arial LatArm" w:cs="Calibri"/>
                <w:sz w:val="20"/>
                <w:szCs w:val="20"/>
              </w:rPr>
            </w:pPr>
            <w:r w:rsidRPr="0018758C">
              <w:rPr>
                <w:rFonts w:ascii="Arial Unicode" w:hAnsi="Arial Unicode" w:cs="Sylfaen"/>
                <w:sz w:val="20"/>
                <w:szCs w:val="20"/>
              </w:rPr>
              <w:t>հաց</w:t>
            </w:r>
          </w:p>
        </w:tc>
        <w:tc>
          <w:tcPr>
            <w:tcW w:w="709" w:type="dxa"/>
            <w:tcBorders>
              <w:top w:val="single" w:sz="4" w:space="0" w:color="auto"/>
              <w:left w:val="single" w:sz="4" w:space="0" w:color="auto"/>
              <w:bottom w:val="single" w:sz="4" w:space="0" w:color="auto"/>
              <w:right w:val="single" w:sz="4" w:space="0" w:color="auto"/>
            </w:tcBorders>
          </w:tcPr>
          <w:p w:rsidR="00492C86" w:rsidRDefault="00492C86">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tcPr>
          <w:p w:rsidR="00492C86" w:rsidRDefault="007A4B54">
            <w:pPr>
              <w:rPr>
                <w:rFonts w:ascii="Sylfaen" w:hAnsi="Sylfaen" w:cs="Sylfaen"/>
                <w:bCs/>
                <w:sz w:val="16"/>
                <w:szCs w:val="16"/>
                <w:lang w:val="hy-AM"/>
              </w:rPr>
            </w:pPr>
            <w:r w:rsidRPr="00201E0F">
              <w:rPr>
                <w:rFonts w:ascii="Sylfaen" w:hAnsi="Sylfaen" w:cs="Sylfaen"/>
                <w:sz w:val="18"/>
                <w:szCs w:val="18"/>
              </w:rPr>
              <w:t>Ցորենի</w:t>
            </w:r>
            <w:r w:rsidRPr="00201E0F">
              <w:rPr>
                <w:rFonts w:ascii="Arial LatArm" w:hAnsi="Arial LatArm"/>
                <w:sz w:val="18"/>
                <w:szCs w:val="18"/>
              </w:rPr>
              <w:t xml:space="preserve"> </w:t>
            </w:r>
            <w:r w:rsidRPr="00201E0F">
              <w:rPr>
                <w:rFonts w:ascii="Sylfaen" w:hAnsi="Sylfaen" w:cs="Sylfaen"/>
                <w:sz w:val="18"/>
                <w:szCs w:val="18"/>
              </w:rPr>
              <w:t>ալյուրից</w:t>
            </w:r>
            <w:r w:rsidRPr="00201E0F">
              <w:rPr>
                <w:rFonts w:ascii="Arial LatArm" w:hAnsi="Arial LatArm"/>
                <w:sz w:val="18"/>
                <w:szCs w:val="18"/>
              </w:rPr>
              <w:t xml:space="preserve"> </w:t>
            </w:r>
            <w:r w:rsidRPr="00201E0F">
              <w:rPr>
                <w:rFonts w:ascii="Sylfaen" w:hAnsi="Sylfaen" w:cs="Sylfaen"/>
                <w:sz w:val="18"/>
                <w:szCs w:val="18"/>
              </w:rPr>
              <w:t>թողարկված</w:t>
            </w:r>
            <w:r w:rsidRPr="00201E0F">
              <w:rPr>
                <w:rFonts w:ascii="Arial LatArm" w:hAnsi="Arial LatArm"/>
                <w:sz w:val="18"/>
                <w:szCs w:val="18"/>
              </w:rPr>
              <w:t>,</w:t>
            </w:r>
            <w:r w:rsidRPr="007A4B54">
              <w:rPr>
                <w:rFonts w:asciiTheme="minorHAnsi" w:hAnsiTheme="minorHAnsi"/>
                <w:sz w:val="18"/>
                <w:szCs w:val="18"/>
              </w:rPr>
              <w:t xml:space="preserve"> </w:t>
            </w:r>
            <w:r w:rsidRPr="00201E0F">
              <w:rPr>
                <w:rFonts w:ascii="Sylfaen" w:hAnsi="Sylfaen" w:cs="Sylfaen"/>
                <w:sz w:val="18"/>
                <w:szCs w:val="18"/>
              </w:rPr>
              <w:t>հատով</w:t>
            </w:r>
            <w:r w:rsidRPr="00201E0F">
              <w:rPr>
                <w:rFonts w:ascii="Arial LatArm" w:hAnsi="Arial LatArm"/>
                <w:sz w:val="18"/>
                <w:szCs w:val="18"/>
              </w:rPr>
              <w:t xml:space="preserve">, </w:t>
            </w:r>
            <w:r w:rsidRPr="00201E0F">
              <w:rPr>
                <w:rFonts w:ascii="Sylfaen" w:hAnsi="Sylfaen" w:cs="Sylfaen"/>
                <w:sz w:val="18"/>
                <w:szCs w:val="18"/>
              </w:rPr>
              <w:t>փաթեթավորված</w:t>
            </w:r>
            <w:r w:rsidRPr="00201E0F">
              <w:rPr>
                <w:rFonts w:ascii="Arial LatArm" w:hAnsi="Arial LatArm"/>
                <w:sz w:val="18"/>
                <w:szCs w:val="18"/>
              </w:rPr>
              <w:t>,</w:t>
            </w:r>
            <w:r w:rsidRPr="00201E0F">
              <w:rPr>
                <w:rFonts w:ascii="Sylfaen" w:hAnsi="Sylfaen" w:cs="Sylfaen"/>
                <w:sz w:val="18"/>
                <w:szCs w:val="18"/>
              </w:rPr>
              <w:t>կամ</w:t>
            </w:r>
            <w:r w:rsidRPr="007A4B54">
              <w:rPr>
                <w:rFonts w:ascii="Sylfaen" w:hAnsi="Sylfaen" w:cs="Sylfaen"/>
                <w:sz w:val="18"/>
                <w:szCs w:val="18"/>
              </w:rPr>
              <w:t xml:space="preserve"> </w:t>
            </w:r>
            <w:r w:rsidRPr="00201E0F">
              <w:rPr>
                <w:rFonts w:ascii="Sylfaen" w:hAnsi="Sylfaen" w:cs="Sylfaen"/>
                <w:sz w:val="18"/>
                <w:szCs w:val="18"/>
              </w:rPr>
              <w:t>առանց</w:t>
            </w:r>
            <w:r w:rsidRPr="007A4B54">
              <w:rPr>
                <w:rFonts w:ascii="Sylfaen" w:hAnsi="Sylfaen" w:cs="Sylfaen"/>
                <w:sz w:val="18"/>
                <w:szCs w:val="18"/>
              </w:rPr>
              <w:t xml:space="preserve"> </w:t>
            </w:r>
            <w:r w:rsidRPr="00201E0F">
              <w:rPr>
                <w:rFonts w:ascii="Sylfaen" w:hAnsi="Sylfaen" w:cs="Sylfaen"/>
                <w:sz w:val="18"/>
                <w:szCs w:val="18"/>
              </w:rPr>
              <w:t>փաթեթավորման</w:t>
            </w:r>
            <w:r w:rsidRPr="007A4B54">
              <w:rPr>
                <w:rFonts w:ascii="Sylfaen" w:hAnsi="Sylfaen" w:cs="Sylfaen"/>
                <w:sz w:val="18"/>
                <w:szCs w:val="18"/>
              </w:rPr>
              <w:t xml:space="preserve"> </w:t>
            </w:r>
            <w:r w:rsidRPr="00201E0F">
              <w:rPr>
                <w:rFonts w:ascii="Sylfaen" w:hAnsi="Sylfaen" w:cs="Sylfaen"/>
                <w:sz w:val="18"/>
                <w:szCs w:val="18"/>
              </w:rPr>
              <w:t>պատրաստրված</w:t>
            </w:r>
            <w:r w:rsidRPr="007A4B54">
              <w:rPr>
                <w:rFonts w:ascii="Sylfaen" w:hAnsi="Sylfaen" w:cs="Sylfaen"/>
                <w:sz w:val="18"/>
                <w:szCs w:val="18"/>
              </w:rPr>
              <w:t xml:space="preserve"> </w:t>
            </w:r>
            <w:r w:rsidRPr="00201E0F">
              <w:rPr>
                <w:rFonts w:ascii="Sylfaen" w:hAnsi="Sylfaen" w:cs="Sylfaen"/>
                <w:sz w:val="18"/>
                <w:szCs w:val="18"/>
              </w:rPr>
              <w:t>բարձր</w:t>
            </w:r>
            <w:r w:rsidRPr="007A4B54">
              <w:rPr>
                <w:rFonts w:ascii="Sylfaen" w:hAnsi="Sylfaen" w:cs="Sylfaen"/>
                <w:sz w:val="18"/>
                <w:szCs w:val="18"/>
              </w:rPr>
              <w:t xml:space="preserve"> </w:t>
            </w:r>
            <w:r w:rsidRPr="00201E0F">
              <w:rPr>
                <w:rFonts w:ascii="Sylfaen" w:hAnsi="Sylfaen" w:cs="Sylfaen"/>
                <w:sz w:val="18"/>
                <w:szCs w:val="18"/>
              </w:rPr>
              <w:t>տեսակի</w:t>
            </w:r>
            <w:r w:rsidRPr="007A4B54">
              <w:rPr>
                <w:rFonts w:ascii="Sylfaen" w:hAnsi="Sylfaen" w:cs="Sylfaen"/>
                <w:sz w:val="18"/>
                <w:szCs w:val="18"/>
              </w:rPr>
              <w:t xml:space="preserve"> </w:t>
            </w:r>
            <w:r w:rsidRPr="00201E0F">
              <w:rPr>
                <w:rFonts w:ascii="Sylfaen" w:hAnsi="Sylfaen" w:cs="Sylfaen"/>
                <w:sz w:val="18"/>
                <w:szCs w:val="18"/>
              </w:rPr>
              <w:t>ալյուրից</w:t>
            </w:r>
            <w:r w:rsidRPr="007A4B54">
              <w:rPr>
                <w:rFonts w:ascii="Sylfaen" w:hAnsi="Sylfaen" w:cs="Sylfaen"/>
                <w:sz w:val="18"/>
                <w:szCs w:val="18"/>
              </w:rPr>
              <w:t>,</w:t>
            </w:r>
            <w:r w:rsidRPr="00201E0F">
              <w:rPr>
                <w:rFonts w:ascii="Sylfaen" w:hAnsi="Sylfaen" w:cs="Sylfaen"/>
                <w:sz w:val="18"/>
                <w:szCs w:val="18"/>
              </w:rPr>
              <w:t>ՀԱՏ</w:t>
            </w:r>
            <w:r w:rsidRPr="00201E0F">
              <w:rPr>
                <w:rFonts w:ascii="Arial LatArm" w:hAnsi="Arial LatArm"/>
                <w:sz w:val="18"/>
                <w:szCs w:val="18"/>
              </w:rPr>
              <w:t>3199:</w:t>
            </w:r>
            <w:r w:rsidRPr="00201E0F">
              <w:rPr>
                <w:rFonts w:ascii="Sylfaen" w:hAnsi="Sylfaen" w:cs="Sylfaen"/>
                <w:sz w:val="18"/>
                <w:szCs w:val="18"/>
              </w:rPr>
              <w:t>Անվտանգությունը</w:t>
            </w:r>
            <w:r w:rsidRPr="00201E0F">
              <w:rPr>
                <w:rFonts w:ascii="Arial LatArm" w:hAnsi="Arial LatArm"/>
                <w:sz w:val="18"/>
                <w:szCs w:val="18"/>
              </w:rPr>
              <w:t xml:space="preserve"> </w:t>
            </w:r>
            <w:r w:rsidRPr="00201E0F">
              <w:rPr>
                <w:rFonts w:ascii="Sylfaen" w:hAnsi="Sylfaen" w:cs="Sylfaen"/>
                <w:sz w:val="18"/>
                <w:szCs w:val="18"/>
              </w:rPr>
              <w:t>ըստ</w:t>
            </w:r>
            <w:r w:rsidRPr="00201E0F">
              <w:rPr>
                <w:rFonts w:ascii="Arial LatArm" w:hAnsi="Arial LatArm"/>
                <w:sz w:val="18"/>
                <w:szCs w:val="18"/>
              </w:rPr>
              <w:t xml:space="preserve"> 2 III-4-9-012003(</w:t>
            </w:r>
            <w:r w:rsidRPr="00201E0F">
              <w:rPr>
                <w:rFonts w:ascii="Sylfaen" w:hAnsi="Sylfaen" w:cs="Sylfaen"/>
                <w:sz w:val="18"/>
                <w:szCs w:val="18"/>
              </w:rPr>
              <w:t>ՌԴՍանՊին</w:t>
            </w:r>
            <w:r w:rsidRPr="00201E0F">
              <w:rPr>
                <w:rFonts w:ascii="Arial LatArm" w:hAnsi="Arial LatArm"/>
                <w:sz w:val="18"/>
                <w:szCs w:val="18"/>
              </w:rPr>
              <w:t>2.3.2.107801)</w:t>
            </w:r>
            <w:r w:rsidRPr="00201E0F">
              <w:rPr>
                <w:rFonts w:ascii="Sylfaen" w:hAnsi="Sylfaen" w:cs="Sylfaen"/>
                <w:sz w:val="18"/>
                <w:szCs w:val="18"/>
              </w:rPr>
              <w:t>սանիտարա</w:t>
            </w:r>
            <w:r w:rsidRPr="00201E0F">
              <w:rPr>
                <w:rFonts w:ascii="Arial LatArm" w:hAnsi="Arial LatArm"/>
                <w:sz w:val="18"/>
                <w:szCs w:val="18"/>
              </w:rPr>
              <w:t>-</w:t>
            </w:r>
            <w:r w:rsidRPr="00201E0F">
              <w:rPr>
                <w:rFonts w:ascii="Sylfaen" w:hAnsi="Sylfaen" w:cs="Sylfaen"/>
                <w:sz w:val="18"/>
                <w:szCs w:val="18"/>
              </w:rPr>
              <w:t>համաճարակային</w:t>
            </w:r>
            <w:r w:rsidRPr="00201E0F">
              <w:rPr>
                <w:rFonts w:ascii="Arial LatArm" w:hAnsi="Arial LatArm"/>
                <w:sz w:val="18"/>
                <w:szCs w:val="18"/>
              </w:rPr>
              <w:t xml:space="preserve"> </w:t>
            </w:r>
            <w:r w:rsidRPr="00201E0F">
              <w:rPr>
                <w:rFonts w:ascii="Sylfaen" w:hAnsi="Sylfaen" w:cs="Sylfaen"/>
                <w:sz w:val="18"/>
                <w:szCs w:val="18"/>
              </w:rPr>
              <w:t>կանոնների</w:t>
            </w:r>
            <w:r w:rsidRPr="00201E0F">
              <w:rPr>
                <w:rFonts w:ascii="Arial LatArm" w:hAnsi="Arial LatArm"/>
                <w:sz w:val="18"/>
                <w:szCs w:val="18"/>
              </w:rPr>
              <w:t xml:space="preserve"> </w:t>
            </w:r>
            <w:r w:rsidRPr="00201E0F">
              <w:rPr>
                <w:rFonts w:ascii="Sylfaen" w:hAnsi="Sylfaen" w:cs="Sylfaen"/>
                <w:sz w:val="18"/>
                <w:szCs w:val="18"/>
              </w:rPr>
              <w:t>և</w:t>
            </w:r>
            <w:r w:rsidRPr="00201E0F">
              <w:rPr>
                <w:rFonts w:ascii="Arial LatArm" w:hAnsi="Arial LatArm"/>
                <w:sz w:val="18"/>
                <w:szCs w:val="18"/>
              </w:rPr>
              <w:t xml:space="preserve"> </w:t>
            </w:r>
            <w:r w:rsidRPr="00201E0F">
              <w:rPr>
                <w:rFonts w:ascii="Sylfaen" w:hAnsi="Sylfaen" w:cs="Sylfaen"/>
                <w:sz w:val="18"/>
                <w:szCs w:val="18"/>
              </w:rPr>
              <w:t>նորմերի</w:t>
            </w:r>
            <w:r w:rsidRPr="00201E0F">
              <w:rPr>
                <w:rFonts w:ascii="Arial LatArm" w:hAnsi="Arial LatArm"/>
                <w:sz w:val="18"/>
                <w:szCs w:val="18"/>
              </w:rPr>
              <w:t xml:space="preserve"> </w:t>
            </w:r>
            <w:r w:rsidRPr="00201E0F">
              <w:rPr>
                <w:rFonts w:ascii="Sylfaen" w:hAnsi="Sylfaen" w:cs="Sylfaen"/>
                <w:sz w:val="18"/>
                <w:szCs w:val="18"/>
              </w:rPr>
              <w:t>և</w:t>
            </w:r>
            <w:r w:rsidRPr="00201E0F">
              <w:rPr>
                <w:rFonts w:ascii="Arial LatArm" w:hAnsi="Arial LatArm"/>
                <w:sz w:val="18"/>
                <w:szCs w:val="18"/>
              </w:rPr>
              <w:t xml:space="preserve"> ,,</w:t>
            </w:r>
            <w:r w:rsidRPr="00201E0F">
              <w:rPr>
                <w:rFonts w:ascii="Sylfaen" w:hAnsi="Sylfaen" w:cs="Sylfaen"/>
                <w:sz w:val="18"/>
                <w:szCs w:val="18"/>
              </w:rPr>
              <w:t>սննդամթերքի</w:t>
            </w:r>
            <w:r w:rsidRPr="00201E0F">
              <w:rPr>
                <w:rFonts w:ascii="Arial LatArm" w:hAnsi="Arial LatArm"/>
                <w:sz w:val="18"/>
                <w:szCs w:val="18"/>
              </w:rPr>
              <w:t xml:space="preserve"> </w:t>
            </w:r>
            <w:r w:rsidRPr="00201E0F">
              <w:rPr>
                <w:rFonts w:ascii="Sylfaen" w:hAnsi="Sylfaen" w:cs="Sylfaen"/>
                <w:sz w:val="18"/>
                <w:szCs w:val="18"/>
              </w:rPr>
              <w:t>անվտանգության</w:t>
            </w:r>
            <w:r w:rsidRPr="00201E0F">
              <w:rPr>
                <w:rFonts w:ascii="Arial LatArm" w:hAnsi="Arial LatArm"/>
                <w:sz w:val="18"/>
                <w:szCs w:val="18"/>
              </w:rPr>
              <w:t xml:space="preserve"> </w:t>
            </w:r>
            <w:r w:rsidRPr="00201E0F">
              <w:rPr>
                <w:rFonts w:ascii="Sylfaen" w:hAnsi="Sylfaen" w:cs="Sylfaen"/>
                <w:sz w:val="18"/>
                <w:szCs w:val="18"/>
              </w:rPr>
              <w:t>մասին</w:t>
            </w:r>
            <w:r w:rsidRPr="00201E0F">
              <w:rPr>
                <w:rFonts w:ascii="Arial LatArm" w:hAnsi="Arial LatArm"/>
                <w:sz w:val="18"/>
                <w:szCs w:val="18"/>
              </w:rPr>
              <w:t xml:space="preserve"> </w:t>
            </w:r>
            <w:r w:rsidRPr="00201E0F">
              <w:rPr>
                <w:rFonts w:ascii="Sylfaen" w:hAnsi="Sylfaen" w:cs="Sylfaen"/>
                <w:sz w:val="18"/>
                <w:szCs w:val="18"/>
              </w:rPr>
              <w:t>ՀՀ</w:t>
            </w:r>
            <w:r w:rsidRPr="00201E0F">
              <w:rPr>
                <w:rFonts w:ascii="Arial LatArm" w:hAnsi="Arial LatArm"/>
                <w:sz w:val="18"/>
                <w:szCs w:val="18"/>
              </w:rPr>
              <w:t xml:space="preserve"> </w:t>
            </w:r>
            <w:r w:rsidRPr="00201E0F">
              <w:rPr>
                <w:rFonts w:ascii="Sylfaen" w:hAnsi="Sylfaen" w:cs="Sylfaen"/>
                <w:sz w:val="18"/>
                <w:szCs w:val="18"/>
              </w:rPr>
              <w:t>օրենքի</w:t>
            </w:r>
            <w:r w:rsidRPr="00201E0F">
              <w:rPr>
                <w:rFonts w:ascii="Arial LatArm" w:hAnsi="Arial LatArm"/>
                <w:sz w:val="18"/>
                <w:szCs w:val="18"/>
              </w:rPr>
              <w:t xml:space="preserve">  9-</w:t>
            </w:r>
            <w:r w:rsidRPr="00201E0F">
              <w:rPr>
                <w:rFonts w:ascii="Sylfaen" w:hAnsi="Sylfaen" w:cs="Sylfaen"/>
                <w:sz w:val="18"/>
                <w:szCs w:val="18"/>
              </w:rPr>
              <w:t>րդ</w:t>
            </w:r>
            <w:r w:rsidRPr="00201E0F">
              <w:rPr>
                <w:rFonts w:ascii="Arial LatArm" w:hAnsi="Arial LatArm"/>
                <w:sz w:val="18"/>
                <w:szCs w:val="18"/>
              </w:rPr>
              <w:t xml:space="preserve"> </w:t>
            </w:r>
            <w:r w:rsidRPr="00201E0F">
              <w:rPr>
                <w:rFonts w:ascii="Sylfaen" w:hAnsi="Sylfaen" w:cs="Sylfaen"/>
                <w:sz w:val="18"/>
                <w:szCs w:val="18"/>
              </w:rPr>
              <w:t>հոդվածի</w:t>
            </w:r>
            <w:r w:rsidRPr="00201E0F">
              <w:rPr>
                <w:rFonts w:ascii="Arial LatArm" w:hAnsi="Arial LatArm"/>
                <w:sz w:val="18"/>
                <w:szCs w:val="18"/>
              </w:rPr>
              <w:t>:</w:t>
            </w:r>
          </w:p>
        </w:tc>
        <w:tc>
          <w:tcPr>
            <w:tcW w:w="612" w:type="dxa"/>
            <w:tcBorders>
              <w:top w:val="single" w:sz="4" w:space="0" w:color="auto"/>
              <w:left w:val="single" w:sz="4" w:space="0" w:color="auto"/>
              <w:bottom w:val="single" w:sz="4" w:space="0" w:color="auto"/>
              <w:right w:val="single" w:sz="4" w:space="0" w:color="auto"/>
            </w:tcBorders>
            <w:vAlign w:val="center"/>
          </w:tcPr>
          <w:p w:rsidR="00492C86" w:rsidRPr="00492C86" w:rsidRDefault="00492C86">
            <w:pPr>
              <w:jc w:val="center"/>
              <w:rPr>
                <w:rFonts w:ascii="Sylfaen" w:hAnsi="Sylfaen" w:cs="Calibri"/>
                <w:sz w:val="16"/>
                <w:szCs w:val="16"/>
                <w:lang w:val="hy-AM"/>
              </w:rPr>
            </w:pPr>
            <w:r>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492C86" w:rsidRDefault="00492C86">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492C86" w:rsidRDefault="00492C86">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492C86" w:rsidRPr="00492C86" w:rsidRDefault="00492C86">
            <w:pPr>
              <w:jc w:val="center"/>
              <w:rPr>
                <w:rFonts w:ascii="Sylfaen" w:hAnsi="Sylfaen" w:cs="Calibri"/>
                <w:sz w:val="16"/>
                <w:szCs w:val="16"/>
                <w:lang w:val="hy-AM"/>
              </w:rPr>
            </w:pPr>
            <w:r>
              <w:rPr>
                <w:rFonts w:ascii="Sylfaen" w:hAnsi="Sylfaen" w:cs="Calibri"/>
                <w:sz w:val="16"/>
                <w:szCs w:val="16"/>
                <w:lang w:val="hy-AM"/>
              </w:rPr>
              <w:t>1200</w:t>
            </w:r>
          </w:p>
        </w:tc>
        <w:tc>
          <w:tcPr>
            <w:tcW w:w="948" w:type="dxa"/>
            <w:tcBorders>
              <w:top w:val="single" w:sz="4" w:space="0" w:color="auto"/>
              <w:left w:val="single" w:sz="4" w:space="0" w:color="auto"/>
              <w:bottom w:val="single" w:sz="4" w:space="0" w:color="auto"/>
              <w:right w:val="single" w:sz="4" w:space="0" w:color="auto"/>
            </w:tcBorders>
          </w:tcPr>
          <w:p w:rsidR="00492C86" w:rsidRPr="00EE6809" w:rsidRDefault="00EE6809" w:rsidP="00EE6809">
            <w:pPr>
              <w:jc w:val="center"/>
              <w:rPr>
                <w:rFonts w:ascii="Sylfaen" w:hAnsi="Sylfaen"/>
                <w:sz w:val="18"/>
                <w:szCs w:val="18"/>
                <w:lang w:val="hy-AM"/>
              </w:rPr>
            </w:pPr>
            <w:r w:rsidRPr="00F06E9C">
              <w:rPr>
                <w:rFonts w:ascii="Sylfaen" w:hAnsi="Sylfaen" w:cs="Sylfaen"/>
                <w:sz w:val="16"/>
                <w:szCs w:val="16"/>
                <w:lang w:val="af-ZA"/>
              </w:rPr>
              <w:t>Գ</w:t>
            </w:r>
            <w:r>
              <w:rPr>
                <w:rFonts w:ascii="Sylfaen" w:hAnsi="Sylfaen" w:cs="Sylfaen"/>
                <w:sz w:val="16"/>
                <w:szCs w:val="16"/>
                <w:lang w:val="hy-AM"/>
              </w:rPr>
              <w:t>.</w:t>
            </w:r>
            <w:r w:rsidRPr="00F06E9C">
              <w:rPr>
                <w:rFonts w:ascii="Sylfaen" w:hAnsi="Sylfaen" w:cs="Sylfaen"/>
                <w:sz w:val="16"/>
                <w:szCs w:val="16"/>
                <w:lang w:val="af-ZA"/>
              </w:rPr>
              <w:t>Սայաթ</w:t>
            </w:r>
            <w:r w:rsidRPr="00F06E9C">
              <w:rPr>
                <w:rFonts w:ascii="Arial LatArm" w:hAnsi="Arial LatArm"/>
                <w:sz w:val="16"/>
                <w:szCs w:val="16"/>
                <w:lang w:val="af-ZA"/>
              </w:rPr>
              <w:t>-</w:t>
            </w:r>
            <w:r w:rsidRPr="00F06E9C">
              <w:rPr>
                <w:rFonts w:ascii="Sylfaen" w:hAnsi="Sylfaen" w:cs="Sylfaen"/>
                <w:sz w:val="16"/>
                <w:szCs w:val="16"/>
                <w:lang w:val="af-ZA"/>
              </w:rPr>
              <w:t>Նովա</w:t>
            </w:r>
            <w:r w:rsidRPr="00F06E9C">
              <w:rPr>
                <w:rFonts w:ascii="Arial LatArm" w:hAnsi="Arial LatArm"/>
                <w:sz w:val="16"/>
                <w:szCs w:val="16"/>
                <w:lang w:val="af-ZA"/>
              </w:rPr>
              <w:t xml:space="preserve"> </w:t>
            </w:r>
            <w:r w:rsidRPr="00F06E9C">
              <w:rPr>
                <w:rFonts w:ascii="Sylfaen" w:hAnsi="Sylfaen" w:cs="Sylfaen"/>
                <w:sz w:val="16"/>
                <w:szCs w:val="16"/>
                <w:lang w:val="af-ZA"/>
              </w:rPr>
              <w:t>Չարենցի</w:t>
            </w:r>
            <w:r w:rsidRPr="00F06E9C">
              <w:rPr>
                <w:rFonts w:ascii="Arial LatArm" w:hAnsi="Arial LatArm"/>
                <w:sz w:val="16"/>
                <w:szCs w:val="16"/>
                <w:lang w:val="af-ZA"/>
              </w:rPr>
              <w:t xml:space="preserve"> </w:t>
            </w:r>
            <w:r w:rsidRPr="00F06E9C">
              <w:rPr>
                <w:rFonts w:ascii="Sylfaen" w:hAnsi="Sylfaen" w:cs="Sylfaen"/>
                <w:sz w:val="16"/>
                <w:szCs w:val="16"/>
                <w:lang w:val="af-ZA"/>
              </w:rPr>
              <w:t>փողոց</w:t>
            </w:r>
            <w:r w:rsidRPr="00F06E9C">
              <w:rPr>
                <w:rFonts w:ascii="Arial LatArm" w:hAnsi="Arial LatArm"/>
                <w:sz w:val="16"/>
                <w:szCs w:val="16"/>
                <w:lang w:val="af-ZA"/>
              </w:rPr>
              <w:t xml:space="preserve"> </w:t>
            </w:r>
            <w:r w:rsidRPr="00F06E9C">
              <w:rPr>
                <w:rFonts w:ascii="Sylfaen" w:hAnsi="Sylfaen" w:cs="Sylfaen"/>
                <w:sz w:val="16"/>
                <w:szCs w:val="16"/>
                <w:lang w:val="af-ZA"/>
              </w:rPr>
              <w:t>թիվ</w:t>
            </w:r>
            <w:r w:rsidRPr="00F06E9C">
              <w:rPr>
                <w:rFonts w:ascii="Arial LatArm" w:hAnsi="Arial LatArm"/>
                <w:sz w:val="16"/>
                <w:szCs w:val="16"/>
                <w:lang w:val="af-ZA"/>
              </w:rPr>
              <w:t xml:space="preserve"> 2</w:t>
            </w:r>
            <w:r>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vAlign w:val="center"/>
          </w:tcPr>
          <w:p w:rsidR="00492C86" w:rsidRPr="00695650" w:rsidRDefault="001631ED" w:rsidP="001631ED">
            <w:pPr>
              <w:jc w:val="center"/>
              <w:rPr>
                <w:rFonts w:ascii="Arial LatArm" w:hAnsi="Arial LatArm" w:cs="Calibri"/>
                <w:sz w:val="16"/>
                <w:szCs w:val="16"/>
                <w:lang w:val="hy-AM"/>
              </w:rPr>
            </w:pPr>
            <w:r w:rsidRPr="001631ED">
              <w:rPr>
                <w:rFonts w:ascii="Sylfaen" w:hAnsi="Sylfaen" w:cs="Calibri"/>
                <w:sz w:val="14"/>
                <w:szCs w:val="14"/>
                <w:lang w:val="hy-AM"/>
              </w:rPr>
              <w:t>Մատակարարումը՝</w:t>
            </w:r>
            <w:r w:rsidRPr="00305CB9">
              <w:rPr>
                <w:rFonts w:ascii="Sylfaen" w:hAnsi="Sylfaen" w:cs="Calibri"/>
                <w:sz w:val="14"/>
                <w:szCs w:val="14"/>
                <w:lang w:val="pt-BR"/>
              </w:rPr>
              <w:t xml:space="preserve">  </w:t>
            </w:r>
            <w:r w:rsidRPr="001631ED">
              <w:rPr>
                <w:rFonts w:ascii="Sylfaen" w:hAnsi="Sylfaen" w:cs="Calibri"/>
                <w:sz w:val="14"/>
                <w:szCs w:val="14"/>
                <w:lang w:val="hy-AM"/>
              </w:rPr>
              <w:t>համաձայն</w:t>
            </w:r>
            <w:r w:rsidRPr="00305CB9">
              <w:rPr>
                <w:rFonts w:ascii="Sylfaen" w:hAnsi="Sylfaen" w:cs="Calibri"/>
                <w:sz w:val="14"/>
                <w:szCs w:val="14"/>
                <w:lang w:val="pt-BR"/>
              </w:rPr>
              <w:t xml:space="preserve"> </w:t>
            </w:r>
            <w:r>
              <w:rPr>
                <w:rFonts w:ascii="Sylfaen" w:hAnsi="Sylfaen" w:cs="Calibri"/>
                <w:sz w:val="14"/>
                <w:szCs w:val="14"/>
                <w:lang w:val="pt-BR"/>
              </w:rPr>
              <w:t xml:space="preserve">Պատվիրատուի կողմից </w:t>
            </w:r>
            <w:r w:rsidRPr="001631ED">
              <w:rPr>
                <w:rFonts w:ascii="Sylfaen" w:hAnsi="Sylfaen" w:cs="Calibri"/>
                <w:sz w:val="14"/>
                <w:szCs w:val="14"/>
                <w:lang w:val="hy-AM"/>
              </w:rPr>
              <w:t>նախնական</w:t>
            </w:r>
            <w:r w:rsidRPr="00305CB9">
              <w:rPr>
                <w:rFonts w:ascii="Sylfaen" w:hAnsi="Sylfaen" w:cs="Calibri"/>
                <w:sz w:val="14"/>
                <w:szCs w:val="14"/>
                <w:lang w:val="pt-BR"/>
              </w:rPr>
              <w:t xml:space="preserve">  </w:t>
            </w:r>
            <w:r w:rsidRPr="001631ED">
              <w:rPr>
                <w:rFonts w:ascii="Sylfaen" w:hAnsi="Sylfaen" w:cs="Calibri"/>
                <w:sz w:val="14"/>
                <w:szCs w:val="14"/>
                <w:lang w:val="hy-AM"/>
              </w:rPr>
              <w:t>պատվերի</w:t>
            </w:r>
            <w:r w:rsidR="00695650" w:rsidRPr="00695650">
              <w:rPr>
                <w:rFonts w:ascii="Sylfaen" w:hAnsi="Sylfaen" w:cs="Calibri"/>
                <w:sz w:val="14"/>
                <w:szCs w:val="14"/>
                <w:lang w:val="hy-AM"/>
              </w:rPr>
              <w:t xml:space="preserve"> մինչև 01.07.2020թ.</w:t>
            </w:r>
          </w:p>
        </w:tc>
        <w:tc>
          <w:tcPr>
            <w:tcW w:w="1293" w:type="dxa"/>
            <w:tcBorders>
              <w:top w:val="single" w:sz="4" w:space="0" w:color="auto"/>
              <w:left w:val="single" w:sz="4" w:space="0" w:color="auto"/>
              <w:bottom w:val="single" w:sz="4" w:space="0" w:color="auto"/>
              <w:right w:val="single" w:sz="4" w:space="0" w:color="auto"/>
            </w:tcBorders>
          </w:tcPr>
          <w:p w:rsidR="00492C86" w:rsidRPr="004619C8" w:rsidRDefault="004619C8">
            <w:pPr>
              <w:jc w:val="center"/>
              <w:rPr>
                <w:rFonts w:ascii="GHEA Grapalat" w:hAnsi="GHEA Grapalat"/>
                <w:sz w:val="20"/>
                <w:lang w:val="hy-AM"/>
              </w:rPr>
            </w:pPr>
            <w:r w:rsidRPr="00305CB9">
              <w:rPr>
                <w:rFonts w:ascii="Arial LatArm" w:hAnsi="Arial LatArm"/>
                <w:sz w:val="16"/>
                <w:szCs w:val="16"/>
                <w:lang w:val="pt-BR"/>
              </w:rPr>
              <w:t>1-</w:t>
            </w:r>
            <w:r w:rsidRPr="004619C8">
              <w:rPr>
                <w:rFonts w:ascii="Sylfaen" w:hAnsi="Sylfaen"/>
                <w:sz w:val="16"/>
                <w:szCs w:val="16"/>
                <w:lang w:val="hy-AM"/>
              </w:rPr>
              <w:t>ին</w:t>
            </w:r>
            <w:r w:rsidRPr="00305CB9">
              <w:rPr>
                <w:rFonts w:ascii="Sylfaen" w:hAnsi="Sylfaen"/>
                <w:sz w:val="16"/>
                <w:szCs w:val="16"/>
                <w:lang w:val="pt-BR"/>
              </w:rPr>
              <w:t xml:space="preserve"> </w:t>
            </w:r>
            <w:r w:rsidRPr="004619C8">
              <w:rPr>
                <w:rFonts w:ascii="Sylfaen" w:hAnsi="Sylfaen"/>
                <w:sz w:val="16"/>
                <w:szCs w:val="16"/>
                <w:lang w:val="hy-AM"/>
              </w:rPr>
              <w:t>մատակարարումը</w:t>
            </w:r>
            <w:r w:rsidRPr="00305CB9">
              <w:rPr>
                <w:rFonts w:ascii="Sylfaen" w:hAnsi="Sylfaen"/>
                <w:sz w:val="16"/>
                <w:szCs w:val="16"/>
                <w:lang w:val="pt-BR"/>
              </w:rPr>
              <w:t xml:space="preserve"> </w:t>
            </w:r>
            <w:r w:rsidRPr="004619C8">
              <w:rPr>
                <w:rFonts w:ascii="Sylfaen" w:hAnsi="Sylfaen"/>
                <w:sz w:val="16"/>
                <w:szCs w:val="16"/>
                <w:lang w:val="hy-AM"/>
              </w:rPr>
              <w:t>կկատարվի</w:t>
            </w:r>
            <w:r w:rsidRPr="00305CB9">
              <w:rPr>
                <w:rFonts w:ascii="Sylfaen" w:hAnsi="Sylfaen"/>
                <w:sz w:val="16"/>
                <w:szCs w:val="16"/>
                <w:lang w:val="pt-BR"/>
              </w:rPr>
              <w:t xml:space="preserve"> </w:t>
            </w:r>
            <w:r w:rsidRPr="004619C8">
              <w:rPr>
                <w:rFonts w:ascii="Sylfaen" w:hAnsi="Sylfaen"/>
                <w:sz w:val="16"/>
                <w:szCs w:val="16"/>
                <w:lang w:val="hy-AM"/>
              </w:rPr>
              <w:t>համաձայնագրի</w:t>
            </w:r>
            <w:r w:rsidRPr="00305CB9">
              <w:rPr>
                <w:rFonts w:ascii="Sylfaen" w:hAnsi="Sylfaen"/>
                <w:sz w:val="16"/>
                <w:szCs w:val="16"/>
                <w:lang w:val="pt-BR"/>
              </w:rPr>
              <w:t xml:space="preserve"> </w:t>
            </w:r>
            <w:r w:rsidRPr="004619C8">
              <w:rPr>
                <w:rFonts w:ascii="Sylfaen" w:hAnsi="Sylfaen"/>
                <w:sz w:val="16"/>
                <w:szCs w:val="16"/>
                <w:lang w:val="hy-AM"/>
              </w:rPr>
              <w:t>կնքման</w:t>
            </w:r>
            <w:r w:rsidRPr="00305CB9">
              <w:rPr>
                <w:rFonts w:ascii="Sylfaen" w:hAnsi="Sylfaen"/>
                <w:sz w:val="16"/>
                <w:szCs w:val="16"/>
                <w:lang w:val="pt-BR"/>
              </w:rPr>
              <w:t xml:space="preserve"> </w:t>
            </w:r>
            <w:r w:rsidRPr="004619C8">
              <w:rPr>
                <w:rFonts w:ascii="Sylfaen" w:hAnsi="Sylfaen"/>
                <w:sz w:val="16"/>
                <w:szCs w:val="16"/>
                <w:lang w:val="hy-AM"/>
              </w:rPr>
              <w:t>պահից</w:t>
            </w:r>
            <w:r w:rsidRPr="00305CB9">
              <w:rPr>
                <w:rFonts w:ascii="Sylfaen" w:hAnsi="Sylfaen"/>
                <w:sz w:val="16"/>
                <w:szCs w:val="16"/>
                <w:lang w:val="pt-BR"/>
              </w:rPr>
              <w:t xml:space="preserve"> 22-</w:t>
            </w:r>
            <w:r w:rsidRPr="004619C8">
              <w:rPr>
                <w:rFonts w:ascii="Sylfaen" w:hAnsi="Sylfaen"/>
                <w:sz w:val="16"/>
                <w:szCs w:val="16"/>
                <w:lang w:val="hy-AM"/>
              </w:rPr>
              <w:t>րդ</w:t>
            </w:r>
            <w:r w:rsidRPr="00305CB9">
              <w:rPr>
                <w:rFonts w:ascii="Sylfaen" w:hAnsi="Sylfaen"/>
                <w:sz w:val="16"/>
                <w:szCs w:val="16"/>
                <w:lang w:val="pt-BR"/>
              </w:rPr>
              <w:t xml:space="preserve">  </w:t>
            </w:r>
            <w:r w:rsidRPr="004619C8">
              <w:rPr>
                <w:rFonts w:ascii="Sylfaen" w:hAnsi="Sylfaen"/>
                <w:sz w:val="16"/>
                <w:szCs w:val="16"/>
                <w:lang w:val="hy-AM"/>
              </w:rPr>
              <w:t>օրը</w:t>
            </w:r>
          </w:p>
        </w:tc>
      </w:tr>
      <w:tr w:rsidR="00695650"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695650" w:rsidRDefault="00695650">
            <w:pPr>
              <w:jc w:val="center"/>
              <w:rPr>
                <w:rFonts w:ascii="GHEA Grapalat" w:hAnsi="GHEA Grapalat"/>
                <w:sz w:val="20"/>
                <w:lang w:val="hy-AM"/>
              </w:rPr>
            </w:pPr>
            <w:r>
              <w:rPr>
                <w:rFonts w:ascii="GHEA Grapalat" w:hAnsi="GHEA Grapalat"/>
                <w:sz w:val="20"/>
                <w:lang w:val="hy-AM"/>
              </w:rPr>
              <w:t>2</w:t>
            </w:r>
          </w:p>
        </w:tc>
        <w:tc>
          <w:tcPr>
            <w:tcW w:w="1417" w:type="dxa"/>
            <w:tcBorders>
              <w:top w:val="single" w:sz="4" w:space="0" w:color="auto"/>
              <w:left w:val="single" w:sz="4" w:space="0" w:color="auto"/>
              <w:bottom w:val="single" w:sz="4" w:space="0" w:color="auto"/>
              <w:right w:val="single" w:sz="4" w:space="0" w:color="auto"/>
            </w:tcBorders>
            <w:vAlign w:val="center"/>
          </w:tcPr>
          <w:p w:rsidR="00695650" w:rsidRPr="00695650" w:rsidRDefault="00695650">
            <w:pPr>
              <w:jc w:val="center"/>
              <w:rPr>
                <w:rFonts w:ascii="Arial Unicode" w:hAnsi="Arial Unicode" w:cs="Calibri"/>
                <w:b/>
                <w:sz w:val="20"/>
                <w:szCs w:val="20"/>
              </w:rPr>
            </w:pPr>
            <w:r w:rsidRPr="00695650">
              <w:rPr>
                <w:rFonts w:ascii="Sylfaen" w:hAnsi="Sylfaen" w:cs="Sylfaen"/>
                <w:b/>
                <w:color w:val="000000"/>
                <w:sz w:val="20"/>
                <w:szCs w:val="18"/>
              </w:rPr>
              <w:t>15331154</w:t>
            </w:r>
          </w:p>
        </w:tc>
        <w:tc>
          <w:tcPr>
            <w:tcW w:w="1418" w:type="dxa"/>
            <w:tcBorders>
              <w:top w:val="single" w:sz="4" w:space="0" w:color="auto"/>
              <w:left w:val="single" w:sz="4" w:space="0" w:color="auto"/>
              <w:bottom w:val="single" w:sz="4" w:space="0" w:color="auto"/>
              <w:right w:val="single" w:sz="4" w:space="0" w:color="auto"/>
            </w:tcBorders>
            <w:vAlign w:val="center"/>
          </w:tcPr>
          <w:p w:rsidR="00695650" w:rsidRPr="0018758C" w:rsidRDefault="00695650" w:rsidP="00492C86">
            <w:pPr>
              <w:jc w:val="center"/>
              <w:rPr>
                <w:rFonts w:ascii="Sylfaen" w:hAnsi="Sylfaen" w:cs="Calibri"/>
                <w:sz w:val="20"/>
                <w:szCs w:val="20"/>
                <w:lang w:val="hy-AM"/>
              </w:rPr>
            </w:pPr>
            <w:r w:rsidRPr="0018758C">
              <w:rPr>
                <w:rFonts w:ascii="Sylfaen" w:hAnsi="Sylfaen" w:cs="Sylfaen"/>
                <w:sz w:val="20"/>
                <w:szCs w:val="20"/>
                <w:lang w:val="hy-AM"/>
              </w:rPr>
              <w:t>Ոլոռ</w:t>
            </w:r>
          </w:p>
        </w:tc>
        <w:tc>
          <w:tcPr>
            <w:tcW w:w="709" w:type="dxa"/>
            <w:tcBorders>
              <w:top w:val="single" w:sz="4" w:space="0" w:color="auto"/>
              <w:left w:val="single" w:sz="4" w:space="0" w:color="auto"/>
              <w:bottom w:val="single" w:sz="4" w:space="0" w:color="auto"/>
              <w:right w:val="single" w:sz="4" w:space="0" w:color="auto"/>
            </w:tcBorders>
          </w:tcPr>
          <w:p w:rsidR="00695650" w:rsidRDefault="00695650">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695650" w:rsidRDefault="00695650">
            <w:pPr>
              <w:rPr>
                <w:rFonts w:ascii="Sylfaen" w:hAnsi="Sylfaen" w:cs="Sylfaen"/>
                <w:bCs/>
                <w:sz w:val="16"/>
                <w:szCs w:val="16"/>
                <w:lang w:val="hy-AM"/>
              </w:rPr>
            </w:pPr>
            <w:r w:rsidRPr="003E58E0">
              <w:rPr>
                <w:rFonts w:ascii="Sylfaen" w:hAnsi="Sylfaen" w:cs="Sylfaen"/>
                <w:color w:val="000000"/>
                <w:sz w:val="16"/>
                <w:szCs w:val="22"/>
              </w:rPr>
              <w:t>Չորացրած</w:t>
            </w:r>
            <w:r w:rsidRPr="003E58E0">
              <w:rPr>
                <w:rFonts w:ascii="Calibri" w:hAnsi="Calibri" w:cs="Calibri"/>
                <w:color w:val="000000"/>
                <w:sz w:val="16"/>
                <w:szCs w:val="22"/>
              </w:rPr>
              <w:t xml:space="preserve">, </w:t>
            </w:r>
            <w:r w:rsidRPr="003E58E0">
              <w:rPr>
                <w:rFonts w:ascii="Sylfaen" w:hAnsi="Sylfaen" w:cs="Sylfaen"/>
                <w:color w:val="000000"/>
                <w:sz w:val="16"/>
                <w:szCs w:val="22"/>
              </w:rPr>
              <w:t>կեղևած</w:t>
            </w:r>
            <w:r w:rsidRPr="003E58E0">
              <w:rPr>
                <w:rFonts w:ascii="Calibri" w:hAnsi="Calibri" w:cs="Calibri"/>
                <w:color w:val="000000"/>
                <w:sz w:val="16"/>
                <w:szCs w:val="22"/>
              </w:rPr>
              <w:t xml:space="preserve">, </w:t>
            </w:r>
            <w:r w:rsidRPr="003E58E0">
              <w:rPr>
                <w:rFonts w:ascii="Sylfaen" w:hAnsi="Sylfaen" w:cs="Sylfaen"/>
                <w:color w:val="000000"/>
                <w:sz w:val="16"/>
                <w:szCs w:val="22"/>
              </w:rPr>
              <w:t>դեղին</w:t>
            </w:r>
            <w:r w:rsidRPr="003E58E0">
              <w:rPr>
                <w:rFonts w:ascii="Calibri" w:hAnsi="Calibri" w:cs="Calibri"/>
                <w:color w:val="000000"/>
                <w:sz w:val="16"/>
                <w:szCs w:val="22"/>
              </w:rPr>
              <w:t xml:space="preserve"> </w:t>
            </w:r>
            <w:r w:rsidRPr="003E58E0">
              <w:rPr>
                <w:rFonts w:ascii="Sylfaen" w:hAnsi="Sylfaen" w:cs="Sylfaen"/>
                <w:color w:val="000000"/>
                <w:sz w:val="16"/>
                <w:szCs w:val="22"/>
              </w:rPr>
              <w:t>գույնի</w:t>
            </w:r>
            <w:r w:rsidRPr="003E58E0">
              <w:rPr>
                <w:rFonts w:ascii="Calibri" w:hAnsi="Calibri" w:cs="Calibri"/>
                <w:color w:val="000000"/>
                <w:sz w:val="16"/>
                <w:szCs w:val="22"/>
              </w:rPr>
              <w:t xml:space="preserve">: </w:t>
            </w:r>
            <w:r w:rsidRPr="003E58E0">
              <w:rPr>
                <w:rFonts w:ascii="Sylfaen" w:hAnsi="Sylfaen" w:cs="Sylfaen"/>
                <w:color w:val="000000"/>
                <w:sz w:val="16"/>
                <w:szCs w:val="22"/>
              </w:rPr>
              <w:t>Անվտանգությունը՝</w:t>
            </w:r>
            <w:r w:rsidRPr="003E58E0">
              <w:rPr>
                <w:rFonts w:ascii="Calibri" w:hAnsi="Calibri" w:cs="Calibri"/>
                <w:color w:val="000000"/>
                <w:sz w:val="16"/>
                <w:szCs w:val="22"/>
              </w:rPr>
              <w:t xml:space="preserve"> N 2-III-4.9-01-2010 </w:t>
            </w:r>
            <w:r w:rsidRPr="003E58E0">
              <w:rPr>
                <w:rFonts w:ascii="Sylfaen" w:hAnsi="Sylfaen" w:cs="Sylfaen"/>
                <w:color w:val="000000"/>
                <w:sz w:val="16"/>
                <w:szCs w:val="22"/>
              </w:rPr>
              <w:t>հիգիենիկ</w:t>
            </w:r>
            <w:r w:rsidRPr="003E58E0">
              <w:rPr>
                <w:rFonts w:ascii="Calibri" w:hAnsi="Calibri" w:cs="Calibri"/>
                <w:color w:val="000000"/>
                <w:sz w:val="16"/>
                <w:szCs w:val="22"/>
              </w:rPr>
              <w:t xml:space="preserve"> </w:t>
            </w:r>
            <w:r w:rsidRPr="003E58E0">
              <w:rPr>
                <w:rFonts w:ascii="Sylfaen" w:hAnsi="Sylfaen" w:cs="Sylfaen"/>
                <w:color w:val="000000"/>
                <w:sz w:val="16"/>
                <w:szCs w:val="22"/>
              </w:rPr>
              <w:t>նորմատիվների</w:t>
            </w:r>
            <w:r w:rsidRPr="003E58E0">
              <w:rPr>
                <w:rFonts w:ascii="Calibri" w:hAnsi="Calibri" w:cs="Calibri"/>
                <w:color w:val="000000"/>
                <w:sz w:val="16"/>
                <w:szCs w:val="22"/>
              </w:rPr>
              <w:t xml:space="preserve"> </w:t>
            </w:r>
            <w:r w:rsidRPr="003E58E0">
              <w:rPr>
                <w:rFonts w:ascii="Sylfaen" w:hAnsi="Sylfaen" w:cs="Sylfaen"/>
                <w:color w:val="000000"/>
                <w:sz w:val="16"/>
                <w:szCs w:val="22"/>
              </w:rPr>
              <w:t>և</w:t>
            </w:r>
            <w:r w:rsidRPr="003E58E0">
              <w:rPr>
                <w:rFonts w:ascii="Calibri" w:hAnsi="Calibri" w:cs="Calibri"/>
                <w:color w:val="000000"/>
                <w:sz w:val="16"/>
                <w:szCs w:val="22"/>
              </w:rPr>
              <w:t xml:space="preserve"> «</w:t>
            </w:r>
            <w:r w:rsidRPr="003E58E0">
              <w:rPr>
                <w:rFonts w:ascii="Sylfaen" w:hAnsi="Sylfaen" w:cs="Sylfaen"/>
                <w:color w:val="000000"/>
                <w:sz w:val="16"/>
                <w:szCs w:val="22"/>
              </w:rPr>
              <w:t>Սննդամթերքի</w:t>
            </w:r>
            <w:r w:rsidRPr="003E58E0">
              <w:rPr>
                <w:rFonts w:ascii="Calibri" w:hAnsi="Calibri" w:cs="Calibri"/>
                <w:color w:val="000000"/>
                <w:sz w:val="16"/>
                <w:szCs w:val="22"/>
              </w:rPr>
              <w:t xml:space="preserve"> </w:t>
            </w:r>
            <w:r w:rsidRPr="003E58E0">
              <w:rPr>
                <w:rFonts w:ascii="Sylfaen" w:hAnsi="Sylfaen" w:cs="Sylfaen"/>
                <w:color w:val="000000"/>
                <w:sz w:val="16"/>
                <w:szCs w:val="22"/>
              </w:rPr>
              <w:t>անվտանգության</w:t>
            </w:r>
            <w:r w:rsidRPr="003E58E0">
              <w:rPr>
                <w:rFonts w:ascii="Calibri" w:hAnsi="Calibri" w:cs="Calibri"/>
                <w:color w:val="000000"/>
                <w:sz w:val="16"/>
                <w:szCs w:val="22"/>
              </w:rPr>
              <w:t xml:space="preserve"> </w:t>
            </w:r>
            <w:r w:rsidRPr="003E58E0">
              <w:rPr>
                <w:rFonts w:ascii="Sylfaen" w:hAnsi="Sylfaen" w:cs="Sylfaen"/>
                <w:color w:val="000000"/>
                <w:sz w:val="16"/>
                <w:szCs w:val="22"/>
              </w:rPr>
              <w:t>մասինե</w:t>
            </w:r>
            <w:r w:rsidRPr="003E58E0">
              <w:rPr>
                <w:rFonts w:ascii="Calibri" w:hAnsi="Calibri" w:cs="Calibri"/>
                <w:color w:val="000000"/>
                <w:sz w:val="16"/>
                <w:szCs w:val="22"/>
              </w:rPr>
              <w:t xml:space="preserve"> </w:t>
            </w:r>
            <w:r w:rsidRPr="003E58E0">
              <w:rPr>
                <w:rFonts w:ascii="Sylfaen" w:hAnsi="Sylfaen" w:cs="Sylfaen"/>
                <w:color w:val="000000"/>
                <w:sz w:val="16"/>
                <w:szCs w:val="22"/>
              </w:rPr>
              <w:t>ՀՀ</w:t>
            </w:r>
            <w:r w:rsidRPr="003E58E0">
              <w:rPr>
                <w:rFonts w:ascii="Calibri" w:hAnsi="Calibri" w:cs="Calibri"/>
                <w:color w:val="000000"/>
                <w:sz w:val="16"/>
                <w:szCs w:val="22"/>
              </w:rPr>
              <w:t xml:space="preserve"> </w:t>
            </w:r>
            <w:r w:rsidRPr="003E58E0">
              <w:rPr>
                <w:rFonts w:ascii="Sylfaen" w:hAnsi="Sylfaen" w:cs="Sylfaen"/>
                <w:color w:val="000000"/>
                <w:sz w:val="16"/>
                <w:szCs w:val="22"/>
              </w:rPr>
              <w:t>օրենքի</w:t>
            </w:r>
            <w:r w:rsidRPr="003E58E0">
              <w:rPr>
                <w:rFonts w:ascii="Calibri" w:hAnsi="Calibri" w:cs="Calibri"/>
                <w:color w:val="000000"/>
                <w:sz w:val="16"/>
                <w:szCs w:val="22"/>
              </w:rPr>
              <w:t xml:space="preserve"> 8-</w:t>
            </w:r>
            <w:r w:rsidRPr="003E58E0">
              <w:rPr>
                <w:rFonts w:ascii="Sylfaen" w:hAnsi="Sylfaen" w:cs="Sylfaen"/>
                <w:color w:val="000000"/>
                <w:sz w:val="16"/>
                <w:szCs w:val="22"/>
              </w:rPr>
              <w:t>րդ</w:t>
            </w:r>
            <w:r w:rsidRPr="003E58E0">
              <w:rPr>
                <w:rFonts w:ascii="Calibri" w:hAnsi="Calibri" w:cs="Calibri"/>
                <w:color w:val="000000"/>
                <w:sz w:val="16"/>
                <w:szCs w:val="22"/>
              </w:rPr>
              <w:t xml:space="preserve"> </w:t>
            </w:r>
            <w:r w:rsidRPr="003E58E0">
              <w:rPr>
                <w:rFonts w:ascii="Sylfaen" w:hAnsi="Sylfaen" w:cs="Sylfaen"/>
                <w:color w:val="000000"/>
                <w:sz w:val="16"/>
                <w:szCs w:val="22"/>
              </w:rPr>
              <w:t>հոդվածի</w:t>
            </w:r>
            <w:r w:rsidRPr="003E58E0">
              <w:rPr>
                <w:rFonts w:ascii="Calibri" w:hAnsi="Calibri" w:cs="Calibri"/>
                <w:color w:val="000000"/>
                <w:sz w:val="16"/>
                <w:szCs w:val="22"/>
              </w:rPr>
              <w:t>:</w:t>
            </w:r>
          </w:p>
        </w:tc>
        <w:tc>
          <w:tcPr>
            <w:tcW w:w="612" w:type="dxa"/>
            <w:tcBorders>
              <w:top w:val="single" w:sz="4" w:space="0" w:color="auto"/>
              <w:left w:val="single" w:sz="4" w:space="0" w:color="auto"/>
              <w:bottom w:val="single" w:sz="4" w:space="0" w:color="auto"/>
              <w:right w:val="single" w:sz="4" w:space="0" w:color="auto"/>
            </w:tcBorders>
            <w:vAlign w:val="center"/>
          </w:tcPr>
          <w:p w:rsidR="00695650" w:rsidRPr="00492C86" w:rsidRDefault="00695650">
            <w:pPr>
              <w:jc w:val="center"/>
              <w:rPr>
                <w:rFonts w:ascii="Sylfaen" w:hAnsi="Sylfaen" w:cs="Calibri"/>
                <w:sz w:val="16"/>
                <w:szCs w:val="16"/>
                <w:lang w:val="hy-AM"/>
              </w:rPr>
            </w:pPr>
            <w:r>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Pr="00492C86" w:rsidRDefault="00695650">
            <w:pPr>
              <w:jc w:val="center"/>
              <w:rPr>
                <w:rFonts w:ascii="Sylfaen" w:hAnsi="Sylfaen" w:cs="Calibri"/>
                <w:sz w:val="16"/>
                <w:szCs w:val="16"/>
                <w:lang w:val="hy-AM"/>
              </w:rPr>
            </w:pPr>
            <w:r>
              <w:rPr>
                <w:rFonts w:ascii="Sylfaen" w:hAnsi="Sylfaen" w:cs="Calibri"/>
                <w:sz w:val="16"/>
                <w:szCs w:val="16"/>
                <w:lang w:val="hy-AM"/>
              </w:rPr>
              <w:t>40</w:t>
            </w:r>
          </w:p>
        </w:tc>
        <w:tc>
          <w:tcPr>
            <w:tcW w:w="948" w:type="dxa"/>
            <w:tcBorders>
              <w:top w:val="single" w:sz="4" w:space="0" w:color="auto"/>
              <w:left w:val="single" w:sz="4" w:space="0" w:color="auto"/>
              <w:bottom w:val="single" w:sz="4" w:space="0" w:color="auto"/>
              <w:right w:val="single" w:sz="4" w:space="0" w:color="auto"/>
            </w:tcBorders>
          </w:tcPr>
          <w:p w:rsidR="00695650" w:rsidRPr="00EE6809" w:rsidRDefault="00695650">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695650" w:rsidRPr="00695650" w:rsidRDefault="00695650">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695650" w:rsidRPr="004619C8" w:rsidRDefault="00695650">
            <w:pPr>
              <w:rPr>
                <w:lang w:val="hy-AM"/>
              </w:rPr>
            </w:pPr>
            <w:r>
              <w:rPr>
                <w:rFonts w:ascii="Arial LatArm" w:hAnsi="Arial LatArm"/>
                <w:sz w:val="16"/>
                <w:szCs w:val="16"/>
                <w:lang w:val="pt-BR"/>
              </w:rPr>
              <w:t>1-</w:t>
            </w:r>
            <w:r w:rsidRPr="007B2E01">
              <w:rPr>
                <w:rFonts w:ascii="Sylfaen" w:hAnsi="Sylfaen"/>
                <w:sz w:val="16"/>
                <w:szCs w:val="16"/>
                <w:lang w:val="hy-AM"/>
              </w:rPr>
              <w:t>ին</w:t>
            </w:r>
            <w:r w:rsidRPr="007B2E01">
              <w:rPr>
                <w:rFonts w:ascii="Sylfaen" w:hAnsi="Sylfaen"/>
                <w:sz w:val="16"/>
                <w:szCs w:val="16"/>
                <w:lang w:val="pt-BR"/>
              </w:rPr>
              <w:t xml:space="preserve"> </w:t>
            </w:r>
            <w:r w:rsidRPr="007B2E01">
              <w:rPr>
                <w:rFonts w:ascii="Sylfaen" w:hAnsi="Sylfaen"/>
                <w:sz w:val="16"/>
                <w:szCs w:val="16"/>
                <w:lang w:val="hy-AM"/>
              </w:rPr>
              <w:t>մատակարարումը</w:t>
            </w:r>
            <w:r w:rsidRPr="007B2E01">
              <w:rPr>
                <w:rFonts w:ascii="Sylfaen" w:hAnsi="Sylfaen"/>
                <w:sz w:val="16"/>
                <w:szCs w:val="16"/>
                <w:lang w:val="pt-BR"/>
              </w:rPr>
              <w:t xml:space="preserve"> </w:t>
            </w:r>
            <w:r w:rsidRPr="007B2E01">
              <w:rPr>
                <w:rFonts w:ascii="Sylfaen" w:hAnsi="Sylfaen"/>
                <w:sz w:val="16"/>
                <w:szCs w:val="16"/>
                <w:lang w:val="hy-AM"/>
              </w:rPr>
              <w:t>կկատարվի</w:t>
            </w:r>
            <w:r w:rsidRPr="007B2E01">
              <w:rPr>
                <w:rFonts w:ascii="Sylfaen" w:hAnsi="Sylfaen"/>
                <w:sz w:val="16"/>
                <w:szCs w:val="16"/>
                <w:lang w:val="pt-BR"/>
              </w:rPr>
              <w:t xml:space="preserve"> </w:t>
            </w:r>
            <w:r w:rsidRPr="007B2E01">
              <w:rPr>
                <w:rFonts w:ascii="Sylfaen" w:hAnsi="Sylfaen"/>
                <w:sz w:val="16"/>
                <w:szCs w:val="16"/>
                <w:lang w:val="hy-AM"/>
              </w:rPr>
              <w:t>համաձայնագրի</w:t>
            </w:r>
            <w:r w:rsidRPr="007B2E01">
              <w:rPr>
                <w:rFonts w:ascii="Sylfaen" w:hAnsi="Sylfaen"/>
                <w:sz w:val="16"/>
                <w:szCs w:val="16"/>
                <w:lang w:val="pt-BR"/>
              </w:rPr>
              <w:t xml:space="preserve"> </w:t>
            </w:r>
            <w:r w:rsidRPr="007B2E01">
              <w:rPr>
                <w:rFonts w:ascii="Sylfaen" w:hAnsi="Sylfaen"/>
                <w:sz w:val="16"/>
                <w:szCs w:val="16"/>
                <w:lang w:val="hy-AM"/>
              </w:rPr>
              <w:t>կնքման</w:t>
            </w:r>
            <w:r w:rsidRPr="007B2E01">
              <w:rPr>
                <w:rFonts w:ascii="Sylfaen" w:hAnsi="Sylfaen"/>
                <w:sz w:val="16"/>
                <w:szCs w:val="16"/>
                <w:lang w:val="pt-BR"/>
              </w:rPr>
              <w:t xml:space="preserve"> </w:t>
            </w:r>
            <w:r w:rsidRPr="007B2E01">
              <w:rPr>
                <w:rFonts w:ascii="Sylfaen" w:hAnsi="Sylfaen"/>
                <w:sz w:val="16"/>
                <w:szCs w:val="16"/>
                <w:lang w:val="hy-AM"/>
              </w:rPr>
              <w:t>պահից</w:t>
            </w:r>
            <w:r w:rsidRPr="007B2E01">
              <w:rPr>
                <w:rFonts w:ascii="Sylfaen" w:hAnsi="Sylfaen"/>
                <w:sz w:val="16"/>
                <w:szCs w:val="16"/>
                <w:lang w:val="pt-BR"/>
              </w:rPr>
              <w:t xml:space="preserve"> 22-</w:t>
            </w:r>
            <w:r w:rsidRPr="007B2E01">
              <w:rPr>
                <w:rFonts w:ascii="Sylfaen" w:hAnsi="Sylfaen"/>
                <w:sz w:val="16"/>
                <w:szCs w:val="16"/>
                <w:lang w:val="hy-AM"/>
              </w:rPr>
              <w:t>րդ</w:t>
            </w:r>
            <w:r w:rsidRPr="007B2E01">
              <w:rPr>
                <w:rFonts w:ascii="Sylfaen" w:hAnsi="Sylfaen"/>
                <w:sz w:val="16"/>
                <w:szCs w:val="16"/>
                <w:lang w:val="pt-BR"/>
              </w:rPr>
              <w:t xml:space="preserve">  </w:t>
            </w:r>
            <w:r w:rsidRPr="007B2E01">
              <w:rPr>
                <w:rFonts w:ascii="Sylfaen" w:hAnsi="Sylfaen"/>
                <w:sz w:val="16"/>
                <w:szCs w:val="16"/>
                <w:lang w:val="hy-AM"/>
              </w:rPr>
              <w:t>օրը</w:t>
            </w:r>
          </w:p>
        </w:tc>
      </w:tr>
      <w:tr w:rsidR="00695650"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695650" w:rsidRDefault="00695650">
            <w:pPr>
              <w:jc w:val="center"/>
              <w:rPr>
                <w:rFonts w:ascii="GHEA Grapalat" w:hAnsi="GHEA Grapalat"/>
                <w:sz w:val="20"/>
                <w:lang w:val="hy-AM"/>
              </w:rPr>
            </w:pPr>
            <w:r>
              <w:rPr>
                <w:rFonts w:ascii="GHEA Grapalat" w:hAnsi="GHEA Grapalat"/>
                <w:sz w:val="20"/>
                <w:lang w:val="hy-AM"/>
              </w:rPr>
              <w:t>3</w:t>
            </w:r>
          </w:p>
        </w:tc>
        <w:tc>
          <w:tcPr>
            <w:tcW w:w="1417" w:type="dxa"/>
            <w:tcBorders>
              <w:top w:val="single" w:sz="4" w:space="0" w:color="auto"/>
              <w:left w:val="single" w:sz="4" w:space="0" w:color="auto"/>
              <w:bottom w:val="single" w:sz="4" w:space="0" w:color="auto"/>
              <w:right w:val="single" w:sz="4" w:space="0" w:color="auto"/>
            </w:tcBorders>
            <w:vAlign w:val="center"/>
          </w:tcPr>
          <w:p w:rsidR="00695650" w:rsidRPr="00695650" w:rsidRDefault="00695650">
            <w:pPr>
              <w:jc w:val="center"/>
              <w:rPr>
                <w:rFonts w:ascii="Arial Unicode" w:hAnsi="Arial Unicode" w:cs="Calibri"/>
                <w:b/>
                <w:sz w:val="20"/>
                <w:szCs w:val="20"/>
              </w:rPr>
            </w:pPr>
            <w:r w:rsidRPr="00695650">
              <w:rPr>
                <w:rFonts w:ascii="GHEA Grapalat" w:hAnsi="GHEA Grapalat"/>
                <w:b/>
                <w:sz w:val="20"/>
              </w:rPr>
              <w:t>15851100</w:t>
            </w:r>
          </w:p>
        </w:tc>
        <w:tc>
          <w:tcPr>
            <w:tcW w:w="1418" w:type="dxa"/>
            <w:tcBorders>
              <w:top w:val="single" w:sz="4" w:space="0" w:color="auto"/>
              <w:left w:val="single" w:sz="4" w:space="0" w:color="auto"/>
              <w:bottom w:val="single" w:sz="4" w:space="0" w:color="auto"/>
              <w:right w:val="single" w:sz="4" w:space="0" w:color="auto"/>
            </w:tcBorders>
            <w:vAlign w:val="center"/>
          </w:tcPr>
          <w:p w:rsidR="00695650" w:rsidRPr="0018758C" w:rsidRDefault="00695650" w:rsidP="00492C86">
            <w:pPr>
              <w:jc w:val="center"/>
              <w:rPr>
                <w:rFonts w:ascii="Arial LatArm" w:hAnsi="Arial LatArm" w:cs="Calibri"/>
                <w:sz w:val="20"/>
                <w:szCs w:val="20"/>
              </w:rPr>
            </w:pPr>
            <w:r w:rsidRPr="0018758C">
              <w:rPr>
                <w:rFonts w:ascii="Arial Unicode" w:hAnsi="Arial Unicode" w:cs="Sylfaen"/>
                <w:sz w:val="20"/>
                <w:szCs w:val="20"/>
              </w:rPr>
              <w:t>Մակարոն</w:t>
            </w:r>
          </w:p>
        </w:tc>
        <w:tc>
          <w:tcPr>
            <w:tcW w:w="709" w:type="dxa"/>
            <w:tcBorders>
              <w:top w:val="single" w:sz="4" w:space="0" w:color="auto"/>
              <w:left w:val="single" w:sz="4" w:space="0" w:color="auto"/>
              <w:bottom w:val="single" w:sz="4" w:space="0" w:color="auto"/>
              <w:right w:val="single" w:sz="4" w:space="0" w:color="auto"/>
            </w:tcBorders>
          </w:tcPr>
          <w:p w:rsidR="00695650" w:rsidRDefault="00695650">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695650" w:rsidRPr="00695650" w:rsidRDefault="00695650">
            <w:pPr>
              <w:rPr>
                <w:rFonts w:ascii="Sylfaen" w:hAnsi="Sylfaen" w:cs="Sylfaen"/>
                <w:bCs/>
                <w:sz w:val="16"/>
                <w:szCs w:val="16"/>
              </w:rPr>
            </w:pPr>
            <w:r w:rsidRPr="00201E0F">
              <w:rPr>
                <w:rFonts w:ascii="Sylfaen" w:hAnsi="Sylfaen" w:cs="Sylfaen"/>
                <w:sz w:val="18"/>
                <w:szCs w:val="18"/>
                <w:lang w:val="hy-AM"/>
              </w:rPr>
              <w:t>Մակարոնեղեն</w:t>
            </w:r>
            <w:r w:rsidRPr="007A4B54">
              <w:rPr>
                <w:rFonts w:ascii="Sylfaen" w:hAnsi="Sylfaen" w:cs="Sylfaen"/>
                <w:sz w:val="18"/>
                <w:szCs w:val="18"/>
              </w:rPr>
              <w:t xml:space="preserve"> </w:t>
            </w:r>
            <w:r w:rsidRPr="00201E0F">
              <w:rPr>
                <w:rFonts w:ascii="Sylfaen" w:hAnsi="Sylfaen" w:cs="Sylfaen"/>
                <w:sz w:val="18"/>
                <w:szCs w:val="18"/>
                <w:lang w:val="hy-AM"/>
              </w:rPr>
              <w:t>անդրոժ</w:t>
            </w:r>
            <w:r w:rsidRPr="007A4B54">
              <w:rPr>
                <w:rFonts w:ascii="Sylfaen" w:hAnsi="Sylfaen" w:cs="Sylfaen"/>
                <w:sz w:val="18"/>
                <w:szCs w:val="18"/>
              </w:rPr>
              <w:t xml:space="preserve"> </w:t>
            </w:r>
            <w:r w:rsidRPr="00201E0F">
              <w:rPr>
                <w:rFonts w:ascii="Sylfaen" w:hAnsi="Sylfaen" w:cs="Sylfaen"/>
                <w:sz w:val="18"/>
                <w:szCs w:val="18"/>
                <w:lang w:val="hy-AM"/>
              </w:rPr>
              <w:t>խմորից</w:t>
            </w:r>
            <w:r w:rsidRPr="00201E0F">
              <w:rPr>
                <w:rFonts w:ascii="Arial LatArm" w:hAnsi="Arial LatArm"/>
                <w:sz w:val="18"/>
                <w:szCs w:val="18"/>
                <w:lang w:val="hy-AM"/>
              </w:rPr>
              <w:t>,</w:t>
            </w:r>
            <w:r w:rsidRPr="00201E0F">
              <w:rPr>
                <w:rFonts w:ascii="Sylfaen" w:hAnsi="Sylfaen" w:cs="Sylfaen"/>
                <w:sz w:val="18"/>
                <w:szCs w:val="18"/>
                <w:lang w:val="hy-AM"/>
              </w:rPr>
              <w:t>չափածրարված</w:t>
            </w:r>
            <w:r w:rsidRPr="00201E0F">
              <w:rPr>
                <w:rFonts w:ascii="Arial LatArm" w:hAnsi="Arial LatArm"/>
                <w:sz w:val="18"/>
                <w:szCs w:val="18"/>
                <w:lang w:val="hy-AM"/>
              </w:rPr>
              <w:t>,</w:t>
            </w:r>
            <w:r w:rsidRPr="00201E0F">
              <w:rPr>
                <w:rFonts w:ascii="Sylfaen" w:hAnsi="Sylfaen" w:cs="Sylfaen"/>
                <w:sz w:val="18"/>
                <w:szCs w:val="18"/>
                <w:lang w:val="hy-AM"/>
              </w:rPr>
              <w:t>ԳՕՍՏ</w:t>
            </w:r>
            <w:r w:rsidRPr="00201E0F">
              <w:rPr>
                <w:rFonts w:ascii="Arial LatArm" w:hAnsi="Arial LatArm"/>
                <w:sz w:val="18"/>
                <w:szCs w:val="18"/>
                <w:lang w:val="hy-AM"/>
              </w:rPr>
              <w:t>87592</w:t>
            </w:r>
            <w:r w:rsidRPr="007A4B54">
              <w:rPr>
                <w:rFonts w:asciiTheme="minorHAnsi" w:hAnsiTheme="minorHAnsi"/>
                <w:sz w:val="18"/>
                <w:szCs w:val="18"/>
              </w:rPr>
              <w:t xml:space="preserve"> </w:t>
            </w:r>
            <w:r w:rsidRPr="00201E0F">
              <w:rPr>
                <w:rFonts w:ascii="Sylfaen" w:hAnsi="Sylfaen" w:cs="Sylfaen"/>
                <w:sz w:val="18"/>
                <w:szCs w:val="18"/>
                <w:lang w:val="hy-AM"/>
              </w:rPr>
              <w:t>կամ</w:t>
            </w:r>
            <w:r w:rsidRPr="007A4B54">
              <w:rPr>
                <w:rFonts w:ascii="Sylfaen" w:hAnsi="Sylfaen" w:cs="Sylfaen"/>
                <w:sz w:val="18"/>
                <w:szCs w:val="18"/>
              </w:rPr>
              <w:t xml:space="preserve"> </w:t>
            </w:r>
            <w:r w:rsidRPr="00201E0F">
              <w:rPr>
                <w:rFonts w:ascii="Sylfaen" w:hAnsi="Sylfaen" w:cs="Sylfaen"/>
                <w:sz w:val="18"/>
                <w:szCs w:val="18"/>
                <w:lang w:val="hy-AM"/>
              </w:rPr>
              <w:t>համարժեքը</w:t>
            </w:r>
            <w:r w:rsidRPr="00201E0F">
              <w:rPr>
                <w:rFonts w:ascii="Arial LatArm" w:hAnsi="Arial LatArm"/>
                <w:sz w:val="18"/>
                <w:szCs w:val="18"/>
                <w:lang w:val="hy-AM"/>
              </w:rPr>
              <w:t>:</w:t>
            </w:r>
            <w:r w:rsidRPr="00695650">
              <w:rPr>
                <w:rFonts w:asciiTheme="minorHAnsi" w:hAnsiTheme="minorHAnsi"/>
                <w:sz w:val="18"/>
                <w:szCs w:val="18"/>
              </w:rPr>
              <w:t xml:space="preserve"> </w:t>
            </w:r>
            <w:r w:rsidRPr="00201E0F">
              <w:rPr>
                <w:rFonts w:ascii="Sylfaen" w:hAnsi="Sylfaen" w:cs="Sylfaen"/>
                <w:sz w:val="18"/>
                <w:szCs w:val="18"/>
                <w:lang w:val="hy-AM"/>
              </w:rPr>
              <w:t>Անվտանգությունն</w:t>
            </w:r>
            <w:r w:rsidRPr="00695650">
              <w:rPr>
                <w:rFonts w:ascii="Sylfaen" w:hAnsi="Sylfaen" w:cs="Sylfaen"/>
                <w:sz w:val="18"/>
                <w:szCs w:val="18"/>
              </w:rPr>
              <w:t xml:space="preserve"> </w:t>
            </w:r>
            <w:r w:rsidRPr="00201E0F">
              <w:rPr>
                <w:rFonts w:ascii="Sylfaen" w:hAnsi="Sylfaen" w:cs="Sylfaen"/>
                <w:sz w:val="18"/>
                <w:szCs w:val="18"/>
                <w:lang w:val="hy-AM"/>
              </w:rPr>
              <w:t>ըստ</w:t>
            </w:r>
            <w:r w:rsidRPr="00695650">
              <w:rPr>
                <w:rFonts w:ascii="Sylfaen" w:hAnsi="Sylfaen" w:cs="Sylfaen"/>
                <w:sz w:val="18"/>
                <w:szCs w:val="18"/>
              </w:rPr>
              <w:t xml:space="preserve"> </w:t>
            </w:r>
            <w:r w:rsidRPr="00201E0F">
              <w:rPr>
                <w:rFonts w:ascii="Arial LatArm" w:hAnsi="Arial LatArm"/>
                <w:sz w:val="18"/>
                <w:szCs w:val="18"/>
                <w:lang w:val="hy-AM"/>
              </w:rPr>
              <w:t>N2III4.9012010</w:t>
            </w:r>
            <w:r w:rsidRPr="00695650">
              <w:rPr>
                <w:rFonts w:asciiTheme="minorHAnsi" w:hAnsiTheme="minorHAnsi"/>
                <w:sz w:val="18"/>
                <w:szCs w:val="18"/>
              </w:rPr>
              <w:t xml:space="preserve"> </w:t>
            </w:r>
            <w:r w:rsidRPr="00201E0F">
              <w:rPr>
                <w:rFonts w:ascii="Sylfaen" w:hAnsi="Sylfaen" w:cs="Sylfaen"/>
                <w:sz w:val="18"/>
                <w:szCs w:val="18"/>
                <w:lang w:val="hy-AM"/>
              </w:rPr>
              <w:t>հիգիենիկ</w:t>
            </w:r>
            <w:r w:rsidRPr="00695650">
              <w:rPr>
                <w:rFonts w:asciiTheme="minorHAnsi" w:hAnsiTheme="minorHAnsi"/>
                <w:sz w:val="18"/>
                <w:szCs w:val="18"/>
              </w:rPr>
              <w:t xml:space="preserve"> </w:t>
            </w:r>
            <w:r w:rsidRPr="00201E0F">
              <w:rPr>
                <w:rFonts w:ascii="Sylfaen" w:hAnsi="Sylfaen" w:cs="Sylfaen"/>
                <w:sz w:val="18"/>
                <w:szCs w:val="18"/>
                <w:lang w:val="hy-AM"/>
              </w:rPr>
              <w:t>նորմատիվների</w:t>
            </w:r>
            <w:r w:rsidRPr="00695650">
              <w:rPr>
                <w:rFonts w:ascii="Sylfaen" w:hAnsi="Sylfaen" w:cs="Sylfaen"/>
                <w:sz w:val="18"/>
                <w:szCs w:val="18"/>
              </w:rPr>
              <w:t xml:space="preserve"> </w:t>
            </w:r>
            <w:r w:rsidRPr="00201E0F">
              <w:rPr>
                <w:rFonts w:ascii="Sylfaen" w:hAnsi="Sylfaen" w:cs="Sylfaen"/>
                <w:sz w:val="18"/>
                <w:szCs w:val="18"/>
                <w:lang w:val="hy-AM"/>
              </w:rPr>
              <w:t>և</w:t>
            </w:r>
            <w:r w:rsidRPr="00695650">
              <w:rPr>
                <w:rFonts w:ascii="Sylfaen" w:hAnsi="Sylfaen" w:cs="Sylfaen"/>
                <w:sz w:val="18"/>
                <w:szCs w:val="18"/>
              </w:rPr>
              <w:t xml:space="preserve"> </w:t>
            </w:r>
            <w:r w:rsidRPr="00201E0F">
              <w:rPr>
                <w:rFonts w:ascii="Arial LatArm" w:hAnsi="Arial LatArm"/>
                <w:sz w:val="18"/>
                <w:szCs w:val="18"/>
                <w:lang w:val="hy-AM"/>
              </w:rPr>
              <w:t>&lt;&lt;</w:t>
            </w:r>
            <w:r w:rsidRPr="00201E0F">
              <w:rPr>
                <w:rFonts w:ascii="Sylfaen" w:hAnsi="Sylfaen" w:cs="Sylfaen"/>
                <w:sz w:val="18"/>
                <w:szCs w:val="18"/>
                <w:lang w:val="hy-AM"/>
              </w:rPr>
              <w:t>Սննդամթերքի</w:t>
            </w:r>
            <w:r w:rsidRPr="00695650">
              <w:rPr>
                <w:rFonts w:ascii="Sylfaen" w:hAnsi="Sylfaen" w:cs="Sylfaen"/>
                <w:sz w:val="18"/>
                <w:szCs w:val="18"/>
              </w:rPr>
              <w:t xml:space="preserve"> </w:t>
            </w:r>
            <w:r w:rsidRPr="00201E0F">
              <w:rPr>
                <w:rFonts w:ascii="Sylfaen" w:hAnsi="Sylfaen" w:cs="Sylfaen"/>
                <w:sz w:val="18"/>
                <w:szCs w:val="18"/>
                <w:lang w:val="hy-AM"/>
              </w:rPr>
              <w:t>անվտանգության</w:t>
            </w:r>
            <w:r w:rsidRPr="00695650">
              <w:rPr>
                <w:rFonts w:ascii="Sylfaen" w:hAnsi="Sylfaen" w:cs="Sylfaen"/>
                <w:sz w:val="18"/>
                <w:szCs w:val="18"/>
              </w:rPr>
              <w:t xml:space="preserve"> </w:t>
            </w:r>
            <w:r w:rsidRPr="00201E0F">
              <w:rPr>
                <w:rFonts w:ascii="Sylfaen" w:hAnsi="Sylfaen" w:cs="Sylfaen"/>
                <w:sz w:val="18"/>
                <w:szCs w:val="18"/>
                <w:lang w:val="hy-AM"/>
              </w:rPr>
              <w:t>մասին</w:t>
            </w:r>
            <w:r w:rsidRPr="00201E0F">
              <w:rPr>
                <w:rFonts w:ascii="Arial LatArm" w:hAnsi="Arial LatArm"/>
                <w:sz w:val="18"/>
                <w:szCs w:val="18"/>
                <w:lang w:val="hy-AM"/>
              </w:rPr>
              <w:t>&gt;&gt;</w:t>
            </w:r>
            <w:r w:rsidRPr="00201E0F">
              <w:rPr>
                <w:rFonts w:ascii="Sylfaen" w:hAnsi="Sylfaen" w:cs="Sylfaen"/>
                <w:sz w:val="18"/>
                <w:szCs w:val="18"/>
                <w:lang w:val="hy-AM"/>
              </w:rPr>
              <w:t>ՀՀ</w:t>
            </w:r>
            <w:r w:rsidRPr="00695650">
              <w:rPr>
                <w:rFonts w:ascii="Sylfaen" w:hAnsi="Sylfaen" w:cs="Sylfaen"/>
                <w:sz w:val="18"/>
                <w:szCs w:val="18"/>
              </w:rPr>
              <w:t xml:space="preserve"> </w:t>
            </w:r>
            <w:r w:rsidRPr="00201E0F">
              <w:rPr>
                <w:rFonts w:ascii="Sylfaen" w:hAnsi="Sylfaen" w:cs="Sylfaen"/>
                <w:sz w:val="18"/>
                <w:szCs w:val="18"/>
                <w:lang w:val="hy-AM"/>
              </w:rPr>
              <w:t>օրենքի</w:t>
            </w:r>
            <w:r w:rsidRPr="00695650">
              <w:rPr>
                <w:rFonts w:ascii="Sylfaen" w:hAnsi="Sylfaen" w:cs="Sylfaen"/>
                <w:sz w:val="18"/>
                <w:szCs w:val="18"/>
              </w:rPr>
              <w:t xml:space="preserve"> </w:t>
            </w:r>
            <w:r w:rsidRPr="00201E0F">
              <w:rPr>
                <w:rFonts w:ascii="Arial LatArm" w:hAnsi="Arial LatArm"/>
                <w:sz w:val="18"/>
                <w:szCs w:val="18"/>
                <w:lang w:val="hy-AM"/>
              </w:rPr>
              <w:t>9-</w:t>
            </w:r>
            <w:r w:rsidRPr="00201E0F">
              <w:rPr>
                <w:rFonts w:ascii="Sylfaen" w:hAnsi="Sylfaen" w:cs="Sylfaen"/>
                <w:sz w:val="18"/>
                <w:szCs w:val="18"/>
                <w:lang w:val="hy-AM"/>
              </w:rPr>
              <w:t>րդ</w:t>
            </w:r>
            <w:r w:rsidRPr="00201E0F">
              <w:rPr>
                <w:rFonts w:ascii="Arial LatArm" w:hAnsi="Arial LatArm"/>
                <w:sz w:val="18"/>
                <w:szCs w:val="18"/>
                <w:lang w:val="hy-AM"/>
              </w:rPr>
              <w:t xml:space="preserve"> </w:t>
            </w:r>
            <w:r w:rsidRPr="00201E0F">
              <w:rPr>
                <w:rFonts w:ascii="Sylfaen" w:hAnsi="Sylfaen" w:cs="Sylfaen"/>
                <w:sz w:val="18"/>
                <w:szCs w:val="18"/>
                <w:lang w:val="hy-AM"/>
              </w:rPr>
              <w:t>հոդվածի</w:t>
            </w:r>
            <w:r w:rsidRPr="00695650">
              <w:rPr>
                <w:rFonts w:ascii="Sylfaen" w:hAnsi="Sylfaen" w:cs="Sylfaen"/>
                <w:sz w:val="18"/>
                <w:szCs w:val="18"/>
              </w:rPr>
              <w:t>:</w:t>
            </w:r>
          </w:p>
        </w:tc>
        <w:tc>
          <w:tcPr>
            <w:tcW w:w="612" w:type="dxa"/>
            <w:tcBorders>
              <w:top w:val="single" w:sz="4" w:space="0" w:color="auto"/>
              <w:left w:val="single" w:sz="4" w:space="0" w:color="auto"/>
              <w:bottom w:val="single" w:sz="4" w:space="0" w:color="auto"/>
              <w:right w:val="single" w:sz="4" w:space="0" w:color="auto"/>
            </w:tcBorders>
            <w:vAlign w:val="center"/>
          </w:tcPr>
          <w:p w:rsidR="00695650" w:rsidRPr="00492C86" w:rsidRDefault="00695650">
            <w:pPr>
              <w:jc w:val="center"/>
              <w:rPr>
                <w:rFonts w:ascii="Sylfaen" w:hAnsi="Sylfaen" w:cs="Calibri"/>
                <w:sz w:val="16"/>
                <w:szCs w:val="16"/>
                <w:lang w:val="hy-AM"/>
              </w:rPr>
            </w:pPr>
            <w:r>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Pr="00492C86" w:rsidRDefault="00695650">
            <w:pPr>
              <w:jc w:val="center"/>
              <w:rPr>
                <w:rFonts w:ascii="Sylfaen" w:hAnsi="Sylfaen" w:cs="Calibri"/>
                <w:sz w:val="16"/>
                <w:szCs w:val="16"/>
                <w:lang w:val="hy-AM"/>
              </w:rPr>
            </w:pPr>
            <w:r>
              <w:rPr>
                <w:rFonts w:ascii="Sylfaen" w:hAnsi="Sylfaen" w:cs="Calibri"/>
                <w:sz w:val="16"/>
                <w:szCs w:val="16"/>
                <w:lang w:val="hy-AM"/>
              </w:rPr>
              <w:t>120</w:t>
            </w:r>
          </w:p>
        </w:tc>
        <w:tc>
          <w:tcPr>
            <w:tcW w:w="948" w:type="dxa"/>
            <w:tcBorders>
              <w:top w:val="single" w:sz="4" w:space="0" w:color="auto"/>
              <w:left w:val="single" w:sz="4" w:space="0" w:color="auto"/>
              <w:bottom w:val="single" w:sz="4" w:space="0" w:color="auto"/>
              <w:right w:val="single" w:sz="4" w:space="0" w:color="auto"/>
            </w:tcBorders>
          </w:tcPr>
          <w:p w:rsidR="00695650" w:rsidRPr="00EE6809" w:rsidRDefault="00695650">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695650" w:rsidRPr="00695650" w:rsidRDefault="00695650">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695650" w:rsidRPr="004619C8" w:rsidRDefault="00695650">
            <w:pPr>
              <w:rPr>
                <w:lang w:val="hy-AM"/>
              </w:rPr>
            </w:pPr>
            <w:r>
              <w:rPr>
                <w:rFonts w:ascii="Sylfaen" w:hAnsi="Sylfaen"/>
                <w:sz w:val="16"/>
                <w:szCs w:val="16"/>
                <w:lang w:val="hy-AM"/>
              </w:rPr>
              <w:t>1</w:t>
            </w:r>
            <w:r w:rsidRPr="007B2E01">
              <w:rPr>
                <w:rFonts w:ascii="Arial LatArm" w:hAnsi="Arial LatArm"/>
                <w:sz w:val="16"/>
                <w:szCs w:val="16"/>
                <w:lang w:val="pt-BR"/>
              </w:rPr>
              <w:t>-</w:t>
            </w:r>
            <w:r w:rsidRPr="007B2E01">
              <w:rPr>
                <w:rFonts w:ascii="Sylfaen" w:hAnsi="Sylfaen"/>
                <w:sz w:val="16"/>
                <w:szCs w:val="16"/>
                <w:lang w:val="hy-AM"/>
              </w:rPr>
              <w:t>ին</w:t>
            </w:r>
            <w:r w:rsidRPr="007B2E01">
              <w:rPr>
                <w:rFonts w:ascii="Sylfaen" w:hAnsi="Sylfaen"/>
                <w:sz w:val="16"/>
                <w:szCs w:val="16"/>
                <w:lang w:val="pt-BR"/>
              </w:rPr>
              <w:t xml:space="preserve"> </w:t>
            </w:r>
            <w:r w:rsidRPr="007B2E01">
              <w:rPr>
                <w:rFonts w:ascii="Sylfaen" w:hAnsi="Sylfaen"/>
                <w:sz w:val="16"/>
                <w:szCs w:val="16"/>
                <w:lang w:val="hy-AM"/>
              </w:rPr>
              <w:t>մատակարարումը</w:t>
            </w:r>
            <w:r w:rsidRPr="007B2E01">
              <w:rPr>
                <w:rFonts w:ascii="Sylfaen" w:hAnsi="Sylfaen"/>
                <w:sz w:val="16"/>
                <w:szCs w:val="16"/>
                <w:lang w:val="pt-BR"/>
              </w:rPr>
              <w:t xml:space="preserve"> </w:t>
            </w:r>
            <w:r w:rsidRPr="007B2E01">
              <w:rPr>
                <w:rFonts w:ascii="Sylfaen" w:hAnsi="Sylfaen"/>
                <w:sz w:val="16"/>
                <w:szCs w:val="16"/>
                <w:lang w:val="hy-AM"/>
              </w:rPr>
              <w:t>կկատարվի</w:t>
            </w:r>
            <w:r w:rsidRPr="007B2E01">
              <w:rPr>
                <w:rFonts w:ascii="Sylfaen" w:hAnsi="Sylfaen"/>
                <w:sz w:val="16"/>
                <w:szCs w:val="16"/>
                <w:lang w:val="pt-BR"/>
              </w:rPr>
              <w:t xml:space="preserve"> </w:t>
            </w:r>
            <w:r w:rsidRPr="007B2E01">
              <w:rPr>
                <w:rFonts w:ascii="Sylfaen" w:hAnsi="Sylfaen"/>
                <w:sz w:val="16"/>
                <w:szCs w:val="16"/>
                <w:lang w:val="hy-AM"/>
              </w:rPr>
              <w:t>համաձայնագրի</w:t>
            </w:r>
            <w:r w:rsidRPr="007B2E01">
              <w:rPr>
                <w:rFonts w:ascii="Sylfaen" w:hAnsi="Sylfaen"/>
                <w:sz w:val="16"/>
                <w:szCs w:val="16"/>
                <w:lang w:val="pt-BR"/>
              </w:rPr>
              <w:t xml:space="preserve"> </w:t>
            </w:r>
            <w:r w:rsidRPr="007B2E01">
              <w:rPr>
                <w:rFonts w:ascii="Sylfaen" w:hAnsi="Sylfaen"/>
                <w:sz w:val="16"/>
                <w:szCs w:val="16"/>
                <w:lang w:val="hy-AM"/>
              </w:rPr>
              <w:t>կնքման</w:t>
            </w:r>
            <w:r w:rsidRPr="007B2E01">
              <w:rPr>
                <w:rFonts w:ascii="Sylfaen" w:hAnsi="Sylfaen"/>
                <w:sz w:val="16"/>
                <w:szCs w:val="16"/>
                <w:lang w:val="pt-BR"/>
              </w:rPr>
              <w:t xml:space="preserve"> </w:t>
            </w:r>
            <w:r w:rsidRPr="007B2E01">
              <w:rPr>
                <w:rFonts w:ascii="Sylfaen" w:hAnsi="Sylfaen"/>
                <w:sz w:val="16"/>
                <w:szCs w:val="16"/>
                <w:lang w:val="hy-AM"/>
              </w:rPr>
              <w:t>պահից</w:t>
            </w:r>
            <w:r w:rsidRPr="007B2E01">
              <w:rPr>
                <w:rFonts w:ascii="Sylfaen" w:hAnsi="Sylfaen"/>
                <w:sz w:val="16"/>
                <w:szCs w:val="16"/>
                <w:lang w:val="pt-BR"/>
              </w:rPr>
              <w:t xml:space="preserve"> 22-</w:t>
            </w:r>
            <w:r w:rsidRPr="007B2E01">
              <w:rPr>
                <w:rFonts w:ascii="Sylfaen" w:hAnsi="Sylfaen"/>
                <w:sz w:val="16"/>
                <w:szCs w:val="16"/>
                <w:lang w:val="hy-AM"/>
              </w:rPr>
              <w:t>րդ</w:t>
            </w:r>
            <w:r w:rsidRPr="007B2E01">
              <w:rPr>
                <w:rFonts w:ascii="Sylfaen" w:hAnsi="Sylfaen"/>
                <w:sz w:val="16"/>
                <w:szCs w:val="16"/>
                <w:lang w:val="pt-BR"/>
              </w:rPr>
              <w:t xml:space="preserve">  </w:t>
            </w:r>
            <w:r w:rsidRPr="007B2E01">
              <w:rPr>
                <w:rFonts w:ascii="Sylfaen" w:hAnsi="Sylfaen"/>
                <w:sz w:val="16"/>
                <w:szCs w:val="16"/>
                <w:lang w:val="hy-AM"/>
              </w:rPr>
              <w:t>օրը</w:t>
            </w:r>
          </w:p>
        </w:tc>
      </w:tr>
      <w:tr w:rsidR="00695650"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695650" w:rsidRDefault="00695650">
            <w:pPr>
              <w:jc w:val="center"/>
              <w:rPr>
                <w:rFonts w:ascii="GHEA Grapalat" w:hAnsi="GHEA Grapalat"/>
                <w:sz w:val="20"/>
                <w:lang w:val="hy-AM"/>
              </w:rPr>
            </w:pPr>
            <w:r>
              <w:rPr>
                <w:rFonts w:ascii="GHEA Grapalat" w:hAnsi="GHEA Grapalat"/>
                <w:sz w:val="20"/>
                <w:lang w:val="hy-AM"/>
              </w:rPr>
              <w:t>4</w:t>
            </w:r>
          </w:p>
        </w:tc>
        <w:tc>
          <w:tcPr>
            <w:tcW w:w="1417" w:type="dxa"/>
            <w:tcBorders>
              <w:top w:val="single" w:sz="4" w:space="0" w:color="auto"/>
              <w:left w:val="single" w:sz="4" w:space="0" w:color="auto"/>
              <w:bottom w:val="single" w:sz="4" w:space="0" w:color="auto"/>
              <w:right w:val="single" w:sz="4" w:space="0" w:color="auto"/>
            </w:tcBorders>
            <w:vAlign w:val="center"/>
          </w:tcPr>
          <w:p w:rsidR="00695650" w:rsidRPr="00695650" w:rsidRDefault="00695650">
            <w:pPr>
              <w:jc w:val="center"/>
              <w:rPr>
                <w:rFonts w:ascii="Arial Unicode" w:hAnsi="Arial Unicode" w:cs="Calibri"/>
                <w:b/>
                <w:sz w:val="20"/>
                <w:szCs w:val="20"/>
              </w:rPr>
            </w:pPr>
            <w:r w:rsidRPr="00695650">
              <w:rPr>
                <w:rFonts w:ascii="GHEA Grapalat" w:hAnsi="GHEA Grapalat"/>
                <w:b/>
                <w:sz w:val="20"/>
              </w:rPr>
              <w:t>15616000</w:t>
            </w:r>
          </w:p>
        </w:tc>
        <w:tc>
          <w:tcPr>
            <w:tcW w:w="1418" w:type="dxa"/>
            <w:tcBorders>
              <w:top w:val="single" w:sz="4" w:space="0" w:color="auto"/>
              <w:left w:val="single" w:sz="4" w:space="0" w:color="auto"/>
              <w:bottom w:val="single" w:sz="4" w:space="0" w:color="auto"/>
              <w:right w:val="single" w:sz="4" w:space="0" w:color="auto"/>
            </w:tcBorders>
            <w:vAlign w:val="center"/>
          </w:tcPr>
          <w:p w:rsidR="00695650" w:rsidRPr="0018758C" w:rsidRDefault="00695650" w:rsidP="00492C86">
            <w:pPr>
              <w:jc w:val="center"/>
              <w:rPr>
                <w:rFonts w:ascii="Sylfaen" w:hAnsi="Sylfaen" w:cs="Calibri"/>
                <w:sz w:val="20"/>
                <w:szCs w:val="20"/>
                <w:lang w:val="hy-AM"/>
              </w:rPr>
            </w:pPr>
            <w:r w:rsidRPr="0018758C">
              <w:rPr>
                <w:rFonts w:ascii="Sylfaen" w:hAnsi="Sylfaen" w:cs="Sylfaen"/>
                <w:sz w:val="20"/>
                <w:szCs w:val="20"/>
                <w:lang w:val="hy-AM"/>
              </w:rPr>
              <w:t>ձավար</w:t>
            </w:r>
          </w:p>
        </w:tc>
        <w:tc>
          <w:tcPr>
            <w:tcW w:w="709" w:type="dxa"/>
            <w:tcBorders>
              <w:top w:val="single" w:sz="4" w:space="0" w:color="auto"/>
              <w:left w:val="single" w:sz="4" w:space="0" w:color="auto"/>
              <w:bottom w:val="single" w:sz="4" w:space="0" w:color="auto"/>
              <w:right w:val="single" w:sz="4" w:space="0" w:color="auto"/>
            </w:tcBorders>
          </w:tcPr>
          <w:p w:rsidR="00695650" w:rsidRDefault="00695650">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695650" w:rsidRDefault="00695650">
            <w:pPr>
              <w:rPr>
                <w:rFonts w:ascii="Sylfaen" w:hAnsi="Sylfaen" w:cs="Sylfaen"/>
                <w:bCs/>
                <w:sz w:val="16"/>
                <w:szCs w:val="16"/>
                <w:lang w:val="hy-AM"/>
              </w:rPr>
            </w:pPr>
            <w:r w:rsidRPr="00201E0F">
              <w:rPr>
                <w:rFonts w:ascii="Sylfaen" w:hAnsi="Sylfaen" w:cs="Sylfaen"/>
                <w:sz w:val="18"/>
                <w:szCs w:val="18"/>
                <w:lang w:val="hy-AM"/>
              </w:rPr>
              <w:t>Ստացված</w:t>
            </w:r>
            <w:r w:rsidRPr="00201E0F">
              <w:rPr>
                <w:rFonts w:ascii="Arial LatArm" w:hAnsi="Arial LatArm"/>
                <w:sz w:val="18"/>
                <w:szCs w:val="18"/>
                <w:lang w:val="hy-AM"/>
              </w:rPr>
              <w:t xml:space="preserve"> </w:t>
            </w:r>
            <w:r w:rsidRPr="00201E0F">
              <w:rPr>
                <w:rFonts w:ascii="Sylfaen" w:hAnsi="Sylfaen" w:cs="Sylfaen"/>
                <w:sz w:val="18"/>
                <w:szCs w:val="18"/>
                <w:lang w:val="hy-AM"/>
              </w:rPr>
              <w:t>ցորենի</w:t>
            </w:r>
            <w:r w:rsidRPr="00201E0F">
              <w:rPr>
                <w:rFonts w:ascii="Arial LatArm" w:hAnsi="Arial LatArm"/>
                <w:sz w:val="18"/>
                <w:szCs w:val="18"/>
                <w:lang w:val="hy-AM"/>
              </w:rPr>
              <w:t xml:space="preserve"> </w:t>
            </w:r>
            <w:r w:rsidRPr="00201E0F">
              <w:rPr>
                <w:rFonts w:ascii="Sylfaen" w:hAnsi="Sylfaen" w:cs="Sylfaen"/>
                <w:sz w:val="18"/>
                <w:szCs w:val="18"/>
                <w:lang w:val="hy-AM"/>
              </w:rPr>
              <w:t>թեփահան</w:t>
            </w:r>
            <w:r w:rsidRPr="00201E0F">
              <w:rPr>
                <w:rFonts w:ascii="Arial LatArm" w:hAnsi="Arial LatArm"/>
                <w:sz w:val="18"/>
                <w:szCs w:val="18"/>
                <w:lang w:val="hy-AM"/>
              </w:rPr>
              <w:t xml:space="preserve"> </w:t>
            </w:r>
            <w:r w:rsidRPr="00201E0F">
              <w:rPr>
                <w:rFonts w:ascii="Sylfaen" w:hAnsi="Sylfaen" w:cs="Sylfaen"/>
                <w:sz w:val="18"/>
                <w:szCs w:val="18"/>
                <w:lang w:val="hy-AM"/>
              </w:rPr>
              <w:t>հատիկների</w:t>
            </w:r>
            <w:r w:rsidRPr="00201E0F">
              <w:rPr>
                <w:rFonts w:ascii="Arial LatArm" w:hAnsi="Arial LatArm"/>
                <w:sz w:val="18"/>
                <w:szCs w:val="18"/>
                <w:lang w:val="hy-AM"/>
              </w:rPr>
              <w:t xml:space="preserve"> </w:t>
            </w:r>
            <w:r w:rsidRPr="00201E0F">
              <w:rPr>
                <w:rFonts w:ascii="Sylfaen" w:hAnsi="Sylfaen" w:cs="Sylfaen"/>
                <w:sz w:val="18"/>
                <w:szCs w:val="18"/>
                <w:lang w:val="hy-AM"/>
              </w:rPr>
              <w:t>հղկմամբ</w:t>
            </w:r>
            <w:r w:rsidRPr="00201E0F">
              <w:rPr>
                <w:rFonts w:ascii="Arial LatArm" w:hAnsi="Arial LatArm"/>
                <w:sz w:val="18"/>
                <w:szCs w:val="18"/>
                <w:lang w:val="hy-AM"/>
              </w:rPr>
              <w:t xml:space="preserve">, </w:t>
            </w:r>
            <w:r w:rsidRPr="00201E0F">
              <w:rPr>
                <w:rFonts w:ascii="Sylfaen" w:hAnsi="Sylfaen" w:cs="Sylfaen"/>
                <w:sz w:val="18"/>
                <w:szCs w:val="18"/>
                <w:lang w:val="hy-AM"/>
              </w:rPr>
              <w:t>կամ</w:t>
            </w:r>
            <w:r w:rsidRPr="00201E0F">
              <w:rPr>
                <w:rFonts w:ascii="Arial LatArm" w:hAnsi="Arial LatArm"/>
                <w:sz w:val="18"/>
                <w:szCs w:val="18"/>
                <w:lang w:val="hy-AM"/>
              </w:rPr>
              <w:t xml:space="preserve"> </w:t>
            </w:r>
            <w:r w:rsidRPr="00201E0F">
              <w:rPr>
                <w:rFonts w:ascii="Sylfaen" w:hAnsi="Sylfaen" w:cs="Sylfaen"/>
                <w:sz w:val="18"/>
                <w:szCs w:val="18"/>
                <w:lang w:val="hy-AM"/>
              </w:rPr>
              <w:t>հետագա</w:t>
            </w:r>
            <w:r w:rsidRPr="00201E0F">
              <w:rPr>
                <w:rFonts w:ascii="Arial LatArm" w:hAnsi="Arial LatArm"/>
                <w:sz w:val="18"/>
                <w:szCs w:val="18"/>
                <w:lang w:val="hy-AM"/>
              </w:rPr>
              <w:t xml:space="preserve"> </w:t>
            </w:r>
            <w:r w:rsidRPr="00201E0F">
              <w:rPr>
                <w:rFonts w:ascii="Sylfaen" w:hAnsi="Sylfaen" w:cs="Sylfaen"/>
                <w:sz w:val="18"/>
                <w:szCs w:val="18"/>
                <w:lang w:val="hy-AM"/>
              </w:rPr>
              <w:t>կոտրատմամբ</w:t>
            </w:r>
            <w:r w:rsidRPr="00201E0F">
              <w:rPr>
                <w:rFonts w:ascii="Arial LatArm" w:hAnsi="Arial LatArm"/>
                <w:sz w:val="18"/>
                <w:szCs w:val="18"/>
                <w:lang w:val="hy-AM"/>
              </w:rPr>
              <w:t xml:space="preserve">, </w:t>
            </w:r>
            <w:r w:rsidRPr="00201E0F">
              <w:rPr>
                <w:rFonts w:ascii="Sylfaen" w:hAnsi="Sylfaen" w:cs="Sylfaen"/>
                <w:sz w:val="18"/>
                <w:szCs w:val="18"/>
                <w:lang w:val="hy-AM"/>
              </w:rPr>
              <w:t>ցորենի</w:t>
            </w:r>
            <w:r w:rsidRPr="00201E0F">
              <w:rPr>
                <w:rFonts w:ascii="Arial LatArm" w:hAnsi="Arial LatArm"/>
                <w:sz w:val="18"/>
                <w:szCs w:val="18"/>
                <w:lang w:val="hy-AM"/>
              </w:rPr>
              <w:t xml:space="preserve"> </w:t>
            </w:r>
            <w:r w:rsidRPr="00201E0F">
              <w:rPr>
                <w:rFonts w:ascii="Sylfaen" w:hAnsi="Sylfaen" w:cs="Sylfaen"/>
                <w:sz w:val="18"/>
                <w:szCs w:val="18"/>
                <w:lang w:val="hy-AM"/>
              </w:rPr>
              <w:t>հատիկները</w:t>
            </w:r>
            <w:r w:rsidRPr="00201E0F">
              <w:rPr>
                <w:rFonts w:ascii="Arial LatArm" w:hAnsi="Arial LatArm"/>
                <w:sz w:val="18"/>
                <w:szCs w:val="18"/>
                <w:lang w:val="hy-AM"/>
              </w:rPr>
              <w:t xml:space="preserve"> </w:t>
            </w:r>
            <w:r w:rsidRPr="00201E0F">
              <w:rPr>
                <w:rFonts w:ascii="Sylfaen" w:hAnsi="Sylfaen" w:cs="Sylfaen"/>
                <w:sz w:val="18"/>
                <w:szCs w:val="18"/>
                <w:lang w:val="hy-AM"/>
              </w:rPr>
              <w:t>լինում</w:t>
            </w:r>
            <w:r w:rsidRPr="00201E0F">
              <w:rPr>
                <w:rFonts w:ascii="Arial LatArm" w:hAnsi="Arial LatArm"/>
                <w:sz w:val="18"/>
                <w:szCs w:val="18"/>
                <w:lang w:val="hy-AM"/>
              </w:rPr>
              <w:t xml:space="preserve"> </w:t>
            </w:r>
            <w:r w:rsidRPr="00201E0F">
              <w:rPr>
                <w:rFonts w:ascii="Sylfaen" w:hAnsi="Sylfaen" w:cs="Sylfaen"/>
                <w:sz w:val="18"/>
                <w:szCs w:val="18"/>
                <w:lang w:val="hy-AM"/>
              </w:rPr>
              <w:t>են</w:t>
            </w:r>
            <w:r w:rsidRPr="00201E0F">
              <w:rPr>
                <w:rFonts w:ascii="Arial LatArm" w:hAnsi="Arial LatArm"/>
                <w:sz w:val="18"/>
                <w:szCs w:val="18"/>
                <w:lang w:val="hy-AM"/>
              </w:rPr>
              <w:t xml:space="preserve"> </w:t>
            </w:r>
            <w:r w:rsidRPr="00201E0F">
              <w:rPr>
                <w:rFonts w:ascii="Sylfaen" w:hAnsi="Sylfaen" w:cs="Sylfaen"/>
                <w:sz w:val="18"/>
                <w:szCs w:val="18"/>
                <w:lang w:val="hy-AM"/>
              </w:rPr>
              <w:t>հղկված</w:t>
            </w:r>
            <w:r w:rsidRPr="00201E0F">
              <w:rPr>
                <w:rFonts w:ascii="Arial LatArm" w:hAnsi="Arial LatArm"/>
                <w:sz w:val="18"/>
                <w:szCs w:val="18"/>
                <w:lang w:val="hy-AM"/>
              </w:rPr>
              <w:t xml:space="preserve"> </w:t>
            </w:r>
            <w:r w:rsidRPr="00201E0F">
              <w:rPr>
                <w:rFonts w:ascii="Sylfaen" w:hAnsi="Sylfaen" w:cs="Sylfaen"/>
                <w:sz w:val="18"/>
                <w:szCs w:val="18"/>
                <w:lang w:val="hy-AM"/>
              </w:rPr>
              <w:t>ծայրերով</w:t>
            </w:r>
            <w:r w:rsidRPr="00201E0F">
              <w:rPr>
                <w:rFonts w:ascii="Arial LatArm" w:hAnsi="Arial LatArm"/>
                <w:sz w:val="18"/>
                <w:szCs w:val="18"/>
                <w:lang w:val="hy-AM"/>
              </w:rPr>
              <w:t xml:space="preserve"> </w:t>
            </w:r>
            <w:r w:rsidRPr="00201E0F">
              <w:rPr>
                <w:rFonts w:ascii="Sylfaen" w:hAnsi="Sylfaen" w:cs="Sylfaen"/>
                <w:sz w:val="18"/>
                <w:szCs w:val="18"/>
                <w:lang w:val="hy-AM"/>
              </w:rPr>
              <w:t>կամ</w:t>
            </w:r>
            <w:r w:rsidRPr="00201E0F">
              <w:rPr>
                <w:rFonts w:ascii="Arial LatArm" w:hAnsi="Arial LatArm"/>
                <w:sz w:val="18"/>
                <w:szCs w:val="18"/>
                <w:lang w:val="hy-AM"/>
              </w:rPr>
              <w:t xml:space="preserve"> </w:t>
            </w:r>
            <w:r w:rsidRPr="00201E0F">
              <w:rPr>
                <w:rFonts w:ascii="Sylfaen" w:hAnsi="Sylfaen" w:cs="Sylfaen"/>
                <w:sz w:val="18"/>
                <w:szCs w:val="18"/>
                <w:lang w:val="hy-AM"/>
              </w:rPr>
              <w:t>հղկված</w:t>
            </w:r>
            <w:r w:rsidRPr="00201E0F">
              <w:rPr>
                <w:rFonts w:ascii="Arial LatArm" w:hAnsi="Arial LatArm"/>
                <w:sz w:val="18"/>
                <w:szCs w:val="18"/>
                <w:lang w:val="hy-AM"/>
              </w:rPr>
              <w:t xml:space="preserve"> </w:t>
            </w:r>
            <w:r w:rsidRPr="00201E0F">
              <w:rPr>
                <w:rFonts w:ascii="Sylfaen" w:hAnsi="Sylfaen" w:cs="Sylfaen"/>
                <w:sz w:val="18"/>
                <w:szCs w:val="18"/>
                <w:lang w:val="hy-AM"/>
              </w:rPr>
              <w:t>կլոր</w:t>
            </w:r>
            <w:r w:rsidRPr="00201E0F">
              <w:rPr>
                <w:rFonts w:ascii="Arial LatArm" w:hAnsi="Arial LatArm"/>
                <w:sz w:val="18"/>
                <w:szCs w:val="18"/>
                <w:lang w:val="hy-AM"/>
              </w:rPr>
              <w:t xml:space="preserve"> </w:t>
            </w:r>
            <w:r w:rsidRPr="00201E0F">
              <w:rPr>
                <w:rFonts w:ascii="Sylfaen" w:hAnsi="Sylfaen" w:cs="Sylfaen"/>
                <w:sz w:val="18"/>
                <w:szCs w:val="18"/>
                <w:lang w:val="hy-AM"/>
              </w:rPr>
              <w:t>հատիկների</w:t>
            </w:r>
            <w:r w:rsidRPr="00201E0F">
              <w:rPr>
                <w:rFonts w:ascii="Arial LatArm" w:hAnsi="Arial LatArm"/>
                <w:sz w:val="18"/>
                <w:szCs w:val="18"/>
                <w:lang w:val="hy-AM"/>
              </w:rPr>
              <w:t xml:space="preserve"> </w:t>
            </w:r>
            <w:r w:rsidRPr="00201E0F">
              <w:rPr>
                <w:rFonts w:ascii="Sylfaen" w:hAnsi="Sylfaen" w:cs="Sylfaen"/>
                <w:sz w:val="18"/>
                <w:szCs w:val="18"/>
                <w:lang w:val="hy-AM"/>
              </w:rPr>
              <w:t>ձևով</w:t>
            </w:r>
            <w:r w:rsidRPr="00201E0F">
              <w:rPr>
                <w:rFonts w:ascii="Arial LatArm" w:hAnsi="Arial LatArm"/>
                <w:sz w:val="18"/>
                <w:szCs w:val="18"/>
                <w:lang w:val="hy-AM"/>
              </w:rPr>
              <w:t xml:space="preserve">, </w:t>
            </w:r>
            <w:r w:rsidRPr="00201E0F">
              <w:rPr>
                <w:rFonts w:ascii="Sylfaen" w:hAnsi="Sylfaen" w:cs="Sylfaen"/>
                <w:sz w:val="18"/>
                <w:szCs w:val="18"/>
                <w:lang w:val="hy-AM"/>
              </w:rPr>
              <w:t>խոնավությունը</w:t>
            </w:r>
            <w:r w:rsidRPr="00201E0F">
              <w:rPr>
                <w:rFonts w:ascii="Arial LatArm" w:hAnsi="Arial LatArm"/>
                <w:sz w:val="18"/>
                <w:szCs w:val="18"/>
                <w:lang w:val="hy-AM"/>
              </w:rPr>
              <w:t xml:space="preserve"> 14%-</w:t>
            </w:r>
            <w:r w:rsidRPr="00201E0F">
              <w:rPr>
                <w:rFonts w:ascii="Sylfaen" w:hAnsi="Sylfaen" w:cs="Sylfaen"/>
                <w:sz w:val="18"/>
                <w:szCs w:val="18"/>
                <w:lang w:val="hy-AM"/>
              </w:rPr>
              <w:t>ից</w:t>
            </w:r>
            <w:r w:rsidRPr="00201E0F">
              <w:rPr>
                <w:rFonts w:ascii="Arial LatArm" w:hAnsi="Arial LatArm"/>
                <w:sz w:val="18"/>
                <w:szCs w:val="18"/>
                <w:lang w:val="hy-AM"/>
              </w:rPr>
              <w:t xml:space="preserve"> </w:t>
            </w:r>
            <w:r w:rsidRPr="00201E0F">
              <w:rPr>
                <w:rFonts w:ascii="Sylfaen" w:hAnsi="Sylfaen" w:cs="Sylfaen"/>
                <w:sz w:val="18"/>
                <w:szCs w:val="18"/>
                <w:lang w:val="hy-AM"/>
              </w:rPr>
              <w:t>ոչ</w:t>
            </w:r>
            <w:r w:rsidRPr="00201E0F">
              <w:rPr>
                <w:rFonts w:ascii="Arial LatArm" w:hAnsi="Arial LatArm"/>
                <w:sz w:val="18"/>
                <w:szCs w:val="18"/>
                <w:lang w:val="hy-AM"/>
              </w:rPr>
              <w:t xml:space="preserve"> </w:t>
            </w:r>
            <w:r w:rsidRPr="00201E0F">
              <w:rPr>
                <w:rFonts w:ascii="Sylfaen" w:hAnsi="Sylfaen" w:cs="Sylfaen"/>
                <w:sz w:val="18"/>
                <w:szCs w:val="18"/>
                <w:lang w:val="hy-AM"/>
              </w:rPr>
              <w:t>ավելի</w:t>
            </w:r>
            <w:r w:rsidRPr="00201E0F">
              <w:rPr>
                <w:rFonts w:ascii="Arial LatArm" w:hAnsi="Arial LatArm"/>
                <w:sz w:val="18"/>
                <w:szCs w:val="18"/>
                <w:lang w:val="hy-AM"/>
              </w:rPr>
              <w:t xml:space="preserve">, </w:t>
            </w:r>
            <w:r w:rsidRPr="00201E0F">
              <w:rPr>
                <w:rFonts w:ascii="Sylfaen" w:hAnsi="Sylfaen" w:cs="Sylfaen"/>
                <w:sz w:val="18"/>
                <w:szCs w:val="18"/>
                <w:lang w:val="hy-AM"/>
              </w:rPr>
              <w:t>աղբային</w:t>
            </w:r>
            <w:r w:rsidRPr="00201E0F">
              <w:rPr>
                <w:rFonts w:ascii="Arial LatArm" w:hAnsi="Arial LatArm"/>
                <w:sz w:val="18"/>
                <w:szCs w:val="18"/>
                <w:lang w:val="hy-AM"/>
              </w:rPr>
              <w:t xml:space="preserve"> </w:t>
            </w:r>
            <w:r w:rsidRPr="00201E0F">
              <w:rPr>
                <w:rFonts w:ascii="Sylfaen" w:hAnsi="Sylfaen" w:cs="Sylfaen"/>
                <w:sz w:val="18"/>
                <w:szCs w:val="18"/>
                <w:lang w:val="hy-AM"/>
              </w:rPr>
              <w:t>խառնուկները</w:t>
            </w:r>
            <w:r w:rsidRPr="00201E0F">
              <w:rPr>
                <w:rFonts w:ascii="Arial LatArm" w:hAnsi="Arial LatArm"/>
                <w:sz w:val="18"/>
                <w:szCs w:val="18"/>
                <w:lang w:val="hy-AM"/>
              </w:rPr>
              <w:t xml:space="preserve"> 0,3%-</w:t>
            </w:r>
            <w:r w:rsidRPr="00201E0F">
              <w:rPr>
                <w:rFonts w:ascii="Sylfaen" w:hAnsi="Sylfaen" w:cs="Sylfaen"/>
                <w:sz w:val="18"/>
                <w:szCs w:val="18"/>
                <w:lang w:val="hy-AM"/>
              </w:rPr>
              <w:t>ից</w:t>
            </w:r>
            <w:r w:rsidRPr="00201E0F">
              <w:rPr>
                <w:rFonts w:ascii="Arial LatArm" w:hAnsi="Arial LatArm"/>
                <w:sz w:val="18"/>
                <w:szCs w:val="18"/>
                <w:lang w:val="hy-AM"/>
              </w:rPr>
              <w:t xml:space="preserve"> </w:t>
            </w:r>
            <w:r w:rsidRPr="00201E0F">
              <w:rPr>
                <w:rFonts w:ascii="Sylfaen" w:hAnsi="Sylfaen" w:cs="Sylfaen"/>
                <w:sz w:val="18"/>
                <w:szCs w:val="18"/>
                <w:lang w:val="hy-AM"/>
              </w:rPr>
              <w:t>ոչ</w:t>
            </w:r>
            <w:r w:rsidRPr="00201E0F">
              <w:rPr>
                <w:rFonts w:ascii="Arial LatArm" w:hAnsi="Arial LatArm"/>
                <w:sz w:val="18"/>
                <w:szCs w:val="18"/>
                <w:lang w:val="hy-AM"/>
              </w:rPr>
              <w:t xml:space="preserve"> </w:t>
            </w:r>
            <w:r w:rsidRPr="00201E0F">
              <w:rPr>
                <w:rFonts w:ascii="Sylfaen" w:hAnsi="Sylfaen" w:cs="Sylfaen"/>
                <w:sz w:val="18"/>
                <w:szCs w:val="18"/>
                <w:lang w:val="hy-AM"/>
              </w:rPr>
              <w:t>ավելի</w:t>
            </w:r>
            <w:r w:rsidRPr="00201E0F">
              <w:rPr>
                <w:rFonts w:ascii="Arial LatArm" w:hAnsi="Arial LatArm"/>
                <w:sz w:val="18"/>
                <w:szCs w:val="18"/>
                <w:lang w:val="hy-AM"/>
              </w:rPr>
              <w:t xml:space="preserve">, </w:t>
            </w:r>
            <w:r w:rsidRPr="00201E0F">
              <w:rPr>
                <w:rFonts w:ascii="Sylfaen" w:hAnsi="Sylfaen" w:cs="Sylfaen"/>
                <w:sz w:val="18"/>
                <w:szCs w:val="18"/>
                <w:lang w:val="hy-AM"/>
              </w:rPr>
              <w:t>պատրաստ</w:t>
            </w:r>
            <w:r w:rsidRPr="00201E0F">
              <w:rPr>
                <w:rFonts w:ascii="Arial LatArm" w:hAnsi="Arial LatArm"/>
                <w:sz w:val="18"/>
                <w:szCs w:val="18"/>
                <w:lang w:val="hy-AM"/>
              </w:rPr>
              <w:t>-</w:t>
            </w:r>
            <w:r w:rsidRPr="00201E0F">
              <w:rPr>
                <w:rFonts w:ascii="Sylfaen" w:hAnsi="Sylfaen" w:cs="Sylfaen"/>
                <w:sz w:val="18"/>
                <w:szCs w:val="18"/>
                <w:lang w:val="hy-AM"/>
              </w:rPr>
              <w:t>ված</w:t>
            </w:r>
            <w:r w:rsidRPr="00201E0F">
              <w:rPr>
                <w:rFonts w:ascii="Arial LatArm" w:hAnsi="Arial LatArm"/>
                <w:sz w:val="18"/>
                <w:szCs w:val="18"/>
                <w:lang w:val="hy-AM"/>
              </w:rPr>
              <w:t xml:space="preserve"> </w:t>
            </w:r>
            <w:r w:rsidRPr="00201E0F">
              <w:rPr>
                <w:rFonts w:ascii="Sylfaen" w:hAnsi="Sylfaen" w:cs="Sylfaen"/>
                <w:sz w:val="18"/>
                <w:szCs w:val="18"/>
                <w:lang w:val="hy-AM"/>
              </w:rPr>
              <w:t>բարձր</w:t>
            </w:r>
            <w:r w:rsidRPr="00201E0F">
              <w:rPr>
                <w:rFonts w:ascii="Arial LatArm" w:hAnsi="Arial LatArm"/>
                <w:sz w:val="18"/>
                <w:szCs w:val="18"/>
                <w:lang w:val="hy-AM"/>
              </w:rPr>
              <w:t xml:space="preserve"> </w:t>
            </w:r>
            <w:r w:rsidRPr="00201E0F">
              <w:rPr>
                <w:rFonts w:ascii="Sylfaen" w:hAnsi="Sylfaen" w:cs="Sylfaen"/>
                <w:sz w:val="18"/>
                <w:szCs w:val="18"/>
                <w:lang w:val="hy-AM"/>
              </w:rPr>
              <w:t>և</w:t>
            </w:r>
            <w:r w:rsidRPr="00201E0F">
              <w:rPr>
                <w:rFonts w:ascii="Arial LatArm" w:hAnsi="Arial LatArm"/>
                <w:sz w:val="18"/>
                <w:szCs w:val="18"/>
                <w:lang w:val="hy-AM"/>
              </w:rPr>
              <w:t xml:space="preserve"> </w:t>
            </w:r>
            <w:r w:rsidRPr="00201E0F">
              <w:rPr>
                <w:rFonts w:ascii="Sylfaen" w:hAnsi="Sylfaen" w:cs="Sylfaen"/>
                <w:sz w:val="18"/>
                <w:szCs w:val="18"/>
                <w:lang w:val="hy-AM"/>
              </w:rPr>
              <w:t>առաջին</w:t>
            </w:r>
            <w:r w:rsidRPr="00201E0F">
              <w:rPr>
                <w:rFonts w:ascii="Arial LatArm" w:hAnsi="Arial LatArm"/>
                <w:sz w:val="18"/>
                <w:szCs w:val="18"/>
                <w:lang w:val="hy-AM"/>
              </w:rPr>
              <w:t xml:space="preserve"> </w:t>
            </w:r>
            <w:r w:rsidRPr="00201E0F">
              <w:rPr>
                <w:rFonts w:ascii="Sylfaen" w:hAnsi="Sylfaen" w:cs="Sylfaen"/>
                <w:sz w:val="18"/>
                <w:szCs w:val="18"/>
                <w:lang w:val="hy-AM"/>
              </w:rPr>
              <w:t>տեսակի</w:t>
            </w:r>
            <w:r w:rsidRPr="00201E0F">
              <w:rPr>
                <w:rFonts w:ascii="Arial LatArm" w:hAnsi="Arial LatArm"/>
                <w:sz w:val="18"/>
                <w:szCs w:val="18"/>
                <w:lang w:val="hy-AM"/>
              </w:rPr>
              <w:t xml:space="preserve"> </w:t>
            </w:r>
            <w:r w:rsidRPr="00201E0F">
              <w:rPr>
                <w:rFonts w:ascii="Sylfaen" w:hAnsi="Sylfaen" w:cs="Sylfaen"/>
                <w:sz w:val="18"/>
                <w:szCs w:val="18"/>
                <w:lang w:val="hy-AM"/>
              </w:rPr>
              <w:t>ցորենից</w:t>
            </w:r>
            <w:r w:rsidRPr="00201E0F">
              <w:rPr>
                <w:rFonts w:ascii="Arial LatArm" w:hAnsi="Arial LatArm"/>
                <w:sz w:val="18"/>
                <w:szCs w:val="18"/>
                <w:lang w:val="hy-AM"/>
              </w:rPr>
              <w:t xml:space="preserve">, </w:t>
            </w:r>
            <w:r w:rsidRPr="00201E0F">
              <w:rPr>
                <w:rFonts w:ascii="Sylfaen" w:hAnsi="Sylfaen" w:cs="Sylfaen"/>
                <w:sz w:val="18"/>
                <w:szCs w:val="18"/>
                <w:lang w:val="hy-AM"/>
              </w:rPr>
              <w:t>անվտանգությունը</w:t>
            </w:r>
            <w:r w:rsidRPr="00201E0F">
              <w:rPr>
                <w:rFonts w:ascii="Arial LatArm" w:hAnsi="Arial LatArm"/>
                <w:sz w:val="18"/>
                <w:szCs w:val="18"/>
                <w:lang w:val="hy-AM"/>
              </w:rPr>
              <w:t xml:space="preserve"> </w:t>
            </w:r>
            <w:r w:rsidRPr="00201E0F">
              <w:rPr>
                <w:rFonts w:ascii="Sylfaen" w:hAnsi="Sylfaen" w:cs="Sylfaen"/>
                <w:sz w:val="18"/>
                <w:szCs w:val="18"/>
                <w:lang w:val="hy-AM"/>
              </w:rPr>
              <w:t>և</w:t>
            </w:r>
            <w:r w:rsidRPr="00201E0F">
              <w:rPr>
                <w:rFonts w:ascii="Arial LatArm" w:hAnsi="Arial LatArm"/>
                <w:sz w:val="18"/>
                <w:szCs w:val="18"/>
                <w:lang w:val="hy-AM"/>
              </w:rPr>
              <w:t xml:space="preserve"> </w:t>
            </w:r>
            <w:r w:rsidRPr="00201E0F">
              <w:rPr>
                <w:rFonts w:ascii="Sylfaen" w:hAnsi="Sylfaen" w:cs="Sylfaen"/>
                <w:sz w:val="18"/>
                <w:szCs w:val="18"/>
                <w:lang w:val="hy-AM"/>
              </w:rPr>
              <w:t>մակնշումը՝</w:t>
            </w:r>
            <w:r w:rsidRPr="00201E0F">
              <w:rPr>
                <w:rFonts w:ascii="Arial LatArm" w:hAnsi="Arial LatArm"/>
                <w:sz w:val="18"/>
                <w:szCs w:val="18"/>
                <w:lang w:val="hy-AM"/>
              </w:rPr>
              <w:t xml:space="preserve"> </w:t>
            </w:r>
            <w:r w:rsidRPr="00201E0F">
              <w:rPr>
                <w:rFonts w:ascii="Sylfaen" w:hAnsi="Sylfaen" w:cs="Sylfaen"/>
                <w:sz w:val="18"/>
                <w:szCs w:val="18"/>
                <w:lang w:val="hy-AM"/>
              </w:rPr>
              <w:t>ըստ</w:t>
            </w:r>
            <w:r w:rsidRPr="00201E0F">
              <w:rPr>
                <w:rFonts w:ascii="Arial LatArm" w:hAnsi="Arial LatArm"/>
                <w:sz w:val="18"/>
                <w:szCs w:val="18"/>
                <w:lang w:val="hy-AM"/>
              </w:rPr>
              <w:t xml:space="preserve"> </w:t>
            </w:r>
            <w:r w:rsidRPr="00201E0F">
              <w:rPr>
                <w:rFonts w:ascii="Sylfaen" w:hAnsi="Sylfaen" w:cs="Sylfaen"/>
                <w:sz w:val="18"/>
                <w:szCs w:val="18"/>
                <w:lang w:val="hy-AM"/>
              </w:rPr>
              <w:t>ՀՀ</w:t>
            </w:r>
            <w:r w:rsidRPr="00201E0F">
              <w:rPr>
                <w:rFonts w:ascii="Arial LatArm" w:hAnsi="Arial LatArm"/>
                <w:sz w:val="18"/>
                <w:szCs w:val="18"/>
                <w:lang w:val="hy-AM"/>
              </w:rPr>
              <w:t xml:space="preserve"> </w:t>
            </w:r>
            <w:r w:rsidRPr="00201E0F">
              <w:rPr>
                <w:rFonts w:ascii="Sylfaen" w:hAnsi="Sylfaen" w:cs="Sylfaen"/>
                <w:sz w:val="18"/>
                <w:szCs w:val="18"/>
                <w:lang w:val="hy-AM"/>
              </w:rPr>
              <w:t>կառավարության</w:t>
            </w:r>
            <w:r w:rsidRPr="00201E0F">
              <w:rPr>
                <w:rFonts w:ascii="Arial LatArm" w:hAnsi="Arial LatArm"/>
                <w:sz w:val="18"/>
                <w:szCs w:val="18"/>
                <w:lang w:val="hy-AM"/>
              </w:rPr>
              <w:t xml:space="preserve"> 2007</w:t>
            </w:r>
            <w:r w:rsidRPr="00201E0F">
              <w:rPr>
                <w:rFonts w:ascii="Sylfaen" w:hAnsi="Sylfaen" w:cs="Sylfaen"/>
                <w:sz w:val="18"/>
                <w:szCs w:val="18"/>
                <w:lang w:val="hy-AM"/>
              </w:rPr>
              <w:t>թ</w:t>
            </w:r>
            <w:r w:rsidRPr="00201E0F">
              <w:rPr>
                <w:rFonts w:ascii="Arial LatArm" w:hAnsi="Arial LatArm"/>
                <w:sz w:val="18"/>
                <w:szCs w:val="18"/>
                <w:lang w:val="hy-AM"/>
              </w:rPr>
              <w:t xml:space="preserve">. </w:t>
            </w:r>
            <w:r w:rsidRPr="00201E0F">
              <w:rPr>
                <w:rFonts w:ascii="Sylfaen" w:hAnsi="Sylfaen" w:cs="Sylfaen"/>
                <w:sz w:val="18"/>
                <w:szCs w:val="18"/>
                <w:lang w:val="hy-AM"/>
              </w:rPr>
              <w:t>հունվարի</w:t>
            </w:r>
            <w:r w:rsidRPr="00201E0F">
              <w:rPr>
                <w:rFonts w:ascii="Arial LatArm" w:hAnsi="Arial LatArm"/>
                <w:sz w:val="18"/>
                <w:szCs w:val="18"/>
                <w:lang w:val="hy-AM"/>
              </w:rPr>
              <w:t xml:space="preserve"> 11-</w:t>
            </w:r>
            <w:r w:rsidRPr="00201E0F">
              <w:rPr>
                <w:rFonts w:ascii="Sylfaen" w:hAnsi="Sylfaen" w:cs="Sylfaen"/>
                <w:sz w:val="18"/>
                <w:szCs w:val="18"/>
                <w:lang w:val="hy-AM"/>
              </w:rPr>
              <w:t>ի</w:t>
            </w:r>
            <w:r w:rsidRPr="00201E0F">
              <w:rPr>
                <w:rFonts w:ascii="Arial LatArm" w:hAnsi="Arial LatArm"/>
                <w:sz w:val="18"/>
                <w:szCs w:val="18"/>
                <w:lang w:val="hy-AM"/>
              </w:rPr>
              <w:t xml:space="preserve"> N 22-</w:t>
            </w:r>
            <w:r w:rsidRPr="00201E0F">
              <w:rPr>
                <w:rFonts w:ascii="Sylfaen" w:hAnsi="Sylfaen" w:cs="Sylfaen"/>
                <w:sz w:val="18"/>
                <w:szCs w:val="18"/>
                <w:lang w:val="hy-AM"/>
              </w:rPr>
              <w:t>Ն</w:t>
            </w:r>
            <w:r w:rsidRPr="00201E0F">
              <w:rPr>
                <w:rFonts w:ascii="Arial LatArm" w:hAnsi="Arial LatArm"/>
                <w:sz w:val="18"/>
                <w:szCs w:val="18"/>
                <w:lang w:val="hy-AM"/>
              </w:rPr>
              <w:t xml:space="preserve"> </w:t>
            </w:r>
            <w:r w:rsidRPr="00201E0F">
              <w:rPr>
                <w:rFonts w:ascii="Sylfaen" w:hAnsi="Sylfaen" w:cs="Sylfaen"/>
                <w:sz w:val="18"/>
                <w:szCs w:val="18"/>
                <w:lang w:val="hy-AM"/>
              </w:rPr>
              <w:t>որոշմամբ</w:t>
            </w:r>
            <w:r w:rsidRPr="00201E0F">
              <w:rPr>
                <w:rFonts w:ascii="Arial LatArm" w:hAnsi="Arial LatArm"/>
                <w:sz w:val="18"/>
                <w:szCs w:val="18"/>
                <w:lang w:val="hy-AM"/>
              </w:rPr>
              <w:t xml:space="preserve"> </w:t>
            </w:r>
            <w:r w:rsidRPr="00201E0F">
              <w:rPr>
                <w:rFonts w:ascii="Sylfaen" w:hAnsi="Sylfaen" w:cs="Sylfaen"/>
                <w:sz w:val="18"/>
                <w:szCs w:val="18"/>
                <w:lang w:val="hy-AM"/>
              </w:rPr>
              <w:t>հաստատված</w:t>
            </w:r>
            <w:r w:rsidRPr="00201E0F">
              <w:rPr>
                <w:rFonts w:ascii="Arial LatArm" w:hAnsi="Arial LatArm" w:cs="Arial LatArm"/>
                <w:sz w:val="18"/>
                <w:szCs w:val="18"/>
                <w:lang w:val="hy-AM"/>
              </w:rPr>
              <w:t>‚“</w:t>
            </w:r>
            <w:r w:rsidRPr="00201E0F">
              <w:rPr>
                <w:rFonts w:ascii="Sylfaen" w:hAnsi="Sylfaen" w:cs="Sylfaen"/>
                <w:sz w:val="18"/>
                <w:szCs w:val="18"/>
                <w:lang w:val="hy-AM"/>
              </w:rPr>
              <w:t>Հացահատիկին</w:t>
            </w:r>
            <w:r w:rsidRPr="00201E0F">
              <w:rPr>
                <w:rFonts w:ascii="Arial LatArm" w:hAnsi="Arial LatArm"/>
                <w:sz w:val="18"/>
                <w:szCs w:val="18"/>
                <w:lang w:val="hy-AM"/>
              </w:rPr>
              <w:t xml:space="preserve">, </w:t>
            </w:r>
            <w:r w:rsidRPr="00201E0F">
              <w:rPr>
                <w:rFonts w:ascii="Sylfaen" w:hAnsi="Sylfaen" w:cs="Sylfaen"/>
                <w:sz w:val="18"/>
                <w:szCs w:val="18"/>
                <w:lang w:val="hy-AM"/>
              </w:rPr>
              <w:t>դրա</w:t>
            </w:r>
            <w:r w:rsidRPr="00201E0F">
              <w:rPr>
                <w:rFonts w:ascii="Arial LatArm" w:hAnsi="Arial LatArm"/>
                <w:sz w:val="18"/>
                <w:szCs w:val="18"/>
                <w:lang w:val="hy-AM"/>
              </w:rPr>
              <w:t xml:space="preserve"> </w:t>
            </w:r>
            <w:r w:rsidRPr="00201E0F">
              <w:rPr>
                <w:rFonts w:ascii="Sylfaen" w:hAnsi="Sylfaen" w:cs="Sylfaen"/>
                <w:sz w:val="18"/>
                <w:szCs w:val="18"/>
                <w:lang w:val="hy-AM"/>
              </w:rPr>
              <w:t>արտադրմանը</w:t>
            </w:r>
            <w:r w:rsidRPr="00201E0F">
              <w:rPr>
                <w:rFonts w:ascii="Arial LatArm" w:hAnsi="Arial LatArm"/>
                <w:sz w:val="18"/>
                <w:szCs w:val="18"/>
                <w:lang w:val="hy-AM"/>
              </w:rPr>
              <w:t xml:space="preserve">, </w:t>
            </w:r>
            <w:r w:rsidRPr="00201E0F">
              <w:rPr>
                <w:rFonts w:ascii="Sylfaen" w:hAnsi="Sylfaen" w:cs="Sylfaen"/>
                <w:sz w:val="18"/>
                <w:szCs w:val="18"/>
                <w:lang w:val="hy-AM"/>
              </w:rPr>
              <w:t>պահմանը</w:t>
            </w:r>
            <w:r w:rsidRPr="00201E0F">
              <w:rPr>
                <w:rFonts w:ascii="Arial LatArm" w:hAnsi="Arial LatArm"/>
                <w:sz w:val="18"/>
                <w:szCs w:val="18"/>
                <w:lang w:val="hy-AM"/>
              </w:rPr>
              <w:t xml:space="preserve">, </w:t>
            </w:r>
            <w:r w:rsidRPr="00201E0F">
              <w:rPr>
                <w:rFonts w:ascii="Sylfaen" w:hAnsi="Sylfaen" w:cs="Sylfaen"/>
                <w:sz w:val="18"/>
                <w:szCs w:val="18"/>
                <w:lang w:val="hy-AM"/>
              </w:rPr>
              <w:t>վերամշակմանը</w:t>
            </w:r>
            <w:r w:rsidRPr="00201E0F">
              <w:rPr>
                <w:rFonts w:ascii="Arial LatArm" w:hAnsi="Arial LatArm"/>
                <w:sz w:val="18"/>
                <w:szCs w:val="18"/>
                <w:lang w:val="hy-AM"/>
              </w:rPr>
              <w:t xml:space="preserve"> </w:t>
            </w:r>
            <w:r w:rsidRPr="00201E0F">
              <w:rPr>
                <w:rFonts w:ascii="Sylfaen" w:hAnsi="Sylfaen" w:cs="Sylfaen"/>
                <w:sz w:val="18"/>
                <w:szCs w:val="18"/>
                <w:lang w:val="hy-AM"/>
              </w:rPr>
              <w:t>և</w:t>
            </w:r>
            <w:r w:rsidRPr="00201E0F">
              <w:rPr>
                <w:rFonts w:ascii="Arial LatArm" w:hAnsi="Arial LatArm"/>
                <w:sz w:val="18"/>
                <w:szCs w:val="18"/>
                <w:lang w:val="hy-AM"/>
              </w:rPr>
              <w:t xml:space="preserve"> </w:t>
            </w:r>
            <w:r w:rsidRPr="00201E0F">
              <w:rPr>
                <w:rFonts w:ascii="Sylfaen" w:hAnsi="Sylfaen" w:cs="Sylfaen"/>
                <w:sz w:val="18"/>
                <w:szCs w:val="18"/>
                <w:lang w:val="hy-AM"/>
              </w:rPr>
              <w:t>օգտահանմանը</w:t>
            </w:r>
            <w:r w:rsidRPr="00201E0F">
              <w:rPr>
                <w:rFonts w:ascii="Arial LatArm" w:hAnsi="Arial LatArm"/>
                <w:sz w:val="18"/>
                <w:szCs w:val="18"/>
                <w:lang w:val="hy-AM"/>
              </w:rPr>
              <w:t xml:space="preserve"> </w:t>
            </w:r>
            <w:r w:rsidRPr="00201E0F">
              <w:rPr>
                <w:rFonts w:ascii="Sylfaen" w:hAnsi="Sylfaen" w:cs="Sylfaen"/>
                <w:sz w:val="18"/>
                <w:szCs w:val="18"/>
                <w:lang w:val="hy-AM"/>
              </w:rPr>
              <w:t>ներկայացվող</w:t>
            </w:r>
            <w:r w:rsidRPr="00201E0F">
              <w:rPr>
                <w:rFonts w:ascii="Arial LatArm" w:hAnsi="Arial LatArm"/>
                <w:sz w:val="18"/>
                <w:szCs w:val="18"/>
                <w:lang w:val="hy-AM"/>
              </w:rPr>
              <w:t xml:space="preserve"> </w:t>
            </w:r>
            <w:r w:rsidRPr="00201E0F">
              <w:rPr>
                <w:rFonts w:ascii="Sylfaen" w:hAnsi="Sylfaen" w:cs="Sylfaen"/>
                <w:sz w:val="18"/>
                <w:szCs w:val="18"/>
                <w:lang w:val="hy-AM"/>
              </w:rPr>
              <w:t>պահանջների</w:t>
            </w:r>
            <w:r w:rsidRPr="00201E0F">
              <w:rPr>
                <w:rFonts w:ascii="Arial LatArm" w:hAnsi="Arial LatArm"/>
                <w:sz w:val="18"/>
                <w:szCs w:val="18"/>
                <w:lang w:val="hy-AM"/>
              </w:rPr>
              <w:t xml:space="preserve"> </w:t>
            </w:r>
            <w:r w:rsidRPr="00201E0F">
              <w:rPr>
                <w:rFonts w:ascii="Sylfaen" w:hAnsi="Sylfaen" w:cs="Sylfaen"/>
                <w:sz w:val="18"/>
                <w:szCs w:val="18"/>
                <w:lang w:val="hy-AM"/>
              </w:rPr>
              <w:t>տեխնիկական</w:t>
            </w:r>
            <w:r w:rsidRPr="00201E0F">
              <w:rPr>
                <w:rFonts w:ascii="Arial LatArm" w:hAnsi="Arial LatArm"/>
                <w:sz w:val="18"/>
                <w:szCs w:val="18"/>
                <w:lang w:val="hy-AM"/>
              </w:rPr>
              <w:t xml:space="preserve"> </w:t>
            </w:r>
            <w:r w:rsidRPr="00201E0F">
              <w:rPr>
                <w:rFonts w:ascii="Sylfaen" w:hAnsi="Sylfaen" w:cs="Sylfaen"/>
                <w:sz w:val="18"/>
                <w:szCs w:val="18"/>
                <w:lang w:val="hy-AM"/>
              </w:rPr>
              <w:t>կանոնակարգի</w:t>
            </w:r>
            <w:r w:rsidRPr="00201E0F">
              <w:rPr>
                <w:rFonts w:ascii="Arial LatArm" w:hAnsi="Arial LatArm" w:cs="Arial LatArm"/>
                <w:sz w:val="18"/>
                <w:szCs w:val="18"/>
                <w:lang w:val="hy-AM"/>
              </w:rPr>
              <w:t>”</w:t>
            </w:r>
            <w:r w:rsidRPr="00201E0F">
              <w:rPr>
                <w:rFonts w:ascii="Arial LatArm" w:hAnsi="Arial LatArm"/>
                <w:sz w:val="18"/>
                <w:szCs w:val="18"/>
                <w:lang w:val="hy-AM"/>
              </w:rPr>
              <w:t xml:space="preserve"> </w:t>
            </w:r>
            <w:r w:rsidRPr="00201E0F">
              <w:rPr>
                <w:rFonts w:ascii="Sylfaen" w:hAnsi="Sylfaen" w:cs="Sylfaen"/>
                <w:sz w:val="18"/>
                <w:szCs w:val="18"/>
                <w:lang w:val="hy-AM"/>
              </w:rPr>
              <w:t>և</w:t>
            </w:r>
            <w:r w:rsidRPr="00201E0F">
              <w:rPr>
                <w:rFonts w:ascii="Arial LatArm" w:hAnsi="Arial LatArm"/>
                <w:sz w:val="18"/>
                <w:szCs w:val="18"/>
                <w:lang w:val="hy-AM"/>
              </w:rPr>
              <w:t xml:space="preserve"> </w:t>
            </w:r>
            <w:r w:rsidRPr="00201E0F">
              <w:rPr>
                <w:rFonts w:ascii="Arial LatArm" w:hAnsi="Arial LatArm" w:cs="Arial LatArm"/>
                <w:sz w:val="18"/>
                <w:szCs w:val="18"/>
                <w:lang w:val="hy-AM"/>
              </w:rPr>
              <w:t>“</w:t>
            </w:r>
            <w:r w:rsidRPr="00201E0F">
              <w:rPr>
                <w:rFonts w:ascii="Sylfaen" w:hAnsi="Sylfaen" w:cs="Sylfaen"/>
                <w:sz w:val="18"/>
                <w:szCs w:val="18"/>
                <w:lang w:val="hy-AM"/>
              </w:rPr>
              <w:t>Սննդամթերքի</w:t>
            </w:r>
            <w:r w:rsidRPr="00201E0F">
              <w:rPr>
                <w:rFonts w:ascii="Arial LatArm" w:hAnsi="Arial LatArm"/>
                <w:sz w:val="18"/>
                <w:szCs w:val="18"/>
                <w:lang w:val="hy-AM"/>
              </w:rPr>
              <w:t xml:space="preserve"> </w:t>
            </w:r>
            <w:r w:rsidRPr="00201E0F">
              <w:rPr>
                <w:rFonts w:ascii="Sylfaen" w:hAnsi="Sylfaen" w:cs="Sylfaen"/>
                <w:sz w:val="18"/>
                <w:szCs w:val="18"/>
                <w:lang w:val="hy-AM"/>
              </w:rPr>
              <w:t>անվտանգության</w:t>
            </w:r>
            <w:r w:rsidRPr="00201E0F">
              <w:rPr>
                <w:rFonts w:ascii="Arial LatArm" w:hAnsi="Arial LatArm"/>
                <w:sz w:val="18"/>
                <w:szCs w:val="18"/>
                <w:lang w:val="hy-AM"/>
              </w:rPr>
              <w:t xml:space="preserve"> </w:t>
            </w:r>
            <w:r w:rsidRPr="00201E0F">
              <w:rPr>
                <w:rFonts w:ascii="Sylfaen" w:hAnsi="Sylfaen" w:cs="Sylfaen"/>
                <w:sz w:val="18"/>
                <w:szCs w:val="18"/>
                <w:lang w:val="hy-AM"/>
              </w:rPr>
              <w:t>մասին</w:t>
            </w:r>
            <w:r w:rsidRPr="00201E0F">
              <w:rPr>
                <w:rFonts w:ascii="Arial LatArm" w:hAnsi="Arial LatArm" w:cs="Arial LatArm"/>
                <w:sz w:val="18"/>
                <w:szCs w:val="18"/>
                <w:lang w:val="hy-AM"/>
              </w:rPr>
              <w:t>”</w:t>
            </w:r>
            <w:r w:rsidRPr="00201E0F">
              <w:rPr>
                <w:rFonts w:ascii="Arial LatArm" w:hAnsi="Arial LatArm"/>
                <w:sz w:val="18"/>
                <w:szCs w:val="18"/>
                <w:lang w:val="hy-AM"/>
              </w:rPr>
              <w:t xml:space="preserve">  </w:t>
            </w:r>
            <w:r w:rsidRPr="00201E0F">
              <w:rPr>
                <w:rFonts w:ascii="Sylfaen" w:hAnsi="Sylfaen" w:cs="Sylfaen"/>
                <w:sz w:val="18"/>
                <w:szCs w:val="18"/>
                <w:lang w:val="hy-AM"/>
              </w:rPr>
              <w:t>ՀՀ</w:t>
            </w:r>
            <w:r w:rsidRPr="00201E0F">
              <w:rPr>
                <w:rFonts w:ascii="Arial LatArm" w:hAnsi="Arial LatArm"/>
                <w:sz w:val="18"/>
                <w:szCs w:val="18"/>
                <w:lang w:val="hy-AM"/>
              </w:rPr>
              <w:t xml:space="preserve"> </w:t>
            </w:r>
            <w:r w:rsidRPr="00201E0F">
              <w:rPr>
                <w:rFonts w:ascii="Sylfaen" w:hAnsi="Sylfaen" w:cs="Sylfaen"/>
                <w:sz w:val="18"/>
                <w:szCs w:val="18"/>
                <w:lang w:val="hy-AM"/>
              </w:rPr>
              <w:t>օրենքի</w:t>
            </w:r>
            <w:r w:rsidRPr="00201E0F">
              <w:rPr>
                <w:rFonts w:ascii="Arial LatArm" w:hAnsi="Arial LatArm"/>
                <w:sz w:val="18"/>
                <w:szCs w:val="18"/>
                <w:lang w:val="hy-AM"/>
              </w:rPr>
              <w:t xml:space="preserve"> 8-</w:t>
            </w:r>
            <w:r w:rsidRPr="00201E0F">
              <w:rPr>
                <w:rFonts w:ascii="Sylfaen" w:hAnsi="Sylfaen" w:cs="Sylfaen"/>
                <w:sz w:val="18"/>
                <w:szCs w:val="18"/>
                <w:lang w:val="hy-AM"/>
              </w:rPr>
              <w:t>րդ</w:t>
            </w:r>
            <w:r w:rsidRPr="00201E0F">
              <w:rPr>
                <w:rFonts w:ascii="Arial LatArm" w:hAnsi="Arial LatArm"/>
                <w:sz w:val="18"/>
                <w:szCs w:val="18"/>
                <w:lang w:val="hy-AM"/>
              </w:rPr>
              <w:t xml:space="preserve"> </w:t>
            </w:r>
            <w:r w:rsidRPr="00201E0F">
              <w:rPr>
                <w:rFonts w:ascii="Sylfaen" w:hAnsi="Sylfaen" w:cs="Sylfaen"/>
                <w:sz w:val="18"/>
                <w:szCs w:val="18"/>
                <w:lang w:val="hy-AM"/>
              </w:rPr>
              <w:t>հոդվածի։</w:t>
            </w:r>
          </w:p>
        </w:tc>
        <w:tc>
          <w:tcPr>
            <w:tcW w:w="612" w:type="dxa"/>
            <w:tcBorders>
              <w:top w:val="single" w:sz="4" w:space="0" w:color="auto"/>
              <w:left w:val="single" w:sz="4" w:space="0" w:color="auto"/>
              <w:bottom w:val="single" w:sz="4" w:space="0" w:color="auto"/>
              <w:right w:val="single" w:sz="4" w:space="0" w:color="auto"/>
            </w:tcBorders>
          </w:tcPr>
          <w:p w:rsidR="00695650" w:rsidRDefault="00695650" w:rsidP="00492C86">
            <w:pPr>
              <w:jc w:val="center"/>
            </w:pPr>
            <w:r w:rsidRPr="0079611B">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Pr="00492C86" w:rsidRDefault="00695650">
            <w:pPr>
              <w:jc w:val="center"/>
              <w:rPr>
                <w:rFonts w:ascii="Sylfaen" w:hAnsi="Sylfaen" w:cs="Calibri"/>
                <w:sz w:val="16"/>
                <w:szCs w:val="16"/>
                <w:lang w:val="hy-AM"/>
              </w:rPr>
            </w:pPr>
            <w:r>
              <w:rPr>
                <w:rFonts w:ascii="Sylfaen" w:hAnsi="Sylfaen" w:cs="Calibri"/>
                <w:sz w:val="16"/>
                <w:szCs w:val="16"/>
                <w:lang w:val="hy-AM"/>
              </w:rPr>
              <w:t>65</w:t>
            </w:r>
          </w:p>
        </w:tc>
        <w:tc>
          <w:tcPr>
            <w:tcW w:w="948" w:type="dxa"/>
            <w:tcBorders>
              <w:top w:val="single" w:sz="4" w:space="0" w:color="auto"/>
              <w:left w:val="single" w:sz="4" w:space="0" w:color="auto"/>
              <w:bottom w:val="single" w:sz="4" w:space="0" w:color="auto"/>
              <w:right w:val="single" w:sz="4" w:space="0" w:color="auto"/>
            </w:tcBorders>
          </w:tcPr>
          <w:p w:rsidR="00695650" w:rsidRPr="00EE6809" w:rsidRDefault="00695650">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695650" w:rsidRPr="00695650" w:rsidRDefault="00695650">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695650" w:rsidRPr="004619C8" w:rsidRDefault="00695650">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695650"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695650" w:rsidRDefault="00695650">
            <w:pPr>
              <w:jc w:val="center"/>
              <w:rPr>
                <w:rFonts w:ascii="GHEA Grapalat" w:hAnsi="GHEA Grapalat"/>
                <w:sz w:val="20"/>
                <w:lang w:val="hy-AM"/>
              </w:rPr>
            </w:pPr>
            <w:r>
              <w:rPr>
                <w:rFonts w:ascii="GHEA Grapalat" w:hAnsi="GHEA Grapalat"/>
                <w:sz w:val="20"/>
                <w:lang w:val="hy-AM"/>
              </w:rPr>
              <w:t>5</w:t>
            </w:r>
          </w:p>
        </w:tc>
        <w:tc>
          <w:tcPr>
            <w:tcW w:w="1417" w:type="dxa"/>
            <w:tcBorders>
              <w:top w:val="single" w:sz="4" w:space="0" w:color="auto"/>
              <w:left w:val="single" w:sz="4" w:space="0" w:color="auto"/>
              <w:bottom w:val="single" w:sz="4" w:space="0" w:color="auto"/>
              <w:right w:val="single" w:sz="4" w:space="0" w:color="auto"/>
            </w:tcBorders>
            <w:vAlign w:val="center"/>
          </w:tcPr>
          <w:p w:rsidR="00695650" w:rsidRPr="00695650" w:rsidRDefault="00695650">
            <w:pPr>
              <w:jc w:val="center"/>
              <w:rPr>
                <w:rFonts w:ascii="Arial Unicode" w:hAnsi="Arial Unicode" w:cs="Calibri"/>
                <w:b/>
                <w:sz w:val="20"/>
                <w:szCs w:val="20"/>
              </w:rPr>
            </w:pPr>
            <w:r w:rsidRPr="00695650">
              <w:rPr>
                <w:rFonts w:ascii="GHEA Grapalat" w:hAnsi="GHEA Grapalat"/>
                <w:b/>
                <w:sz w:val="20"/>
              </w:rPr>
              <w:t>15616000</w:t>
            </w:r>
          </w:p>
        </w:tc>
        <w:tc>
          <w:tcPr>
            <w:tcW w:w="1418" w:type="dxa"/>
            <w:tcBorders>
              <w:top w:val="single" w:sz="4" w:space="0" w:color="auto"/>
              <w:left w:val="single" w:sz="4" w:space="0" w:color="auto"/>
              <w:bottom w:val="single" w:sz="4" w:space="0" w:color="auto"/>
              <w:right w:val="single" w:sz="4" w:space="0" w:color="auto"/>
            </w:tcBorders>
            <w:vAlign w:val="center"/>
          </w:tcPr>
          <w:p w:rsidR="00695650" w:rsidRPr="0018758C" w:rsidRDefault="00695650" w:rsidP="00492C86">
            <w:pPr>
              <w:jc w:val="center"/>
              <w:rPr>
                <w:rFonts w:ascii="Sylfaen" w:hAnsi="Sylfaen" w:cs="Calibri"/>
                <w:sz w:val="20"/>
                <w:szCs w:val="20"/>
                <w:lang w:val="hy-AM"/>
              </w:rPr>
            </w:pPr>
            <w:r w:rsidRPr="0018758C">
              <w:rPr>
                <w:rFonts w:ascii="Sylfaen" w:hAnsi="Sylfaen" w:cs="Calibri"/>
                <w:sz w:val="20"/>
                <w:szCs w:val="20"/>
                <w:lang w:val="hy-AM"/>
              </w:rPr>
              <w:t>հնդկաձավար</w:t>
            </w:r>
          </w:p>
        </w:tc>
        <w:tc>
          <w:tcPr>
            <w:tcW w:w="709" w:type="dxa"/>
            <w:tcBorders>
              <w:top w:val="single" w:sz="4" w:space="0" w:color="auto"/>
              <w:left w:val="single" w:sz="4" w:space="0" w:color="auto"/>
              <w:bottom w:val="single" w:sz="4" w:space="0" w:color="auto"/>
              <w:right w:val="single" w:sz="4" w:space="0" w:color="auto"/>
            </w:tcBorders>
          </w:tcPr>
          <w:p w:rsidR="00695650" w:rsidRDefault="00695650">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695650" w:rsidRDefault="00695650">
            <w:pPr>
              <w:pStyle w:val="afe"/>
              <w:rPr>
                <w:rFonts w:ascii="Sylfaen" w:hAnsi="Sylfaen" w:cs="TimesArmenianPSMT"/>
                <w:sz w:val="16"/>
                <w:szCs w:val="16"/>
                <w:lang w:val="hy-AM"/>
              </w:rPr>
            </w:pPr>
            <w:r w:rsidRPr="00201E0F">
              <w:rPr>
                <w:rFonts w:ascii="Sylfaen" w:hAnsi="Sylfaen" w:cs="Sylfaen"/>
                <w:sz w:val="18"/>
                <w:szCs w:val="18"/>
                <w:lang w:val="hy-AM"/>
              </w:rPr>
              <w:t>Հնդկաձավար</w:t>
            </w:r>
            <w:r w:rsidRPr="00201E0F">
              <w:rPr>
                <w:rFonts w:ascii="Arial LatArm" w:hAnsi="Arial LatArm"/>
                <w:sz w:val="18"/>
                <w:szCs w:val="18"/>
                <w:lang w:val="hy-AM"/>
              </w:rPr>
              <w:t xml:space="preserve"> I </w:t>
            </w:r>
            <w:r w:rsidRPr="00201E0F">
              <w:rPr>
                <w:rFonts w:ascii="Sylfaen" w:hAnsi="Sylfaen" w:cs="Sylfaen"/>
                <w:sz w:val="18"/>
                <w:szCs w:val="18"/>
                <w:lang w:val="hy-AM"/>
              </w:rPr>
              <w:t>կամ</w:t>
            </w:r>
            <w:r w:rsidRPr="00201E0F">
              <w:rPr>
                <w:rFonts w:ascii="Arial LatArm" w:hAnsi="Arial LatArm"/>
                <w:sz w:val="18"/>
                <w:szCs w:val="18"/>
                <w:lang w:val="hy-AM"/>
              </w:rPr>
              <w:t xml:space="preserve"> II </w:t>
            </w:r>
            <w:r w:rsidRPr="00201E0F">
              <w:rPr>
                <w:rFonts w:ascii="Sylfaen" w:hAnsi="Sylfaen" w:cs="Sylfaen"/>
                <w:sz w:val="18"/>
                <w:szCs w:val="18"/>
                <w:lang w:val="hy-AM"/>
              </w:rPr>
              <w:t>տեսակների</w:t>
            </w:r>
            <w:r w:rsidRPr="00201E0F">
              <w:rPr>
                <w:rFonts w:ascii="Arial LatArm" w:hAnsi="Arial LatArm"/>
                <w:sz w:val="18"/>
                <w:szCs w:val="18"/>
                <w:lang w:val="hy-AM"/>
              </w:rPr>
              <w:t xml:space="preserve">, </w:t>
            </w:r>
            <w:r w:rsidRPr="00201E0F">
              <w:rPr>
                <w:rFonts w:ascii="Sylfaen" w:hAnsi="Sylfaen" w:cs="Sylfaen"/>
                <w:sz w:val="18"/>
                <w:szCs w:val="18"/>
                <w:lang w:val="hy-AM"/>
              </w:rPr>
              <w:t>խոնավությունը</w:t>
            </w:r>
            <w:r w:rsidRPr="00201E0F">
              <w:rPr>
                <w:rFonts w:ascii="Arial LatArm" w:hAnsi="Arial LatArm"/>
                <w:sz w:val="18"/>
                <w:szCs w:val="18"/>
                <w:lang w:val="hy-AM"/>
              </w:rPr>
              <w:t>` 14,0 %-</w:t>
            </w:r>
            <w:r w:rsidRPr="00201E0F">
              <w:rPr>
                <w:rFonts w:ascii="Sylfaen" w:hAnsi="Sylfaen" w:cs="Sylfaen"/>
                <w:sz w:val="18"/>
                <w:szCs w:val="18"/>
                <w:lang w:val="hy-AM"/>
              </w:rPr>
              <w:t>ից</w:t>
            </w:r>
            <w:r w:rsidRPr="00201E0F">
              <w:rPr>
                <w:rFonts w:ascii="Arial LatArm" w:hAnsi="Arial LatArm"/>
                <w:sz w:val="18"/>
                <w:szCs w:val="18"/>
                <w:lang w:val="hy-AM"/>
              </w:rPr>
              <w:t xml:space="preserve"> </w:t>
            </w:r>
            <w:r w:rsidRPr="00201E0F">
              <w:rPr>
                <w:rFonts w:ascii="Sylfaen" w:hAnsi="Sylfaen" w:cs="Sylfaen"/>
                <w:sz w:val="18"/>
                <w:szCs w:val="18"/>
                <w:lang w:val="hy-AM"/>
              </w:rPr>
              <w:t>ոչ</w:t>
            </w:r>
            <w:r w:rsidRPr="00201E0F">
              <w:rPr>
                <w:rFonts w:ascii="Arial LatArm" w:hAnsi="Arial LatArm"/>
                <w:sz w:val="18"/>
                <w:szCs w:val="18"/>
                <w:lang w:val="hy-AM"/>
              </w:rPr>
              <w:t xml:space="preserve"> </w:t>
            </w:r>
            <w:r w:rsidRPr="00201E0F">
              <w:rPr>
                <w:rFonts w:ascii="Sylfaen" w:hAnsi="Sylfaen" w:cs="Sylfaen"/>
                <w:sz w:val="18"/>
                <w:szCs w:val="18"/>
                <w:lang w:val="hy-AM"/>
              </w:rPr>
              <w:t>ավելի</w:t>
            </w:r>
            <w:r w:rsidRPr="00201E0F">
              <w:rPr>
                <w:rFonts w:ascii="Arial LatArm" w:hAnsi="Arial LatArm"/>
                <w:sz w:val="18"/>
                <w:szCs w:val="18"/>
                <w:lang w:val="hy-AM"/>
              </w:rPr>
              <w:t xml:space="preserve">, </w:t>
            </w:r>
            <w:r w:rsidRPr="00201E0F">
              <w:rPr>
                <w:rFonts w:ascii="Sylfaen" w:hAnsi="Sylfaen" w:cs="Sylfaen"/>
                <w:sz w:val="18"/>
                <w:szCs w:val="18"/>
                <w:lang w:val="hy-AM"/>
              </w:rPr>
              <w:t>հատիկները</w:t>
            </w:r>
            <w:r w:rsidRPr="00201E0F">
              <w:rPr>
                <w:rFonts w:ascii="Arial LatArm" w:hAnsi="Arial LatArm"/>
                <w:sz w:val="18"/>
                <w:szCs w:val="18"/>
                <w:lang w:val="hy-AM"/>
              </w:rPr>
              <w:t>` 97,5 %-</w:t>
            </w:r>
            <w:r w:rsidRPr="00201E0F">
              <w:rPr>
                <w:rFonts w:ascii="Sylfaen" w:hAnsi="Sylfaen" w:cs="Sylfaen"/>
                <w:sz w:val="18"/>
                <w:szCs w:val="18"/>
                <w:lang w:val="hy-AM"/>
              </w:rPr>
              <w:t>ից</w:t>
            </w:r>
            <w:r w:rsidRPr="00201E0F">
              <w:rPr>
                <w:rFonts w:ascii="Arial LatArm" w:hAnsi="Arial LatArm"/>
                <w:sz w:val="18"/>
                <w:szCs w:val="18"/>
                <w:lang w:val="hy-AM"/>
              </w:rPr>
              <w:t xml:space="preserve"> </w:t>
            </w:r>
            <w:r w:rsidRPr="00201E0F">
              <w:rPr>
                <w:rFonts w:ascii="Sylfaen" w:hAnsi="Sylfaen" w:cs="Sylfaen"/>
                <w:sz w:val="18"/>
                <w:szCs w:val="18"/>
                <w:lang w:val="hy-AM"/>
              </w:rPr>
              <w:t>ոչ</w:t>
            </w:r>
            <w:r w:rsidRPr="00201E0F">
              <w:rPr>
                <w:rFonts w:ascii="Arial LatArm" w:hAnsi="Arial LatArm"/>
                <w:sz w:val="18"/>
                <w:szCs w:val="18"/>
                <w:lang w:val="hy-AM"/>
              </w:rPr>
              <w:t xml:space="preserve"> </w:t>
            </w:r>
            <w:r w:rsidRPr="00201E0F">
              <w:rPr>
                <w:rFonts w:ascii="Sylfaen" w:hAnsi="Sylfaen" w:cs="Sylfaen"/>
                <w:sz w:val="18"/>
                <w:szCs w:val="18"/>
                <w:lang w:val="hy-AM"/>
              </w:rPr>
              <w:t>պակաս</w:t>
            </w:r>
            <w:r w:rsidRPr="00201E0F">
              <w:rPr>
                <w:rFonts w:ascii="Arial LatArm" w:hAnsi="Arial LatArm"/>
                <w:sz w:val="18"/>
                <w:szCs w:val="18"/>
                <w:lang w:val="hy-AM"/>
              </w:rPr>
              <w:t xml:space="preserve">: </w:t>
            </w:r>
            <w:r w:rsidRPr="00201E0F">
              <w:rPr>
                <w:rFonts w:ascii="Sylfaen" w:hAnsi="Sylfaen" w:cs="Sylfaen"/>
                <w:sz w:val="18"/>
                <w:szCs w:val="18"/>
                <w:lang w:val="hy-AM"/>
              </w:rPr>
              <w:t>Պիտանելիության</w:t>
            </w:r>
            <w:r w:rsidRPr="00201E0F">
              <w:rPr>
                <w:rFonts w:ascii="Arial LatArm" w:hAnsi="Arial LatArm"/>
                <w:sz w:val="18"/>
                <w:szCs w:val="18"/>
                <w:lang w:val="hy-AM"/>
              </w:rPr>
              <w:t xml:space="preserve"> </w:t>
            </w:r>
            <w:r w:rsidRPr="00201E0F">
              <w:rPr>
                <w:rFonts w:ascii="Sylfaen" w:hAnsi="Sylfaen" w:cs="Sylfaen"/>
                <w:sz w:val="18"/>
                <w:szCs w:val="18"/>
                <w:lang w:val="hy-AM"/>
              </w:rPr>
              <w:t>մնացորդային</w:t>
            </w:r>
            <w:r w:rsidRPr="00201E0F">
              <w:rPr>
                <w:rFonts w:ascii="Arial LatArm" w:hAnsi="Arial LatArm"/>
                <w:sz w:val="18"/>
                <w:szCs w:val="18"/>
                <w:lang w:val="hy-AM"/>
              </w:rPr>
              <w:t xml:space="preserve"> </w:t>
            </w:r>
            <w:r w:rsidRPr="00201E0F">
              <w:rPr>
                <w:rFonts w:ascii="Sylfaen" w:hAnsi="Sylfaen" w:cs="Sylfaen"/>
                <w:sz w:val="18"/>
                <w:szCs w:val="18"/>
                <w:lang w:val="hy-AM"/>
              </w:rPr>
              <w:t>ժամկետը</w:t>
            </w:r>
            <w:r w:rsidRPr="00201E0F">
              <w:rPr>
                <w:rFonts w:ascii="Arial LatArm" w:hAnsi="Arial LatArm"/>
                <w:sz w:val="18"/>
                <w:szCs w:val="18"/>
                <w:lang w:val="hy-AM"/>
              </w:rPr>
              <w:t xml:space="preserve"> </w:t>
            </w:r>
            <w:r w:rsidRPr="00201E0F">
              <w:rPr>
                <w:rFonts w:ascii="Sylfaen" w:hAnsi="Sylfaen" w:cs="Sylfaen"/>
                <w:sz w:val="18"/>
                <w:szCs w:val="18"/>
                <w:lang w:val="hy-AM"/>
              </w:rPr>
              <w:t>ոչ</w:t>
            </w:r>
            <w:r w:rsidRPr="00201E0F">
              <w:rPr>
                <w:rFonts w:ascii="Arial LatArm" w:hAnsi="Arial LatArm"/>
                <w:sz w:val="18"/>
                <w:szCs w:val="18"/>
                <w:lang w:val="hy-AM"/>
              </w:rPr>
              <w:t xml:space="preserve"> </w:t>
            </w:r>
            <w:r w:rsidRPr="00201E0F">
              <w:rPr>
                <w:rFonts w:ascii="Sylfaen" w:hAnsi="Sylfaen" w:cs="Sylfaen"/>
                <w:sz w:val="18"/>
                <w:szCs w:val="18"/>
                <w:lang w:val="hy-AM"/>
              </w:rPr>
              <w:t>պակաս</w:t>
            </w:r>
            <w:r w:rsidRPr="00201E0F">
              <w:rPr>
                <w:rFonts w:ascii="Arial LatArm" w:hAnsi="Arial LatArm"/>
                <w:sz w:val="18"/>
                <w:szCs w:val="18"/>
                <w:lang w:val="hy-AM"/>
              </w:rPr>
              <w:t xml:space="preserve"> </w:t>
            </w:r>
            <w:r w:rsidRPr="00201E0F">
              <w:rPr>
                <w:rFonts w:ascii="Sylfaen" w:hAnsi="Sylfaen" w:cs="Sylfaen"/>
                <w:sz w:val="18"/>
                <w:szCs w:val="18"/>
                <w:lang w:val="hy-AM"/>
              </w:rPr>
              <w:t>քան</w:t>
            </w:r>
            <w:r w:rsidRPr="00201E0F">
              <w:rPr>
                <w:rFonts w:ascii="Arial LatArm" w:hAnsi="Arial LatArm"/>
                <w:sz w:val="18"/>
                <w:szCs w:val="18"/>
                <w:lang w:val="hy-AM"/>
              </w:rPr>
              <w:t xml:space="preserve"> 70 %: </w:t>
            </w:r>
            <w:r w:rsidRPr="00201E0F">
              <w:rPr>
                <w:rFonts w:ascii="Sylfaen" w:hAnsi="Sylfaen" w:cs="Sylfaen"/>
                <w:sz w:val="18"/>
                <w:szCs w:val="18"/>
                <w:lang w:val="hy-AM"/>
              </w:rPr>
              <w:t>Անվտանգությունը</w:t>
            </w:r>
            <w:r w:rsidRPr="00201E0F">
              <w:rPr>
                <w:rFonts w:ascii="Arial LatArm" w:hAnsi="Arial LatArm"/>
                <w:sz w:val="18"/>
                <w:szCs w:val="18"/>
                <w:lang w:val="hy-AM"/>
              </w:rPr>
              <w:t xml:space="preserve"> </w:t>
            </w:r>
            <w:r w:rsidRPr="00201E0F">
              <w:rPr>
                <w:rFonts w:ascii="Sylfaen" w:hAnsi="Sylfaen" w:cs="Sylfaen"/>
                <w:sz w:val="18"/>
                <w:szCs w:val="18"/>
                <w:lang w:val="hy-AM"/>
              </w:rPr>
              <w:t>և</w:t>
            </w:r>
            <w:r w:rsidRPr="00201E0F">
              <w:rPr>
                <w:rFonts w:ascii="Arial LatArm" w:hAnsi="Arial LatArm"/>
                <w:sz w:val="18"/>
                <w:szCs w:val="18"/>
                <w:lang w:val="hy-AM"/>
              </w:rPr>
              <w:t xml:space="preserve"> </w:t>
            </w:r>
            <w:r w:rsidRPr="00201E0F">
              <w:rPr>
                <w:rFonts w:ascii="Sylfaen" w:hAnsi="Sylfaen" w:cs="Sylfaen"/>
                <w:sz w:val="18"/>
                <w:szCs w:val="18"/>
                <w:lang w:val="hy-AM"/>
              </w:rPr>
              <w:t>մակնշումը՝</w:t>
            </w:r>
            <w:r w:rsidRPr="00201E0F">
              <w:rPr>
                <w:rFonts w:ascii="Arial LatArm" w:hAnsi="Arial LatArm"/>
                <w:sz w:val="18"/>
                <w:szCs w:val="18"/>
                <w:lang w:val="hy-AM"/>
              </w:rPr>
              <w:t xml:space="preserve"> </w:t>
            </w:r>
            <w:r w:rsidRPr="00201E0F">
              <w:rPr>
                <w:rFonts w:ascii="Sylfaen" w:hAnsi="Sylfaen" w:cs="Sylfaen"/>
                <w:sz w:val="18"/>
                <w:szCs w:val="18"/>
                <w:lang w:val="hy-AM"/>
              </w:rPr>
              <w:t>ըստ</w:t>
            </w:r>
            <w:r w:rsidRPr="00201E0F">
              <w:rPr>
                <w:rFonts w:ascii="Arial LatArm" w:hAnsi="Arial LatArm"/>
                <w:sz w:val="18"/>
                <w:szCs w:val="18"/>
                <w:lang w:val="hy-AM"/>
              </w:rPr>
              <w:t xml:space="preserve"> </w:t>
            </w:r>
            <w:r w:rsidRPr="00201E0F">
              <w:rPr>
                <w:rFonts w:ascii="Sylfaen" w:hAnsi="Sylfaen" w:cs="Sylfaen"/>
                <w:sz w:val="18"/>
                <w:szCs w:val="18"/>
                <w:lang w:val="hy-AM"/>
              </w:rPr>
              <w:t>ՀՀ</w:t>
            </w:r>
            <w:r w:rsidRPr="00201E0F">
              <w:rPr>
                <w:rFonts w:ascii="Arial LatArm" w:hAnsi="Arial LatArm"/>
                <w:sz w:val="18"/>
                <w:szCs w:val="18"/>
                <w:lang w:val="hy-AM"/>
              </w:rPr>
              <w:t xml:space="preserve"> </w:t>
            </w:r>
            <w:r w:rsidRPr="00201E0F">
              <w:rPr>
                <w:rFonts w:ascii="Sylfaen" w:hAnsi="Sylfaen" w:cs="Sylfaen"/>
                <w:sz w:val="18"/>
                <w:szCs w:val="18"/>
                <w:lang w:val="hy-AM"/>
              </w:rPr>
              <w:t>կառավարության</w:t>
            </w:r>
            <w:r w:rsidRPr="00201E0F">
              <w:rPr>
                <w:rFonts w:ascii="Arial LatArm" w:hAnsi="Arial LatArm"/>
                <w:sz w:val="18"/>
                <w:szCs w:val="18"/>
                <w:lang w:val="hy-AM"/>
              </w:rPr>
              <w:t xml:space="preserve"> 2007</w:t>
            </w:r>
            <w:r w:rsidRPr="00201E0F">
              <w:rPr>
                <w:rFonts w:ascii="Sylfaen" w:hAnsi="Sylfaen" w:cs="Sylfaen"/>
                <w:sz w:val="18"/>
                <w:szCs w:val="18"/>
                <w:lang w:val="hy-AM"/>
              </w:rPr>
              <w:t>թ</w:t>
            </w:r>
            <w:r w:rsidRPr="00201E0F">
              <w:rPr>
                <w:rFonts w:ascii="Arial LatArm" w:hAnsi="Arial LatArm"/>
                <w:sz w:val="18"/>
                <w:szCs w:val="18"/>
                <w:lang w:val="hy-AM"/>
              </w:rPr>
              <w:t xml:space="preserve">. </w:t>
            </w:r>
            <w:r w:rsidRPr="00201E0F">
              <w:rPr>
                <w:rFonts w:ascii="Sylfaen" w:hAnsi="Sylfaen" w:cs="Sylfaen"/>
                <w:sz w:val="18"/>
                <w:szCs w:val="18"/>
                <w:lang w:val="hy-AM"/>
              </w:rPr>
              <w:t>հունվարի</w:t>
            </w:r>
            <w:r w:rsidRPr="00201E0F">
              <w:rPr>
                <w:rFonts w:ascii="Arial LatArm" w:hAnsi="Arial LatArm"/>
                <w:sz w:val="18"/>
                <w:szCs w:val="18"/>
                <w:lang w:val="hy-AM"/>
              </w:rPr>
              <w:t xml:space="preserve"> 11-</w:t>
            </w:r>
            <w:r w:rsidRPr="00201E0F">
              <w:rPr>
                <w:rFonts w:ascii="Sylfaen" w:hAnsi="Sylfaen" w:cs="Sylfaen"/>
                <w:sz w:val="18"/>
                <w:szCs w:val="18"/>
                <w:lang w:val="hy-AM"/>
              </w:rPr>
              <w:t>ի</w:t>
            </w:r>
            <w:r w:rsidRPr="00201E0F">
              <w:rPr>
                <w:rFonts w:ascii="Arial LatArm" w:hAnsi="Arial LatArm"/>
                <w:sz w:val="18"/>
                <w:szCs w:val="18"/>
                <w:lang w:val="hy-AM"/>
              </w:rPr>
              <w:t xml:space="preserve"> N 22-</w:t>
            </w:r>
            <w:r w:rsidRPr="00201E0F">
              <w:rPr>
                <w:rFonts w:ascii="Sylfaen" w:hAnsi="Sylfaen" w:cs="Sylfaen"/>
                <w:sz w:val="18"/>
                <w:szCs w:val="18"/>
                <w:lang w:val="hy-AM"/>
              </w:rPr>
              <w:t>Ն</w:t>
            </w:r>
            <w:r w:rsidRPr="00201E0F">
              <w:rPr>
                <w:rFonts w:ascii="Arial LatArm" w:hAnsi="Arial LatArm"/>
                <w:sz w:val="18"/>
                <w:szCs w:val="18"/>
                <w:lang w:val="hy-AM"/>
              </w:rPr>
              <w:t xml:space="preserve"> </w:t>
            </w:r>
            <w:r w:rsidRPr="00201E0F">
              <w:rPr>
                <w:rFonts w:ascii="Sylfaen" w:hAnsi="Sylfaen" w:cs="Sylfaen"/>
                <w:sz w:val="18"/>
                <w:szCs w:val="18"/>
                <w:lang w:val="hy-AM"/>
              </w:rPr>
              <w:t>որոշմամբ</w:t>
            </w:r>
            <w:r w:rsidRPr="00201E0F">
              <w:rPr>
                <w:rFonts w:ascii="Arial LatArm" w:hAnsi="Arial LatArm"/>
                <w:sz w:val="18"/>
                <w:szCs w:val="18"/>
                <w:lang w:val="hy-AM"/>
              </w:rPr>
              <w:t xml:space="preserve"> </w:t>
            </w:r>
            <w:r w:rsidRPr="00201E0F">
              <w:rPr>
                <w:rFonts w:ascii="Sylfaen" w:hAnsi="Sylfaen" w:cs="Sylfaen"/>
                <w:sz w:val="18"/>
                <w:szCs w:val="18"/>
                <w:lang w:val="hy-AM"/>
              </w:rPr>
              <w:t>հաստատված</w:t>
            </w:r>
            <w:r w:rsidRPr="00201E0F">
              <w:rPr>
                <w:rFonts w:ascii="Arial LatArm" w:hAnsi="Arial LatArm"/>
                <w:sz w:val="18"/>
                <w:szCs w:val="18"/>
                <w:lang w:val="hy-AM"/>
              </w:rPr>
              <w:t xml:space="preserve"> </w:t>
            </w:r>
            <w:r w:rsidRPr="00201E0F">
              <w:rPr>
                <w:rFonts w:ascii="Arial LatArm" w:hAnsi="Arial LatArm" w:cs="Arial LatArm"/>
                <w:sz w:val="18"/>
                <w:szCs w:val="18"/>
                <w:lang w:val="hy-AM"/>
              </w:rPr>
              <w:t>«</w:t>
            </w:r>
            <w:r w:rsidRPr="00201E0F">
              <w:rPr>
                <w:rFonts w:ascii="Sylfaen" w:hAnsi="Sylfaen" w:cs="Sylfaen"/>
                <w:sz w:val="18"/>
                <w:szCs w:val="18"/>
                <w:lang w:val="hy-AM"/>
              </w:rPr>
              <w:t>Հացահատիկին</w:t>
            </w:r>
            <w:r w:rsidRPr="00201E0F">
              <w:rPr>
                <w:rFonts w:ascii="Arial LatArm" w:hAnsi="Arial LatArm"/>
                <w:sz w:val="18"/>
                <w:szCs w:val="18"/>
                <w:lang w:val="hy-AM"/>
              </w:rPr>
              <w:t xml:space="preserve">, </w:t>
            </w:r>
            <w:r w:rsidRPr="00201E0F">
              <w:rPr>
                <w:rFonts w:ascii="Sylfaen" w:hAnsi="Sylfaen" w:cs="Sylfaen"/>
                <w:sz w:val="18"/>
                <w:szCs w:val="18"/>
                <w:lang w:val="hy-AM"/>
              </w:rPr>
              <w:t>դրա</w:t>
            </w:r>
            <w:r w:rsidRPr="00201E0F">
              <w:rPr>
                <w:rFonts w:ascii="Arial LatArm" w:hAnsi="Arial LatArm"/>
                <w:sz w:val="18"/>
                <w:szCs w:val="18"/>
                <w:lang w:val="hy-AM"/>
              </w:rPr>
              <w:t xml:space="preserve"> </w:t>
            </w:r>
            <w:r w:rsidRPr="00201E0F">
              <w:rPr>
                <w:rFonts w:ascii="Sylfaen" w:hAnsi="Sylfaen" w:cs="Sylfaen"/>
                <w:sz w:val="18"/>
                <w:szCs w:val="18"/>
                <w:lang w:val="hy-AM"/>
              </w:rPr>
              <w:t>արտադրմանը</w:t>
            </w:r>
            <w:r w:rsidRPr="00201E0F">
              <w:rPr>
                <w:rFonts w:ascii="Arial LatArm" w:hAnsi="Arial LatArm"/>
                <w:sz w:val="18"/>
                <w:szCs w:val="18"/>
                <w:lang w:val="hy-AM"/>
              </w:rPr>
              <w:t xml:space="preserve">, </w:t>
            </w:r>
            <w:r w:rsidRPr="00201E0F">
              <w:rPr>
                <w:rFonts w:ascii="Sylfaen" w:hAnsi="Sylfaen" w:cs="Sylfaen"/>
                <w:sz w:val="18"/>
                <w:szCs w:val="18"/>
                <w:lang w:val="hy-AM"/>
              </w:rPr>
              <w:t>պահմանը</w:t>
            </w:r>
            <w:r w:rsidRPr="00201E0F">
              <w:rPr>
                <w:rFonts w:ascii="Arial LatArm" w:hAnsi="Arial LatArm"/>
                <w:sz w:val="18"/>
                <w:szCs w:val="18"/>
                <w:lang w:val="hy-AM"/>
              </w:rPr>
              <w:t xml:space="preserve">, </w:t>
            </w:r>
            <w:r w:rsidRPr="00201E0F">
              <w:rPr>
                <w:rFonts w:ascii="Sylfaen" w:hAnsi="Sylfaen" w:cs="Sylfaen"/>
                <w:sz w:val="18"/>
                <w:szCs w:val="18"/>
                <w:lang w:val="hy-AM"/>
              </w:rPr>
              <w:t>վերամշակմանը</w:t>
            </w:r>
            <w:r w:rsidRPr="00201E0F">
              <w:rPr>
                <w:rFonts w:ascii="Arial LatArm" w:hAnsi="Arial LatArm"/>
                <w:sz w:val="18"/>
                <w:szCs w:val="18"/>
                <w:lang w:val="hy-AM"/>
              </w:rPr>
              <w:t xml:space="preserve"> </w:t>
            </w:r>
            <w:r w:rsidRPr="00201E0F">
              <w:rPr>
                <w:rFonts w:ascii="Sylfaen" w:hAnsi="Sylfaen" w:cs="Sylfaen"/>
                <w:sz w:val="18"/>
                <w:szCs w:val="18"/>
                <w:lang w:val="hy-AM"/>
              </w:rPr>
              <w:t>և</w:t>
            </w:r>
            <w:r w:rsidRPr="00201E0F">
              <w:rPr>
                <w:rFonts w:ascii="Arial LatArm" w:hAnsi="Arial LatArm"/>
                <w:sz w:val="18"/>
                <w:szCs w:val="18"/>
                <w:lang w:val="hy-AM"/>
              </w:rPr>
              <w:t xml:space="preserve"> </w:t>
            </w:r>
            <w:r w:rsidRPr="00201E0F">
              <w:rPr>
                <w:rFonts w:ascii="Sylfaen" w:hAnsi="Sylfaen" w:cs="Sylfaen"/>
                <w:sz w:val="18"/>
                <w:szCs w:val="18"/>
                <w:lang w:val="hy-AM"/>
              </w:rPr>
              <w:t>օգտահանմանը</w:t>
            </w:r>
            <w:r w:rsidRPr="00201E0F">
              <w:rPr>
                <w:rFonts w:ascii="Arial LatArm" w:hAnsi="Arial LatArm"/>
                <w:sz w:val="18"/>
                <w:szCs w:val="18"/>
                <w:lang w:val="hy-AM"/>
              </w:rPr>
              <w:t xml:space="preserve"> </w:t>
            </w:r>
            <w:r w:rsidRPr="00201E0F">
              <w:rPr>
                <w:rFonts w:ascii="Sylfaen" w:hAnsi="Sylfaen" w:cs="Sylfaen"/>
                <w:sz w:val="18"/>
                <w:szCs w:val="18"/>
                <w:lang w:val="hy-AM"/>
              </w:rPr>
              <w:t>ներկայացվող</w:t>
            </w:r>
            <w:r w:rsidRPr="00201E0F">
              <w:rPr>
                <w:rFonts w:ascii="Arial LatArm" w:hAnsi="Arial LatArm"/>
                <w:sz w:val="18"/>
                <w:szCs w:val="18"/>
                <w:lang w:val="hy-AM"/>
              </w:rPr>
              <w:t xml:space="preserve"> </w:t>
            </w:r>
            <w:r w:rsidRPr="00201E0F">
              <w:rPr>
                <w:rFonts w:ascii="Sylfaen" w:hAnsi="Sylfaen" w:cs="Sylfaen"/>
                <w:sz w:val="18"/>
                <w:szCs w:val="18"/>
                <w:lang w:val="hy-AM"/>
              </w:rPr>
              <w:t>պահանջների</w:t>
            </w:r>
            <w:r w:rsidRPr="00201E0F">
              <w:rPr>
                <w:rFonts w:ascii="Arial LatArm" w:hAnsi="Arial LatArm"/>
                <w:sz w:val="18"/>
                <w:szCs w:val="18"/>
                <w:lang w:val="hy-AM"/>
              </w:rPr>
              <w:t xml:space="preserve"> </w:t>
            </w:r>
            <w:r w:rsidRPr="00201E0F">
              <w:rPr>
                <w:rFonts w:ascii="Sylfaen" w:hAnsi="Sylfaen" w:cs="Sylfaen"/>
                <w:sz w:val="18"/>
                <w:szCs w:val="18"/>
                <w:lang w:val="hy-AM"/>
              </w:rPr>
              <w:t>տեխնիկական</w:t>
            </w:r>
            <w:r w:rsidRPr="00201E0F">
              <w:rPr>
                <w:rFonts w:ascii="Arial LatArm" w:hAnsi="Arial LatArm"/>
                <w:sz w:val="18"/>
                <w:szCs w:val="18"/>
                <w:lang w:val="hy-AM"/>
              </w:rPr>
              <w:t xml:space="preserve"> </w:t>
            </w:r>
            <w:r w:rsidRPr="00201E0F">
              <w:rPr>
                <w:rFonts w:ascii="Sylfaen" w:hAnsi="Sylfaen" w:cs="Sylfaen"/>
                <w:sz w:val="18"/>
                <w:szCs w:val="18"/>
                <w:lang w:val="hy-AM"/>
              </w:rPr>
              <w:t>կանոնակարգի</w:t>
            </w:r>
            <w:r w:rsidRPr="00201E0F">
              <w:rPr>
                <w:rFonts w:ascii="Arial LatArm" w:hAnsi="Arial LatArm" w:cs="Arial LatArm"/>
                <w:sz w:val="18"/>
                <w:szCs w:val="18"/>
                <w:lang w:val="hy-AM"/>
              </w:rPr>
              <w:t>»</w:t>
            </w:r>
            <w:r w:rsidRPr="00201E0F">
              <w:rPr>
                <w:rFonts w:ascii="Arial LatArm" w:hAnsi="Arial LatArm"/>
                <w:sz w:val="18"/>
                <w:szCs w:val="18"/>
                <w:lang w:val="hy-AM"/>
              </w:rPr>
              <w:t xml:space="preserve"> </w:t>
            </w:r>
            <w:r w:rsidRPr="00201E0F">
              <w:rPr>
                <w:rFonts w:ascii="Sylfaen" w:hAnsi="Sylfaen" w:cs="Sylfaen"/>
                <w:sz w:val="18"/>
                <w:szCs w:val="18"/>
                <w:lang w:val="hy-AM"/>
              </w:rPr>
              <w:t>և</w:t>
            </w:r>
            <w:r w:rsidRPr="00201E0F">
              <w:rPr>
                <w:rFonts w:ascii="Arial LatArm" w:hAnsi="Arial LatArm"/>
                <w:sz w:val="18"/>
                <w:szCs w:val="18"/>
                <w:lang w:val="hy-AM"/>
              </w:rPr>
              <w:t xml:space="preserve"> </w:t>
            </w:r>
            <w:r w:rsidRPr="00201E0F">
              <w:rPr>
                <w:rFonts w:ascii="Arial LatArm" w:hAnsi="Arial LatArm" w:cs="Arial LatArm"/>
                <w:sz w:val="18"/>
                <w:szCs w:val="18"/>
                <w:lang w:val="hy-AM"/>
              </w:rPr>
              <w:t>«</w:t>
            </w:r>
            <w:r w:rsidRPr="00201E0F">
              <w:rPr>
                <w:rFonts w:ascii="Sylfaen" w:hAnsi="Sylfaen" w:cs="Sylfaen"/>
                <w:sz w:val="18"/>
                <w:szCs w:val="18"/>
                <w:lang w:val="hy-AM"/>
              </w:rPr>
              <w:t>Սննդամթերքի</w:t>
            </w:r>
            <w:r w:rsidRPr="00201E0F">
              <w:rPr>
                <w:rFonts w:ascii="Arial LatArm" w:hAnsi="Arial LatArm"/>
                <w:sz w:val="18"/>
                <w:szCs w:val="18"/>
                <w:lang w:val="hy-AM"/>
              </w:rPr>
              <w:t xml:space="preserve"> </w:t>
            </w:r>
            <w:r w:rsidRPr="00201E0F">
              <w:rPr>
                <w:rFonts w:ascii="Sylfaen" w:hAnsi="Sylfaen" w:cs="Sylfaen"/>
                <w:sz w:val="18"/>
                <w:szCs w:val="18"/>
                <w:lang w:val="hy-AM"/>
              </w:rPr>
              <w:t>անվտանգության</w:t>
            </w:r>
            <w:r w:rsidRPr="00201E0F">
              <w:rPr>
                <w:rFonts w:ascii="Arial LatArm" w:hAnsi="Arial LatArm"/>
                <w:sz w:val="18"/>
                <w:szCs w:val="18"/>
                <w:lang w:val="hy-AM"/>
              </w:rPr>
              <w:t xml:space="preserve"> </w:t>
            </w:r>
            <w:r w:rsidRPr="00201E0F">
              <w:rPr>
                <w:rFonts w:ascii="Sylfaen" w:hAnsi="Sylfaen" w:cs="Sylfaen"/>
                <w:sz w:val="18"/>
                <w:szCs w:val="18"/>
                <w:lang w:val="hy-AM"/>
              </w:rPr>
              <w:t>մասին</w:t>
            </w:r>
            <w:r w:rsidRPr="00201E0F">
              <w:rPr>
                <w:rFonts w:ascii="Arial LatArm" w:hAnsi="Arial LatArm" w:cs="Arial LatArm"/>
                <w:sz w:val="18"/>
                <w:szCs w:val="18"/>
                <w:lang w:val="hy-AM"/>
              </w:rPr>
              <w:t>»</w:t>
            </w:r>
            <w:r w:rsidRPr="00201E0F">
              <w:rPr>
                <w:rFonts w:ascii="Arial LatArm" w:hAnsi="Arial LatArm"/>
                <w:sz w:val="18"/>
                <w:szCs w:val="18"/>
                <w:lang w:val="hy-AM"/>
              </w:rPr>
              <w:t xml:space="preserve"> </w:t>
            </w:r>
            <w:r w:rsidRPr="00201E0F">
              <w:rPr>
                <w:rFonts w:ascii="Sylfaen" w:hAnsi="Sylfaen" w:cs="Sylfaen"/>
                <w:sz w:val="18"/>
                <w:szCs w:val="18"/>
                <w:lang w:val="hy-AM"/>
              </w:rPr>
              <w:t>ՀՀ</w:t>
            </w:r>
            <w:r w:rsidRPr="00201E0F">
              <w:rPr>
                <w:rFonts w:ascii="Arial LatArm" w:hAnsi="Arial LatArm"/>
                <w:sz w:val="18"/>
                <w:szCs w:val="18"/>
                <w:lang w:val="hy-AM"/>
              </w:rPr>
              <w:t xml:space="preserve"> </w:t>
            </w:r>
            <w:r w:rsidRPr="00201E0F">
              <w:rPr>
                <w:rFonts w:ascii="Sylfaen" w:hAnsi="Sylfaen" w:cs="Sylfaen"/>
                <w:sz w:val="18"/>
                <w:szCs w:val="18"/>
                <w:lang w:val="hy-AM"/>
              </w:rPr>
              <w:t>օրենքի</w:t>
            </w:r>
            <w:r w:rsidRPr="00201E0F">
              <w:rPr>
                <w:rFonts w:ascii="Arial LatArm" w:hAnsi="Arial LatArm"/>
                <w:sz w:val="18"/>
                <w:szCs w:val="18"/>
                <w:lang w:val="hy-AM"/>
              </w:rPr>
              <w:t xml:space="preserve"> 8-</w:t>
            </w:r>
            <w:r w:rsidRPr="00201E0F">
              <w:rPr>
                <w:rFonts w:ascii="Sylfaen" w:hAnsi="Sylfaen" w:cs="Sylfaen"/>
                <w:sz w:val="18"/>
                <w:szCs w:val="18"/>
                <w:lang w:val="hy-AM"/>
              </w:rPr>
              <w:t>րդ</w:t>
            </w:r>
            <w:r w:rsidRPr="00201E0F">
              <w:rPr>
                <w:rFonts w:ascii="Arial LatArm" w:hAnsi="Arial LatArm"/>
                <w:sz w:val="18"/>
                <w:szCs w:val="18"/>
                <w:lang w:val="hy-AM"/>
              </w:rPr>
              <w:t xml:space="preserve"> </w:t>
            </w:r>
            <w:r w:rsidRPr="00201E0F">
              <w:rPr>
                <w:rFonts w:ascii="Sylfaen" w:hAnsi="Sylfaen" w:cs="Sylfaen"/>
                <w:sz w:val="18"/>
                <w:szCs w:val="18"/>
                <w:lang w:val="hy-AM"/>
              </w:rPr>
              <w:t>հոդվածի։</w:t>
            </w:r>
          </w:p>
        </w:tc>
        <w:tc>
          <w:tcPr>
            <w:tcW w:w="612" w:type="dxa"/>
            <w:tcBorders>
              <w:top w:val="single" w:sz="4" w:space="0" w:color="auto"/>
              <w:left w:val="single" w:sz="4" w:space="0" w:color="auto"/>
              <w:bottom w:val="single" w:sz="4" w:space="0" w:color="auto"/>
              <w:right w:val="single" w:sz="4" w:space="0" w:color="auto"/>
            </w:tcBorders>
          </w:tcPr>
          <w:p w:rsidR="00695650" w:rsidRDefault="00695650" w:rsidP="00492C86">
            <w:pPr>
              <w:jc w:val="center"/>
            </w:pPr>
            <w:r w:rsidRPr="0079611B">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Pr="00492C86" w:rsidRDefault="00695650">
            <w:pPr>
              <w:jc w:val="center"/>
              <w:rPr>
                <w:rFonts w:ascii="Sylfaen" w:hAnsi="Sylfaen" w:cs="Calibri"/>
                <w:sz w:val="16"/>
                <w:szCs w:val="16"/>
                <w:lang w:val="hy-AM"/>
              </w:rPr>
            </w:pPr>
            <w:r>
              <w:rPr>
                <w:rFonts w:ascii="Sylfaen" w:hAnsi="Sylfaen" w:cs="Calibri"/>
                <w:sz w:val="16"/>
                <w:szCs w:val="16"/>
                <w:lang w:val="hy-AM"/>
              </w:rPr>
              <w:t>90</w:t>
            </w:r>
          </w:p>
        </w:tc>
        <w:tc>
          <w:tcPr>
            <w:tcW w:w="948" w:type="dxa"/>
            <w:tcBorders>
              <w:top w:val="single" w:sz="4" w:space="0" w:color="auto"/>
              <w:left w:val="single" w:sz="4" w:space="0" w:color="auto"/>
              <w:bottom w:val="single" w:sz="4" w:space="0" w:color="auto"/>
              <w:right w:val="single" w:sz="4" w:space="0" w:color="auto"/>
            </w:tcBorders>
          </w:tcPr>
          <w:p w:rsidR="00695650" w:rsidRPr="00EE6809" w:rsidRDefault="00695650">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695650" w:rsidRPr="00695650" w:rsidRDefault="00695650">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695650" w:rsidRPr="004619C8" w:rsidRDefault="00695650">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695650"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695650" w:rsidRDefault="00695650">
            <w:pPr>
              <w:jc w:val="center"/>
              <w:rPr>
                <w:rFonts w:ascii="GHEA Grapalat" w:hAnsi="GHEA Grapalat"/>
                <w:sz w:val="20"/>
                <w:lang w:val="hy-AM"/>
              </w:rPr>
            </w:pPr>
            <w:r>
              <w:rPr>
                <w:rFonts w:ascii="GHEA Grapalat" w:hAnsi="GHEA Grapalat"/>
                <w:sz w:val="20"/>
                <w:lang w:val="hy-AM"/>
              </w:rPr>
              <w:t>6</w:t>
            </w:r>
          </w:p>
        </w:tc>
        <w:tc>
          <w:tcPr>
            <w:tcW w:w="1417" w:type="dxa"/>
            <w:tcBorders>
              <w:top w:val="single" w:sz="4" w:space="0" w:color="auto"/>
              <w:left w:val="single" w:sz="4" w:space="0" w:color="auto"/>
              <w:bottom w:val="single" w:sz="4" w:space="0" w:color="auto"/>
              <w:right w:val="single" w:sz="4" w:space="0" w:color="auto"/>
            </w:tcBorders>
            <w:vAlign w:val="center"/>
          </w:tcPr>
          <w:p w:rsidR="00695650" w:rsidRPr="00695650" w:rsidRDefault="00695650">
            <w:pPr>
              <w:jc w:val="center"/>
              <w:rPr>
                <w:rFonts w:ascii="Arial Unicode" w:hAnsi="Arial Unicode" w:cs="Calibri"/>
                <w:b/>
                <w:sz w:val="20"/>
                <w:szCs w:val="20"/>
              </w:rPr>
            </w:pPr>
            <w:r w:rsidRPr="00695650">
              <w:rPr>
                <w:rFonts w:ascii="GHEA Grapalat" w:hAnsi="GHEA Grapalat"/>
                <w:b/>
                <w:sz w:val="20"/>
              </w:rPr>
              <w:t>15619000</w:t>
            </w:r>
          </w:p>
        </w:tc>
        <w:tc>
          <w:tcPr>
            <w:tcW w:w="1418" w:type="dxa"/>
            <w:tcBorders>
              <w:top w:val="single" w:sz="4" w:space="0" w:color="auto"/>
              <w:left w:val="single" w:sz="4" w:space="0" w:color="auto"/>
              <w:bottom w:val="single" w:sz="4" w:space="0" w:color="auto"/>
              <w:right w:val="single" w:sz="4" w:space="0" w:color="auto"/>
            </w:tcBorders>
            <w:vAlign w:val="center"/>
          </w:tcPr>
          <w:p w:rsidR="00695650" w:rsidRPr="0018758C" w:rsidRDefault="00695650" w:rsidP="00492C86">
            <w:pPr>
              <w:jc w:val="center"/>
              <w:rPr>
                <w:rFonts w:ascii="Sylfaen" w:hAnsi="Sylfaen" w:cs="Calibri"/>
                <w:sz w:val="20"/>
                <w:szCs w:val="20"/>
                <w:lang w:val="hy-AM"/>
              </w:rPr>
            </w:pPr>
            <w:r w:rsidRPr="0018758C">
              <w:rPr>
                <w:rFonts w:ascii="Sylfaen" w:hAnsi="Sylfaen" w:cs="Calibri"/>
                <w:sz w:val="20"/>
                <w:szCs w:val="20"/>
                <w:lang w:val="hy-AM"/>
              </w:rPr>
              <w:t>հաճար</w:t>
            </w:r>
          </w:p>
        </w:tc>
        <w:tc>
          <w:tcPr>
            <w:tcW w:w="709" w:type="dxa"/>
            <w:tcBorders>
              <w:top w:val="single" w:sz="4" w:space="0" w:color="auto"/>
              <w:left w:val="single" w:sz="4" w:space="0" w:color="auto"/>
              <w:bottom w:val="single" w:sz="4" w:space="0" w:color="auto"/>
              <w:right w:val="single" w:sz="4" w:space="0" w:color="auto"/>
            </w:tcBorders>
          </w:tcPr>
          <w:p w:rsidR="00695650" w:rsidRDefault="00695650">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695650" w:rsidRPr="00695650" w:rsidRDefault="00695650">
            <w:pPr>
              <w:rPr>
                <w:rFonts w:ascii="Arial Unicode" w:hAnsi="Arial Unicode" w:cs="Sylfaen"/>
                <w:bCs/>
                <w:sz w:val="16"/>
                <w:szCs w:val="16"/>
              </w:rPr>
            </w:pPr>
            <w:r w:rsidRPr="00201E0F">
              <w:rPr>
                <w:rFonts w:ascii="Sylfaen" w:hAnsi="Sylfaen" w:cs="Sylfaen"/>
                <w:sz w:val="18"/>
                <w:szCs w:val="18"/>
              </w:rPr>
              <w:t>Ստացված</w:t>
            </w:r>
            <w:r w:rsidRPr="00201E0F">
              <w:rPr>
                <w:rFonts w:ascii="Arial LatArm" w:hAnsi="Arial LatArm"/>
                <w:sz w:val="18"/>
                <w:szCs w:val="18"/>
              </w:rPr>
              <w:t xml:space="preserve">  </w:t>
            </w:r>
            <w:r w:rsidRPr="00201E0F">
              <w:rPr>
                <w:rFonts w:ascii="Sylfaen" w:hAnsi="Sylfaen" w:cs="Sylfaen"/>
                <w:sz w:val="18"/>
                <w:szCs w:val="18"/>
              </w:rPr>
              <w:t>հաճարի</w:t>
            </w:r>
            <w:r w:rsidRPr="00201E0F">
              <w:rPr>
                <w:rFonts w:ascii="Arial LatArm" w:hAnsi="Arial LatArm"/>
                <w:sz w:val="18"/>
                <w:szCs w:val="18"/>
              </w:rPr>
              <w:t xml:space="preserve">  </w:t>
            </w:r>
            <w:r w:rsidRPr="00201E0F">
              <w:rPr>
                <w:rFonts w:ascii="Sylfaen" w:hAnsi="Sylfaen" w:cs="Sylfaen"/>
                <w:sz w:val="18"/>
                <w:szCs w:val="18"/>
              </w:rPr>
              <w:t>հատիկներից</w:t>
            </w:r>
            <w:r w:rsidRPr="00201E0F">
              <w:rPr>
                <w:rFonts w:ascii="Arial LatArm" w:hAnsi="Arial LatArm"/>
                <w:sz w:val="18"/>
                <w:szCs w:val="18"/>
              </w:rPr>
              <w:t xml:space="preserve">, </w:t>
            </w:r>
            <w:r w:rsidRPr="00201E0F">
              <w:rPr>
                <w:rFonts w:ascii="Sylfaen" w:hAnsi="Sylfaen" w:cs="Sylfaen"/>
                <w:sz w:val="18"/>
                <w:szCs w:val="18"/>
              </w:rPr>
              <w:t>հատիկների</w:t>
            </w:r>
            <w:r w:rsidRPr="00201E0F">
              <w:rPr>
                <w:rFonts w:ascii="Arial LatArm" w:hAnsi="Arial LatArm"/>
                <w:sz w:val="18"/>
                <w:szCs w:val="18"/>
              </w:rPr>
              <w:t xml:space="preserve">  </w:t>
            </w:r>
            <w:r w:rsidRPr="00201E0F">
              <w:rPr>
                <w:rFonts w:ascii="Sylfaen" w:hAnsi="Sylfaen" w:cs="Sylfaen"/>
                <w:sz w:val="18"/>
                <w:szCs w:val="18"/>
              </w:rPr>
              <w:t>խոնավությունը</w:t>
            </w:r>
            <w:r w:rsidRPr="00201E0F">
              <w:rPr>
                <w:rFonts w:ascii="Arial LatArm" w:hAnsi="Arial LatArm"/>
                <w:sz w:val="18"/>
                <w:szCs w:val="18"/>
              </w:rPr>
              <w:t xml:space="preserve"> 15%-</w:t>
            </w:r>
            <w:r w:rsidRPr="00201E0F">
              <w:rPr>
                <w:rFonts w:ascii="Sylfaen" w:hAnsi="Sylfaen" w:cs="Sylfaen"/>
                <w:sz w:val="18"/>
                <w:szCs w:val="18"/>
              </w:rPr>
              <w:t>ից</w:t>
            </w:r>
            <w:r w:rsidRPr="00201E0F">
              <w:rPr>
                <w:rFonts w:ascii="Arial LatArm" w:hAnsi="Arial LatArm"/>
                <w:sz w:val="18"/>
                <w:szCs w:val="18"/>
              </w:rPr>
              <w:t xml:space="preserve"> </w:t>
            </w:r>
            <w:r w:rsidRPr="00201E0F">
              <w:rPr>
                <w:rFonts w:ascii="Sylfaen" w:hAnsi="Sylfaen" w:cs="Sylfaen"/>
                <w:sz w:val="18"/>
                <w:szCs w:val="18"/>
              </w:rPr>
              <w:t>ոչ</w:t>
            </w:r>
            <w:r w:rsidRPr="00201E0F">
              <w:rPr>
                <w:rFonts w:ascii="Arial LatArm" w:hAnsi="Arial LatArm"/>
                <w:sz w:val="18"/>
                <w:szCs w:val="18"/>
              </w:rPr>
              <w:t xml:space="preserve">  </w:t>
            </w:r>
            <w:r w:rsidRPr="00201E0F">
              <w:rPr>
                <w:rFonts w:ascii="Sylfaen" w:hAnsi="Sylfaen" w:cs="Sylfaen"/>
                <w:sz w:val="18"/>
                <w:szCs w:val="18"/>
              </w:rPr>
              <w:t>ավելի</w:t>
            </w:r>
            <w:r w:rsidRPr="00201E0F">
              <w:rPr>
                <w:rFonts w:ascii="Arial LatArm" w:hAnsi="Arial LatArm"/>
                <w:sz w:val="18"/>
                <w:szCs w:val="18"/>
              </w:rPr>
              <w:t xml:space="preserve">, </w:t>
            </w:r>
            <w:r w:rsidRPr="00201E0F">
              <w:rPr>
                <w:rFonts w:ascii="Sylfaen" w:hAnsi="Sylfaen" w:cs="Sylfaen"/>
                <w:sz w:val="18"/>
                <w:szCs w:val="18"/>
              </w:rPr>
              <w:t>փաթեթավորումը</w:t>
            </w:r>
            <w:r w:rsidRPr="00201E0F">
              <w:rPr>
                <w:rFonts w:ascii="Arial LatArm" w:hAnsi="Arial LatArm"/>
                <w:sz w:val="18"/>
                <w:szCs w:val="18"/>
              </w:rPr>
              <w:t xml:space="preserve">  </w:t>
            </w:r>
            <w:r w:rsidRPr="00201E0F">
              <w:rPr>
                <w:rFonts w:ascii="Sylfaen" w:hAnsi="Sylfaen" w:cs="Sylfaen"/>
                <w:sz w:val="18"/>
                <w:szCs w:val="18"/>
              </w:rPr>
              <w:t>տոպրակներով</w:t>
            </w:r>
            <w:r w:rsidRPr="00201E0F">
              <w:rPr>
                <w:rFonts w:ascii="Arial LatArm" w:hAnsi="Arial LatArm"/>
                <w:sz w:val="18"/>
                <w:szCs w:val="18"/>
              </w:rPr>
              <w:t xml:space="preserve"> </w:t>
            </w:r>
            <w:r w:rsidRPr="00201E0F">
              <w:rPr>
                <w:rFonts w:ascii="Sylfaen" w:hAnsi="Sylfaen" w:cs="Sylfaen"/>
                <w:sz w:val="18"/>
                <w:szCs w:val="18"/>
              </w:rPr>
              <w:t>կամ</w:t>
            </w:r>
            <w:r w:rsidRPr="00201E0F">
              <w:rPr>
                <w:rFonts w:ascii="Arial LatArm" w:hAnsi="Arial LatArm"/>
                <w:sz w:val="18"/>
                <w:szCs w:val="18"/>
              </w:rPr>
              <w:t xml:space="preserve">  </w:t>
            </w:r>
            <w:r w:rsidRPr="00201E0F">
              <w:rPr>
                <w:rFonts w:ascii="Sylfaen" w:hAnsi="Sylfaen" w:cs="Sylfaen"/>
                <w:sz w:val="18"/>
                <w:szCs w:val="18"/>
              </w:rPr>
              <w:t>պարկերով</w:t>
            </w:r>
            <w:r w:rsidRPr="00201E0F">
              <w:rPr>
                <w:rFonts w:ascii="Arial LatArm" w:hAnsi="Arial LatArm"/>
                <w:sz w:val="18"/>
                <w:szCs w:val="18"/>
              </w:rPr>
              <w:t xml:space="preserve">: </w:t>
            </w:r>
            <w:r w:rsidRPr="00201E0F">
              <w:rPr>
                <w:rFonts w:ascii="Sylfaen" w:hAnsi="Sylfaen" w:cs="Sylfaen"/>
                <w:sz w:val="18"/>
                <w:szCs w:val="18"/>
              </w:rPr>
              <w:t>Անվտանգությունը</w:t>
            </w:r>
            <w:r w:rsidRPr="00201E0F">
              <w:rPr>
                <w:rFonts w:ascii="Arial LatArm" w:hAnsi="Arial LatArm"/>
                <w:sz w:val="18"/>
                <w:szCs w:val="18"/>
              </w:rPr>
              <w:t xml:space="preserve"> </w:t>
            </w:r>
            <w:r w:rsidRPr="00201E0F">
              <w:rPr>
                <w:rFonts w:ascii="Sylfaen" w:hAnsi="Sylfaen" w:cs="Sylfaen"/>
                <w:sz w:val="18"/>
                <w:szCs w:val="18"/>
              </w:rPr>
              <w:t>ըստ</w:t>
            </w:r>
            <w:r w:rsidRPr="00201E0F">
              <w:rPr>
                <w:rFonts w:ascii="Arial LatArm" w:hAnsi="Arial LatArm"/>
                <w:sz w:val="18"/>
                <w:szCs w:val="18"/>
              </w:rPr>
              <w:t xml:space="preserve"> N2- III-4,9-01-2010 </w:t>
            </w:r>
            <w:r w:rsidRPr="00201E0F">
              <w:rPr>
                <w:rFonts w:ascii="Sylfaen" w:hAnsi="Sylfaen" w:cs="Sylfaen"/>
                <w:sz w:val="18"/>
                <w:szCs w:val="18"/>
              </w:rPr>
              <w:t>հիգենիկ</w:t>
            </w:r>
            <w:r w:rsidRPr="00201E0F">
              <w:rPr>
                <w:rFonts w:ascii="Arial LatArm" w:hAnsi="Arial LatArm"/>
                <w:sz w:val="18"/>
                <w:szCs w:val="18"/>
              </w:rPr>
              <w:t xml:space="preserve">  </w:t>
            </w:r>
            <w:r w:rsidRPr="00201E0F">
              <w:rPr>
                <w:rFonts w:ascii="Sylfaen" w:hAnsi="Sylfaen" w:cs="Sylfaen"/>
                <w:sz w:val="18"/>
                <w:szCs w:val="18"/>
              </w:rPr>
              <w:t>նորմատիվների</w:t>
            </w:r>
            <w:r w:rsidRPr="00201E0F">
              <w:rPr>
                <w:rFonts w:ascii="Arial LatArm" w:hAnsi="Arial LatArm"/>
                <w:sz w:val="18"/>
                <w:szCs w:val="18"/>
              </w:rPr>
              <w:t xml:space="preserve">  </w:t>
            </w:r>
            <w:r w:rsidRPr="00201E0F">
              <w:rPr>
                <w:rFonts w:ascii="Sylfaen" w:hAnsi="Sylfaen" w:cs="Sylfaen"/>
                <w:sz w:val="18"/>
                <w:szCs w:val="18"/>
              </w:rPr>
              <w:t>և</w:t>
            </w:r>
            <w:r w:rsidRPr="00201E0F">
              <w:rPr>
                <w:rFonts w:ascii="Arial LatArm" w:hAnsi="Arial LatArm"/>
                <w:sz w:val="18"/>
                <w:szCs w:val="18"/>
              </w:rPr>
              <w:t xml:space="preserve"> ,,</w:t>
            </w:r>
            <w:r w:rsidRPr="00201E0F">
              <w:rPr>
                <w:rFonts w:ascii="Sylfaen" w:hAnsi="Sylfaen" w:cs="Sylfaen"/>
                <w:sz w:val="18"/>
                <w:szCs w:val="18"/>
              </w:rPr>
              <w:t>Սննդա</w:t>
            </w:r>
            <w:r w:rsidRPr="00201E0F">
              <w:rPr>
                <w:rFonts w:ascii="Arial LatArm" w:hAnsi="Arial LatArm"/>
                <w:sz w:val="18"/>
                <w:szCs w:val="18"/>
              </w:rPr>
              <w:t>-</w:t>
            </w:r>
            <w:r w:rsidRPr="00201E0F">
              <w:rPr>
                <w:rFonts w:ascii="Sylfaen" w:hAnsi="Sylfaen" w:cs="Sylfaen"/>
                <w:sz w:val="18"/>
                <w:szCs w:val="18"/>
              </w:rPr>
              <w:t>մթերքի</w:t>
            </w:r>
            <w:r w:rsidRPr="00201E0F">
              <w:rPr>
                <w:rFonts w:ascii="Arial LatArm" w:hAnsi="Arial LatArm"/>
                <w:sz w:val="18"/>
                <w:szCs w:val="18"/>
              </w:rPr>
              <w:t xml:space="preserve">  </w:t>
            </w:r>
            <w:r w:rsidRPr="00201E0F">
              <w:rPr>
                <w:rFonts w:ascii="Sylfaen" w:hAnsi="Sylfaen" w:cs="Sylfaen"/>
                <w:sz w:val="18"/>
                <w:szCs w:val="18"/>
              </w:rPr>
              <w:t>անվտանգության</w:t>
            </w:r>
            <w:r w:rsidRPr="00201E0F">
              <w:rPr>
                <w:rFonts w:ascii="Arial LatArm" w:hAnsi="Arial LatArm"/>
                <w:sz w:val="18"/>
                <w:szCs w:val="18"/>
              </w:rPr>
              <w:t xml:space="preserve">  </w:t>
            </w:r>
            <w:r w:rsidRPr="00201E0F">
              <w:rPr>
                <w:rFonts w:ascii="Sylfaen" w:hAnsi="Sylfaen" w:cs="Sylfaen"/>
                <w:sz w:val="18"/>
                <w:szCs w:val="18"/>
              </w:rPr>
              <w:t>մանին</w:t>
            </w:r>
            <w:r w:rsidRPr="00201E0F">
              <w:rPr>
                <w:rFonts w:ascii="Arial LatArm" w:hAnsi="Arial LatArm"/>
                <w:sz w:val="18"/>
                <w:szCs w:val="18"/>
              </w:rPr>
              <w:t xml:space="preserve">,, </w:t>
            </w:r>
            <w:r w:rsidRPr="00201E0F">
              <w:rPr>
                <w:rFonts w:ascii="Sylfaen" w:hAnsi="Sylfaen" w:cs="Sylfaen"/>
                <w:sz w:val="18"/>
                <w:szCs w:val="18"/>
              </w:rPr>
              <w:t>ՀՀ</w:t>
            </w:r>
            <w:r w:rsidRPr="00201E0F">
              <w:rPr>
                <w:rFonts w:ascii="Arial LatArm" w:hAnsi="Arial LatArm"/>
                <w:sz w:val="18"/>
                <w:szCs w:val="18"/>
              </w:rPr>
              <w:t xml:space="preserve"> </w:t>
            </w:r>
            <w:r w:rsidRPr="00201E0F">
              <w:rPr>
                <w:rFonts w:ascii="Sylfaen" w:hAnsi="Sylfaen" w:cs="Sylfaen"/>
                <w:sz w:val="18"/>
                <w:szCs w:val="18"/>
              </w:rPr>
              <w:t>օրենքի</w:t>
            </w:r>
            <w:r w:rsidRPr="00201E0F">
              <w:rPr>
                <w:rFonts w:ascii="Arial LatArm" w:hAnsi="Arial LatArm"/>
                <w:sz w:val="18"/>
                <w:szCs w:val="18"/>
              </w:rPr>
              <w:t xml:space="preserve">  9-</w:t>
            </w:r>
            <w:r w:rsidRPr="00201E0F">
              <w:rPr>
                <w:rFonts w:ascii="Sylfaen" w:hAnsi="Sylfaen" w:cs="Sylfaen"/>
                <w:sz w:val="18"/>
                <w:szCs w:val="18"/>
              </w:rPr>
              <w:t>րդ</w:t>
            </w:r>
            <w:r w:rsidRPr="00201E0F">
              <w:rPr>
                <w:rFonts w:ascii="Arial LatArm" w:hAnsi="Arial LatArm"/>
                <w:sz w:val="18"/>
                <w:szCs w:val="18"/>
              </w:rPr>
              <w:t xml:space="preserve"> </w:t>
            </w:r>
            <w:r w:rsidRPr="00201E0F">
              <w:rPr>
                <w:rFonts w:ascii="Sylfaen" w:hAnsi="Sylfaen" w:cs="Sylfaen"/>
                <w:sz w:val="18"/>
                <w:szCs w:val="18"/>
              </w:rPr>
              <w:t>հոդվածի</w:t>
            </w:r>
            <w:r w:rsidRPr="00695650">
              <w:rPr>
                <w:rFonts w:ascii="Sylfaen" w:hAnsi="Sylfaen" w:cs="Sylfaen"/>
                <w:sz w:val="18"/>
                <w:szCs w:val="18"/>
              </w:rPr>
              <w:t>:</w:t>
            </w:r>
          </w:p>
        </w:tc>
        <w:tc>
          <w:tcPr>
            <w:tcW w:w="612" w:type="dxa"/>
            <w:tcBorders>
              <w:top w:val="single" w:sz="4" w:space="0" w:color="auto"/>
              <w:left w:val="single" w:sz="4" w:space="0" w:color="auto"/>
              <w:bottom w:val="single" w:sz="4" w:space="0" w:color="auto"/>
              <w:right w:val="single" w:sz="4" w:space="0" w:color="auto"/>
            </w:tcBorders>
          </w:tcPr>
          <w:p w:rsidR="00695650" w:rsidRDefault="00695650" w:rsidP="00492C86">
            <w:pPr>
              <w:jc w:val="center"/>
            </w:pPr>
            <w:r w:rsidRPr="0079611B">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Pr="00492C86" w:rsidRDefault="00695650">
            <w:pPr>
              <w:jc w:val="center"/>
              <w:rPr>
                <w:rFonts w:ascii="Sylfaen" w:hAnsi="Sylfaen" w:cs="Calibri"/>
                <w:sz w:val="16"/>
                <w:szCs w:val="16"/>
                <w:lang w:val="hy-AM"/>
              </w:rPr>
            </w:pPr>
            <w:r>
              <w:rPr>
                <w:rFonts w:ascii="Sylfaen" w:hAnsi="Sylfaen" w:cs="Calibri"/>
                <w:sz w:val="16"/>
                <w:szCs w:val="16"/>
                <w:lang w:val="hy-AM"/>
              </w:rPr>
              <w:t>45</w:t>
            </w:r>
          </w:p>
        </w:tc>
        <w:tc>
          <w:tcPr>
            <w:tcW w:w="948" w:type="dxa"/>
            <w:tcBorders>
              <w:top w:val="single" w:sz="4" w:space="0" w:color="auto"/>
              <w:left w:val="single" w:sz="4" w:space="0" w:color="auto"/>
              <w:bottom w:val="single" w:sz="4" w:space="0" w:color="auto"/>
              <w:right w:val="single" w:sz="4" w:space="0" w:color="auto"/>
            </w:tcBorders>
          </w:tcPr>
          <w:p w:rsidR="00695650" w:rsidRPr="00EE6809" w:rsidRDefault="00695650">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695650" w:rsidRPr="00695650" w:rsidRDefault="00695650">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695650" w:rsidRPr="004619C8" w:rsidRDefault="00695650">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695650"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695650" w:rsidRDefault="00695650">
            <w:pPr>
              <w:jc w:val="center"/>
              <w:rPr>
                <w:rFonts w:ascii="GHEA Grapalat" w:hAnsi="GHEA Grapalat"/>
                <w:sz w:val="20"/>
                <w:lang w:val="hy-AM"/>
              </w:rPr>
            </w:pPr>
            <w:r>
              <w:rPr>
                <w:rFonts w:ascii="GHEA Grapalat" w:hAnsi="GHEA Grapalat"/>
                <w:sz w:val="20"/>
                <w:lang w:val="hy-AM"/>
              </w:rPr>
              <w:t>7</w:t>
            </w:r>
          </w:p>
        </w:tc>
        <w:tc>
          <w:tcPr>
            <w:tcW w:w="1417" w:type="dxa"/>
            <w:tcBorders>
              <w:top w:val="single" w:sz="4" w:space="0" w:color="auto"/>
              <w:left w:val="single" w:sz="4" w:space="0" w:color="auto"/>
              <w:bottom w:val="single" w:sz="4" w:space="0" w:color="auto"/>
              <w:right w:val="single" w:sz="4" w:space="0" w:color="auto"/>
            </w:tcBorders>
            <w:vAlign w:val="center"/>
          </w:tcPr>
          <w:p w:rsidR="00695650" w:rsidRPr="00695650" w:rsidRDefault="00695650">
            <w:pPr>
              <w:jc w:val="center"/>
              <w:rPr>
                <w:rFonts w:ascii="Arial Unicode" w:hAnsi="Arial Unicode" w:cs="Calibri"/>
                <w:b/>
                <w:sz w:val="20"/>
                <w:szCs w:val="20"/>
              </w:rPr>
            </w:pPr>
            <w:r w:rsidRPr="00695650">
              <w:rPr>
                <w:rFonts w:ascii="GHEA Grapalat" w:hAnsi="GHEA Grapalat"/>
                <w:b/>
                <w:sz w:val="20"/>
              </w:rPr>
              <w:t>15614300</w:t>
            </w:r>
          </w:p>
        </w:tc>
        <w:tc>
          <w:tcPr>
            <w:tcW w:w="1418" w:type="dxa"/>
            <w:tcBorders>
              <w:top w:val="single" w:sz="4" w:space="0" w:color="auto"/>
              <w:left w:val="single" w:sz="4" w:space="0" w:color="auto"/>
              <w:bottom w:val="single" w:sz="4" w:space="0" w:color="auto"/>
              <w:right w:val="single" w:sz="4" w:space="0" w:color="auto"/>
            </w:tcBorders>
            <w:vAlign w:val="center"/>
          </w:tcPr>
          <w:p w:rsidR="00695650" w:rsidRPr="0018758C" w:rsidRDefault="00695650" w:rsidP="00492C86">
            <w:pPr>
              <w:jc w:val="center"/>
              <w:rPr>
                <w:rFonts w:ascii="Sylfaen" w:hAnsi="Sylfaen" w:cs="Calibri"/>
                <w:sz w:val="20"/>
                <w:szCs w:val="20"/>
                <w:lang w:val="hy-AM"/>
              </w:rPr>
            </w:pPr>
            <w:r w:rsidRPr="0018758C">
              <w:rPr>
                <w:rFonts w:ascii="Sylfaen" w:hAnsi="Sylfaen" w:cs="Calibri"/>
                <w:sz w:val="20"/>
                <w:szCs w:val="20"/>
                <w:lang w:val="hy-AM"/>
              </w:rPr>
              <w:t>բրինձ</w:t>
            </w:r>
          </w:p>
        </w:tc>
        <w:tc>
          <w:tcPr>
            <w:tcW w:w="709" w:type="dxa"/>
            <w:tcBorders>
              <w:top w:val="single" w:sz="4" w:space="0" w:color="auto"/>
              <w:left w:val="single" w:sz="4" w:space="0" w:color="auto"/>
              <w:bottom w:val="single" w:sz="4" w:space="0" w:color="auto"/>
              <w:right w:val="single" w:sz="4" w:space="0" w:color="auto"/>
            </w:tcBorders>
          </w:tcPr>
          <w:p w:rsidR="00695650" w:rsidRDefault="00695650">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695650" w:rsidRPr="00695650" w:rsidRDefault="00695650">
            <w:pPr>
              <w:rPr>
                <w:rFonts w:ascii="Sylfaen" w:hAnsi="Sylfaen" w:cs="Sylfaen"/>
                <w:bCs/>
                <w:sz w:val="16"/>
                <w:szCs w:val="16"/>
              </w:rPr>
            </w:pPr>
            <w:r w:rsidRPr="00201E0F">
              <w:rPr>
                <w:rFonts w:ascii="Sylfaen" w:hAnsi="Sylfaen" w:cs="Sylfaen"/>
                <w:sz w:val="18"/>
                <w:szCs w:val="18"/>
              </w:rPr>
              <w:t>Սպիտակ</w:t>
            </w:r>
            <w:r w:rsidRPr="00201E0F">
              <w:rPr>
                <w:rFonts w:ascii="Arial LatArm" w:hAnsi="Arial LatArm"/>
                <w:sz w:val="18"/>
                <w:szCs w:val="18"/>
              </w:rPr>
              <w:t xml:space="preserve">, </w:t>
            </w:r>
            <w:r w:rsidRPr="00201E0F">
              <w:rPr>
                <w:rFonts w:ascii="Sylfaen" w:hAnsi="Sylfaen" w:cs="Sylfaen"/>
                <w:sz w:val="18"/>
                <w:szCs w:val="18"/>
              </w:rPr>
              <w:t>խոշոր</w:t>
            </w:r>
            <w:r w:rsidRPr="00201E0F">
              <w:rPr>
                <w:rFonts w:ascii="Arial LatArm" w:hAnsi="Arial LatArm"/>
                <w:sz w:val="18"/>
                <w:szCs w:val="18"/>
              </w:rPr>
              <w:t xml:space="preserve">, </w:t>
            </w:r>
            <w:r w:rsidRPr="00201E0F">
              <w:rPr>
                <w:rFonts w:ascii="Sylfaen" w:hAnsi="Sylfaen" w:cs="Sylfaen"/>
                <w:sz w:val="18"/>
                <w:szCs w:val="18"/>
              </w:rPr>
              <w:t>բարձր</w:t>
            </w:r>
            <w:r w:rsidRPr="00201E0F">
              <w:rPr>
                <w:rFonts w:ascii="Arial LatArm" w:hAnsi="Arial LatArm"/>
                <w:sz w:val="18"/>
                <w:szCs w:val="18"/>
              </w:rPr>
              <w:t xml:space="preserve">, </w:t>
            </w:r>
            <w:r w:rsidRPr="00201E0F">
              <w:rPr>
                <w:rFonts w:ascii="Sylfaen" w:hAnsi="Sylfaen" w:cs="Sylfaen"/>
                <w:sz w:val="18"/>
                <w:szCs w:val="18"/>
              </w:rPr>
              <w:t>երկար</w:t>
            </w:r>
            <w:r w:rsidRPr="00201E0F">
              <w:rPr>
                <w:rFonts w:ascii="Arial LatArm" w:hAnsi="Arial LatArm"/>
                <w:sz w:val="18"/>
                <w:szCs w:val="18"/>
              </w:rPr>
              <w:t xml:space="preserve"> </w:t>
            </w:r>
            <w:r w:rsidRPr="00201E0F">
              <w:rPr>
                <w:rFonts w:ascii="Sylfaen" w:hAnsi="Sylfaen" w:cs="Sylfaen"/>
                <w:sz w:val="18"/>
                <w:szCs w:val="18"/>
              </w:rPr>
              <w:t>տեսակի</w:t>
            </w:r>
            <w:r w:rsidRPr="00201E0F">
              <w:rPr>
                <w:rFonts w:ascii="Arial LatArm" w:hAnsi="Arial LatArm"/>
                <w:sz w:val="18"/>
                <w:szCs w:val="18"/>
              </w:rPr>
              <w:t xml:space="preserve">, </w:t>
            </w:r>
            <w:r w:rsidRPr="00201E0F">
              <w:rPr>
                <w:rFonts w:ascii="Sylfaen" w:hAnsi="Sylfaen" w:cs="Sylfaen"/>
                <w:sz w:val="18"/>
                <w:szCs w:val="18"/>
              </w:rPr>
              <w:t>չկոտրած</w:t>
            </w:r>
            <w:r w:rsidRPr="00201E0F">
              <w:rPr>
                <w:rFonts w:ascii="Arial LatArm" w:hAnsi="Arial LatArm"/>
                <w:sz w:val="18"/>
                <w:szCs w:val="18"/>
              </w:rPr>
              <w:t xml:space="preserve">, </w:t>
            </w:r>
            <w:r w:rsidRPr="00201E0F">
              <w:rPr>
                <w:rFonts w:ascii="Sylfaen" w:hAnsi="Sylfaen" w:cs="Sylfaen"/>
                <w:sz w:val="18"/>
                <w:szCs w:val="18"/>
              </w:rPr>
              <w:t>լայնությունից</w:t>
            </w:r>
            <w:r w:rsidRPr="00201E0F">
              <w:rPr>
                <w:rFonts w:ascii="Arial LatArm" w:hAnsi="Arial LatArm"/>
                <w:sz w:val="18"/>
                <w:szCs w:val="18"/>
              </w:rPr>
              <w:t xml:space="preserve"> </w:t>
            </w:r>
            <w:r w:rsidRPr="00201E0F">
              <w:rPr>
                <w:rFonts w:ascii="Sylfaen" w:hAnsi="Sylfaen" w:cs="Sylfaen"/>
                <w:sz w:val="18"/>
                <w:szCs w:val="18"/>
              </w:rPr>
              <w:t>բաժանվում</w:t>
            </w:r>
            <w:r w:rsidRPr="00201E0F">
              <w:rPr>
                <w:rFonts w:ascii="Arial LatArm" w:hAnsi="Arial LatArm"/>
                <w:sz w:val="18"/>
                <w:szCs w:val="18"/>
              </w:rPr>
              <w:t xml:space="preserve"> </w:t>
            </w:r>
            <w:r w:rsidRPr="00201E0F">
              <w:rPr>
                <w:rFonts w:ascii="Sylfaen" w:hAnsi="Sylfaen" w:cs="Sylfaen"/>
                <w:sz w:val="18"/>
                <w:szCs w:val="18"/>
              </w:rPr>
              <w:t>են</w:t>
            </w:r>
            <w:r w:rsidRPr="00201E0F">
              <w:rPr>
                <w:rFonts w:ascii="Arial LatArm" w:hAnsi="Arial LatArm"/>
                <w:sz w:val="18"/>
                <w:szCs w:val="18"/>
              </w:rPr>
              <w:t xml:space="preserve"> 1-4 </w:t>
            </w:r>
            <w:r w:rsidRPr="00201E0F">
              <w:rPr>
                <w:rFonts w:ascii="Sylfaen" w:hAnsi="Sylfaen" w:cs="Sylfaen"/>
                <w:sz w:val="18"/>
                <w:szCs w:val="18"/>
              </w:rPr>
              <w:t>տիպերի</w:t>
            </w:r>
            <w:r w:rsidRPr="00201E0F">
              <w:rPr>
                <w:rFonts w:ascii="Arial LatArm" w:hAnsi="Arial LatArm"/>
                <w:sz w:val="18"/>
                <w:szCs w:val="18"/>
              </w:rPr>
              <w:t xml:space="preserve">, </w:t>
            </w:r>
            <w:r w:rsidRPr="00201E0F">
              <w:rPr>
                <w:rFonts w:ascii="Sylfaen" w:hAnsi="Sylfaen" w:cs="Sylfaen"/>
                <w:sz w:val="18"/>
                <w:szCs w:val="18"/>
              </w:rPr>
              <w:t>ըստ</w:t>
            </w:r>
            <w:r w:rsidRPr="00201E0F">
              <w:rPr>
                <w:rFonts w:ascii="Arial LatArm" w:hAnsi="Arial LatArm"/>
                <w:sz w:val="18"/>
                <w:szCs w:val="18"/>
              </w:rPr>
              <w:t xml:space="preserve"> </w:t>
            </w:r>
            <w:r w:rsidRPr="00201E0F">
              <w:rPr>
                <w:rFonts w:ascii="Sylfaen" w:hAnsi="Sylfaen" w:cs="Sylfaen"/>
                <w:sz w:val="18"/>
                <w:szCs w:val="18"/>
              </w:rPr>
              <w:t>տիպերի</w:t>
            </w:r>
            <w:r w:rsidRPr="00201E0F">
              <w:rPr>
                <w:rFonts w:ascii="Arial LatArm" w:hAnsi="Arial LatArm"/>
                <w:sz w:val="18"/>
                <w:szCs w:val="18"/>
              </w:rPr>
              <w:t xml:space="preserve"> </w:t>
            </w:r>
            <w:r w:rsidRPr="00201E0F">
              <w:rPr>
                <w:rFonts w:ascii="Sylfaen" w:hAnsi="Sylfaen" w:cs="Sylfaen"/>
                <w:sz w:val="18"/>
                <w:szCs w:val="18"/>
              </w:rPr>
              <w:t>խոնավությունը</w:t>
            </w:r>
            <w:r w:rsidRPr="00201E0F">
              <w:rPr>
                <w:rFonts w:ascii="Arial LatArm" w:hAnsi="Arial LatArm"/>
                <w:sz w:val="18"/>
                <w:szCs w:val="18"/>
              </w:rPr>
              <w:t xml:space="preserve"> 13 %-</w:t>
            </w:r>
            <w:r w:rsidRPr="00201E0F">
              <w:rPr>
                <w:rFonts w:ascii="Sylfaen" w:hAnsi="Sylfaen" w:cs="Sylfaen"/>
                <w:sz w:val="18"/>
                <w:szCs w:val="18"/>
              </w:rPr>
              <w:t>իցմինչև</w:t>
            </w:r>
            <w:r w:rsidRPr="00201E0F">
              <w:rPr>
                <w:rFonts w:ascii="Arial LatArm" w:hAnsi="Arial LatArm"/>
                <w:sz w:val="18"/>
                <w:szCs w:val="18"/>
              </w:rPr>
              <w:t xml:space="preserve"> 15 %, </w:t>
            </w:r>
            <w:r w:rsidRPr="00201E0F">
              <w:rPr>
                <w:rFonts w:ascii="Sylfaen" w:hAnsi="Sylfaen" w:cs="Sylfaen"/>
                <w:sz w:val="18"/>
                <w:szCs w:val="18"/>
              </w:rPr>
              <w:t>ԳՕՍՏ</w:t>
            </w:r>
            <w:r w:rsidRPr="00201E0F">
              <w:rPr>
                <w:rFonts w:ascii="Arial LatArm" w:hAnsi="Arial LatArm"/>
                <w:sz w:val="18"/>
                <w:szCs w:val="18"/>
              </w:rPr>
              <w:t xml:space="preserve"> 6293-90: </w:t>
            </w:r>
            <w:r w:rsidRPr="00201E0F">
              <w:rPr>
                <w:rFonts w:ascii="Sylfaen" w:hAnsi="Sylfaen" w:cs="Sylfaen"/>
                <w:sz w:val="18"/>
                <w:szCs w:val="18"/>
              </w:rPr>
              <w:t>Անվտանգությունն</w:t>
            </w:r>
            <w:r w:rsidRPr="00201E0F">
              <w:rPr>
                <w:rFonts w:ascii="Arial LatArm" w:hAnsi="Arial LatArm"/>
                <w:sz w:val="18"/>
                <w:szCs w:val="18"/>
              </w:rPr>
              <w:t xml:space="preserve"> </w:t>
            </w:r>
            <w:r w:rsidRPr="00201E0F">
              <w:rPr>
                <w:rFonts w:ascii="Sylfaen" w:hAnsi="Sylfaen" w:cs="Sylfaen"/>
                <w:sz w:val="18"/>
                <w:szCs w:val="18"/>
              </w:rPr>
              <w:t>ըստ</w:t>
            </w:r>
            <w:r w:rsidRPr="00201E0F">
              <w:rPr>
                <w:rFonts w:ascii="Arial LatArm" w:hAnsi="Arial LatArm"/>
                <w:sz w:val="18"/>
                <w:szCs w:val="18"/>
              </w:rPr>
              <w:t xml:space="preserve"> N 2-III-4.9-01-2010 </w:t>
            </w:r>
            <w:r w:rsidRPr="00201E0F">
              <w:rPr>
                <w:rFonts w:ascii="Sylfaen" w:hAnsi="Sylfaen" w:cs="Sylfaen"/>
                <w:sz w:val="18"/>
                <w:szCs w:val="18"/>
              </w:rPr>
              <w:t>հիգիենիկ</w:t>
            </w:r>
            <w:r w:rsidRPr="00201E0F">
              <w:rPr>
                <w:rFonts w:ascii="Arial LatArm" w:hAnsi="Arial LatArm"/>
                <w:sz w:val="18"/>
                <w:szCs w:val="18"/>
              </w:rPr>
              <w:t xml:space="preserve"> </w:t>
            </w:r>
            <w:r w:rsidRPr="00201E0F">
              <w:rPr>
                <w:rFonts w:ascii="Sylfaen" w:hAnsi="Sylfaen" w:cs="Sylfaen"/>
                <w:sz w:val="18"/>
                <w:szCs w:val="18"/>
              </w:rPr>
              <w:t>նորմատիվներիև</w:t>
            </w:r>
            <w:r w:rsidRPr="00201E0F">
              <w:rPr>
                <w:rFonts w:ascii="Arial LatArm" w:hAnsi="Arial LatArm"/>
                <w:sz w:val="18"/>
                <w:szCs w:val="18"/>
              </w:rPr>
              <w:t>&lt;&lt;</w:t>
            </w:r>
            <w:r w:rsidRPr="00201E0F">
              <w:rPr>
                <w:rFonts w:ascii="Sylfaen" w:hAnsi="Sylfaen" w:cs="Sylfaen"/>
                <w:sz w:val="18"/>
                <w:szCs w:val="18"/>
              </w:rPr>
              <w:t>Սննդամթերքի</w:t>
            </w:r>
            <w:r w:rsidRPr="00201E0F">
              <w:rPr>
                <w:rFonts w:ascii="Arial LatArm" w:hAnsi="Arial LatArm"/>
                <w:sz w:val="18"/>
                <w:szCs w:val="18"/>
              </w:rPr>
              <w:t xml:space="preserve"> </w:t>
            </w:r>
            <w:r w:rsidRPr="00201E0F">
              <w:rPr>
                <w:rFonts w:ascii="Sylfaen" w:hAnsi="Sylfaen" w:cs="Sylfaen"/>
                <w:sz w:val="18"/>
                <w:szCs w:val="18"/>
              </w:rPr>
              <w:t>անվտանգության</w:t>
            </w:r>
            <w:r w:rsidRPr="00201E0F">
              <w:rPr>
                <w:rFonts w:ascii="Arial LatArm" w:hAnsi="Arial LatArm"/>
                <w:sz w:val="18"/>
                <w:szCs w:val="18"/>
              </w:rPr>
              <w:t xml:space="preserve"> </w:t>
            </w:r>
            <w:r w:rsidRPr="00201E0F">
              <w:rPr>
                <w:rFonts w:ascii="Sylfaen" w:hAnsi="Sylfaen" w:cs="Sylfaen"/>
                <w:sz w:val="18"/>
                <w:szCs w:val="18"/>
              </w:rPr>
              <w:t>մասին</w:t>
            </w:r>
            <w:r w:rsidRPr="00201E0F">
              <w:rPr>
                <w:rFonts w:ascii="Arial LatArm" w:hAnsi="Arial LatArm"/>
                <w:sz w:val="18"/>
                <w:szCs w:val="18"/>
              </w:rPr>
              <w:t>&gt;&gt;</w:t>
            </w:r>
            <w:r w:rsidRPr="00201E0F">
              <w:rPr>
                <w:rFonts w:ascii="Sylfaen" w:hAnsi="Sylfaen" w:cs="Sylfaen"/>
                <w:sz w:val="18"/>
                <w:szCs w:val="18"/>
              </w:rPr>
              <w:t>ՀՀօրենքի</w:t>
            </w:r>
            <w:r w:rsidRPr="00201E0F">
              <w:rPr>
                <w:rFonts w:ascii="Arial LatArm" w:hAnsi="Arial LatArm"/>
                <w:sz w:val="18"/>
                <w:szCs w:val="18"/>
              </w:rPr>
              <w:t xml:space="preserve"> 9-</w:t>
            </w:r>
            <w:r w:rsidRPr="00201E0F">
              <w:rPr>
                <w:rFonts w:ascii="Sylfaen" w:hAnsi="Sylfaen" w:cs="Sylfaen"/>
                <w:sz w:val="18"/>
                <w:szCs w:val="18"/>
              </w:rPr>
              <w:t>րդ</w:t>
            </w:r>
            <w:r w:rsidRPr="00201E0F">
              <w:rPr>
                <w:rFonts w:ascii="Arial LatArm" w:hAnsi="Arial LatArm"/>
                <w:sz w:val="18"/>
                <w:szCs w:val="18"/>
              </w:rPr>
              <w:t xml:space="preserve"> </w:t>
            </w:r>
            <w:r w:rsidRPr="00201E0F">
              <w:rPr>
                <w:rFonts w:ascii="Sylfaen" w:hAnsi="Sylfaen" w:cs="Sylfaen"/>
                <w:sz w:val="18"/>
                <w:szCs w:val="18"/>
              </w:rPr>
              <w:t>հոդվածի</w:t>
            </w:r>
            <w:r w:rsidRPr="00695650">
              <w:rPr>
                <w:rFonts w:ascii="Sylfaen" w:hAnsi="Sylfaen" w:cs="Sylfaen"/>
                <w:sz w:val="18"/>
                <w:szCs w:val="18"/>
              </w:rPr>
              <w:t>:</w:t>
            </w:r>
          </w:p>
        </w:tc>
        <w:tc>
          <w:tcPr>
            <w:tcW w:w="612" w:type="dxa"/>
            <w:tcBorders>
              <w:top w:val="single" w:sz="4" w:space="0" w:color="auto"/>
              <w:left w:val="single" w:sz="4" w:space="0" w:color="auto"/>
              <w:bottom w:val="single" w:sz="4" w:space="0" w:color="auto"/>
              <w:right w:val="single" w:sz="4" w:space="0" w:color="auto"/>
            </w:tcBorders>
          </w:tcPr>
          <w:p w:rsidR="00695650" w:rsidRDefault="00695650" w:rsidP="00492C86">
            <w:pPr>
              <w:jc w:val="center"/>
            </w:pPr>
            <w:r w:rsidRPr="0079611B">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Pr="00492C86" w:rsidRDefault="00695650">
            <w:pPr>
              <w:jc w:val="center"/>
              <w:rPr>
                <w:rFonts w:ascii="Sylfaen" w:hAnsi="Sylfaen" w:cs="Calibri"/>
                <w:sz w:val="16"/>
                <w:szCs w:val="16"/>
                <w:lang w:val="hy-AM"/>
              </w:rPr>
            </w:pPr>
            <w:r>
              <w:rPr>
                <w:rFonts w:ascii="Sylfaen" w:hAnsi="Sylfaen" w:cs="Calibri"/>
                <w:sz w:val="16"/>
                <w:szCs w:val="16"/>
                <w:lang w:val="hy-AM"/>
              </w:rPr>
              <w:t>70</w:t>
            </w:r>
          </w:p>
        </w:tc>
        <w:tc>
          <w:tcPr>
            <w:tcW w:w="948" w:type="dxa"/>
            <w:tcBorders>
              <w:top w:val="single" w:sz="4" w:space="0" w:color="auto"/>
              <w:left w:val="single" w:sz="4" w:space="0" w:color="auto"/>
              <w:bottom w:val="single" w:sz="4" w:space="0" w:color="auto"/>
              <w:right w:val="single" w:sz="4" w:space="0" w:color="auto"/>
            </w:tcBorders>
          </w:tcPr>
          <w:p w:rsidR="00695650" w:rsidRPr="00EE6809" w:rsidRDefault="00695650">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695650" w:rsidRPr="00695650" w:rsidRDefault="00695650">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695650" w:rsidRPr="004619C8" w:rsidRDefault="00695650">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695650"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695650" w:rsidRDefault="00695650">
            <w:pPr>
              <w:jc w:val="center"/>
              <w:rPr>
                <w:rFonts w:ascii="GHEA Grapalat" w:hAnsi="GHEA Grapalat"/>
                <w:sz w:val="20"/>
                <w:lang w:val="hy-AM"/>
              </w:rPr>
            </w:pPr>
            <w:r>
              <w:rPr>
                <w:rFonts w:ascii="GHEA Grapalat" w:hAnsi="GHEA Grapalat"/>
                <w:sz w:val="20"/>
                <w:lang w:val="hy-AM"/>
              </w:rPr>
              <w:t>8</w:t>
            </w:r>
          </w:p>
        </w:tc>
        <w:tc>
          <w:tcPr>
            <w:tcW w:w="1417" w:type="dxa"/>
            <w:tcBorders>
              <w:top w:val="single" w:sz="4" w:space="0" w:color="auto"/>
              <w:left w:val="single" w:sz="4" w:space="0" w:color="auto"/>
              <w:bottom w:val="single" w:sz="4" w:space="0" w:color="auto"/>
              <w:right w:val="single" w:sz="4" w:space="0" w:color="auto"/>
            </w:tcBorders>
            <w:vAlign w:val="center"/>
          </w:tcPr>
          <w:p w:rsidR="00695650" w:rsidRPr="00695650" w:rsidRDefault="00695650">
            <w:pPr>
              <w:jc w:val="center"/>
              <w:rPr>
                <w:rFonts w:ascii="Arial Unicode" w:hAnsi="Arial Unicode" w:cs="Calibri"/>
                <w:b/>
                <w:sz w:val="20"/>
                <w:szCs w:val="20"/>
              </w:rPr>
            </w:pPr>
            <w:r w:rsidRPr="00695650">
              <w:rPr>
                <w:rFonts w:ascii="GHEA Grapalat" w:hAnsi="GHEA Grapalat"/>
                <w:b/>
                <w:sz w:val="20"/>
              </w:rPr>
              <w:t>15331153</w:t>
            </w:r>
          </w:p>
        </w:tc>
        <w:tc>
          <w:tcPr>
            <w:tcW w:w="1418" w:type="dxa"/>
            <w:tcBorders>
              <w:top w:val="single" w:sz="4" w:space="0" w:color="auto"/>
              <w:left w:val="single" w:sz="4" w:space="0" w:color="auto"/>
              <w:bottom w:val="single" w:sz="4" w:space="0" w:color="auto"/>
              <w:right w:val="single" w:sz="4" w:space="0" w:color="auto"/>
            </w:tcBorders>
            <w:vAlign w:val="center"/>
          </w:tcPr>
          <w:p w:rsidR="00695650" w:rsidRPr="0018758C" w:rsidRDefault="00695650" w:rsidP="00492C86">
            <w:pPr>
              <w:jc w:val="center"/>
              <w:rPr>
                <w:rFonts w:ascii="Sylfaen" w:hAnsi="Sylfaen" w:cs="Calibri"/>
                <w:sz w:val="20"/>
                <w:szCs w:val="20"/>
                <w:lang w:val="hy-AM"/>
              </w:rPr>
            </w:pPr>
            <w:r w:rsidRPr="0018758C">
              <w:rPr>
                <w:rFonts w:ascii="Sylfaen" w:hAnsi="Sylfaen" w:cs="Calibri"/>
                <w:sz w:val="20"/>
                <w:szCs w:val="20"/>
                <w:lang w:val="hy-AM"/>
              </w:rPr>
              <w:t>ոսպ</w:t>
            </w:r>
          </w:p>
        </w:tc>
        <w:tc>
          <w:tcPr>
            <w:tcW w:w="709" w:type="dxa"/>
            <w:tcBorders>
              <w:top w:val="single" w:sz="4" w:space="0" w:color="auto"/>
              <w:left w:val="single" w:sz="4" w:space="0" w:color="auto"/>
              <w:bottom w:val="single" w:sz="4" w:space="0" w:color="auto"/>
              <w:right w:val="single" w:sz="4" w:space="0" w:color="auto"/>
            </w:tcBorders>
          </w:tcPr>
          <w:p w:rsidR="00695650" w:rsidRDefault="00695650">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695650" w:rsidRPr="00695650" w:rsidRDefault="00695650">
            <w:pPr>
              <w:rPr>
                <w:rFonts w:ascii="Sylfaen" w:hAnsi="Sylfaen" w:cs="Sylfaen"/>
                <w:bCs/>
                <w:sz w:val="16"/>
                <w:szCs w:val="16"/>
              </w:rPr>
            </w:pPr>
            <w:r w:rsidRPr="00201E0F">
              <w:rPr>
                <w:rFonts w:ascii="Sylfaen" w:hAnsi="Sylfaen" w:cs="Sylfaen"/>
                <w:sz w:val="18"/>
                <w:szCs w:val="18"/>
              </w:rPr>
              <w:t>Մաքուր</w:t>
            </w:r>
            <w:r w:rsidRPr="00201E0F">
              <w:rPr>
                <w:rFonts w:ascii="Arial LatArm" w:hAnsi="Arial LatArm"/>
                <w:sz w:val="18"/>
                <w:szCs w:val="18"/>
              </w:rPr>
              <w:t xml:space="preserve">, </w:t>
            </w:r>
            <w:r w:rsidRPr="00201E0F">
              <w:rPr>
                <w:rFonts w:ascii="Sylfaen" w:hAnsi="Sylfaen" w:cs="Sylfaen"/>
                <w:sz w:val="18"/>
                <w:szCs w:val="18"/>
              </w:rPr>
              <w:t>չոր՝խոնավությունը</w:t>
            </w:r>
            <w:r w:rsidRPr="00201E0F">
              <w:rPr>
                <w:rFonts w:ascii="Arial LatArm" w:hAnsi="Arial LatArm"/>
                <w:sz w:val="18"/>
                <w:szCs w:val="18"/>
              </w:rPr>
              <w:t xml:space="preserve"> 14 %-</w:t>
            </w:r>
            <w:r w:rsidRPr="00201E0F">
              <w:rPr>
                <w:rFonts w:ascii="Sylfaen" w:hAnsi="Sylfaen" w:cs="Sylfaen"/>
                <w:sz w:val="18"/>
                <w:szCs w:val="18"/>
              </w:rPr>
              <w:t>ից</w:t>
            </w:r>
            <w:r w:rsidRPr="00201E0F">
              <w:rPr>
                <w:rFonts w:ascii="Arial LatArm" w:hAnsi="Arial LatArm"/>
                <w:sz w:val="18"/>
                <w:szCs w:val="18"/>
              </w:rPr>
              <w:t xml:space="preserve"> </w:t>
            </w:r>
            <w:r w:rsidRPr="00201E0F">
              <w:rPr>
                <w:rFonts w:ascii="Sylfaen" w:hAnsi="Sylfaen" w:cs="Sylfaen"/>
                <w:sz w:val="18"/>
                <w:szCs w:val="18"/>
              </w:rPr>
              <w:t>ոչ</w:t>
            </w:r>
            <w:r w:rsidRPr="00201E0F">
              <w:rPr>
                <w:rFonts w:ascii="Arial LatArm" w:hAnsi="Arial LatArm"/>
                <w:sz w:val="18"/>
                <w:szCs w:val="18"/>
              </w:rPr>
              <w:t xml:space="preserve"> </w:t>
            </w:r>
            <w:r w:rsidRPr="00201E0F">
              <w:rPr>
                <w:rFonts w:ascii="Sylfaen" w:hAnsi="Sylfaen" w:cs="Sylfaen"/>
                <w:sz w:val="18"/>
                <w:szCs w:val="18"/>
              </w:rPr>
              <w:t>ավելի</w:t>
            </w:r>
            <w:r w:rsidRPr="00201E0F">
              <w:rPr>
                <w:rFonts w:ascii="Arial LatArm" w:hAnsi="Arial LatArm"/>
                <w:sz w:val="18"/>
                <w:szCs w:val="18"/>
              </w:rPr>
              <w:t xml:space="preserve">, </w:t>
            </w:r>
            <w:r w:rsidRPr="00201E0F">
              <w:rPr>
                <w:rFonts w:ascii="Sylfaen" w:hAnsi="Sylfaen" w:cs="Sylfaen"/>
                <w:sz w:val="18"/>
                <w:szCs w:val="18"/>
              </w:rPr>
              <w:t>միջին</w:t>
            </w:r>
            <w:r w:rsidRPr="00201E0F">
              <w:rPr>
                <w:rFonts w:ascii="Arial LatArm" w:hAnsi="Arial LatArm"/>
                <w:sz w:val="18"/>
                <w:szCs w:val="18"/>
              </w:rPr>
              <w:t xml:space="preserve"> </w:t>
            </w:r>
            <w:r w:rsidRPr="00201E0F">
              <w:rPr>
                <w:rFonts w:ascii="Sylfaen" w:hAnsi="Sylfaen" w:cs="Sylfaen"/>
                <w:sz w:val="18"/>
                <w:szCs w:val="18"/>
              </w:rPr>
              <w:t>չորությունը՝</w:t>
            </w:r>
            <w:r w:rsidRPr="00201E0F">
              <w:rPr>
                <w:rFonts w:ascii="Arial LatArm" w:hAnsi="Arial LatArm"/>
                <w:sz w:val="18"/>
                <w:szCs w:val="18"/>
              </w:rPr>
              <w:t xml:space="preserve"> 14.0-17.0 % </w:t>
            </w:r>
            <w:r w:rsidRPr="00201E0F">
              <w:rPr>
                <w:rFonts w:ascii="Sylfaen" w:hAnsi="Sylfaen" w:cs="Sylfaen"/>
                <w:sz w:val="18"/>
                <w:szCs w:val="18"/>
              </w:rPr>
              <w:t>ոչավելի</w:t>
            </w:r>
            <w:r w:rsidRPr="00201E0F">
              <w:rPr>
                <w:rFonts w:ascii="Arial LatArm" w:hAnsi="Arial LatArm"/>
                <w:sz w:val="18"/>
                <w:szCs w:val="18"/>
              </w:rPr>
              <w:t xml:space="preserve">, </w:t>
            </w:r>
            <w:r w:rsidRPr="00201E0F">
              <w:rPr>
                <w:rFonts w:ascii="Sylfaen" w:hAnsi="Sylfaen" w:cs="Sylfaen"/>
                <w:sz w:val="18"/>
                <w:szCs w:val="18"/>
              </w:rPr>
              <w:t>ԳՕՍՏ</w:t>
            </w:r>
            <w:r w:rsidRPr="00201E0F">
              <w:rPr>
                <w:rFonts w:ascii="Arial LatArm" w:hAnsi="Arial LatArm"/>
                <w:sz w:val="18"/>
                <w:szCs w:val="18"/>
              </w:rPr>
              <w:t xml:space="preserve"> 7066-77: </w:t>
            </w:r>
            <w:r w:rsidRPr="00201E0F">
              <w:rPr>
                <w:rFonts w:ascii="Sylfaen" w:hAnsi="Sylfaen" w:cs="Sylfaen"/>
                <w:sz w:val="18"/>
                <w:szCs w:val="18"/>
              </w:rPr>
              <w:t>Անվտանգությունն</w:t>
            </w:r>
            <w:r w:rsidRPr="00201E0F">
              <w:rPr>
                <w:rFonts w:ascii="Arial LatArm" w:hAnsi="Arial LatArm"/>
                <w:sz w:val="18"/>
                <w:szCs w:val="18"/>
              </w:rPr>
              <w:t xml:space="preserve"> </w:t>
            </w:r>
            <w:r w:rsidRPr="00201E0F">
              <w:rPr>
                <w:rFonts w:ascii="Sylfaen" w:hAnsi="Sylfaen" w:cs="Sylfaen"/>
                <w:sz w:val="18"/>
                <w:szCs w:val="18"/>
              </w:rPr>
              <w:t>ըստ</w:t>
            </w:r>
            <w:r w:rsidRPr="00201E0F">
              <w:rPr>
                <w:rFonts w:ascii="Arial LatArm" w:hAnsi="Arial LatArm"/>
                <w:sz w:val="18"/>
                <w:szCs w:val="18"/>
              </w:rPr>
              <w:t xml:space="preserve"> N 2-III-4.9-01-2010 </w:t>
            </w:r>
            <w:r w:rsidRPr="00201E0F">
              <w:rPr>
                <w:rFonts w:ascii="Sylfaen" w:hAnsi="Sylfaen" w:cs="Sylfaen"/>
                <w:sz w:val="18"/>
                <w:szCs w:val="18"/>
              </w:rPr>
              <w:t>հիգիենիկ</w:t>
            </w:r>
            <w:r w:rsidRPr="00201E0F">
              <w:rPr>
                <w:rFonts w:ascii="Arial LatArm" w:hAnsi="Arial LatArm"/>
                <w:sz w:val="18"/>
                <w:szCs w:val="18"/>
              </w:rPr>
              <w:t xml:space="preserve"> </w:t>
            </w:r>
            <w:r w:rsidRPr="00201E0F">
              <w:rPr>
                <w:rFonts w:ascii="Sylfaen" w:hAnsi="Sylfaen" w:cs="Sylfaen"/>
                <w:sz w:val="18"/>
                <w:szCs w:val="18"/>
              </w:rPr>
              <w:t>նորմատիվներիև</w:t>
            </w:r>
            <w:r w:rsidRPr="00201E0F">
              <w:rPr>
                <w:rFonts w:ascii="Arial LatArm" w:hAnsi="Arial LatArm"/>
                <w:sz w:val="18"/>
                <w:szCs w:val="18"/>
              </w:rPr>
              <w:t>&lt;&lt;</w:t>
            </w:r>
            <w:r w:rsidRPr="00201E0F">
              <w:rPr>
                <w:rFonts w:ascii="Sylfaen" w:hAnsi="Sylfaen" w:cs="Sylfaen"/>
                <w:sz w:val="18"/>
                <w:szCs w:val="18"/>
              </w:rPr>
              <w:t>Սննդամթերքի</w:t>
            </w:r>
            <w:r w:rsidRPr="00201E0F">
              <w:rPr>
                <w:rFonts w:ascii="Arial LatArm" w:hAnsi="Arial LatArm"/>
                <w:sz w:val="18"/>
                <w:szCs w:val="18"/>
              </w:rPr>
              <w:t xml:space="preserve"> </w:t>
            </w:r>
            <w:r w:rsidRPr="00201E0F">
              <w:rPr>
                <w:rFonts w:ascii="Sylfaen" w:hAnsi="Sylfaen" w:cs="Sylfaen"/>
                <w:sz w:val="18"/>
                <w:szCs w:val="18"/>
              </w:rPr>
              <w:t>անվտանգության</w:t>
            </w:r>
            <w:r w:rsidRPr="00201E0F">
              <w:rPr>
                <w:rFonts w:ascii="Arial LatArm" w:hAnsi="Arial LatArm"/>
                <w:sz w:val="18"/>
                <w:szCs w:val="18"/>
              </w:rPr>
              <w:t xml:space="preserve"> </w:t>
            </w:r>
            <w:r w:rsidRPr="00201E0F">
              <w:rPr>
                <w:rFonts w:ascii="Sylfaen" w:hAnsi="Sylfaen" w:cs="Sylfaen"/>
                <w:sz w:val="18"/>
                <w:szCs w:val="18"/>
              </w:rPr>
              <w:t>մասին</w:t>
            </w:r>
            <w:r w:rsidRPr="00201E0F">
              <w:rPr>
                <w:rFonts w:ascii="Arial LatArm" w:hAnsi="Arial LatArm"/>
                <w:sz w:val="18"/>
                <w:szCs w:val="18"/>
              </w:rPr>
              <w:t>&gt;&gt;</w:t>
            </w:r>
            <w:r w:rsidRPr="00201E0F">
              <w:rPr>
                <w:rFonts w:ascii="Sylfaen" w:hAnsi="Sylfaen" w:cs="Sylfaen"/>
                <w:sz w:val="18"/>
                <w:szCs w:val="18"/>
              </w:rPr>
              <w:t>ՀՀօրենքի</w:t>
            </w:r>
            <w:r w:rsidRPr="00201E0F">
              <w:rPr>
                <w:rFonts w:ascii="Arial LatArm" w:hAnsi="Arial LatArm"/>
                <w:sz w:val="18"/>
                <w:szCs w:val="18"/>
              </w:rPr>
              <w:t xml:space="preserve"> 9-</w:t>
            </w:r>
            <w:r w:rsidRPr="00201E0F">
              <w:rPr>
                <w:rFonts w:ascii="Sylfaen" w:hAnsi="Sylfaen" w:cs="Sylfaen"/>
                <w:sz w:val="18"/>
                <w:szCs w:val="18"/>
              </w:rPr>
              <w:t>րդ</w:t>
            </w:r>
            <w:r w:rsidRPr="00201E0F">
              <w:rPr>
                <w:rFonts w:ascii="Arial LatArm" w:hAnsi="Arial LatArm"/>
                <w:sz w:val="18"/>
                <w:szCs w:val="18"/>
              </w:rPr>
              <w:t xml:space="preserve"> </w:t>
            </w:r>
            <w:r w:rsidRPr="00201E0F">
              <w:rPr>
                <w:rFonts w:ascii="Sylfaen" w:hAnsi="Sylfaen" w:cs="Sylfaen"/>
                <w:sz w:val="18"/>
                <w:szCs w:val="18"/>
              </w:rPr>
              <w:t>հոդվածի</w:t>
            </w:r>
            <w:r w:rsidRPr="00695650">
              <w:rPr>
                <w:rFonts w:ascii="Sylfaen" w:hAnsi="Sylfaen" w:cs="Sylfaen"/>
                <w:sz w:val="18"/>
                <w:szCs w:val="18"/>
              </w:rPr>
              <w:t>:</w:t>
            </w:r>
          </w:p>
        </w:tc>
        <w:tc>
          <w:tcPr>
            <w:tcW w:w="612" w:type="dxa"/>
            <w:tcBorders>
              <w:top w:val="single" w:sz="4" w:space="0" w:color="auto"/>
              <w:left w:val="single" w:sz="4" w:space="0" w:color="auto"/>
              <w:bottom w:val="single" w:sz="4" w:space="0" w:color="auto"/>
              <w:right w:val="single" w:sz="4" w:space="0" w:color="auto"/>
            </w:tcBorders>
          </w:tcPr>
          <w:p w:rsidR="00695650" w:rsidRDefault="00695650" w:rsidP="00492C86">
            <w:pPr>
              <w:jc w:val="center"/>
            </w:pPr>
            <w:r w:rsidRPr="0079611B">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Pr="00492C86" w:rsidRDefault="00695650">
            <w:pPr>
              <w:jc w:val="center"/>
              <w:rPr>
                <w:rFonts w:ascii="Sylfaen" w:hAnsi="Sylfaen" w:cs="Calibri"/>
                <w:sz w:val="16"/>
                <w:szCs w:val="16"/>
                <w:lang w:val="hy-AM"/>
              </w:rPr>
            </w:pPr>
            <w:r>
              <w:rPr>
                <w:rFonts w:ascii="Sylfaen" w:hAnsi="Sylfaen" w:cs="Calibri"/>
                <w:sz w:val="16"/>
                <w:szCs w:val="16"/>
                <w:lang w:val="hy-AM"/>
              </w:rPr>
              <w:t>50</w:t>
            </w:r>
          </w:p>
        </w:tc>
        <w:tc>
          <w:tcPr>
            <w:tcW w:w="948" w:type="dxa"/>
            <w:tcBorders>
              <w:top w:val="single" w:sz="4" w:space="0" w:color="auto"/>
              <w:left w:val="single" w:sz="4" w:space="0" w:color="auto"/>
              <w:bottom w:val="single" w:sz="4" w:space="0" w:color="auto"/>
              <w:right w:val="single" w:sz="4" w:space="0" w:color="auto"/>
            </w:tcBorders>
          </w:tcPr>
          <w:p w:rsidR="00695650" w:rsidRPr="00EE6809" w:rsidRDefault="00695650">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695650" w:rsidRPr="00695650" w:rsidRDefault="00695650">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695650" w:rsidRPr="004619C8" w:rsidRDefault="00695650">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695650"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695650" w:rsidRDefault="00695650">
            <w:pPr>
              <w:jc w:val="center"/>
              <w:rPr>
                <w:rFonts w:ascii="GHEA Grapalat" w:hAnsi="GHEA Grapalat"/>
                <w:sz w:val="20"/>
                <w:lang w:val="hy-AM"/>
              </w:rPr>
            </w:pPr>
            <w:r>
              <w:rPr>
                <w:rFonts w:ascii="GHEA Grapalat" w:hAnsi="GHEA Grapalat"/>
                <w:sz w:val="20"/>
                <w:lang w:val="hy-AM"/>
              </w:rPr>
              <w:t>9</w:t>
            </w:r>
          </w:p>
        </w:tc>
        <w:tc>
          <w:tcPr>
            <w:tcW w:w="141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Unicode" w:hAnsi="Arial Unicode" w:cs="Calibri"/>
                <w:sz w:val="20"/>
                <w:szCs w:val="20"/>
              </w:rPr>
            </w:pPr>
            <w:r w:rsidRPr="003F4C10">
              <w:rPr>
                <w:rFonts w:ascii="Sylfaen" w:hAnsi="Sylfaen"/>
                <w:sz w:val="20"/>
              </w:rPr>
              <w:t>15618000</w:t>
            </w:r>
          </w:p>
        </w:tc>
        <w:tc>
          <w:tcPr>
            <w:tcW w:w="1418" w:type="dxa"/>
            <w:tcBorders>
              <w:top w:val="single" w:sz="4" w:space="0" w:color="auto"/>
              <w:left w:val="single" w:sz="4" w:space="0" w:color="auto"/>
              <w:bottom w:val="single" w:sz="4" w:space="0" w:color="auto"/>
              <w:right w:val="single" w:sz="4" w:space="0" w:color="auto"/>
            </w:tcBorders>
            <w:vAlign w:val="center"/>
          </w:tcPr>
          <w:p w:rsidR="00695650" w:rsidRPr="0018758C" w:rsidRDefault="00695650" w:rsidP="00492C86">
            <w:pPr>
              <w:jc w:val="center"/>
              <w:rPr>
                <w:rFonts w:ascii="Sylfaen" w:hAnsi="Sylfaen" w:cs="Calibri"/>
                <w:sz w:val="20"/>
                <w:szCs w:val="20"/>
                <w:lang w:val="hy-AM"/>
              </w:rPr>
            </w:pPr>
            <w:r w:rsidRPr="0018758C">
              <w:rPr>
                <w:rFonts w:ascii="Sylfaen" w:hAnsi="Sylfaen" w:cs="Calibri"/>
                <w:sz w:val="20"/>
                <w:szCs w:val="20"/>
                <w:lang w:val="hy-AM"/>
              </w:rPr>
              <w:t>բլղուր</w:t>
            </w:r>
          </w:p>
        </w:tc>
        <w:tc>
          <w:tcPr>
            <w:tcW w:w="709" w:type="dxa"/>
            <w:tcBorders>
              <w:top w:val="single" w:sz="4" w:space="0" w:color="auto"/>
              <w:left w:val="single" w:sz="4" w:space="0" w:color="auto"/>
              <w:bottom w:val="single" w:sz="4" w:space="0" w:color="auto"/>
              <w:right w:val="single" w:sz="4" w:space="0" w:color="auto"/>
            </w:tcBorders>
          </w:tcPr>
          <w:p w:rsidR="00695650" w:rsidRDefault="00695650">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695650" w:rsidRPr="00695650" w:rsidRDefault="00695650">
            <w:pPr>
              <w:rPr>
                <w:rFonts w:ascii="Sylfaen" w:hAnsi="Sylfaen" w:cs="Sylfaen"/>
                <w:bCs/>
                <w:sz w:val="16"/>
                <w:szCs w:val="16"/>
              </w:rPr>
            </w:pPr>
            <w:r w:rsidRPr="00201E0F">
              <w:rPr>
                <w:rFonts w:ascii="Sylfaen" w:hAnsi="Sylfaen" w:cs="Sylfaen"/>
                <w:sz w:val="18"/>
                <w:szCs w:val="18"/>
              </w:rPr>
              <w:t>Ձավար</w:t>
            </w:r>
            <w:r w:rsidRPr="00201E0F">
              <w:rPr>
                <w:rFonts w:ascii="Arial LatArm" w:hAnsi="Arial LatArm"/>
                <w:sz w:val="18"/>
                <w:szCs w:val="18"/>
              </w:rPr>
              <w:t xml:space="preserve"> </w:t>
            </w:r>
            <w:r w:rsidRPr="00201E0F">
              <w:rPr>
                <w:rFonts w:ascii="Sylfaen" w:hAnsi="Sylfaen" w:cs="Sylfaen"/>
                <w:sz w:val="18"/>
                <w:szCs w:val="18"/>
              </w:rPr>
              <w:t>ցորենի</w:t>
            </w:r>
            <w:r w:rsidRPr="00201E0F">
              <w:rPr>
                <w:rFonts w:ascii="Arial LatArm" w:hAnsi="Arial LatArm"/>
                <w:sz w:val="18"/>
                <w:szCs w:val="18"/>
              </w:rPr>
              <w:t xml:space="preserve"> 1, 2 </w:t>
            </w:r>
            <w:r w:rsidRPr="00201E0F">
              <w:rPr>
                <w:rFonts w:ascii="Sylfaen" w:hAnsi="Sylfaen" w:cs="Sylfaen"/>
                <w:sz w:val="18"/>
                <w:szCs w:val="18"/>
              </w:rPr>
              <w:t>և</w:t>
            </w:r>
            <w:r w:rsidRPr="00201E0F">
              <w:rPr>
                <w:rFonts w:ascii="Arial LatArm" w:hAnsi="Arial LatArm"/>
                <w:sz w:val="18"/>
                <w:szCs w:val="18"/>
              </w:rPr>
              <w:t xml:space="preserve"> 3 </w:t>
            </w:r>
            <w:r w:rsidRPr="00201E0F">
              <w:rPr>
                <w:rFonts w:ascii="Sylfaen" w:hAnsi="Sylfaen" w:cs="Sylfaen"/>
                <w:sz w:val="18"/>
                <w:szCs w:val="18"/>
              </w:rPr>
              <w:t>տեսակի</w:t>
            </w:r>
            <w:r w:rsidRPr="00201E0F">
              <w:rPr>
                <w:rFonts w:ascii="Arial LatArm" w:hAnsi="Arial LatArm"/>
                <w:sz w:val="18"/>
                <w:szCs w:val="18"/>
              </w:rPr>
              <w:t xml:space="preserve">, </w:t>
            </w:r>
            <w:r w:rsidRPr="00201E0F">
              <w:rPr>
                <w:rFonts w:ascii="Sylfaen" w:hAnsi="Sylfaen" w:cs="Sylfaen"/>
                <w:sz w:val="18"/>
                <w:szCs w:val="18"/>
              </w:rPr>
              <w:t>ստացված</w:t>
            </w:r>
            <w:r w:rsidRPr="00201E0F">
              <w:rPr>
                <w:rFonts w:ascii="Arial LatArm" w:hAnsi="Arial LatArm"/>
                <w:sz w:val="18"/>
                <w:szCs w:val="18"/>
              </w:rPr>
              <w:t xml:space="preserve"> </w:t>
            </w:r>
            <w:r w:rsidRPr="00201E0F">
              <w:rPr>
                <w:rFonts w:ascii="Sylfaen" w:hAnsi="Sylfaen" w:cs="Sylfaen"/>
                <w:sz w:val="18"/>
                <w:szCs w:val="18"/>
              </w:rPr>
              <w:t>ցորենի</w:t>
            </w:r>
            <w:r w:rsidRPr="00201E0F">
              <w:rPr>
                <w:rFonts w:ascii="Arial LatArm" w:hAnsi="Arial LatArm"/>
                <w:sz w:val="18"/>
                <w:szCs w:val="18"/>
              </w:rPr>
              <w:t xml:space="preserve"> </w:t>
            </w:r>
            <w:r w:rsidRPr="00201E0F">
              <w:rPr>
                <w:rFonts w:ascii="Sylfaen" w:hAnsi="Sylfaen" w:cs="Sylfaen"/>
                <w:sz w:val="18"/>
                <w:szCs w:val="18"/>
              </w:rPr>
              <w:t>թեփահան</w:t>
            </w:r>
            <w:r w:rsidRPr="00201E0F">
              <w:rPr>
                <w:rFonts w:ascii="Arial LatArm" w:hAnsi="Arial LatArm"/>
                <w:sz w:val="18"/>
                <w:szCs w:val="18"/>
              </w:rPr>
              <w:t xml:space="preserve"> </w:t>
            </w:r>
            <w:r w:rsidRPr="00201E0F">
              <w:rPr>
                <w:rFonts w:ascii="Sylfaen" w:hAnsi="Sylfaen" w:cs="Sylfaen"/>
                <w:sz w:val="18"/>
                <w:szCs w:val="18"/>
              </w:rPr>
              <w:t>հատիկների</w:t>
            </w:r>
            <w:r w:rsidRPr="00201E0F">
              <w:rPr>
                <w:rFonts w:ascii="Arial LatArm" w:hAnsi="Arial LatArm"/>
                <w:sz w:val="18"/>
                <w:szCs w:val="18"/>
              </w:rPr>
              <w:t xml:space="preserve"> </w:t>
            </w:r>
            <w:r w:rsidRPr="00201E0F">
              <w:rPr>
                <w:rFonts w:ascii="Sylfaen" w:hAnsi="Sylfaen" w:cs="Sylfaen"/>
                <w:sz w:val="18"/>
                <w:szCs w:val="18"/>
              </w:rPr>
              <w:t>հղկմամբ</w:t>
            </w:r>
            <w:r w:rsidRPr="00201E0F">
              <w:rPr>
                <w:rFonts w:ascii="Arial LatArm" w:hAnsi="Arial LatArm"/>
                <w:sz w:val="18"/>
                <w:szCs w:val="18"/>
              </w:rPr>
              <w:t xml:space="preserve">, </w:t>
            </w:r>
            <w:r w:rsidRPr="00201E0F">
              <w:rPr>
                <w:rFonts w:ascii="Sylfaen" w:hAnsi="Sylfaen" w:cs="Sylfaen"/>
                <w:sz w:val="18"/>
                <w:szCs w:val="18"/>
              </w:rPr>
              <w:t>կամ</w:t>
            </w:r>
            <w:r w:rsidRPr="00201E0F">
              <w:rPr>
                <w:rFonts w:ascii="Arial LatArm" w:hAnsi="Arial LatArm"/>
                <w:sz w:val="18"/>
                <w:szCs w:val="18"/>
              </w:rPr>
              <w:t xml:space="preserve"> </w:t>
            </w:r>
            <w:r w:rsidRPr="00201E0F">
              <w:rPr>
                <w:rFonts w:ascii="Sylfaen" w:hAnsi="Sylfaen" w:cs="Sylfaen"/>
                <w:sz w:val="18"/>
                <w:szCs w:val="18"/>
              </w:rPr>
              <w:t>հետագա</w:t>
            </w:r>
            <w:r w:rsidRPr="00201E0F">
              <w:rPr>
                <w:rFonts w:ascii="Arial LatArm" w:hAnsi="Arial LatArm"/>
                <w:sz w:val="18"/>
                <w:szCs w:val="18"/>
              </w:rPr>
              <w:t xml:space="preserve"> </w:t>
            </w:r>
            <w:r w:rsidRPr="00201E0F">
              <w:rPr>
                <w:rFonts w:ascii="Sylfaen" w:hAnsi="Sylfaen" w:cs="Sylfaen"/>
                <w:sz w:val="18"/>
                <w:szCs w:val="18"/>
              </w:rPr>
              <w:t>կոտրատմամբ</w:t>
            </w:r>
            <w:r w:rsidRPr="00201E0F">
              <w:rPr>
                <w:rFonts w:ascii="Arial LatArm" w:hAnsi="Arial LatArm"/>
                <w:sz w:val="18"/>
                <w:szCs w:val="18"/>
              </w:rPr>
              <w:t xml:space="preserve">, </w:t>
            </w:r>
            <w:r w:rsidRPr="00201E0F">
              <w:rPr>
                <w:rFonts w:ascii="Sylfaen" w:hAnsi="Sylfaen" w:cs="Sylfaen"/>
                <w:sz w:val="18"/>
                <w:szCs w:val="18"/>
              </w:rPr>
              <w:t>ցորենի</w:t>
            </w:r>
            <w:r w:rsidRPr="00201E0F">
              <w:rPr>
                <w:rFonts w:ascii="Arial LatArm" w:hAnsi="Arial LatArm"/>
                <w:sz w:val="18"/>
                <w:szCs w:val="18"/>
              </w:rPr>
              <w:t xml:space="preserve"> </w:t>
            </w:r>
            <w:r w:rsidRPr="00201E0F">
              <w:rPr>
                <w:rFonts w:ascii="Sylfaen" w:hAnsi="Sylfaen" w:cs="Sylfaen"/>
                <w:sz w:val="18"/>
                <w:szCs w:val="18"/>
              </w:rPr>
              <w:t>հատիկները</w:t>
            </w:r>
            <w:r w:rsidRPr="00201E0F">
              <w:rPr>
                <w:rFonts w:ascii="Arial LatArm" w:hAnsi="Arial LatArm"/>
                <w:sz w:val="18"/>
                <w:szCs w:val="18"/>
              </w:rPr>
              <w:t xml:space="preserve"> </w:t>
            </w:r>
            <w:r w:rsidRPr="00201E0F">
              <w:rPr>
                <w:rFonts w:ascii="Sylfaen" w:hAnsi="Sylfaen" w:cs="Sylfaen"/>
                <w:sz w:val="18"/>
                <w:szCs w:val="18"/>
              </w:rPr>
              <w:t>լ</w:t>
            </w:r>
            <w:r>
              <w:rPr>
                <w:rFonts w:ascii="Sylfaen" w:hAnsi="Sylfaen" w:cs="Sylfaen"/>
                <w:sz w:val="18"/>
                <w:szCs w:val="18"/>
                <w:lang w:val="ru-RU"/>
              </w:rPr>
              <w:t>ի</w:t>
            </w:r>
            <w:r w:rsidRPr="00201E0F">
              <w:rPr>
                <w:rFonts w:ascii="Sylfaen" w:hAnsi="Sylfaen" w:cs="Sylfaen"/>
                <w:sz w:val="18"/>
                <w:szCs w:val="18"/>
              </w:rPr>
              <w:t>նում</w:t>
            </w:r>
            <w:r w:rsidRPr="00201E0F">
              <w:rPr>
                <w:rFonts w:ascii="Arial LatArm" w:hAnsi="Arial LatArm"/>
                <w:sz w:val="18"/>
                <w:szCs w:val="18"/>
              </w:rPr>
              <w:t xml:space="preserve"> </w:t>
            </w:r>
            <w:r w:rsidRPr="00201E0F">
              <w:rPr>
                <w:rFonts w:ascii="Sylfaen" w:hAnsi="Sylfaen" w:cs="Sylfaen"/>
                <w:sz w:val="18"/>
                <w:szCs w:val="18"/>
              </w:rPr>
              <w:t>են</w:t>
            </w:r>
            <w:r w:rsidRPr="00201E0F">
              <w:rPr>
                <w:rFonts w:ascii="Arial LatArm" w:hAnsi="Arial LatArm"/>
                <w:sz w:val="18"/>
                <w:szCs w:val="18"/>
              </w:rPr>
              <w:t xml:space="preserve"> </w:t>
            </w:r>
            <w:r w:rsidRPr="00201E0F">
              <w:rPr>
                <w:rFonts w:ascii="Sylfaen" w:hAnsi="Sylfaen" w:cs="Sylfaen"/>
                <w:sz w:val="18"/>
                <w:szCs w:val="18"/>
              </w:rPr>
              <w:t>հղկված</w:t>
            </w:r>
            <w:r w:rsidRPr="00201E0F">
              <w:rPr>
                <w:rFonts w:ascii="Arial LatArm" w:hAnsi="Arial LatArm"/>
                <w:sz w:val="18"/>
                <w:szCs w:val="18"/>
              </w:rPr>
              <w:t xml:space="preserve"> </w:t>
            </w:r>
            <w:r w:rsidRPr="00201E0F">
              <w:rPr>
                <w:rFonts w:ascii="Sylfaen" w:hAnsi="Sylfaen" w:cs="Sylfaen"/>
                <w:sz w:val="18"/>
                <w:szCs w:val="18"/>
              </w:rPr>
              <w:t>ծայրերով</w:t>
            </w:r>
            <w:r w:rsidRPr="00201E0F">
              <w:rPr>
                <w:rFonts w:ascii="Arial LatArm" w:hAnsi="Arial LatArm"/>
                <w:sz w:val="18"/>
                <w:szCs w:val="18"/>
              </w:rPr>
              <w:t xml:space="preserve"> </w:t>
            </w:r>
            <w:r w:rsidRPr="00201E0F">
              <w:rPr>
                <w:rFonts w:ascii="Sylfaen" w:hAnsi="Sylfaen" w:cs="Sylfaen"/>
                <w:sz w:val="18"/>
                <w:szCs w:val="18"/>
              </w:rPr>
              <w:t>կամ</w:t>
            </w:r>
            <w:r w:rsidRPr="00201E0F">
              <w:rPr>
                <w:rFonts w:ascii="Arial LatArm" w:hAnsi="Arial LatArm"/>
                <w:sz w:val="18"/>
                <w:szCs w:val="18"/>
              </w:rPr>
              <w:t xml:space="preserve"> </w:t>
            </w:r>
            <w:r w:rsidRPr="00201E0F">
              <w:rPr>
                <w:rFonts w:ascii="Sylfaen" w:hAnsi="Sylfaen" w:cs="Sylfaen"/>
                <w:sz w:val="18"/>
                <w:szCs w:val="18"/>
              </w:rPr>
              <w:t>հղկված</w:t>
            </w:r>
            <w:r w:rsidRPr="00201E0F">
              <w:rPr>
                <w:rFonts w:ascii="Arial LatArm" w:hAnsi="Arial LatArm"/>
                <w:sz w:val="18"/>
                <w:szCs w:val="18"/>
              </w:rPr>
              <w:t xml:space="preserve"> </w:t>
            </w:r>
            <w:r w:rsidRPr="00201E0F">
              <w:rPr>
                <w:rFonts w:ascii="Sylfaen" w:hAnsi="Sylfaen" w:cs="Sylfaen"/>
                <w:sz w:val="18"/>
                <w:szCs w:val="18"/>
              </w:rPr>
              <w:t>կլոր</w:t>
            </w:r>
            <w:r w:rsidRPr="00201E0F">
              <w:rPr>
                <w:rFonts w:ascii="Arial LatArm" w:hAnsi="Arial LatArm"/>
                <w:sz w:val="18"/>
                <w:szCs w:val="18"/>
              </w:rPr>
              <w:t xml:space="preserve"> </w:t>
            </w:r>
            <w:r w:rsidRPr="00201E0F">
              <w:rPr>
                <w:rFonts w:ascii="Sylfaen" w:hAnsi="Sylfaen" w:cs="Sylfaen"/>
                <w:sz w:val="18"/>
                <w:szCs w:val="18"/>
              </w:rPr>
              <w:t>հատիկների</w:t>
            </w:r>
            <w:r w:rsidRPr="00201E0F">
              <w:rPr>
                <w:rFonts w:ascii="Arial LatArm" w:hAnsi="Arial LatArm"/>
                <w:sz w:val="18"/>
                <w:szCs w:val="18"/>
              </w:rPr>
              <w:t xml:space="preserve"> </w:t>
            </w:r>
            <w:r w:rsidRPr="00201E0F">
              <w:rPr>
                <w:rFonts w:ascii="Sylfaen" w:hAnsi="Sylfaen" w:cs="Sylfaen"/>
                <w:sz w:val="18"/>
                <w:szCs w:val="18"/>
              </w:rPr>
              <w:t>ձևով</w:t>
            </w:r>
            <w:r w:rsidRPr="00201E0F">
              <w:rPr>
                <w:rFonts w:ascii="Arial LatArm" w:hAnsi="Arial LatArm"/>
                <w:sz w:val="18"/>
                <w:szCs w:val="18"/>
              </w:rPr>
              <w:t xml:space="preserve">, </w:t>
            </w:r>
            <w:r w:rsidRPr="00201E0F">
              <w:rPr>
                <w:rFonts w:ascii="Sylfaen" w:hAnsi="Sylfaen" w:cs="Sylfaen"/>
                <w:sz w:val="18"/>
                <w:szCs w:val="18"/>
              </w:rPr>
              <w:t>խոնավությունը</w:t>
            </w:r>
            <w:r w:rsidRPr="00201E0F">
              <w:rPr>
                <w:rFonts w:ascii="Arial LatArm" w:hAnsi="Arial LatArm"/>
                <w:sz w:val="18"/>
                <w:szCs w:val="18"/>
              </w:rPr>
              <w:t xml:space="preserve"> 14%-</w:t>
            </w:r>
            <w:r w:rsidRPr="00201E0F">
              <w:rPr>
                <w:rFonts w:ascii="Sylfaen" w:hAnsi="Sylfaen" w:cs="Sylfaen"/>
                <w:sz w:val="18"/>
                <w:szCs w:val="18"/>
              </w:rPr>
              <w:t>ից</w:t>
            </w:r>
            <w:r w:rsidRPr="00201E0F">
              <w:rPr>
                <w:rFonts w:ascii="Arial LatArm" w:hAnsi="Arial LatArm"/>
                <w:sz w:val="18"/>
                <w:szCs w:val="18"/>
              </w:rPr>
              <w:t xml:space="preserve"> </w:t>
            </w:r>
            <w:r w:rsidRPr="00201E0F">
              <w:rPr>
                <w:rFonts w:ascii="Sylfaen" w:hAnsi="Sylfaen" w:cs="Sylfaen"/>
                <w:sz w:val="18"/>
                <w:szCs w:val="18"/>
              </w:rPr>
              <w:t>ոչ</w:t>
            </w:r>
            <w:r w:rsidRPr="00201E0F">
              <w:rPr>
                <w:rFonts w:ascii="Arial LatArm" w:hAnsi="Arial LatArm"/>
                <w:sz w:val="18"/>
                <w:szCs w:val="18"/>
              </w:rPr>
              <w:t xml:space="preserve"> </w:t>
            </w:r>
            <w:r w:rsidRPr="00201E0F">
              <w:rPr>
                <w:rFonts w:ascii="Sylfaen" w:hAnsi="Sylfaen" w:cs="Sylfaen"/>
                <w:sz w:val="18"/>
                <w:szCs w:val="18"/>
              </w:rPr>
              <w:t>ավելի</w:t>
            </w:r>
            <w:r w:rsidRPr="00201E0F">
              <w:rPr>
                <w:rFonts w:ascii="Arial LatArm" w:hAnsi="Arial LatArm"/>
                <w:sz w:val="18"/>
                <w:szCs w:val="18"/>
              </w:rPr>
              <w:t xml:space="preserve">, </w:t>
            </w:r>
            <w:r w:rsidRPr="00201E0F">
              <w:rPr>
                <w:rFonts w:ascii="Sylfaen" w:hAnsi="Sylfaen" w:cs="Sylfaen"/>
                <w:sz w:val="18"/>
                <w:szCs w:val="18"/>
              </w:rPr>
              <w:t>աղբային</w:t>
            </w:r>
            <w:r w:rsidRPr="00201E0F">
              <w:rPr>
                <w:rFonts w:ascii="Arial LatArm" w:hAnsi="Arial LatArm"/>
                <w:sz w:val="18"/>
                <w:szCs w:val="18"/>
              </w:rPr>
              <w:t xml:space="preserve"> </w:t>
            </w:r>
            <w:r w:rsidRPr="00201E0F">
              <w:rPr>
                <w:rFonts w:ascii="Sylfaen" w:hAnsi="Sylfaen" w:cs="Sylfaen"/>
                <w:sz w:val="18"/>
                <w:szCs w:val="18"/>
              </w:rPr>
              <w:t>խառնուկները</w:t>
            </w:r>
            <w:r w:rsidRPr="00201E0F">
              <w:rPr>
                <w:rFonts w:ascii="Arial LatArm" w:hAnsi="Arial LatArm"/>
                <w:sz w:val="18"/>
                <w:szCs w:val="18"/>
              </w:rPr>
              <w:t xml:space="preserve"> 0.3%-</w:t>
            </w:r>
            <w:r w:rsidRPr="00201E0F">
              <w:rPr>
                <w:rFonts w:ascii="Sylfaen" w:hAnsi="Sylfaen" w:cs="Sylfaen"/>
                <w:sz w:val="18"/>
                <w:szCs w:val="18"/>
              </w:rPr>
              <w:t>ից</w:t>
            </w:r>
            <w:r w:rsidRPr="00201E0F">
              <w:rPr>
                <w:rFonts w:ascii="Arial LatArm" w:hAnsi="Arial LatArm"/>
                <w:sz w:val="18"/>
                <w:szCs w:val="18"/>
              </w:rPr>
              <w:t xml:space="preserve"> </w:t>
            </w:r>
            <w:r w:rsidRPr="00201E0F">
              <w:rPr>
                <w:rFonts w:ascii="Sylfaen" w:hAnsi="Sylfaen" w:cs="Sylfaen"/>
                <w:sz w:val="18"/>
                <w:szCs w:val="18"/>
              </w:rPr>
              <w:t>ոչ</w:t>
            </w:r>
            <w:r w:rsidRPr="00201E0F">
              <w:rPr>
                <w:rFonts w:ascii="Arial LatArm" w:hAnsi="Arial LatArm"/>
                <w:sz w:val="18"/>
                <w:szCs w:val="18"/>
              </w:rPr>
              <w:t xml:space="preserve"> </w:t>
            </w:r>
            <w:r w:rsidRPr="00201E0F">
              <w:rPr>
                <w:rFonts w:ascii="Sylfaen" w:hAnsi="Sylfaen" w:cs="Sylfaen"/>
                <w:sz w:val="18"/>
                <w:szCs w:val="18"/>
              </w:rPr>
              <w:t>ավելի</w:t>
            </w:r>
            <w:r w:rsidRPr="00201E0F">
              <w:rPr>
                <w:rFonts w:ascii="Arial LatArm" w:hAnsi="Arial LatArm"/>
                <w:sz w:val="18"/>
                <w:szCs w:val="18"/>
              </w:rPr>
              <w:t xml:space="preserve">, </w:t>
            </w:r>
            <w:r w:rsidRPr="00201E0F">
              <w:rPr>
                <w:rFonts w:ascii="Sylfaen" w:hAnsi="Sylfaen" w:cs="Sylfaen"/>
                <w:sz w:val="18"/>
                <w:szCs w:val="18"/>
              </w:rPr>
              <w:t>պատրաստված</w:t>
            </w:r>
            <w:r w:rsidRPr="00201E0F">
              <w:rPr>
                <w:rFonts w:ascii="Arial LatArm" w:hAnsi="Arial LatArm"/>
                <w:sz w:val="18"/>
                <w:szCs w:val="18"/>
              </w:rPr>
              <w:t xml:space="preserve"> </w:t>
            </w:r>
            <w:r w:rsidRPr="00201E0F">
              <w:rPr>
                <w:rFonts w:ascii="Sylfaen" w:hAnsi="Sylfaen" w:cs="Sylfaen"/>
                <w:sz w:val="18"/>
                <w:szCs w:val="18"/>
              </w:rPr>
              <w:t>բարձր</w:t>
            </w:r>
            <w:r w:rsidRPr="00201E0F">
              <w:rPr>
                <w:rFonts w:ascii="Arial LatArm" w:hAnsi="Arial LatArm"/>
                <w:sz w:val="18"/>
                <w:szCs w:val="18"/>
              </w:rPr>
              <w:t xml:space="preserve"> </w:t>
            </w:r>
            <w:r w:rsidRPr="00201E0F">
              <w:rPr>
                <w:rFonts w:ascii="Sylfaen" w:hAnsi="Sylfaen" w:cs="Sylfaen"/>
                <w:sz w:val="18"/>
                <w:szCs w:val="18"/>
              </w:rPr>
              <w:t>և</w:t>
            </w:r>
            <w:r w:rsidRPr="00201E0F">
              <w:rPr>
                <w:rFonts w:ascii="Arial LatArm" w:hAnsi="Arial LatArm"/>
                <w:sz w:val="18"/>
                <w:szCs w:val="18"/>
              </w:rPr>
              <w:t xml:space="preserve"> </w:t>
            </w:r>
            <w:r w:rsidRPr="00201E0F">
              <w:rPr>
                <w:rFonts w:ascii="Sylfaen" w:hAnsi="Sylfaen" w:cs="Sylfaen"/>
                <w:sz w:val="18"/>
                <w:szCs w:val="18"/>
              </w:rPr>
              <w:t>առաջին</w:t>
            </w:r>
            <w:r w:rsidRPr="00201E0F">
              <w:rPr>
                <w:rFonts w:ascii="Arial LatArm" w:hAnsi="Arial LatArm"/>
                <w:sz w:val="18"/>
                <w:szCs w:val="18"/>
              </w:rPr>
              <w:t xml:space="preserve"> </w:t>
            </w:r>
            <w:r w:rsidRPr="00201E0F">
              <w:rPr>
                <w:rFonts w:ascii="Sylfaen" w:hAnsi="Sylfaen" w:cs="Sylfaen"/>
                <w:sz w:val="18"/>
                <w:szCs w:val="18"/>
              </w:rPr>
              <w:t>տեսակի</w:t>
            </w:r>
            <w:r w:rsidRPr="00201E0F">
              <w:rPr>
                <w:rFonts w:ascii="Arial LatArm" w:hAnsi="Arial LatArm"/>
                <w:sz w:val="18"/>
                <w:szCs w:val="18"/>
              </w:rPr>
              <w:t xml:space="preserve"> </w:t>
            </w:r>
            <w:r w:rsidRPr="00201E0F">
              <w:rPr>
                <w:rFonts w:ascii="Sylfaen" w:hAnsi="Sylfaen" w:cs="Sylfaen"/>
                <w:sz w:val="18"/>
                <w:szCs w:val="18"/>
              </w:rPr>
              <w:t>ցորենից</w:t>
            </w:r>
            <w:r w:rsidRPr="00201E0F">
              <w:rPr>
                <w:rFonts w:ascii="Arial LatArm" w:hAnsi="Arial LatArm"/>
                <w:sz w:val="18"/>
                <w:szCs w:val="18"/>
              </w:rPr>
              <w:t>:</w:t>
            </w:r>
            <w:r w:rsidRPr="00201E0F">
              <w:rPr>
                <w:rFonts w:ascii="Sylfaen" w:hAnsi="Sylfaen" w:cs="Sylfaen"/>
                <w:sz w:val="18"/>
                <w:szCs w:val="18"/>
              </w:rPr>
              <w:t>Անվտանգությունը</w:t>
            </w:r>
            <w:r w:rsidRPr="00201E0F">
              <w:rPr>
                <w:rFonts w:ascii="Arial LatArm" w:hAnsi="Arial LatArm"/>
                <w:sz w:val="18"/>
                <w:szCs w:val="18"/>
              </w:rPr>
              <w:t xml:space="preserve"> </w:t>
            </w:r>
            <w:r w:rsidRPr="00201E0F">
              <w:rPr>
                <w:rFonts w:ascii="Sylfaen" w:hAnsi="Sylfaen" w:cs="Sylfaen"/>
                <w:sz w:val="18"/>
                <w:szCs w:val="18"/>
              </w:rPr>
              <w:t>ըստ</w:t>
            </w:r>
            <w:r w:rsidRPr="00201E0F">
              <w:rPr>
                <w:rFonts w:ascii="Arial LatArm" w:hAnsi="Arial LatArm"/>
                <w:sz w:val="18"/>
                <w:szCs w:val="18"/>
              </w:rPr>
              <w:t xml:space="preserve"> N-III-4, 9-01-2010 </w:t>
            </w:r>
            <w:r w:rsidRPr="00201E0F">
              <w:rPr>
                <w:rFonts w:ascii="Sylfaen" w:hAnsi="Sylfaen" w:cs="Sylfaen"/>
                <w:sz w:val="18"/>
                <w:szCs w:val="18"/>
              </w:rPr>
              <w:t>հիգենիկ</w:t>
            </w:r>
            <w:r w:rsidRPr="00201E0F">
              <w:rPr>
                <w:rFonts w:ascii="Arial LatArm" w:hAnsi="Arial LatArm"/>
                <w:sz w:val="18"/>
                <w:szCs w:val="18"/>
              </w:rPr>
              <w:t xml:space="preserve"> </w:t>
            </w:r>
            <w:r w:rsidRPr="00201E0F">
              <w:rPr>
                <w:rFonts w:ascii="Sylfaen" w:hAnsi="Sylfaen" w:cs="Sylfaen"/>
                <w:sz w:val="18"/>
                <w:szCs w:val="18"/>
              </w:rPr>
              <w:t>նորմատիվների</w:t>
            </w:r>
            <w:r w:rsidRPr="00201E0F">
              <w:rPr>
                <w:rFonts w:ascii="Arial LatArm" w:hAnsi="Arial LatArm"/>
                <w:sz w:val="18"/>
                <w:szCs w:val="18"/>
              </w:rPr>
              <w:t xml:space="preserve">, </w:t>
            </w:r>
            <w:r w:rsidRPr="00201E0F">
              <w:rPr>
                <w:rFonts w:ascii="Sylfaen" w:hAnsi="Sylfaen" w:cs="Sylfaen"/>
                <w:sz w:val="18"/>
                <w:szCs w:val="18"/>
              </w:rPr>
              <w:t>իսկ</w:t>
            </w:r>
            <w:r w:rsidRPr="00201E0F">
              <w:rPr>
                <w:rFonts w:ascii="Arial LatArm" w:hAnsi="Arial LatArm"/>
                <w:sz w:val="18"/>
                <w:szCs w:val="18"/>
              </w:rPr>
              <w:t xml:space="preserve"> </w:t>
            </w:r>
            <w:r w:rsidRPr="00201E0F">
              <w:rPr>
                <w:rFonts w:ascii="Sylfaen" w:hAnsi="Sylfaen" w:cs="Sylfaen"/>
                <w:sz w:val="18"/>
                <w:szCs w:val="18"/>
              </w:rPr>
              <w:t>մակնշումը</w:t>
            </w:r>
            <w:r w:rsidRPr="00201E0F">
              <w:rPr>
                <w:rFonts w:ascii="Arial LatArm" w:hAnsi="Arial LatArm"/>
                <w:sz w:val="18"/>
                <w:szCs w:val="18"/>
              </w:rPr>
              <w:t>` &lt;</w:t>
            </w:r>
            <w:r w:rsidRPr="00201E0F">
              <w:rPr>
                <w:rFonts w:ascii="Sylfaen" w:hAnsi="Sylfaen" w:cs="Sylfaen"/>
                <w:sz w:val="18"/>
                <w:szCs w:val="18"/>
              </w:rPr>
              <w:t>Սննդամթերքի</w:t>
            </w:r>
            <w:r w:rsidRPr="00201E0F">
              <w:rPr>
                <w:rFonts w:ascii="Arial LatArm" w:hAnsi="Arial LatArm"/>
                <w:sz w:val="18"/>
                <w:szCs w:val="18"/>
              </w:rPr>
              <w:t xml:space="preserve"> </w:t>
            </w:r>
            <w:r w:rsidRPr="00201E0F">
              <w:rPr>
                <w:rFonts w:ascii="Sylfaen" w:hAnsi="Sylfaen" w:cs="Sylfaen"/>
                <w:sz w:val="18"/>
                <w:szCs w:val="18"/>
              </w:rPr>
              <w:t>անվտանգության</w:t>
            </w:r>
            <w:r w:rsidRPr="00201E0F">
              <w:rPr>
                <w:rFonts w:ascii="Arial LatArm" w:hAnsi="Arial LatArm"/>
                <w:sz w:val="18"/>
                <w:szCs w:val="18"/>
              </w:rPr>
              <w:t xml:space="preserve"> </w:t>
            </w:r>
            <w:r w:rsidRPr="00201E0F">
              <w:rPr>
                <w:rFonts w:ascii="Sylfaen" w:hAnsi="Sylfaen" w:cs="Sylfaen"/>
                <w:sz w:val="18"/>
                <w:szCs w:val="18"/>
              </w:rPr>
              <w:t>մասին</w:t>
            </w:r>
            <w:r w:rsidRPr="00201E0F">
              <w:rPr>
                <w:rFonts w:ascii="Arial LatArm" w:hAnsi="Arial LatArm"/>
                <w:sz w:val="18"/>
                <w:szCs w:val="18"/>
              </w:rPr>
              <w:t xml:space="preserve">&gt; </w:t>
            </w:r>
            <w:r w:rsidRPr="00201E0F">
              <w:rPr>
                <w:rFonts w:ascii="Sylfaen" w:hAnsi="Sylfaen" w:cs="Sylfaen"/>
                <w:sz w:val="18"/>
                <w:szCs w:val="18"/>
              </w:rPr>
              <w:t>ՀՀ</w:t>
            </w:r>
            <w:r w:rsidRPr="00201E0F">
              <w:rPr>
                <w:rFonts w:ascii="Arial LatArm" w:hAnsi="Arial LatArm"/>
                <w:sz w:val="18"/>
                <w:szCs w:val="18"/>
              </w:rPr>
              <w:t xml:space="preserve"> </w:t>
            </w:r>
            <w:r w:rsidRPr="00201E0F">
              <w:rPr>
                <w:rFonts w:ascii="Sylfaen" w:hAnsi="Sylfaen" w:cs="Sylfaen"/>
                <w:sz w:val="18"/>
                <w:szCs w:val="18"/>
              </w:rPr>
              <w:t>օրենքի</w:t>
            </w:r>
            <w:r w:rsidRPr="00201E0F">
              <w:rPr>
                <w:rFonts w:ascii="Arial LatArm" w:hAnsi="Arial LatArm"/>
                <w:sz w:val="18"/>
                <w:szCs w:val="18"/>
              </w:rPr>
              <w:t xml:space="preserve"> 8-</w:t>
            </w:r>
            <w:r w:rsidRPr="00201E0F">
              <w:rPr>
                <w:rFonts w:ascii="Sylfaen" w:hAnsi="Sylfaen" w:cs="Sylfaen"/>
                <w:sz w:val="18"/>
                <w:szCs w:val="18"/>
              </w:rPr>
              <w:t>րդ</w:t>
            </w:r>
            <w:r w:rsidRPr="00201E0F">
              <w:rPr>
                <w:rFonts w:ascii="Arial LatArm" w:hAnsi="Arial LatArm"/>
                <w:sz w:val="18"/>
                <w:szCs w:val="18"/>
              </w:rPr>
              <w:t xml:space="preserve"> </w:t>
            </w:r>
            <w:r w:rsidRPr="00201E0F">
              <w:rPr>
                <w:rFonts w:ascii="Sylfaen" w:hAnsi="Sylfaen" w:cs="Sylfaen"/>
                <w:sz w:val="18"/>
                <w:szCs w:val="18"/>
              </w:rPr>
              <w:t>հոդվածի</w:t>
            </w:r>
            <w:r w:rsidRPr="00695650">
              <w:rPr>
                <w:rFonts w:ascii="Sylfaen" w:hAnsi="Sylfaen" w:cs="Sylfaen"/>
                <w:sz w:val="18"/>
                <w:szCs w:val="18"/>
              </w:rPr>
              <w:t>:</w:t>
            </w:r>
          </w:p>
        </w:tc>
        <w:tc>
          <w:tcPr>
            <w:tcW w:w="612" w:type="dxa"/>
            <w:tcBorders>
              <w:top w:val="single" w:sz="4" w:space="0" w:color="auto"/>
              <w:left w:val="single" w:sz="4" w:space="0" w:color="auto"/>
              <w:bottom w:val="single" w:sz="4" w:space="0" w:color="auto"/>
              <w:right w:val="single" w:sz="4" w:space="0" w:color="auto"/>
            </w:tcBorders>
          </w:tcPr>
          <w:p w:rsidR="00695650" w:rsidRDefault="00695650" w:rsidP="00492C86">
            <w:pPr>
              <w:jc w:val="center"/>
            </w:pPr>
            <w:r w:rsidRPr="0079611B">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Pr="00492C86" w:rsidRDefault="00695650">
            <w:pPr>
              <w:jc w:val="center"/>
              <w:rPr>
                <w:rFonts w:ascii="Sylfaen" w:hAnsi="Sylfaen" w:cs="Calibri"/>
                <w:sz w:val="16"/>
                <w:szCs w:val="16"/>
                <w:lang w:val="hy-AM"/>
              </w:rPr>
            </w:pPr>
            <w:r>
              <w:rPr>
                <w:rFonts w:ascii="Sylfaen" w:hAnsi="Sylfaen" w:cs="Calibri"/>
                <w:sz w:val="16"/>
                <w:szCs w:val="16"/>
                <w:lang w:val="hy-AM"/>
              </w:rPr>
              <w:t>35</w:t>
            </w:r>
          </w:p>
        </w:tc>
        <w:tc>
          <w:tcPr>
            <w:tcW w:w="948" w:type="dxa"/>
            <w:tcBorders>
              <w:top w:val="single" w:sz="4" w:space="0" w:color="auto"/>
              <w:left w:val="single" w:sz="4" w:space="0" w:color="auto"/>
              <w:bottom w:val="single" w:sz="4" w:space="0" w:color="auto"/>
              <w:right w:val="single" w:sz="4" w:space="0" w:color="auto"/>
            </w:tcBorders>
          </w:tcPr>
          <w:p w:rsidR="00695650" w:rsidRPr="00EE6809" w:rsidRDefault="00695650">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695650" w:rsidRPr="00695650" w:rsidRDefault="00695650">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695650" w:rsidRPr="004619C8" w:rsidRDefault="00695650">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695650"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695650" w:rsidRDefault="00695650">
            <w:pPr>
              <w:jc w:val="center"/>
              <w:rPr>
                <w:rFonts w:ascii="GHEA Grapalat" w:hAnsi="GHEA Grapalat"/>
                <w:sz w:val="20"/>
                <w:lang w:val="hy-AM"/>
              </w:rPr>
            </w:pPr>
            <w:r>
              <w:rPr>
                <w:rFonts w:ascii="GHEA Grapalat" w:hAnsi="GHEA Grapalat"/>
                <w:sz w:val="20"/>
                <w:lang w:val="hy-AM"/>
              </w:rPr>
              <w:t>10</w:t>
            </w:r>
          </w:p>
        </w:tc>
        <w:tc>
          <w:tcPr>
            <w:tcW w:w="141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Sylfaen" w:hAnsi="Sylfaen" w:cs="Calibri"/>
                <w:sz w:val="20"/>
                <w:szCs w:val="20"/>
                <w:lang w:val="hy-AM"/>
              </w:rPr>
            </w:pPr>
            <w:r>
              <w:rPr>
                <w:rFonts w:ascii="GHEA Grapalat" w:hAnsi="GHEA Grapalat"/>
                <w:sz w:val="20"/>
                <w:lang w:val="hy-AM"/>
              </w:rPr>
              <w:t>15331151</w:t>
            </w:r>
          </w:p>
        </w:tc>
        <w:tc>
          <w:tcPr>
            <w:tcW w:w="1418" w:type="dxa"/>
            <w:tcBorders>
              <w:top w:val="single" w:sz="4" w:space="0" w:color="auto"/>
              <w:left w:val="single" w:sz="4" w:space="0" w:color="auto"/>
              <w:bottom w:val="single" w:sz="4" w:space="0" w:color="auto"/>
              <w:right w:val="single" w:sz="4" w:space="0" w:color="auto"/>
            </w:tcBorders>
            <w:vAlign w:val="center"/>
          </w:tcPr>
          <w:p w:rsidR="00695650" w:rsidRPr="0018758C" w:rsidRDefault="00695650" w:rsidP="00492C86">
            <w:pPr>
              <w:jc w:val="center"/>
              <w:rPr>
                <w:rFonts w:ascii="Sylfaen" w:hAnsi="Sylfaen" w:cs="Arial"/>
                <w:sz w:val="20"/>
                <w:szCs w:val="20"/>
                <w:lang w:val="hy-AM"/>
              </w:rPr>
            </w:pPr>
            <w:r w:rsidRPr="0018758C">
              <w:rPr>
                <w:rFonts w:ascii="Sylfaen" w:hAnsi="Sylfaen" w:cs="Arial"/>
                <w:sz w:val="20"/>
                <w:szCs w:val="20"/>
                <w:lang w:val="hy-AM"/>
              </w:rPr>
              <w:t>Լոբի հատիկավոր</w:t>
            </w:r>
          </w:p>
        </w:tc>
        <w:tc>
          <w:tcPr>
            <w:tcW w:w="709" w:type="dxa"/>
            <w:tcBorders>
              <w:top w:val="single" w:sz="4" w:space="0" w:color="auto"/>
              <w:left w:val="single" w:sz="4" w:space="0" w:color="auto"/>
              <w:bottom w:val="single" w:sz="4" w:space="0" w:color="auto"/>
              <w:right w:val="single" w:sz="4" w:space="0" w:color="auto"/>
            </w:tcBorders>
          </w:tcPr>
          <w:p w:rsidR="00695650" w:rsidRDefault="00695650">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695650" w:rsidRPr="00695650" w:rsidRDefault="00695650" w:rsidP="00695650">
            <w:pPr>
              <w:rPr>
                <w:rFonts w:asciiTheme="minorHAnsi" w:hAnsiTheme="minorHAnsi" w:cs="Sylfaen"/>
                <w:bCs/>
                <w:sz w:val="16"/>
                <w:szCs w:val="16"/>
              </w:rPr>
            </w:pPr>
            <w:r w:rsidRPr="00201E0F">
              <w:rPr>
                <w:rFonts w:ascii="Sylfaen" w:hAnsi="Sylfaen" w:cs="Sylfaen"/>
                <w:bCs/>
                <w:sz w:val="18"/>
                <w:szCs w:val="18"/>
                <w:lang w:val="hy-AM"/>
              </w:rPr>
              <w:t>Լոբի</w:t>
            </w:r>
            <w:r w:rsidRPr="00201E0F">
              <w:rPr>
                <w:rFonts w:ascii="Arial LatArm" w:hAnsi="Arial LatArm"/>
                <w:bCs/>
                <w:sz w:val="18"/>
                <w:szCs w:val="18"/>
                <w:lang w:val="hy-AM"/>
              </w:rPr>
              <w:t xml:space="preserve"> </w:t>
            </w:r>
            <w:r w:rsidRPr="00201E0F">
              <w:rPr>
                <w:rFonts w:ascii="Sylfaen" w:hAnsi="Sylfaen" w:cs="Sylfaen"/>
                <w:bCs/>
                <w:sz w:val="18"/>
                <w:szCs w:val="18"/>
                <w:lang w:val="hy-AM"/>
              </w:rPr>
              <w:t>գունավոր</w:t>
            </w:r>
            <w:r w:rsidRPr="00201E0F">
              <w:rPr>
                <w:rFonts w:ascii="Arial LatArm" w:hAnsi="Arial LatArm"/>
                <w:bCs/>
                <w:sz w:val="18"/>
                <w:szCs w:val="18"/>
                <w:lang w:val="hy-AM"/>
              </w:rPr>
              <w:t xml:space="preserve">, </w:t>
            </w:r>
            <w:r w:rsidRPr="00201E0F">
              <w:rPr>
                <w:rFonts w:ascii="Sylfaen" w:hAnsi="Sylfaen" w:cs="Sylfaen"/>
                <w:bCs/>
                <w:sz w:val="18"/>
                <w:szCs w:val="18"/>
                <w:lang w:val="hy-AM"/>
              </w:rPr>
              <w:t>միագույն</w:t>
            </w:r>
            <w:r w:rsidRPr="00201E0F">
              <w:rPr>
                <w:rFonts w:ascii="Arial LatArm" w:hAnsi="Arial LatArm"/>
                <w:bCs/>
                <w:sz w:val="18"/>
                <w:szCs w:val="18"/>
                <w:lang w:val="hy-AM"/>
              </w:rPr>
              <w:t xml:space="preserve">, </w:t>
            </w:r>
            <w:r w:rsidRPr="00201E0F">
              <w:rPr>
                <w:rFonts w:ascii="Sylfaen" w:hAnsi="Sylfaen" w:cs="Sylfaen"/>
                <w:bCs/>
                <w:sz w:val="18"/>
                <w:szCs w:val="18"/>
                <w:lang w:val="hy-AM"/>
              </w:rPr>
              <w:t>գունավոր</w:t>
            </w:r>
            <w:r w:rsidRPr="00201E0F">
              <w:rPr>
                <w:rFonts w:ascii="Arial LatArm" w:hAnsi="Arial LatArm"/>
                <w:bCs/>
                <w:sz w:val="18"/>
                <w:szCs w:val="18"/>
                <w:lang w:val="hy-AM"/>
              </w:rPr>
              <w:t xml:space="preserve"> </w:t>
            </w:r>
            <w:r w:rsidRPr="00201E0F">
              <w:rPr>
                <w:rFonts w:ascii="Sylfaen" w:hAnsi="Sylfaen" w:cs="Sylfaen"/>
                <w:bCs/>
                <w:sz w:val="18"/>
                <w:szCs w:val="18"/>
                <w:lang w:val="hy-AM"/>
              </w:rPr>
              <w:t>ցայտուն</w:t>
            </w:r>
            <w:r w:rsidRPr="00201E0F">
              <w:rPr>
                <w:rFonts w:ascii="Arial LatArm" w:hAnsi="Arial LatArm"/>
                <w:bCs/>
                <w:sz w:val="18"/>
                <w:szCs w:val="18"/>
                <w:lang w:val="hy-AM"/>
              </w:rPr>
              <w:t xml:space="preserve">, </w:t>
            </w:r>
            <w:r w:rsidRPr="00201E0F">
              <w:rPr>
                <w:rFonts w:ascii="Sylfaen" w:hAnsi="Sylfaen" w:cs="Sylfaen"/>
                <w:bCs/>
                <w:sz w:val="18"/>
                <w:szCs w:val="18"/>
                <w:lang w:val="hy-AM"/>
              </w:rPr>
              <w:t>չոր</w:t>
            </w:r>
            <w:r w:rsidRPr="00201E0F">
              <w:rPr>
                <w:rFonts w:ascii="Arial LatArm" w:hAnsi="Arial LatArm"/>
                <w:bCs/>
                <w:sz w:val="18"/>
                <w:szCs w:val="18"/>
                <w:lang w:val="hy-AM"/>
              </w:rPr>
              <w:t xml:space="preserve">` </w:t>
            </w:r>
            <w:r w:rsidRPr="00201E0F">
              <w:rPr>
                <w:rFonts w:ascii="Sylfaen" w:hAnsi="Sylfaen" w:cs="Sylfaen"/>
                <w:bCs/>
                <w:sz w:val="18"/>
                <w:szCs w:val="18"/>
                <w:lang w:val="hy-AM"/>
              </w:rPr>
              <w:t>խոնավությունը</w:t>
            </w:r>
            <w:r w:rsidRPr="00201E0F">
              <w:rPr>
                <w:rFonts w:ascii="Arial LatArm" w:hAnsi="Arial LatArm"/>
                <w:bCs/>
                <w:sz w:val="18"/>
                <w:szCs w:val="18"/>
                <w:lang w:val="hy-AM"/>
              </w:rPr>
              <w:t xml:space="preserve"> 15 %-</w:t>
            </w:r>
            <w:r w:rsidRPr="00201E0F">
              <w:rPr>
                <w:rFonts w:ascii="Sylfaen" w:hAnsi="Sylfaen" w:cs="Sylfaen"/>
                <w:bCs/>
                <w:sz w:val="18"/>
                <w:szCs w:val="18"/>
                <w:lang w:val="hy-AM"/>
              </w:rPr>
              <w:t>ից</w:t>
            </w:r>
            <w:r w:rsidRPr="00201E0F">
              <w:rPr>
                <w:rFonts w:ascii="Arial LatArm" w:hAnsi="Arial LatArm"/>
                <w:bCs/>
                <w:sz w:val="18"/>
                <w:szCs w:val="18"/>
                <w:lang w:val="hy-AM"/>
              </w:rPr>
              <w:t xml:space="preserve"> </w:t>
            </w:r>
            <w:r w:rsidRPr="00201E0F">
              <w:rPr>
                <w:rFonts w:ascii="Sylfaen" w:hAnsi="Sylfaen" w:cs="Sylfaen"/>
                <w:bCs/>
                <w:sz w:val="18"/>
                <w:szCs w:val="18"/>
                <w:lang w:val="hy-AM"/>
              </w:rPr>
              <w:t>ոչ</w:t>
            </w:r>
            <w:r w:rsidRPr="00201E0F">
              <w:rPr>
                <w:rFonts w:ascii="Arial LatArm" w:hAnsi="Arial LatArm"/>
                <w:bCs/>
                <w:sz w:val="18"/>
                <w:szCs w:val="18"/>
                <w:lang w:val="hy-AM"/>
              </w:rPr>
              <w:t xml:space="preserve"> </w:t>
            </w:r>
            <w:r w:rsidRPr="00201E0F">
              <w:rPr>
                <w:rFonts w:ascii="Sylfaen" w:hAnsi="Sylfaen" w:cs="Sylfaen"/>
                <w:bCs/>
                <w:sz w:val="18"/>
                <w:szCs w:val="18"/>
                <w:lang w:val="hy-AM"/>
              </w:rPr>
              <w:t>ավելի</w:t>
            </w:r>
            <w:r w:rsidRPr="00201E0F">
              <w:rPr>
                <w:rFonts w:ascii="Arial LatArm" w:hAnsi="Arial LatArm"/>
                <w:bCs/>
                <w:sz w:val="18"/>
                <w:szCs w:val="18"/>
                <w:lang w:val="hy-AM"/>
              </w:rPr>
              <w:t xml:space="preserve"> </w:t>
            </w:r>
            <w:r w:rsidRPr="00201E0F">
              <w:rPr>
                <w:rFonts w:ascii="Sylfaen" w:hAnsi="Sylfaen" w:cs="Sylfaen"/>
                <w:bCs/>
                <w:sz w:val="18"/>
                <w:szCs w:val="18"/>
                <w:lang w:val="hy-AM"/>
              </w:rPr>
              <w:t>կամ</w:t>
            </w:r>
            <w:r w:rsidRPr="00201E0F">
              <w:rPr>
                <w:rFonts w:ascii="Arial LatArm" w:hAnsi="Arial LatArm"/>
                <w:bCs/>
                <w:sz w:val="18"/>
                <w:szCs w:val="18"/>
                <w:lang w:val="hy-AM"/>
              </w:rPr>
              <w:t xml:space="preserve"> </w:t>
            </w:r>
            <w:r w:rsidRPr="00201E0F">
              <w:rPr>
                <w:rFonts w:ascii="Sylfaen" w:hAnsi="Sylfaen" w:cs="Sylfaen"/>
                <w:bCs/>
                <w:sz w:val="18"/>
                <w:szCs w:val="18"/>
                <w:lang w:val="hy-AM"/>
              </w:rPr>
              <w:t>միջին</w:t>
            </w:r>
            <w:r w:rsidRPr="00201E0F">
              <w:rPr>
                <w:rFonts w:ascii="Arial LatArm" w:hAnsi="Arial LatArm"/>
                <w:bCs/>
                <w:sz w:val="18"/>
                <w:szCs w:val="18"/>
                <w:lang w:val="hy-AM"/>
              </w:rPr>
              <w:t xml:space="preserve"> </w:t>
            </w:r>
            <w:r w:rsidRPr="00201E0F">
              <w:rPr>
                <w:rFonts w:ascii="Sylfaen" w:hAnsi="Sylfaen" w:cs="Sylfaen"/>
                <w:bCs/>
                <w:sz w:val="18"/>
                <w:szCs w:val="18"/>
                <w:lang w:val="hy-AM"/>
              </w:rPr>
              <w:t>չորությամբ</w:t>
            </w:r>
            <w:r w:rsidRPr="00201E0F">
              <w:rPr>
                <w:rFonts w:ascii="Arial LatArm" w:hAnsi="Arial LatArm"/>
                <w:bCs/>
                <w:sz w:val="18"/>
                <w:szCs w:val="18"/>
                <w:lang w:val="hy-AM"/>
              </w:rPr>
              <w:t xml:space="preserve">` (15,1-18,0) %: </w:t>
            </w:r>
            <w:r w:rsidRPr="00201E0F">
              <w:rPr>
                <w:rFonts w:ascii="Sylfaen" w:hAnsi="Sylfaen" w:cs="Sylfaen"/>
                <w:bCs/>
                <w:sz w:val="18"/>
                <w:szCs w:val="18"/>
                <w:lang w:val="hy-AM"/>
              </w:rPr>
              <w:t>Անվտանգությունը</w:t>
            </w:r>
            <w:r w:rsidRPr="00201E0F">
              <w:rPr>
                <w:rFonts w:ascii="Arial LatArm" w:hAnsi="Arial LatArm"/>
                <w:bCs/>
                <w:sz w:val="18"/>
                <w:szCs w:val="18"/>
                <w:lang w:val="hy-AM"/>
              </w:rPr>
              <w:t xml:space="preserve">` </w:t>
            </w:r>
            <w:r w:rsidRPr="00201E0F">
              <w:rPr>
                <w:rFonts w:ascii="Sylfaen" w:hAnsi="Sylfaen" w:cs="Sylfaen"/>
                <w:bCs/>
                <w:sz w:val="18"/>
                <w:szCs w:val="18"/>
                <w:lang w:val="hy-AM"/>
              </w:rPr>
              <w:t>ըստ</w:t>
            </w:r>
            <w:r w:rsidRPr="00201E0F">
              <w:rPr>
                <w:rFonts w:ascii="Arial LatArm" w:hAnsi="Arial LatArm"/>
                <w:bCs/>
                <w:sz w:val="18"/>
                <w:szCs w:val="18"/>
                <w:lang w:val="hy-AM"/>
              </w:rPr>
              <w:t xml:space="preserve"> N 2-III-4.9-01-2010 </w:t>
            </w:r>
            <w:r w:rsidRPr="00201E0F">
              <w:rPr>
                <w:rFonts w:ascii="Sylfaen" w:hAnsi="Sylfaen" w:cs="Sylfaen"/>
                <w:bCs/>
                <w:sz w:val="18"/>
                <w:szCs w:val="18"/>
                <w:lang w:val="hy-AM"/>
              </w:rPr>
              <w:t>հիգիենիկ</w:t>
            </w:r>
            <w:r w:rsidRPr="00201E0F">
              <w:rPr>
                <w:rFonts w:ascii="Arial LatArm" w:hAnsi="Arial LatArm"/>
                <w:bCs/>
                <w:sz w:val="18"/>
                <w:szCs w:val="18"/>
                <w:lang w:val="hy-AM"/>
              </w:rPr>
              <w:t xml:space="preserve"> </w:t>
            </w:r>
            <w:r w:rsidRPr="00201E0F">
              <w:rPr>
                <w:rFonts w:ascii="Sylfaen" w:hAnsi="Sylfaen" w:cs="Sylfaen"/>
                <w:bCs/>
                <w:sz w:val="18"/>
                <w:szCs w:val="18"/>
                <w:lang w:val="hy-AM"/>
              </w:rPr>
              <w:t>նորմատիվների</w:t>
            </w:r>
            <w:r w:rsidRPr="00201E0F">
              <w:rPr>
                <w:rFonts w:ascii="Arial LatArm" w:hAnsi="Arial LatArm"/>
                <w:bCs/>
                <w:sz w:val="18"/>
                <w:szCs w:val="18"/>
                <w:lang w:val="hy-AM"/>
              </w:rPr>
              <w:t xml:space="preserve">, </w:t>
            </w:r>
            <w:r>
              <w:rPr>
                <w:rFonts w:ascii="Sylfaen" w:hAnsi="Sylfaen"/>
                <w:bCs/>
                <w:sz w:val="18"/>
                <w:szCs w:val="18"/>
                <w:lang w:val="ru-RU"/>
              </w:rPr>
              <w:t>՛՛</w:t>
            </w:r>
            <w:r w:rsidRPr="00201E0F">
              <w:rPr>
                <w:rFonts w:ascii="Sylfaen" w:hAnsi="Sylfaen" w:cs="Sylfaen"/>
                <w:bCs/>
                <w:sz w:val="18"/>
                <w:szCs w:val="18"/>
                <w:lang w:val="hy-AM"/>
              </w:rPr>
              <w:t>Սննդամթերքի</w:t>
            </w:r>
            <w:r w:rsidRPr="00201E0F">
              <w:rPr>
                <w:rFonts w:ascii="Arial LatArm" w:hAnsi="Arial LatArm"/>
                <w:bCs/>
                <w:sz w:val="18"/>
                <w:szCs w:val="18"/>
                <w:lang w:val="hy-AM"/>
              </w:rPr>
              <w:t xml:space="preserve"> </w:t>
            </w:r>
            <w:r w:rsidRPr="00201E0F">
              <w:rPr>
                <w:rFonts w:ascii="Sylfaen" w:hAnsi="Sylfaen" w:cs="Sylfaen"/>
                <w:bCs/>
                <w:sz w:val="18"/>
                <w:szCs w:val="18"/>
                <w:lang w:val="hy-AM"/>
              </w:rPr>
              <w:t>անվտանգության</w:t>
            </w:r>
            <w:r w:rsidRPr="00201E0F">
              <w:rPr>
                <w:rFonts w:ascii="Arial LatArm" w:hAnsi="Arial LatArm"/>
                <w:bCs/>
                <w:sz w:val="18"/>
                <w:szCs w:val="18"/>
                <w:lang w:val="hy-AM"/>
              </w:rPr>
              <w:t xml:space="preserve"> </w:t>
            </w:r>
            <w:r w:rsidRPr="00201E0F">
              <w:rPr>
                <w:rFonts w:ascii="Sylfaen" w:hAnsi="Sylfaen" w:cs="Sylfaen"/>
                <w:bCs/>
                <w:sz w:val="18"/>
                <w:szCs w:val="18"/>
                <w:lang w:val="hy-AM"/>
              </w:rPr>
              <w:t>մասին</w:t>
            </w:r>
            <w:r>
              <w:rPr>
                <w:rFonts w:ascii="Sylfaen" w:hAnsi="Sylfaen"/>
                <w:bCs/>
                <w:sz w:val="18"/>
                <w:szCs w:val="18"/>
                <w:lang w:val="ru-RU"/>
              </w:rPr>
              <w:t>՛՛</w:t>
            </w:r>
            <w:r w:rsidRPr="00201E0F">
              <w:rPr>
                <w:rFonts w:ascii="Arial LatArm" w:hAnsi="Arial LatArm"/>
                <w:bCs/>
                <w:sz w:val="18"/>
                <w:szCs w:val="18"/>
                <w:lang w:val="hy-AM"/>
              </w:rPr>
              <w:t xml:space="preserve"> </w:t>
            </w:r>
            <w:r w:rsidRPr="00201E0F">
              <w:rPr>
                <w:rFonts w:ascii="Sylfaen" w:hAnsi="Sylfaen" w:cs="Sylfaen"/>
                <w:bCs/>
                <w:sz w:val="18"/>
                <w:szCs w:val="18"/>
                <w:lang w:val="hy-AM"/>
              </w:rPr>
              <w:t>ՀՀ</w:t>
            </w:r>
            <w:r w:rsidRPr="00201E0F">
              <w:rPr>
                <w:rFonts w:ascii="Arial LatArm" w:hAnsi="Arial LatArm"/>
                <w:bCs/>
                <w:sz w:val="18"/>
                <w:szCs w:val="18"/>
                <w:lang w:val="hy-AM"/>
              </w:rPr>
              <w:t xml:space="preserve"> </w:t>
            </w:r>
            <w:r w:rsidRPr="00201E0F">
              <w:rPr>
                <w:rFonts w:ascii="Sylfaen" w:hAnsi="Sylfaen" w:cs="Sylfaen"/>
                <w:bCs/>
                <w:sz w:val="18"/>
                <w:szCs w:val="18"/>
                <w:lang w:val="hy-AM"/>
              </w:rPr>
              <w:t>օրենքի</w:t>
            </w:r>
            <w:r w:rsidRPr="00201E0F">
              <w:rPr>
                <w:rFonts w:ascii="Arial LatArm" w:hAnsi="Arial LatArm"/>
                <w:bCs/>
                <w:sz w:val="18"/>
                <w:szCs w:val="18"/>
                <w:lang w:val="hy-AM"/>
              </w:rPr>
              <w:t xml:space="preserve"> 8-</w:t>
            </w:r>
            <w:r w:rsidRPr="00201E0F">
              <w:rPr>
                <w:rFonts w:ascii="Sylfaen" w:hAnsi="Sylfaen" w:cs="Sylfaen"/>
                <w:bCs/>
                <w:sz w:val="18"/>
                <w:szCs w:val="18"/>
                <w:lang w:val="hy-AM"/>
              </w:rPr>
              <w:t>րդ</w:t>
            </w:r>
            <w:r w:rsidRPr="00201E0F">
              <w:rPr>
                <w:rFonts w:ascii="Arial LatArm" w:hAnsi="Arial LatArm"/>
                <w:bCs/>
                <w:sz w:val="18"/>
                <w:szCs w:val="18"/>
                <w:lang w:val="hy-AM"/>
              </w:rPr>
              <w:t xml:space="preserve"> </w:t>
            </w:r>
            <w:r w:rsidRPr="00201E0F">
              <w:rPr>
                <w:rFonts w:ascii="Sylfaen" w:hAnsi="Sylfaen" w:cs="Sylfaen"/>
                <w:bCs/>
                <w:sz w:val="18"/>
                <w:szCs w:val="18"/>
                <w:lang w:val="hy-AM"/>
              </w:rPr>
              <w:t>հոդվածի</w:t>
            </w:r>
            <w:r w:rsidRPr="00201E0F">
              <w:rPr>
                <w:rFonts w:ascii="Arial LatArm" w:hAnsi="Arial LatArm"/>
                <w:bCs/>
                <w:sz w:val="18"/>
                <w:szCs w:val="18"/>
                <w:lang w:val="hy-AM"/>
              </w:rPr>
              <w:t xml:space="preserve">: </w:t>
            </w:r>
            <w:r w:rsidRPr="00201E0F">
              <w:rPr>
                <w:rFonts w:ascii="Sylfaen" w:hAnsi="Sylfaen" w:cs="Sylfaen"/>
                <w:bCs/>
                <w:sz w:val="18"/>
                <w:szCs w:val="18"/>
                <w:lang w:val="hy-AM"/>
              </w:rPr>
              <w:t>Պիտանելիության</w:t>
            </w:r>
            <w:r w:rsidRPr="00201E0F">
              <w:rPr>
                <w:rFonts w:ascii="Arial LatArm" w:hAnsi="Arial LatArm"/>
                <w:bCs/>
                <w:sz w:val="18"/>
                <w:szCs w:val="18"/>
                <w:lang w:val="hy-AM"/>
              </w:rPr>
              <w:t xml:space="preserve"> </w:t>
            </w:r>
            <w:r w:rsidRPr="00201E0F">
              <w:rPr>
                <w:rFonts w:ascii="Sylfaen" w:hAnsi="Sylfaen" w:cs="Sylfaen"/>
                <w:bCs/>
                <w:sz w:val="18"/>
                <w:szCs w:val="18"/>
                <w:lang w:val="hy-AM"/>
              </w:rPr>
              <w:t>մնացորդային</w:t>
            </w:r>
            <w:r w:rsidRPr="00201E0F">
              <w:rPr>
                <w:rFonts w:ascii="Arial LatArm" w:hAnsi="Arial LatArm"/>
                <w:bCs/>
                <w:sz w:val="18"/>
                <w:szCs w:val="18"/>
                <w:lang w:val="hy-AM"/>
              </w:rPr>
              <w:t xml:space="preserve"> </w:t>
            </w:r>
            <w:r w:rsidRPr="00201E0F">
              <w:rPr>
                <w:rFonts w:ascii="Sylfaen" w:hAnsi="Sylfaen" w:cs="Sylfaen"/>
                <w:bCs/>
                <w:sz w:val="18"/>
                <w:szCs w:val="18"/>
                <w:lang w:val="hy-AM"/>
              </w:rPr>
              <w:t>ժամկետը</w:t>
            </w:r>
            <w:r w:rsidRPr="00201E0F">
              <w:rPr>
                <w:rFonts w:ascii="Arial LatArm" w:hAnsi="Arial LatArm"/>
                <w:bCs/>
                <w:sz w:val="18"/>
                <w:szCs w:val="18"/>
                <w:lang w:val="hy-AM"/>
              </w:rPr>
              <w:t xml:space="preserve"> </w:t>
            </w:r>
            <w:r w:rsidRPr="00201E0F">
              <w:rPr>
                <w:rFonts w:ascii="Sylfaen" w:hAnsi="Sylfaen" w:cs="Sylfaen"/>
                <w:bCs/>
                <w:sz w:val="18"/>
                <w:szCs w:val="18"/>
                <w:lang w:val="hy-AM"/>
              </w:rPr>
              <w:t>ոչ</w:t>
            </w:r>
            <w:r w:rsidRPr="00201E0F">
              <w:rPr>
                <w:rFonts w:ascii="Arial LatArm" w:hAnsi="Arial LatArm"/>
                <w:bCs/>
                <w:sz w:val="18"/>
                <w:szCs w:val="18"/>
                <w:lang w:val="hy-AM"/>
              </w:rPr>
              <w:t xml:space="preserve"> </w:t>
            </w:r>
            <w:r w:rsidRPr="00201E0F">
              <w:rPr>
                <w:rFonts w:ascii="Sylfaen" w:hAnsi="Sylfaen" w:cs="Sylfaen"/>
                <w:bCs/>
                <w:sz w:val="18"/>
                <w:szCs w:val="18"/>
                <w:lang w:val="hy-AM"/>
              </w:rPr>
              <w:t>պակաս</w:t>
            </w:r>
            <w:r w:rsidRPr="00201E0F">
              <w:rPr>
                <w:rFonts w:ascii="Arial LatArm" w:hAnsi="Arial LatArm"/>
                <w:bCs/>
                <w:sz w:val="18"/>
                <w:szCs w:val="18"/>
                <w:lang w:val="hy-AM"/>
              </w:rPr>
              <w:t xml:space="preserve">  50 %</w:t>
            </w:r>
            <w:r w:rsidRPr="00695650">
              <w:rPr>
                <w:rFonts w:asciiTheme="minorHAnsi" w:hAnsiTheme="minorHAnsi"/>
                <w:bCs/>
                <w:sz w:val="18"/>
                <w:szCs w:val="18"/>
              </w:rPr>
              <w:t>:</w:t>
            </w:r>
          </w:p>
        </w:tc>
        <w:tc>
          <w:tcPr>
            <w:tcW w:w="612" w:type="dxa"/>
            <w:tcBorders>
              <w:top w:val="single" w:sz="4" w:space="0" w:color="auto"/>
              <w:left w:val="single" w:sz="4" w:space="0" w:color="auto"/>
              <w:bottom w:val="single" w:sz="4" w:space="0" w:color="auto"/>
              <w:right w:val="single" w:sz="4" w:space="0" w:color="auto"/>
            </w:tcBorders>
          </w:tcPr>
          <w:p w:rsidR="00695650" w:rsidRDefault="00695650" w:rsidP="00492C86">
            <w:pPr>
              <w:jc w:val="center"/>
            </w:pPr>
            <w:r w:rsidRPr="0079611B">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Pr="00492C86" w:rsidRDefault="00695650">
            <w:pPr>
              <w:jc w:val="center"/>
              <w:rPr>
                <w:rFonts w:ascii="Sylfaen" w:hAnsi="Sylfaen" w:cs="Calibri"/>
                <w:sz w:val="16"/>
                <w:szCs w:val="16"/>
                <w:lang w:val="hy-AM"/>
              </w:rPr>
            </w:pPr>
            <w:r>
              <w:rPr>
                <w:rFonts w:ascii="Sylfaen" w:hAnsi="Sylfaen" w:cs="Calibri"/>
                <w:sz w:val="16"/>
                <w:szCs w:val="16"/>
                <w:lang w:val="hy-AM"/>
              </w:rPr>
              <w:t>23</w:t>
            </w:r>
          </w:p>
        </w:tc>
        <w:tc>
          <w:tcPr>
            <w:tcW w:w="948" w:type="dxa"/>
            <w:tcBorders>
              <w:top w:val="single" w:sz="4" w:space="0" w:color="auto"/>
              <w:left w:val="single" w:sz="4" w:space="0" w:color="auto"/>
              <w:bottom w:val="single" w:sz="4" w:space="0" w:color="auto"/>
              <w:right w:val="single" w:sz="4" w:space="0" w:color="auto"/>
            </w:tcBorders>
          </w:tcPr>
          <w:p w:rsidR="00695650" w:rsidRPr="00EE6809" w:rsidRDefault="00695650">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695650" w:rsidRPr="00695650" w:rsidRDefault="00695650">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695650" w:rsidRPr="004619C8" w:rsidRDefault="00695650">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695650"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695650" w:rsidRDefault="00695650">
            <w:pPr>
              <w:jc w:val="center"/>
              <w:rPr>
                <w:rFonts w:ascii="GHEA Grapalat" w:hAnsi="GHEA Grapalat"/>
                <w:sz w:val="20"/>
                <w:lang w:val="hy-AM"/>
              </w:rPr>
            </w:pPr>
            <w:r>
              <w:rPr>
                <w:rFonts w:ascii="GHEA Grapalat" w:hAnsi="GHEA Grapalat"/>
                <w:sz w:val="20"/>
                <w:lang w:val="hy-AM"/>
              </w:rPr>
              <w:t>11</w:t>
            </w:r>
          </w:p>
        </w:tc>
        <w:tc>
          <w:tcPr>
            <w:tcW w:w="141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Unicode" w:hAnsi="Arial Unicode" w:cs="Calibri"/>
                <w:sz w:val="20"/>
                <w:szCs w:val="20"/>
              </w:rPr>
            </w:pPr>
            <w:r w:rsidRPr="00762DF4">
              <w:rPr>
                <w:rFonts w:ascii="Sylfaen" w:hAnsi="Sylfaen"/>
                <w:sz w:val="20"/>
              </w:rPr>
              <w:t>15613350</w:t>
            </w:r>
          </w:p>
        </w:tc>
        <w:tc>
          <w:tcPr>
            <w:tcW w:w="1418" w:type="dxa"/>
            <w:tcBorders>
              <w:top w:val="single" w:sz="4" w:space="0" w:color="auto"/>
              <w:left w:val="single" w:sz="4" w:space="0" w:color="auto"/>
              <w:bottom w:val="single" w:sz="4" w:space="0" w:color="auto"/>
              <w:right w:val="single" w:sz="4" w:space="0" w:color="auto"/>
            </w:tcBorders>
            <w:vAlign w:val="center"/>
          </w:tcPr>
          <w:p w:rsidR="00695650" w:rsidRPr="0018758C" w:rsidRDefault="00695650" w:rsidP="00492C86">
            <w:pPr>
              <w:jc w:val="center"/>
              <w:rPr>
                <w:rFonts w:ascii="Sylfaen" w:hAnsi="Sylfaen" w:cs="Calibri"/>
                <w:sz w:val="20"/>
                <w:szCs w:val="20"/>
                <w:lang w:val="hy-AM"/>
              </w:rPr>
            </w:pPr>
            <w:r>
              <w:rPr>
                <w:rFonts w:ascii="Sylfaen" w:hAnsi="Sylfaen" w:cs="Calibri"/>
                <w:sz w:val="20"/>
                <w:szCs w:val="20"/>
                <w:lang w:val="hy-AM"/>
              </w:rPr>
              <w:t>Վարսակի փաթիլներ</w:t>
            </w:r>
          </w:p>
        </w:tc>
        <w:tc>
          <w:tcPr>
            <w:tcW w:w="709" w:type="dxa"/>
            <w:tcBorders>
              <w:top w:val="single" w:sz="4" w:space="0" w:color="auto"/>
              <w:left w:val="single" w:sz="4" w:space="0" w:color="auto"/>
              <w:bottom w:val="single" w:sz="4" w:space="0" w:color="auto"/>
              <w:right w:val="single" w:sz="4" w:space="0" w:color="auto"/>
            </w:tcBorders>
          </w:tcPr>
          <w:p w:rsidR="00695650" w:rsidRDefault="00695650">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695650" w:rsidRDefault="00695650">
            <w:pPr>
              <w:rPr>
                <w:rFonts w:ascii="Sylfaen" w:hAnsi="Sylfaen" w:cs="Sylfaen"/>
                <w:bCs/>
                <w:sz w:val="16"/>
                <w:szCs w:val="16"/>
                <w:lang w:val="hy-AM"/>
              </w:rPr>
            </w:pPr>
            <w:r w:rsidRPr="00201E0F">
              <w:rPr>
                <w:rFonts w:ascii="Sylfaen" w:hAnsi="Sylfaen" w:cs="Sylfaen"/>
                <w:sz w:val="18"/>
                <w:szCs w:val="18"/>
              </w:rPr>
              <w:t>Առանց</w:t>
            </w:r>
            <w:r w:rsidRPr="00201E0F">
              <w:rPr>
                <w:rFonts w:ascii="Arial LatArm" w:hAnsi="Arial LatArm"/>
                <w:sz w:val="18"/>
                <w:szCs w:val="18"/>
              </w:rPr>
              <w:t xml:space="preserve"> </w:t>
            </w:r>
            <w:r w:rsidRPr="00201E0F">
              <w:rPr>
                <w:rFonts w:ascii="Sylfaen" w:hAnsi="Sylfaen" w:cs="Sylfaen"/>
                <w:sz w:val="18"/>
                <w:szCs w:val="18"/>
              </w:rPr>
              <w:t>կողմնակի</w:t>
            </w:r>
            <w:r w:rsidRPr="00201E0F">
              <w:rPr>
                <w:rFonts w:ascii="Arial LatArm" w:hAnsi="Arial LatArm"/>
                <w:sz w:val="18"/>
                <w:szCs w:val="18"/>
              </w:rPr>
              <w:t xml:space="preserve"> </w:t>
            </w:r>
            <w:r w:rsidRPr="00201E0F">
              <w:rPr>
                <w:rFonts w:ascii="Sylfaen" w:hAnsi="Sylfaen" w:cs="Sylfaen"/>
                <w:sz w:val="18"/>
                <w:szCs w:val="18"/>
              </w:rPr>
              <w:t>համի</w:t>
            </w:r>
            <w:r w:rsidRPr="00201E0F">
              <w:rPr>
                <w:rFonts w:ascii="Arial LatArm" w:hAnsi="Arial LatArm"/>
                <w:sz w:val="18"/>
                <w:szCs w:val="18"/>
              </w:rPr>
              <w:t xml:space="preserve"> </w:t>
            </w:r>
            <w:r w:rsidRPr="00201E0F">
              <w:rPr>
                <w:rFonts w:ascii="Sylfaen" w:hAnsi="Sylfaen" w:cs="Sylfaen"/>
                <w:sz w:val="18"/>
                <w:szCs w:val="18"/>
              </w:rPr>
              <w:t>և</w:t>
            </w:r>
            <w:r w:rsidRPr="00201E0F">
              <w:rPr>
                <w:rFonts w:ascii="Arial LatArm" w:hAnsi="Arial LatArm"/>
                <w:sz w:val="18"/>
                <w:szCs w:val="18"/>
              </w:rPr>
              <w:t xml:space="preserve"> </w:t>
            </w:r>
            <w:r w:rsidRPr="00201E0F">
              <w:rPr>
                <w:rFonts w:ascii="Sylfaen" w:hAnsi="Sylfaen" w:cs="Sylfaen"/>
                <w:sz w:val="18"/>
                <w:szCs w:val="18"/>
              </w:rPr>
              <w:t>հոտի</w:t>
            </w:r>
            <w:r w:rsidRPr="00201E0F">
              <w:rPr>
                <w:rFonts w:ascii="Arial LatArm" w:hAnsi="Arial LatArm"/>
                <w:sz w:val="18"/>
                <w:szCs w:val="18"/>
              </w:rPr>
              <w:t xml:space="preserve">: </w:t>
            </w:r>
            <w:r w:rsidRPr="00201E0F">
              <w:rPr>
                <w:rFonts w:ascii="Sylfaen" w:hAnsi="Sylfaen" w:cs="Sylfaen"/>
                <w:sz w:val="18"/>
                <w:szCs w:val="18"/>
              </w:rPr>
              <w:t>Անվտանգությունը</w:t>
            </w:r>
            <w:r w:rsidRPr="00201E0F">
              <w:rPr>
                <w:rFonts w:ascii="Arial LatArm" w:hAnsi="Arial LatArm"/>
                <w:sz w:val="18"/>
                <w:szCs w:val="18"/>
              </w:rPr>
              <w:t xml:space="preserve"> </w:t>
            </w:r>
            <w:r w:rsidRPr="00201E0F">
              <w:rPr>
                <w:rFonts w:ascii="Sylfaen" w:hAnsi="Sylfaen" w:cs="Sylfaen"/>
                <w:sz w:val="18"/>
                <w:szCs w:val="18"/>
              </w:rPr>
              <w:t>ըստ</w:t>
            </w:r>
            <w:r w:rsidRPr="00201E0F">
              <w:rPr>
                <w:rFonts w:ascii="Arial LatArm" w:hAnsi="Arial LatArm"/>
                <w:sz w:val="18"/>
                <w:szCs w:val="18"/>
              </w:rPr>
              <w:t xml:space="preserve"> N-III-4, 9-01-2010 </w:t>
            </w:r>
            <w:r w:rsidRPr="00201E0F">
              <w:rPr>
                <w:rFonts w:ascii="Sylfaen" w:hAnsi="Sylfaen" w:cs="Sylfaen"/>
                <w:sz w:val="18"/>
                <w:szCs w:val="18"/>
              </w:rPr>
              <w:t>հիգենիկ</w:t>
            </w:r>
            <w:r w:rsidRPr="00201E0F">
              <w:rPr>
                <w:rFonts w:ascii="Arial LatArm" w:hAnsi="Arial LatArm"/>
                <w:sz w:val="18"/>
                <w:szCs w:val="18"/>
              </w:rPr>
              <w:t xml:space="preserve"> </w:t>
            </w:r>
            <w:r w:rsidRPr="00201E0F">
              <w:rPr>
                <w:rFonts w:ascii="Sylfaen" w:hAnsi="Sylfaen" w:cs="Sylfaen"/>
                <w:sz w:val="18"/>
                <w:szCs w:val="18"/>
              </w:rPr>
              <w:t>նորմատիվների</w:t>
            </w:r>
            <w:r w:rsidRPr="00201E0F">
              <w:rPr>
                <w:rFonts w:ascii="Arial LatArm" w:hAnsi="Arial LatArm"/>
                <w:sz w:val="18"/>
                <w:szCs w:val="18"/>
              </w:rPr>
              <w:t xml:space="preserve">, </w:t>
            </w:r>
            <w:r w:rsidRPr="00201E0F">
              <w:rPr>
                <w:rFonts w:ascii="Sylfaen" w:hAnsi="Sylfaen" w:cs="Sylfaen"/>
                <w:sz w:val="18"/>
                <w:szCs w:val="18"/>
              </w:rPr>
              <w:t>իսկ</w:t>
            </w:r>
            <w:r w:rsidRPr="00201E0F">
              <w:rPr>
                <w:rFonts w:ascii="Arial LatArm" w:hAnsi="Arial LatArm"/>
                <w:sz w:val="18"/>
                <w:szCs w:val="18"/>
              </w:rPr>
              <w:t xml:space="preserve"> </w:t>
            </w:r>
            <w:r w:rsidRPr="00201E0F">
              <w:rPr>
                <w:rFonts w:ascii="Sylfaen" w:hAnsi="Sylfaen" w:cs="Sylfaen"/>
                <w:sz w:val="18"/>
                <w:szCs w:val="18"/>
              </w:rPr>
              <w:t>մակնշումը</w:t>
            </w:r>
            <w:r w:rsidRPr="00201E0F">
              <w:rPr>
                <w:rFonts w:ascii="Arial LatArm" w:hAnsi="Arial LatArm"/>
                <w:sz w:val="18"/>
                <w:szCs w:val="18"/>
              </w:rPr>
              <w:t>` &lt;</w:t>
            </w:r>
            <w:r w:rsidRPr="00201E0F">
              <w:rPr>
                <w:rFonts w:ascii="Sylfaen" w:hAnsi="Sylfaen" w:cs="Sylfaen"/>
                <w:sz w:val="18"/>
                <w:szCs w:val="18"/>
              </w:rPr>
              <w:t>Սննդամթերքի</w:t>
            </w:r>
            <w:r w:rsidRPr="00201E0F">
              <w:rPr>
                <w:rFonts w:ascii="Arial LatArm" w:hAnsi="Arial LatArm"/>
                <w:sz w:val="18"/>
                <w:szCs w:val="18"/>
              </w:rPr>
              <w:t xml:space="preserve"> </w:t>
            </w:r>
            <w:r w:rsidRPr="00201E0F">
              <w:rPr>
                <w:rFonts w:ascii="Sylfaen" w:hAnsi="Sylfaen" w:cs="Sylfaen"/>
                <w:sz w:val="18"/>
                <w:szCs w:val="18"/>
              </w:rPr>
              <w:t>անվտանգության</w:t>
            </w:r>
            <w:r w:rsidRPr="00201E0F">
              <w:rPr>
                <w:rFonts w:ascii="Arial LatArm" w:hAnsi="Arial LatArm"/>
                <w:sz w:val="18"/>
                <w:szCs w:val="18"/>
              </w:rPr>
              <w:t xml:space="preserve"> </w:t>
            </w:r>
            <w:r w:rsidRPr="00201E0F">
              <w:rPr>
                <w:rFonts w:ascii="Sylfaen" w:hAnsi="Sylfaen" w:cs="Sylfaen"/>
                <w:sz w:val="18"/>
                <w:szCs w:val="18"/>
              </w:rPr>
              <w:t>մասին</w:t>
            </w:r>
            <w:r w:rsidRPr="00201E0F">
              <w:rPr>
                <w:rFonts w:ascii="Arial LatArm" w:hAnsi="Arial LatArm"/>
                <w:sz w:val="18"/>
                <w:szCs w:val="18"/>
              </w:rPr>
              <w:t xml:space="preserve">&gt; </w:t>
            </w:r>
            <w:r w:rsidRPr="00201E0F">
              <w:rPr>
                <w:rFonts w:ascii="Sylfaen" w:hAnsi="Sylfaen" w:cs="Sylfaen"/>
                <w:sz w:val="18"/>
                <w:szCs w:val="18"/>
              </w:rPr>
              <w:t>ՀՀ</w:t>
            </w:r>
            <w:r w:rsidRPr="00201E0F">
              <w:rPr>
                <w:rFonts w:ascii="Arial LatArm" w:hAnsi="Arial LatArm"/>
                <w:sz w:val="18"/>
                <w:szCs w:val="18"/>
              </w:rPr>
              <w:t xml:space="preserve"> </w:t>
            </w:r>
            <w:r w:rsidRPr="00201E0F">
              <w:rPr>
                <w:rFonts w:ascii="Sylfaen" w:hAnsi="Sylfaen" w:cs="Sylfaen"/>
                <w:sz w:val="18"/>
                <w:szCs w:val="18"/>
              </w:rPr>
              <w:t>օրենքի</w:t>
            </w:r>
            <w:r w:rsidRPr="00201E0F">
              <w:rPr>
                <w:rFonts w:ascii="Arial LatArm" w:hAnsi="Arial LatArm"/>
                <w:sz w:val="18"/>
                <w:szCs w:val="18"/>
              </w:rPr>
              <w:t xml:space="preserve"> 8-</w:t>
            </w:r>
            <w:r w:rsidRPr="00201E0F">
              <w:rPr>
                <w:rFonts w:ascii="Sylfaen" w:hAnsi="Sylfaen" w:cs="Sylfaen"/>
                <w:sz w:val="18"/>
                <w:szCs w:val="18"/>
              </w:rPr>
              <w:t>րդ</w:t>
            </w:r>
            <w:r w:rsidRPr="00201E0F">
              <w:rPr>
                <w:rFonts w:ascii="Arial LatArm" w:hAnsi="Arial LatArm"/>
                <w:sz w:val="18"/>
                <w:szCs w:val="18"/>
              </w:rPr>
              <w:t xml:space="preserve"> </w:t>
            </w:r>
            <w:r w:rsidRPr="00201E0F">
              <w:rPr>
                <w:rFonts w:ascii="Sylfaen" w:hAnsi="Sylfaen" w:cs="Sylfaen"/>
                <w:sz w:val="18"/>
                <w:szCs w:val="18"/>
              </w:rPr>
              <w:t>հոդվածի</w:t>
            </w:r>
          </w:p>
        </w:tc>
        <w:tc>
          <w:tcPr>
            <w:tcW w:w="612" w:type="dxa"/>
            <w:tcBorders>
              <w:top w:val="single" w:sz="4" w:space="0" w:color="auto"/>
              <w:left w:val="single" w:sz="4" w:space="0" w:color="auto"/>
              <w:bottom w:val="single" w:sz="4" w:space="0" w:color="auto"/>
              <w:right w:val="single" w:sz="4" w:space="0" w:color="auto"/>
            </w:tcBorders>
          </w:tcPr>
          <w:p w:rsidR="00695650" w:rsidRDefault="00695650" w:rsidP="00492C86">
            <w:pPr>
              <w:jc w:val="center"/>
            </w:pPr>
            <w:r w:rsidRPr="0079611B">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Pr="00492C86" w:rsidRDefault="00695650">
            <w:pPr>
              <w:jc w:val="center"/>
              <w:rPr>
                <w:rFonts w:ascii="Sylfaen" w:hAnsi="Sylfaen" w:cs="Calibri"/>
                <w:sz w:val="16"/>
                <w:szCs w:val="16"/>
                <w:lang w:val="hy-AM"/>
              </w:rPr>
            </w:pPr>
            <w:r>
              <w:rPr>
                <w:rFonts w:ascii="Sylfaen" w:hAnsi="Sylfaen" w:cs="Calibri"/>
                <w:sz w:val="16"/>
                <w:szCs w:val="16"/>
                <w:lang w:val="hy-AM"/>
              </w:rPr>
              <w:t>40</w:t>
            </w:r>
          </w:p>
        </w:tc>
        <w:tc>
          <w:tcPr>
            <w:tcW w:w="948" w:type="dxa"/>
            <w:tcBorders>
              <w:top w:val="single" w:sz="4" w:space="0" w:color="auto"/>
              <w:left w:val="single" w:sz="4" w:space="0" w:color="auto"/>
              <w:bottom w:val="single" w:sz="4" w:space="0" w:color="auto"/>
              <w:right w:val="single" w:sz="4" w:space="0" w:color="auto"/>
            </w:tcBorders>
          </w:tcPr>
          <w:p w:rsidR="00695650" w:rsidRPr="00EE6809" w:rsidRDefault="00695650">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695650" w:rsidRPr="00695650" w:rsidRDefault="00695650">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695650" w:rsidRPr="004619C8" w:rsidRDefault="00695650">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695650"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695650" w:rsidRDefault="00695650">
            <w:pPr>
              <w:jc w:val="center"/>
              <w:rPr>
                <w:rFonts w:ascii="GHEA Grapalat" w:hAnsi="GHEA Grapalat"/>
                <w:sz w:val="20"/>
                <w:lang w:val="hy-AM"/>
              </w:rPr>
            </w:pPr>
            <w:r>
              <w:rPr>
                <w:rFonts w:ascii="GHEA Grapalat" w:hAnsi="GHEA Grapalat"/>
                <w:sz w:val="20"/>
                <w:lang w:val="hy-AM"/>
              </w:rPr>
              <w:t>12</w:t>
            </w:r>
          </w:p>
        </w:tc>
        <w:tc>
          <w:tcPr>
            <w:tcW w:w="141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Unicode" w:hAnsi="Arial Unicode" w:cs="Calibri"/>
                <w:sz w:val="20"/>
                <w:szCs w:val="20"/>
              </w:rPr>
            </w:pPr>
            <w:r w:rsidRPr="00EB4E26">
              <w:rPr>
                <w:rFonts w:ascii="GHEA Grapalat" w:hAnsi="GHEA Grapalat"/>
                <w:sz w:val="20"/>
              </w:rPr>
              <w:t>15612180</w:t>
            </w:r>
          </w:p>
        </w:tc>
        <w:tc>
          <w:tcPr>
            <w:tcW w:w="1418" w:type="dxa"/>
            <w:tcBorders>
              <w:top w:val="single" w:sz="4" w:space="0" w:color="auto"/>
              <w:left w:val="single" w:sz="4" w:space="0" w:color="auto"/>
              <w:bottom w:val="single" w:sz="4" w:space="0" w:color="auto"/>
              <w:right w:val="single" w:sz="4" w:space="0" w:color="auto"/>
            </w:tcBorders>
            <w:vAlign w:val="center"/>
          </w:tcPr>
          <w:p w:rsidR="00695650" w:rsidRPr="0018758C" w:rsidRDefault="00695650" w:rsidP="00492C86">
            <w:pPr>
              <w:jc w:val="center"/>
              <w:rPr>
                <w:rFonts w:ascii="Sylfaen" w:hAnsi="Sylfaen" w:cs="Calibri"/>
                <w:sz w:val="20"/>
                <w:szCs w:val="20"/>
                <w:lang w:val="hy-AM"/>
              </w:rPr>
            </w:pPr>
            <w:r w:rsidRPr="0018758C">
              <w:rPr>
                <w:rFonts w:ascii="Sylfaen" w:hAnsi="Sylfaen" w:cs="Calibri"/>
                <w:sz w:val="20"/>
                <w:szCs w:val="20"/>
                <w:lang w:val="hy-AM"/>
              </w:rPr>
              <w:t>ալյուր</w:t>
            </w:r>
          </w:p>
        </w:tc>
        <w:tc>
          <w:tcPr>
            <w:tcW w:w="709" w:type="dxa"/>
            <w:tcBorders>
              <w:top w:val="single" w:sz="4" w:space="0" w:color="auto"/>
              <w:left w:val="single" w:sz="4" w:space="0" w:color="auto"/>
              <w:bottom w:val="single" w:sz="4" w:space="0" w:color="auto"/>
              <w:right w:val="single" w:sz="4" w:space="0" w:color="auto"/>
            </w:tcBorders>
          </w:tcPr>
          <w:p w:rsidR="00695650" w:rsidRDefault="00695650">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695650" w:rsidRDefault="00695650">
            <w:pPr>
              <w:rPr>
                <w:rFonts w:ascii="Sylfaen" w:hAnsi="Sylfaen" w:cs="Sylfaen"/>
                <w:bCs/>
                <w:sz w:val="16"/>
                <w:szCs w:val="16"/>
                <w:lang w:val="hy-AM"/>
              </w:rPr>
            </w:pPr>
            <w:r w:rsidRPr="00201E0F">
              <w:rPr>
                <w:rFonts w:ascii="Arial LatArm" w:hAnsi="Arial LatArm"/>
                <w:sz w:val="18"/>
                <w:szCs w:val="18"/>
                <w:lang w:val="hy-AM"/>
              </w:rPr>
              <w:t>´³ñÓñ ï»ë³ÏÇ, ÷³ÛÉáõÝ ëåÇï³Ï ·áõÛÝÇ, ³é³Ýó ³í»Éáñ¹ Ë³éÝáõñ¹Ý»ñÇ ¨ ÑáïÇ, ÷³Ã»Ã³íáñáõÙÁ` ·áñÍ³ñ³Ý³ÛÇÝ: ÐÐ ·áñÍáÕ ÝáñÙ»ñÇÝ ¨ ëï³Ý¹³ñïÝ»ñÇÝ Ñ³Ù³å³ï³ëË³Ý:</w:t>
            </w:r>
          </w:p>
        </w:tc>
        <w:tc>
          <w:tcPr>
            <w:tcW w:w="612" w:type="dxa"/>
            <w:tcBorders>
              <w:top w:val="single" w:sz="4" w:space="0" w:color="auto"/>
              <w:left w:val="single" w:sz="4" w:space="0" w:color="auto"/>
              <w:bottom w:val="single" w:sz="4" w:space="0" w:color="auto"/>
              <w:right w:val="single" w:sz="4" w:space="0" w:color="auto"/>
            </w:tcBorders>
          </w:tcPr>
          <w:p w:rsidR="00695650" w:rsidRDefault="00695650" w:rsidP="00492C86">
            <w:pPr>
              <w:jc w:val="center"/>
            </w:pPr>
            <w:r w:rsidRPr="0079611B">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Pr="00492C86" w:rsidRDefault="00695650">
            <w:pPr>
              <w:jc w:val="center"/>
              <w:rPr>
                <w:rFonts w:ascii="Sylfaen" w:hAnsi="Sylfaen" w:cs="Calibri"/>
                <w:sz w:val="16"/>
                <w:szCs w:val="16"/>
                <w:lang w:val="hy-AM"/>
              </w:rPr>
            </w:pPr>
            <w:r>
              <w:rPr>
                <w:rFonts w:ascii="Sylfaen" w:hAnsi="Sylfaen" w:cs="Calibri"/>
                <w:sz w:val="16"/>
                <w:szCs w:val="16"/>
                <w:lang w:val="hy-AM"/>
              </w:rPr>
              <w:t>50</w:t>
            </w:r>
          </w:p>
        </w:tc>
        <w:tc>
          <w:tcPr>
            <w:tcW w:w="948" w:type="dxa"/>
            <w:tcBorders>
              <w:top w:val="single" w:sz="4" w:space="0" w:color="auto"/>
              <w:left w:val="single" w:sz="4" w:space="0" w:color="auto"/>
              <w:bottom w:val="single" w:sz="4" w:space="0" w:color="auto"/>
              <w:right w:val="single" w:sz="4" w:space="0" w:color="auto"/>
            </w:tcBorders>
          </w:tcPr>
          <w:p w:rsidR="00695650" w:rsidRPr="00EE6809" w:rsidRDefault="00695650">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695650" w:rsidRPr="00695650" w:rsidRDefault="00695650">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695650" w:rsidRPr="004619C8" w:rsidRDefault="00695650">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695650"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695650" w:rsidRDefault="00695650">
            <w:pPr>
              <w:jc w:val="center"/>
              <w:rPr>
                <w:rFonts w:ascii="GHEA Grapalat" w:hAnsi="GHEA Grapalat"/>
                <w:sz w:val="20"/>
                <w:lang w:val="hy-AM"/>
              </w:rPr>
            </w:pPr>
            <w:r>
              <w:rPr>
                <w:rFonts w:ascii="GHEA Grapalat" w:hAnsi="GHEA Grapalat"/>
                <w:sz w:val="20"/>
                <w:lang w:val="hy-AM"/>
              </w:rPr>
              <w:t>13</w:t>
            </w:r>
          </w:p>
        </w:tc>
        <w:tc>
          <w:tcPr>
            <w:tcW w:w="141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Unicode" w:hAnsi="Arial Unicode" w:cs="Calibri"/>
                <w:sz w:val="20"/>
                <w:szCs w:val="20"/>
              </w:rPr>
            </w:pPr>
            <w:r w:rsidRPr="00EB4E26">
              <w:rPr>
                <w:rFonts w:ascii="GHEA Grapalat" w:hAnsi="GHEA Grapalat"/>
                <w:sz w:val="20"/>
              </w:rPr>
              <w:t>15821500</w:t>
            </w:r>
          </w:p>
        </w:tc>
        <w:tc>
          <w:tcPr>
            <w:tcW w:w="1418" w:type="dxa"/>
            <w:tcBorders>
              <w:top w:val="single" w:sz="4" w:space="0" w:color="auto"/>
              <w:left w:val="single" w:sz="4" w:space="0" w:color="auto"/>
              <w:bottom w:val="single" w:sz="4" w:space="0" w:color="auto"/>
              <w:right w:val="single" w:sz="4" w:space="0" w:color="auto"/>
            </w:tcBorders>
            <w:vAlign w:val="center"/>
          </w:tcPr>
          <w:p w:rsidR="00695650" w:rsidRPr="0018758C" w:rsidRDefault="00695650" w:rsidP="00492C86">
            <w:pPr>
              <w:jc w:val="center"/>
              <w:rPr>
                <w:rFonts w:ascii="Sylfaen" w:hAnsi="Sylfaen" w:cs="Calibri"/>
                <w:sz w:val="20"/>
                <w:szCs w:val="20"/>
                <w:lang w:val="hy-AM"/>
              </w:rPr>
            </w:pPr>
            <w:r w:rsidRPr="0018758C">
              <w:rPr>
                <w:rFonts w:ascii="Sylfaen" w:hAnsi="Sylfaen" w:cs="Sylfaen"/>
                <w:sz w:val="20"/>
                <w:szCs w:val="20"/>
                <w:lang w:val="hy-AM"/>
              </w:rPr>
              <w:t>թխվածքաբլիթ</w:t>
            </w:r>
          </w:p>
        </w:tc>
        <w:tc>
          <w:tcPr>
            <w:tcW w:w="709" w:type="dxa"/>
            <w:tcBorders>
              <w:top w:val="single" w:sz="4" w:space="0" w:color="auto"/>
              <w:left w:val="single" w:sz="4" w:space="0" w:color="auto"/>
              <w:bottom w:val="single" w:sz="4" w:space="0" w:color="auto"/>
              <w:right w:val="single" w:sz="4" w:space="0" w:color="auto"/>
            </w:tcBorders>
          </w:tcPr>
          <w:p w:rsidR="00695650" w:rsidRDefault="00695650">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695650" w:rsidRPr="00695650" w:rsidRDefault="00695650">
            <w:pPr>
              <w:rPr>
                <w:rFonts w:ascii="Sylfaen" w:hAnsi="Sylfaen" w:cs="Sylfaen"/>
                <w:bCs/>
                <w:sz w:val="16"/>
                <w:szCs w:val="16"/>
              </w:rPr>
            </w:pPr>
            <w:r w:rsidRPr="00201E0F">
              <w:rPr>
                <w:rFonts w:ascii="Sylfaen" w:hAnsi="Sylfaen" w:cs="Sylfaen"/>
                <w:sz w:val="18"/>
                <w:szCs w:val="18"/>
              </w:rPr>
              <w:t>Կաթնահունց</w:t>
            </w:r>
            <w:r w:rsidRPr="00201E0F">
              <w:rPr>
                <w:rFonts w:ascii="Arial LatArm" w:hAnsi="Arial LatArm"/>
                <w:sz w:val="18"/>
                <w:szCs w:val="18"/>
              </w:rPr>
              <w:t xml:space="preserve">, </w:t>
            </w:r>
            <w:r w:rsidRPr="00201E0F">
              <w:rPr>
                <w:rFonts w:ascii="Sylfaen" w:hAnsi="Sylfaen" w:cs="Sylfaen"/>
                <w:sz w:val="18"/>
                <w:szCs w:val="18"/>
              </w:rPr>
              <w:t>շաքարահունց</w:t>
            </w:r>
            <w:r w:rsidRPr="00201E0F">
              <w:rPr>
                <w:rFonts w:ascii="Arial LatArm" w:hAnsi="Arial LatArm"/>
                <w:sz w:val="18"/>
                <w:szCs w:val="18"/>
              </w:rPr>
              <w:t xml:space="preserve">, </w:t>
            </w:r>
            <w:r w:rsidRPr="00201E0F">
              <w:rPr>
                <w:rFonts w:ascii="Sylfaen" w:hAnsi="Sylfaen" w:cs="Sylfaen"/>
                <w:sz w:val="18"/>
                <w:szCs w:val="18"/>
              </w:rPr>
              <w:t>խոնավությունը</w:t>
            </w:r>
            <w:r w:rsidRPr="00201E0F">
              <w:rPr>
                <w:rFonts w:ascii="Arial LatArm" w:hAnsi="Arial LatArm"/>
                <w:sz w:val="18"/>
                <w:szCs w:val="18"/>
              </w:rPr>
              <w:t xml:space="preserve">` 3-10%, </w:t>
            </w:r>
            <w:r w:rsidRPr="00201E0F">
              <w:rPr>
                <w:rFonts w:ascii="Sylfaen" w:hAnsi="Sylfaen" w:cs="Sylfaen"/>
                <w:sz w:val="18"/>
                <w:szCs w:val="18"/>
              </w:rPr>
              <w:t>շաքարի</w:t>
            </w:r>
            <w:r w:rsidRPr="00695650">
              <w:rPr>
                <w:rFonts w:ascii="Sylfaen" w:hAnsi="Sylfaen" w:cs="Sylfaen"/>
                <w:sz w:val="18"/>
                <w:szCs w:val="18"/>
              </w:rPr>
              <w:t xml:space="preserve"> </w:t>
            </w:r>
            <w:r w:rsidRPr="00201E0F">
              <w:rPr>
                <w:rFonts w:ascii="Sylfaen" w:hAnsi="Sylfaen" w:cs="Sylfaen"/>
                <w:sz w:val="18"/>
                <w:szCs w:val="18"/>
              </w:rPr>
              <w:t>զանգվածային</w:t>
            </w:r>
            <w:r w:rsidRPr="00695650">
              <w:rPr>
                <w:rFonts w:ascii="Sylfaen" w:hAnsi="Sylfaen" w:cs="Sylfaen"/>
                <w:sz w:val="18"/>
                <w:szCs w:val="18"/>
              </w:rPr>
              <w:t xml:space="preserve"> </w:t>
            </w:r>
            <w:r w:rsidRPr="00201E0F">
              <w:rPr>
                <w:rFonts w:ascii="Sylfaen" w:hAnsi="Sylfaen" w:cs="Sylfaen"/>
                <w:sz w:val="18"/>
                <w:szCs w:val="18"/>
              </w:rPr>
              <w:t>պարունակությունը</w:t>
            </w:r>
            <w:r w:rsidRPr="00201E0F">
              <w:rPr>
                <w:rFonts w:ascii="Arial LatArm" w:hAnsi="Arial LatArm"/>
                <w:sz w:val="18"/>
                <w:szCs w:val="18"/>
              </w:rPr>
              <w:t xml:space="preserve">` 20-27%, </w:t>
            </w:r>
            <w:r w:rsidRPr="00201E0F">
              <w:rPr>
                <w:rFonts w:ascii="Sylfaen" w:hAnsi="Sylfaen" w:cs="Sylfaen"/>
                <w:sz w:val="18"/>
                <w:szCs w:val="18"/>
              </w:rPr>
              <w:t>յուղայնությունը</w:t>
            </w:r>
            <w:r w:rsidRPr="00695650">
              <w:rPr>
                <w:rFonts w:ascii="Sylfaen" w:hAnsi="Sylfaen" w:cs="Sylfaen"/>
                <w:sz w:val="18"/>
                <w:szCs w:val="18"/>
              </w:rPr>
              <w:t xml:space="preserve"> </w:t>
            </w:r>
            <w:r w:rsidRPr="00201E0F">
              <w:rPr>
                <w:rFonts w:ascii="Arial LatArm" w:hAnsi="Arial LatArm"/>
                <w:sz w:val="18"/>
                <w:szCs w:val="18"/>
              </w:rPr>
              <w:t xml:space="preserve">3-30%, </w:t>
            </w:r>
            <w:r w:rsidRPr="00201E0F">
              <w:rPr>
                <w:rFonts w:ascii="Sylfaen" w:hAnsi="Sylfaen" w:cs="Sylfaen"/>
                <w:sz w:val="18"/>
                <w:szCs w:val="18"/>
              </w:rPr>
              <w:t>տեղական</w:t>
            </w:r>
            <w:r w:rsidRPr="00695650">
              <w:rPr>
                <w:rFonts w:ascii="Sylfaen" w:hAnsi="Sylfaen" w:cs="Sylfaen"/>
                <w:sz w:val="18"/>
                <w:szCs w:val="18"/>
              </w:rPr>
              <w:t xml:space="preserve"> </w:t>
            </w:r>
            <w:r w:rsidRPr="00201E0F">
              <w:rPr>
                <w:rFonts w:ascii="Sylfaen" w:hAnsi="Sylfaen" w:cs="Sylfaen"/>
                <w:sz w:val="18"/>
                <w:szCs w:val="18"/>
              </w:rPr>
              <w:t>արտադրության</w:t>
            </w:r>
            <w:r w:rsidRPr="00201E0F">
              <w:rPr>
                <w:rFonts w:ascii="Arial LatArm" w:hAnsi="Arial LatArm"/>
                <w:sz w:val="18"/>
                <w:szCs w:val="18"/>
              </w:rPr>
              <w:t xml:space="preserve">: </w:t>
            </w:r>
            <w:r w:rsidRPr="00201E0F">
              <w:rPr>
                <w:rFonts w:ascii="Sylfaen" w:hAnsi="Sylfaen" w:cs="Sylfaen"/>
                <w:sz w:val="18"/>
                <w:szCs w:val="18"/>
              </w:rPr>
              <w:t>Անվտանգությունը</w:t>
            </w:r>
            <w:r w:rsidRPr="00201E0F">
              <w:rPr>
                <w:rFonts w:ascii="Arial LatArm" w:hAnsi="Arial LatArm"/>
                <w:sz w:val="18"/>
                <w:szCs w:val="18"/>
              </w:rPr>
              <w:t xml:space="preserve">` </w:t>
            </w:r>
            <w:r w:rsidRPr="00201E0F">
              <w:rPr>
                <w:rFonts w:ascii="Sylfaen" w:hAnsi="Sylfaen" w:cs="Sylfaen"/>
                <w:sz w:val="18"/>
                <w:szCs w:val="18"/>
              </w:rPr>
              <w:t>ըստ</w:t>
            </w:r>
            <w:r w:rsidRPr="00201E0F">
              <w:rPr>
                <w:rFonts w:ascii="Arial LatArm" w:hAnsi="Arial LatArm"/>
                <w:sz w:val="18"/>
                <w:szCs w:val="18"/>
              </w:rPr>
              <w:t xml:space="preserve"> 2-III-4.9-01-2010  </w:t>
            </w:r>
            <w:r w:rsidRPr="00201E0F">
              <w:rPr>
                <w:rFonts w:ascii="Sylfaen" w:hAnsi="Sylfaen" w:cs="Sylfaen"/>
                <w:sz w:val="18"/>
                <w:szCs w:val="18"/>
              </w:rPr>
              <w:t>հիգիենիկնորմատիվների</w:t>
            </w:r>
            <w:r w:rsidRPr="00201E0F">
              <w:rPr>
                <w:rFonts w:ascii="Arial LatArm" w:hAnsi="Arial LatArm"/>
                <w:sz w:val="18"/>
                <w:szCs w:val="18"/>
              </w:rPr>
              <w:t xml:space="preserve">, </w:t>
            </w:r>
            <w:r w:rsidRPr="00201E0F">
              <w:rPr>
                <w:rFonts w:ascii="Sylfaen" w:hAnsi="Sylfaen" w:cs="Sylfaen"/>
                <w:sz w:val="18"/>
                <w:szCs w:val="18"/>
              </w:rPr>
              <w:t>իսկմակնշումը</w:t>
            </w:r>
            <w:r w:rsidRPr="00201E0F">
              <w:rPr>
                <w:rFonts w:ascii="Arial LatArm" w:hAnsi="Arial LatArm"/>
                <w:sz w:val="18"/>
                <w:szCs w:val="18"/>
              </w:rPr>
              <w:t xml:space="preserve">` </w:t>
            </w:r>
            <w:r w:rsidRPr="00201E0F">
              <w:rPr>
                <w:rFonts w:ascii="Sylfaen" w:hAnsi="Sylfaen" w:cs="Sylfaen"/>
                <w:sz w:val="18"/>
                <w:szCs w:val="18"/>
              </w:rPr>
              <w:t>ՙՍննդամթերքի</w:t>
            </w:r>
            <w:r w:rsidRPr="00695650">
              <w:rPr>
                <w:rFonts w:ascii="Sylfaen" w:hAnsi="Sylfaen" w:cs="Sylfaen"/>
                <w:sz w:val="18"/>
                <w:szCs w:val="18"/>
              </w:rPr>
              <w:t xml:space="preserve"> </w:t>
            </w:r>
            <w:r w:rsidRPr="00201E0F">
              <w:rPr>
                <w:rFonts w:ascii="Sylfaen" w:hAnsi="Sylfaen" w:cs="Sylfaen"/>
                <w:sz w:val="18"/>
                <w:szCs w:val="18"/>
              </w:rPr>
              <w:t>անվտանգության</w:t>
            </w:r>
            <w:r w:rsidRPr="00695650">
              <w:rPr>
                <w:rFonts w:ascii="Sylfaen" w:hAnsi="Sylfaen" w:cs="Sylfaen"/>
                <w:sz w:val="18"/>
                <w:szCs w:val="18"/>
              </w:rPr>
              <w:t xml:space="preserve"> </w:t>
            </w:r>
            <w:r w:rsidRPr="00201E0F">
              <w:rPr>
                <w:rFonts w:ascii="Sylfaen" w:hAnsi="Sylfaen" w:cs="Sylfaen"/>
                <w:sz w:val="18"/>
                <w:szCs w:val="18"/>
              </w:rPr>
              <w:t>մասին՚</w:t>
            </w:r>
            <w:r w:rsidRPr="00695650">
              <w:rPr>
                <w:rFonts w:ascii="Sylfaen" w:hAnsi="Sylfaen" w:cs="Sylfaen"/>
                <w:sz w:val="18"/>
                <w:szCs w:val="18"/>
              </w:rPr>
              <w:t xml:space="preserve"> </w:t>
            </w:r>
            <w:r w:rsidRPr="00201E0F">
              <w:rPr>
                <w:rFonts w:ascii="Sylfaen" w:hAnsi="Sylfaen" w:cs="Sylfaen"/>
                <w:sz w:val="18"/>
                <w:szCs w:val="18"/>
              </w:rPr>
              <w:t>ՀՀ</w:t>
            </w:r>
            <w:r w:rsidRPr="00695650">
              <w:rPr>
                <w:rFonts w:ascii="Sylfaen" w:hAnsi="Sylfaen" w:cs="Sylfaen"/>
                <w:sz w:val="18"/>
                <w:szCs w:val="18"/>
              </w:rPr>
              <w:t xml:space="preserve"> </w:t>
            </w:r>
            <w:r w:rsidRPr="00201E0F">
              <w:rPr>
                <w:rFonts w:ascii="Sylfaen" w:hAnsi="Sylfaen" w:cs="Sylfaen"/>
                <w:sz w:val="18"/>
                <w:szCs w:val="18"/>
              </w:rPr>
              <w:t>օրենքի</w:t>
            </w:r>
            <w:r w:rsidRPr="00201E0F">
              <w:rPr>
                <w:rFonts w:ascii="Arial LatArm" w:hAnsi="Arial LatArm"/>
                <w:sz w:val="18"/>
                <w:szCs w:val="18"/>
              </w:rPr>
              <w:t xml:space="preserve"> 8-</w:t>
            </w:r>
            <w:r w:rsidRPr="00201E0F">
              <w:rPr>
                <w:rFonts w:ascii="Sylfaen" w:hAnsi="Sylfaen" w:cs="Sylfaen"/>
                <w:sz w:val="18"/>
                <w:szCs w:val="18"/>
              </w:rPr>
              <w:t>րդ</w:t>
            </w:r>
            <w:r w:rsidRPr="00695650">
              <w:rPr>
                <w:rFonts w:ascii="Sylfaen" w:hAnsi="Sylfaen" w:cs="Sylfaen"/>
                <w:sz w:val="18"/>
                <w:szCs w:val="18"/>
              </w:rPr>
              <w:t xml:space="preserve"> </w:t>
            </w:r>
            <w:r w:rsidRPr="00201E0F">
              <w:rPr>
                <w:rFonts w:ascii="Sylfaen" w:hAnsi="Sylfaen" w:cs="Sylfaen"/>
                <w:sz w:val="18"/>
                <w:szCs w:val="18"/>
              </w:rPr>
              <w:t>հոդվածի</w:t>
            </w:r>
            <w:r w:rsidRPr="00695650">
              <w:rPr>
                <w:rFonts w:ascii="Sylfaen" w:hAnsi="Sylfaen" w:cs="Sylfaen"/>
                <w:sz w:val="18"/>
                <w:szCs w:val="18"/>
              </w:rPr>
              <w:t>:</w:t>
            </w:r>
          </w:p>
        </w:tc>
        <w:tc>
          <w:tcPr>
            <w:tcW w:w="612" w:type="dxa"/>
            <w:tcBorders>
              <w:top w:val="single" w:sz="4" w:space="0" w:color="auto"/>
              <w:left w:val="single" w:sz="4" w:space="0" w:color="auto"/>
              <w:bottom w:val="single" w:sz="4" w:space="0" w:color="auto"/>
              <w:right w:val="single" w:sz="4" w:space="0" w:color="auto"/>
            </w:tcBorders>
          </w:tcPr>
          <w:p w:rsidR="00695650" w:rsidRDefault="00695650" w:rsidP="00492C86">
            <w:pPr>
              <w:jc w:val="center"/>
            </w:pPr>
            <w:r w:rsidRPr="0079611B">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Pr="00492C86" w:rsidRDefault="00695650">
            <w:pPr>
              <w:jc w:val="center"/>
              <w:rPr>
                <w:rFonts w:ascii="Sylfaen" w:hAnsi="Sylfaen" w:cs="Calibri"/>
                <w:sz w:val="16"/>
                <w:szCs w:val="16"/>
                <w:lang w:val="hy-AM"/>
              </w:rPr>
            </w:pPr>
            <w:r>
              <w:rPr>
                <w:rFonts w:ascii="Sylfaen" w:hAnsi="Sylfaen" w:cs="Calibri"/>
                <w:sz w:val="16"/>
                <w:szCs w:val="16"/>
                <w:lang w:val="hy-AM"/>
              </w:rPr>
              <w:t>5</w:t>
            </w:r>
          </w:p>
        </w:tc>
        <w:tc>
          <w:tcPr>
            <w:tcW w:w="948" w:type="dxa"/>
            <w:tcBorders>
              <w:top w:val="single" w:sz="4" w:space="0" w:color="auto"/>
              <w:left w:val="single" w:sz="4" w:space="0" w:color="auto"/>
              <w:bottom w:val="single" w:sz="4" w:space="0" w:color="auto"/>
              <w:right w:val="single" w:sz="4" w:space="0" w:color="auto"/>
            </w:tcBorders>
          </w:tcPr>
          <w:p w:rsidR="00695650" w:rsidRPr="00EE6809" w:rsidRDefault="00695650">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695650" w:rsidRPr="00695650" w:rsidRDefault="00695650">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695650" w:rsidRPr="004619C8" w:rsidRDefault="00695650">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695650"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695650" w:rsidRDefault="00695650">
            <w:pPr>
              <w:jc w:val="center"/>
              <w:rPr>
                <w:rFonts w:ascii="GHEA Grapalat" w:hAnsi="GHEA Grapalat"/>
                <w:sz w:val="20"/>
                <w:lang w:val="hy-AM"/>
              </w:rPr>
            </w:pPr>
            <w:r>
              <w:rPr>
                <w:rFonts w:ascii="GHEA Grapalat" w:hAnsi="GHEA Grapalat"/>
                <w:sz w:val="20"/>
                <w:lang w:val="hy-AM"/>
              </w:rPr>
              <w:t>14</w:t>
            </w:r>
          </w:p>
        </w:tc>
        <w:tc>
          <w:tcPr>
            <w:tcW w:w="141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Unicode" w:hAnsi="Arial Unicode" w:cs="Calibri"/>
                <w:sz w:val="20"/>
                <w:szCs w:val="20"/>
              </w:rPr>
            </w:pPr>
            <w:r w:rsidRPr="00EB4E26">
              <w:rPr>
                <w:rFonts w:ascii="GHEA Grapalat" w:hAnsi="GHEA Grapalat"/>
                <w:sz w:val="20"/>
              </w:rPr>
              <w:t>15821500</w:t>
            </w:r>
          </w:p>
        </w:tc>
        <w:tc>
          <w:tcPr>
            <w:tcW w:w="1418" w:type="dxa"/>
            <w:tcBorders>
              <w:top w:val="single" w:sz="4" w:space="0" w:color="auto"/>
              <w:left w:val="single" w:sz="4" w:space="0" w:color="auto"/>
              <w:bottom w:val="single" w:sz="4" w:space="0" w:color="auto"/>
              <w:right w:val="single" w:sz="4" w:space="0" w:color="auto"/>
            </w:tcBorders>
            <w:vAlign w:val="center"/>
          </w:tcPr>
          <w:p w:rsidR="00695650" w:rsidRPr="0018758C" w:rsidRDefault="00695650" w:rsidP="00492C86">
            <w:pPr>
              <w:jc w:val="center"/>
              <w:rPr>
                <w:rFonts w:ascii="Sylfaen" w:hAnsi="Sylfaen" w:cs="Calibri"/>
                <w:sz w:val="20"/>
                <w:szCs w:val="20"/>
                <w:lang w:val="hy-AM"/>
              </w:rPr>
            </w:pPr>
            <w:r w:rsidRPr="0018758C">
              <w:rPr>
                <w:rFonts w:ascii="Sylfaen" w:hAnsi="Sylfaen" w:cs="Sylfaen"/>
                <w:sz w:val="20"/>
                <w:szCs w:val="20"/>
                <w:lang w:val="hy-AM"/>
              </w:rPr>
              <w:t>վաֆլի</w:t>
            </w:r>
          </w:p>
        </w:tc>
        <w:tc>
          <w:tcPr>
            <w:tcW w:w="709" w:type="dxa"/>
            <w:tcBorders>
              <w:top w:val="single" w:sz="4" w:space="0" w:color="auto"/>
              <w:left w:val="single" w:sz="4" w:space="0" w:color="auto"/>
              <w:bottom w:val="single" w:sz="4" w:space="0" w:color="auto"/>
              <w:right w:val="single" w:sz="4" w:space="0" w:color="auto"/>
            </w:tcBorders>
          </w:tcPr>
          <w:p w:rsidR="00695650" w:rsidRDefault="00695650">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695650" w:rsidRPr="00695650" w:rsidRDefault="00695650">
            <w:pPr>
              <w:rPr>
                <w:rFonts w:asciiTheme="minorHAnsi" w:hAnsiTheme="minorHAnsi" w:cs="Sylfaen"/>
                <w:bCs/>
                <w:sz w:val="16"/>
                <w:szCs w:val="16"/>
              </w:rPr>
            </w:pPr>
            <w:r w:rsidRPr="00201E0F">
              <w:rPr>
                <w:rFonts w:ascii="Sylfaen" w:hAnsi="Sylfaen" w:cs="Sylfaen"/>
                <w:sz w:val="18"/>
                <w:szCs w:val="18"/>
                <w:lang w:val="hy-AM"/>
              </w:rPr>
              <w:t>Միջուկով</w:t>
            </w:r>
            <w:r w:rsidRPr="00201E0F">
              <w:rPr>
                <w:rFonts w:ascii="Arial LatArm" w:hAnsi="Arial LatArm"/>
                <w:sz w:val="18"/>
                <w:szCs w:val="18"/>
                <w:lang w:val="hy-AM"/>
              </w:rPr>
              <w:t xml:space="preserve"> </w:t>
            </w:r>
            <w:r w:rsidRPr="00201E0F">
              <w:rPr>
                <w:rFonts w:ascii="Sylfaen" w:hAnsi="Sylfaen" w:cs="Sylfaen"/>
                <w:sz w:val="18"/>
                <w:szCs w:val="18"/>
                <w:lang w:val="hy-AM"/>
              </w:rPr>
              <w:t>և</w:t>
            </w:r>
            <w:r w:rsidRPr="00201E0F">
              <w:rPr>
                <w:rFonts w:ascii="Arial LatArm" w:hAnsi="Arial LatArm"/>
                <w:sz w:val="18"/>
                <w:szCs w:val="18"/>
                <w:lang w:val="hy-AM"/>
              </w:rPr>
              <w:t xml:space="preserve"> </w:t>
            </w:r>
            <w:r w:rsidRPr="00201E0F">
              <w:rPr>
                <w:rFonts w:ascii="Sylfaen" w:hAnsi="Sylfaen" w:cs="Sylfaen"/>
                <w:sz w:val="18"/>
                <w:szCs w:val="18"/>
                <w:lang w:val="hy-AM"/>
              </w:rPr>
              <w:t>առանց</w:t>
            </w:r>
            <w:r w:rsidRPr="00201E0F">
              <w:rPr>
                <w:rFonts w:ascii="Arial LatArm" w:hAnsi="Arial LatArm"/>
                <w:sz w:val="18"/>
                <w:szCs w:val="18"/>
                <w:lang w:val="hy-AM"/>
              </w:rPr>
              <w:t xml:space="preserve"> </w:t>
            </w:r>
            <w:r w:rsidRPr="00201E0F">
              <w:rPr>
                <w:rFonts w:ascii="Sylfaen" w:hAnsi="Sylfaen" w:cs="Sylfaen"/>
                <w:sz w:val="18"/>
                <w:szCs w:val="18"/>
                <w:lang w:val="hy-AM"/>
              </w:rPr>
              <w:t>միջուկի</w:t>
            </w:r>
            <w:r w:rsidRPr="00201E0F">
              <w:rPr>
                <w:rFonts w:ascii="Arial LatArm" w:hAnsi="Arial LatArm"/>
                <w:sz w:val="18"/>
                <w:szCs w:val="18"/>
                <w:lang w:val="hy-AM"/>
              </w:rPr>
              <w:t xml:space="preserve">, </w:t>
            </w:r>
            <w:r w:rsidRPr="00201E0F">
              <w:rPr>
                <w:rFonts w:ascii="Sylfaen" w:hAnsi="Sylfaen" w:cs="Sylfaen"/>
                <w:sz w:val="18"/>
                <w:szCs w:val="18"/>
                <w:lang w:val="hy-AM"/>
              </w:rPr>
              <w:t>չափածրարված</w:t>
            </w:r>
            <w:r w:rsidRPr="00201E0F">
              <w:rPr>
                <w:rFonts w:ascii="Arial LatArm" w:hAnsi="Arial LatArm"/>
                <w:sz w:val="18"/>
                <w:szCs w:val="18"/>
                <w:lang w:val="hy-AM"/>
              </w:rPr>
              <w:t xml:space="preserve"> </w:t>
            </w:r>
            <w:r w:rsidRPr="00201E0F">
              <w:rPr>
                <w:rFonts w:ascii="Sylfaen" w:hAnsi="Sylfaen" w:cs="Sylfaen"/>
                <w:sz w:val="18"/>
                <w:szCs w:val="18"/>
                <w:lang w:val="hy-AM"/>
              </w:rPr>
              <w:t>և</w:t>
            </w:r>
            <w:r w:rsidRPr="00201E0F">
              <w:rPr>
                <w:rFonts w:ascii="Arial LatArm" w:hAnsi="Arial LatArm"/>
                <w:sz w:val="18"/>
                <w:szCs w:val="18"/>
                <w:lang w:val="hy-AM"/>
              </w:rPr>
              <w:t xml:space="preserve"> </w:t>
            </w:r>
            <w:r w:rsidRPr="00201E0F">
              <w:rPr>
                <w:rFonts w:ascii="Sylfaen" w:hAnsi="Sylfaen" w:cs="Sylfaen"/>
                <w:sz w:val="18"/>
                <w:szCs w:val="18"/>
                <w:lang w:val="hy-AM"/>
              </w:rPr>
              <w:t>առանց</w:t>
            </w:r>
            <w:r w:rsidRPr="00201E0F">
              <w:rPr>
                <w:rFonts w:ascii="Arial LatArm" w:hAnsi="Arial LatArm"/>
                <w:sz w:val="18"/>
                <w:szCs w:val="18"/>
                <w:lang w:val="hy-AM"/>
              </w:rPr>
              <w:t xml:space="preserve">, </w:t>
            </w:r>
            <w:r w:rsidRPr="00201E0F">
              <w:rPr>
                <w:rFonts w:ascii="Sylfaen" w:hAnsi="Sylfaen" w:cs="Sylfaen"/>
                <w:sz w:val="18"/>
                <w:szCs w:val="18"/>
                <w:lang w:val="hy-AM"/>
              </w:rPr>
              <w:t>ԳՕՍՏ</w:t>
            </w:r>
            <w:r w:rsidRPr="00201E0F">
              <w:rPr>
                <w:rFonts w:ascii="Arial LatArm" w:hAnsi="Arial LatArm"/>
                <w:sz w:val="18"/>
                <w:szCs w:val="18"/>
                <w:lang w:val="hy-AM"/>
              </w:rPr>
              <w:t xml:space="preserve"> 14031-68:  </w:t>
            </w:r>
            <w:r w:rsidRPr="00201E0F">
              <w:rPr>
                <w:rFonts w:ascii="Sylfaen" w:hAnsi="Sylfaen" w:cs="Sylfaen"/>
                <w:sz w:val="18"/>
                <w:szCs w:val="18"/>
                <w:lang w:val="hy-AM"/>
              </w:rPr>
              <w:t>Անվտանգությունը</w:t>
            </w:r>
            <w:r w:rsidRPr="00201E0F">
              <w:rPr>
                <w:rFonts w:ascii="Arial LatArm" w:hAnsi="Arial LatArm"/>
                <w:sz w:val="18"/>
                <w:szCs w:val="18"/>
                <w:lang w:val="hy-AM"/>
              </w:rPr>
              <w:t xml:space="preserve"> </w:t>
            </w:r>
            <w:r w:rsidRPr="00201E0F">
              <w:rPr>
                <w:rFonts w:ascii="Sylfaen" w:hAnsi="Sylfaen" w:cs="Sylfaen"/>
                <w:sz w:val="18"/>
                <w:szCs w:val="18"/>
                <w:lang w:val="hy-AM"/>
              </w:rPr>
              <w:t>և</w:t>
            </w:r>
            <w:r w:rsidRPr="00201E0F">
              <w:rPr>
                <w:rFonts w:ascii="Arial LatArm" w:hAnsi="Arial LatArm"/>
                <w:sz w:val="18"/>
                <w:szCs w:val="18"/>
                <w:lang w:val="hy-AM"/>
              </w:rPr>
              <w:t xml:space="preserve"> </w:t>
            </w:r>
            <w:r w:rsidRPr="00201E0F">
              <w:rPr>
                <w:rFonts w:ascii="Sylfaen" w:hAnsi="Sylfaen" w:cs="Sylfaen"/>
                <w:sz w:val="18"/>
                <w:szCs w:val="18"/>
                <w:lang w:val="hy-AM"/>
              </w:rPr>
              <w:t>մակնշումը</w:t>
            </w:r>
            <w:r w:rsidRPr="00201E0F">
              <w:rPr>
                <w:rFonts w:ascii="Arial LatArm" w:hAnsi="Arial LatArm"/>
                <w:sz w:val="18"/>
                <w:szCs w:val="18"/>
                <w:lang w:val="hy-AM"/>
              </w:rPr>
              <w:t xml:space="preserve">` N 2-III-4.9-01-2010 </w:t>
            </w:r>
            <w:r w:rsidRPr="00201E0F">
              <w:rPr>
                <w:rFonts w:ascii="Sylfaen" w:hAnsi="Sylfaen" w:cs="Sylfaen"/>
                <w:sz w:val="18"/>
                <w:szCs w:val="18"/>
                <w:lang w:val="hy-AM"/>
              </w:rPr>
              <w:t>հիգիենիկ</w:t>
            </w:r>
            <w:r w:rsidRPr="00201E0F">
              <w:rPr>
                <w:rFonts w:ascii="Arial LatArm" w:hAnsi="Arial LatArm"/>
                <w:sz w:val="18"/>
                <w:szCs w:val="18"/>
                <w:lang w:val="hy-AM"/>
              </w:rPr>
              <w:t xml:space="preserve"> </w:t>
            </w:r>
            <w:r w:rsidRPr="00201E0F">
              <w:rPr>
                <w:rFonts w:ascii="Sylfaen" w:hAnsi="Sylfaen" w:cs="Sylfaen"/>
                <w:sz w:val="18"/>
                <w:szCs w:val="18"/>
                <w:lang w:val="hy-AM"/>
              </w:rPr>
              <w:t>նորմատիվների</w:t>
            </w:r>
            <w:r w:rsidRPr="00201E0F">
              <w:rPr>
                <w:rFonts w:ascii="Arial LatArm" w:hAnsi="Arial LatArm"/>
                <w:sz w:val="18"/>
                <w:szCs w:val="18"/>
                <w:lang w:val="hy-AM"/>
              </w:rPr>
              <w:t xml:space="preserve"> </w:t>
            </w:r>
            <w:r w:rsidRPr="00201E0F">
              <w:rPr>
                <w:rFonts w:ascii="Sylfaen" w:hAnsi="Sylfaen" w:cs="Sylfaen"/>
                <w:sz w:val="18"/>
                <w:szCs w:val="18"/>
                <w:lang w:val="hy-AM"/>
              </w:rPr>
              <w:t>և</w:t>
            </w:r>
            <w:r w:rsidRPr="00201E0F">
              <w:rPr>
                <w:rFonts w:ascii="Arial LatArm" w:hAnsi="Arial LatArm"/>
                <w:sz w:val="18"/>
                <w:szCs w:val="18"/>
                <w:lang w:val="hy-AM"/>
              </w:rPr>
              <w:t xml:space="preserve"> </w:t>
            </w:r>
            <w:r w:rsidRPr="00201E0F">
              <w:rPr>
                <w:rFonts w:ascii="Sylfaen" w:hAnsi="Sylfaen" w:cs="Sylfaen"/>
                <w:sz w:val="18"/>
                <w:szCs w:val="18"/>
                <w:lang w:val="hy-AM"/>
              </w:rPr>
              <w:t>Սննդամթերքի</w:t>
            </w:r>
            <w:r w:rsidRPr="00201E0F">
              <w:rPr>
                <w:rFonts w:ascii="Arial LatArm" w:hAnsi="Arial LatArm"/>
                <w:sz w:val="18"/>
                <w:szCs w:val="18"/>
                <w:lang w:val="hy-AM"/>
              </w:rPr>
              <w:t xml:space="preserve"> </w:t>
            </w:r>
            <w:r w:rsidRPr="00201E0F">
              <w:rPr>
                <w:rFonts w:ascii="Sylfaen" w:hAnsi="Sylfaen" w:cs="Sylfaen"/>
                <w:sz w:val="18"/>
                <w:szCs w:val="18"/>
                <w:lang w:val="hy-AM"/>
              </w:rPr>
              <w:t>անվտանգության</w:t>
            </w:r>
            <w:r w:rsidRPr="00201E0F">
              <w:rPr>
                <w:rFonts w:ascii="Arial LatArm" w:hAnsi="Arial LatArm"/>
                <w:sz w:val="18"/>
                <w:szCs w:val="18"/>
                <w:lang w:val="hy-AM"/>
              </w:rPr>
              <w:t xml:space="preserve"> </w:t>
            </w:r>
            <w:r w:rsidRPr="00201E0F">
              <w:rPr>
                <w:rFonts w:ascii="Sylfaen" w:hAnsi="Sylfaen" w:cs="Sylfaen"/>
                <w:sz w:val="18"/>
                <w:szCs w:val="18"/>
                <w:lang w:val="hy-AM"/>
              </w:rPr>
              <w:t>մասին</w:t>
            </w:r>
            <w:r w:rsidRPr="00201E0F">
              <w:rPr>
                <w:rFonts w:ascii="Arial LatArm" w:hAnsi="Arial LatArm"/>
                <w:sz w:val="18"/>
                <w:szCs w:val="18"/>
                <w:lang w:val="hy-AM"/>
              </w:rPr>
              <w:t xml:space="preserve">  </w:t>
            </w:r>
            <w:r w:rsidRPr="00201E0F">
              <w:rPr>
                <w:rFonts w:ascii="Sylfaen" w:hAnsi="Sylfaen" w:cs="Sylfaen"/>
                <w:sz w:val="18"/>
                <w:szCs w:val="18"/>
                <w:lang w:val="hy-AM"/>
              </w:rPr>
              <w:t>ՀՀ</w:t>
            </w:r>
            <w:r w:rsidRPr="00201E0F">
              <w:rPr>
                <w:rFonts w:ascii="Arial LatArm" w:hAnsi="Arial LatArm"/>
                <w:sz w:val="18"/>
                <w:szCs w:val="18"/>
                <w:lang w:val="hy-AM"/>
              </w:rPr>
              <w:t xml:space="preserve"> </w:t>
            </w:r>
            <w:r w:rsidRPr="00201E0F">
              <w:rPr>
                <w:rFonts w:ascii="Sylfaen" w:hAnsi="Sylfaen" w:cs="Sylfaen"/>
                <w:sz w:val="18"/>
                <w:szCs w:val="18"/>
                <w:lang w:val="hy-AM"/>
              </w:rPr>
              <w:t>օրենքի</w:t>
            </w:r>
            <w:r w:rsidRPr="00201E0F">
              <w:rPr>
                <w:rFonts w:ascii="Arial LatArm" w:hAnsi="Arial LatArm"/>
                <w:sz w:val="18"/>
                <w:szCs w:val="18"/>
                <w:lang w:val="hy-AM"/>
              </w:rPr>
              <w:t xml:space="preserve"> 8-</w:t>
            </w:r>
            <w:r w:rsidRPr="00201E0F">
              <w:rPr>
                <w:rFonts w:ascii="Sylfaen" w:hAnsi="Sylfaen" w:cs="Sylfaen"/>
                <w:sz w:val="18"/>
                <w:szCs w:val="18"/>
                <w:lang w:val="hy-AM"/>
              </w:rPr>
              <w:t>րդ</w:t>
            </w:r>
            <w:r w:rsidRPr="00201E0F">
              <w:rPr>
                <w:rFonts w:ascii="Arial LatArm" w:hAnsi="Arial LatArm"/>
                <w:sz w:val="18"/>
                <w:szCs w:val="18"/>
                <w:lang w:val="hy-AM"/>
              </w:rPr>
              <w:t xml:space="preserve"> </w:t>
            </w:r>
            <w:r w:rsidRPr="00201E0F">
              <w:rPr>
                <w:rFonts w:ascii="Sylfaen" w:hAnsi="Sylfaen" w:cs="Sylfaen"/>
                <w:sz w:val="18"/>
                <w:szCs w:val="18"/>
                <w:lang w:val="hy-AM"/>
              </w:rPr>
              <w:t>հոդվածի</w:t>
            </w:r>
            <w:r w:rsidRPr="00695650">
              <w:rPr>
                <w:rFonts w:asciiTheme="minorHAnsi" w:hAnsiTheme="minorHAnsi"/>
                <w:sz w:val="18"/>
                <w:szCs w:val="18"/>
              </w:rPr>
              <w:t>:</w:t>
            </w:r>
          </w:p>
        </w:tc>
        <w:tc>
          <w:tcPr>
            <w:tcW w:w="612" w:type="dxa"/>
            <w:tcBorders>
              <w:top w:val="single" w:sz="4" w:space="0" w:color="auto"/>
              <w:left w:val="single" w:sz="4" w:space="0" w:color="auto"/>
              <w:bottom w:val="single" w:sz="4" w:space="0" w:color="auto"/>
              <w:right w:val="single" w:sz="4" w:space="0" w:color="auto"/>
            </w:tcBorders>
          </w:tcPr>
          <w:p w:rsidR="00695650" w:rsidRDefault="00695650" w:rsidP="00492C86">
            <w:pPr>
              <w:jc w:val="center"/>
            </w:pPr>
            <w:r w:rsidRPr="0079611B">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Pr="00492C86" w:rsidRDefault="00695650">
            <w:pPr>
              <w:jc w:val="center"/>
              <w:rPr>
                <w:rFonts w:ascii="Sylfaen" w:hAnsi="Sylfaen" w:cs="Calibri"/>
                <w:sz w:val="16"/>
                <w:szCs w:val="16"/>
                <w:lang w:val="hy-AM"/>
              </w:rPr>
            </w:pPr>
            <w:r>
              <w:rPr>
                <w:rFonts w:ascii="Sylfaen" w:hAnsi="Sylfaen" w:cs="Calibri"/>
                <w:sz w:val="16"/>
                <w:szCs w:val="16"/>
                <w:lang w:val="hy-AM"/>
              </w:rPr>
              <w:t>15</w:t>
            </w:r>
          </w:p>
        </w:tc>
        <w:tc>
          <w:tcPr>
            <w:tcW w:w="948" w:type="dxa"/>
            <w:tcBorders>
              <w:top w:val="single" w:sz="4" w:space="0" w:color="auto"/>
              <w:left w:val="single" w:sz="4" w:space="0" w:color="auto"/>
              <w:bottom w:val="single" w:sz="4" w:space="0" w:color="auto"/>
              <w:right w:val="single" w:sz="4" w:space="0" w:color="auto"/>
            </w:tcBorders>
          </w:tcPr>
          <w:p w:rsidR="00695650" w:rsidRPr="00EE6809" w:rsidRDefault="00695650">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695650" w:rsidRPr="00695650" w:rsidRDefault="00695650">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695650" w:rsidRPr="004619C8" w:rsidRDefault="00695650">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695650"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695650" w:rsidRDefault="00695650">
            <w:pPr>
              <w:jc w:val="center"/>
              <w:rPr>
                <w:rFonts w:ascii="GHEA Grapalat" w:hAnsi="GHEA Grapalat"/>
                <w:sz w:val="20"/>
                <w:lang w:val="hy-AM"/>
              </w:rPr>
            </w:pPr>
            <w:r>
              <w:rPr>
                <w:rFonts w:ascii="GHEA Grapalat" w:hAnsi="GHEA Grapalat"/>
                <w:sz w:val="20"/>
                <w:lang w:val="hy-AM"/>
              </w:rPr>
              <w:t>15</w:t>
            </w:r>
          </w:p>
        </w:tc>
        <w:tc>
          <w:tcPr>
            <w:tcW w:w="141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Unicode" w:hAnsi="Arial Unicode" w:cs="Calibri"/>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695650" w:rsidRPr="0018758C" w:rsidRDefault="00695650" w:rsidP="00492C86">
            <w:pPr>
              <w:jc w:val="center"/>
              <w:rPr>
                <w:rFonts w:ascii="Sylfaen" w:hAnsi="Sylfaen" w:cs="Calibri"/>
                <w:sz w:val="20"/>
                <w:szCs w:val="20"/>
                <w:lang w:val="hy-AM"/>
              </w:rPr>
            </w:pPr>
            <w:r w:rsidRPr="0018758C">
              <w:rPr>
                <w:rFonts w:ascii="Sylfaen" w:hAnsi="Sylfaen" w:cs="Calibri"/>
                <w:sz w:val="20"/>
                <w:szCs w:val="20"/>
                <w:lang w:val="hy-AM"/>
              </w:rPr>
              <w:t>Հալվա</w:t>
            </w:r>
          </w:p>
        </w:tc>
        <w:tc>
          <w:tcPr>
            <w:tcW w:w="709" w:type="dxa"/>
            <w:tcBorders>
              <w:top w:val="single" w:sz="4" w:space="0" w:color="auto"/>
              <w:left w:val="single" w:sz="4" w:space="0" w:color="auto"/>
              <w:bottom w:val="single" w:sz="4" w:space="0" w:color="auto"/>
              <w:right w:val="single" w:sz="4" w:space="0" w:color="auto"/>
            </w:tcBorders>
          </w:tcPr>
          <w:p w:rsidR="00695650" w:rsidRDefault="00695650">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695650" w:rsidRDefault="00695650">
            <w:pPr>
              <w:rPr>
                <w:rFonts w:ascii="Sylfaen" w:hAnsi="Sylfaen" w:cs="Sylfaen"/>
                <w:sz w:val="16"/>
                <w:szCs w:val="16"/>
                <w:lang w:val="hy-AM"/>
              </w:rPr>
            </w:pPr>
            <w:r w:rsidRPr="00201E0F">
              <w:rPr>
                <w:rFonts w:ascii="Sylfaen" w:hAnsi="Sylfaen" w:cs="Sylfaen"/>
                <w:sz w:val="18"/>
                <w:szCs w:val="18"/>
              </w:rPr>
              <w:t>Սպիտակ</w:t>
            </w:r>
            <w:r w:rsidRPr="00201E0F">
              <w:rPr>
                <w:rFonts w:ascii="Arial LatArm" w:hAnsi="Arial LatArm"/>
                <w:sz w:val="18"/>
                <w:szCs w:val="18"/>
              </w:rPr>
              <w:t xml:space="preserve">  </w:t>
            </w:r>
            <w:r w:rsidRPr="00201E0F">
              <w:rPr>
                <w:rFonts w:ascii="Sylfaen" w:hAnsi="Sylfaen" w:cs="Sylfaen"/>
                <w:sz w:val="18"/>
                <w:szCs w:val="18"/>
              </w:rPr>
              <w:t>քունջութի</w:t>
            </w:r>
            <w:r w:rsidRPr="00201E0F">
              <w:rPr>
                <w:rFonts w:ascii="Arial LatArm" w:hAnsi="Arial LatArm"/>
                <w:sz w:val="18"/>
                <w:szCs w:val="18"/>
              </w:rPr>
              <w:t xml:space="preserve">  </w:t>
            </w:r>
            <w:r w:rsidRPr="00201E0F">
              <w:rPr>
                <w:rFonts w:ascii="Sylfaen" w:hAnsi="Sylfaen" w:cs="Sylfaen"/>
                <w:sz w:val="18"/>
                <w:szCs w:val="18"/>
              </w:rPr>
              <w:t>մինչև</w:t>
            </w:r>
            <w:r w:rsidRPr="00201E0F">
              <w:rPr>
                <w:rFonts w:ascii="Arial LatArm" w:hAnsi="Arial LatArm"/>
                <w:sz w:val="18"/>
                <w:szCs w:val="18"/>
              </w:rPr>
              <w:t xml:space="preserve">  5  </w:t>
            </w:r>
            <w:r w:rsidRPr="00201E0F">
              <w:rPr>
                <w:rFonts w:ascii="Sylfaen" w:hAnsi="Sylfaen" w:cs="Sylfaen"/>
                <w:sz w:val="18"/>
                <w:szCs w:val="18"/>
              </w:rPr>
              <w:t>կգ</w:t>
            </w:r>
            <w:r w:rsidRPr="00201E0F">
              <w:rPr>
                <w:rFonts w:ascii="Arial LatArm" w:hAnsi="Arial LatArm"/>
                <w:sz w:val="18"/>
                <w:szCs w:val="18"/>
              </w:rPr>
              <w:t xml:space="preserve">  </w:t>
            </w:r>
            <w:r w:rsidRPr="00201E0F">
              <w:rPr>
                <w:rFonts w:ascii="Sylfaen" w:hAnsi="Sylfaen" w:cs="Sylfaen"/>
                <w:sz w:val="18"/>
                <w:szCs w:val="18"/>
              </w:rPr>
              <w:t>տարաներով</w:t>
            </w:r>
            <w:r w:rsidRPr="00201E0F">
              <w:rPr>
                <w:rFonts w:ascii="Arial LatArm" w:hAnsi="Arial LatArm"/>
                <w:sz w:val="18"/>
                <w:szCs w:val="18"/>
              </w:rPr>
              <w:t xml:space="preserve">  </w:t>
            </w:r>
            <w:r w:rsidRPr="00201E0F">
              <w:rPr>
                <w:rFonts w:ascii="Sylfaen" w:hAnsi="Sylfaen" w:cs="Sylfaen"/>
                <w:sz w:val="18"/>
                <w:szCs w:val="18"/>
              </w:rPr>
              <w:t>ուկրիանական</w:t>
            </w:r>
            <w:r w:rsidRPr="00201E0F">
              <w:rPr>
                <w:rFonts w:ascii="Arial LatArm" w:hAnsi="Arial LatArm"/>
                <w:sz w:val="18"/>
                <w:szCs w:val="18"/>
              </w:rPr>
              <w:t xml:space="preserve">  </w:t>
            </w:r>
            <w:r w:rsidRPr="00201E0F">
              <w:rPr>
                <w:rFonts w:ascii="Sylfaen" w:hAnsi="Sylfaen" w:cs="Sylfaen"/>
                <w:sz w:val="18"/>
                <w:szCs w:val="18"/>
              </w:rPr>
              <w:t>արտադրության</w:t>
            </w:r>
            <w:r w:rsidRPr="00201E0F">
              <w:rPr>
                <w:rFonts w:ascii="Arial LatArm" w:hAnsi="Arial LatArm"/>
                <w:sz w:val="18"/>
                <w:szCs w:val="18"/>
              </w:rPr>
              <w:t xml:space="preserve">  </w:t>
            </w:r>
            <w:r w:rsidRPr="00201E0F">
              <w:rPr>
                <w:rFonts w:ascii="Sylfaen" w:hAnsi="Sylfaen" w:cs="Sylfaen"/>
                <w:sz w:val="18"/>
                <w:szCs w:val="18"/>
              </w:rPr>
              <w:t>կամ</w:t>
            </w:r>
            <w:r w:rsidRPr="00201E0F">
              <w:rPr>
                <w:rFonts w:ascii="Arial LatArm" w:hAnsi="Arial LatArm"/>
                <w:sz w:val="18"/>
                <w:szCs w:val="18"/>
              </w:rPr>
              <w:t xml:space="preserve">  </w:t>
            </w:r>
            <w:r w:rsidRPr="00201E0F">
              <w:rPr>
                <w:rFonts w:ascii="Sylfaen" w:hAnsi="Sylfaen" w:cs="Sylfaen"/>
                <w:sz w:val="18"/>
                <w:szCs w:val="18"/>
              </w:rPr>
              <w:t>համարժեքը</w:t>
            </w:r>
            <w:r w:rsidRPr="00201E0F">
              <w:rPr>
                <w:rFonts w:ascii="Arial LatArm" w:hAnsi="Arial LatArm"/>
                <w:sz w:val="18"/>
                <w:szCs w:val="18"/>
              </w:rPr>
              <w:t>:</w:t>
            </w:r>
          </w:p>
        </w:tc>
        <w:tc>
          <w:tcPr>
            <w:tcW w:w="612" w:type="dxa"/>
            <w:tcBorders>
              <w:top w:val="single" w:sz="4" w:space="0" w:color="auto"/>
              <w:left w:val="single" w:sz="4" w:space="0" w:color="auto"/>
              <w:bottom w:val="single" w:sz="4" w:space="0" w:color="auto"/>
              <w:right w:val="single" w:sz="4" w:space="0" w:color="auto"/>
            </w:tcBorders>
          </w:tcPr>
          <w:p w:rsidR="00695650" w:rsidRDefault="00695650" w:rsidP="00492C86">
            <w:pPr>
              <w:jc w:val="center"/>
            </w:pPr>
            <w:r w:rsidRPr="009A48DF">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Pr="00492C86" w:rsidRDefault="00695650">
            <w:pPr>
              <w:jc w:val="center"/>
              <w:rPr>
                <w:rFonts w:ascii="Sylfaen" w:hAnsi="Sylfaen" w:cs="Calibri"/>
                <w:sz w:val="16"/>
                <w:szCs w:val="16"/>
                <w:lang w:val="hy-AM"/>
              </w:rPr>
            </w:pPr>
            <w:r>
              <w:rPr>
                <w:rFonts w:ascii="Sylfaen" w:hAnsi="Sylfaen" w:cs="Calibri"/>
                <w:sz w:val="16"/>
                <w:szCs w:val="16"/>
                <w:lang w:val="hy-AM"/>
              </w:rPr>
              <w:t>18</w:t>
            </w:r>
          </w:p>
        </w:tc>
        <w:tc>
          <w:tcPr>
            <w:tcW w:w="948" w:type="dxa"/>
            <w:tcBorders>
              <w:top w:val="single" w:sz="4" w:space="0" w:color="auto"/>
              <w:left w:val="single" w:sz="4" w:space="0" w:color="auto"/>
              <w:bottom w:val="single" w:sz="4" w:space="0" w:color="auto"/>
              <w:right w:val="single" w:sz="4" w:space="0" w:color="auto"/>
            </w:tcBorders>
          </w:tcPr>
          <w:p w:rsidR="00695650" w:rsidRPr="00EE6809" w:rsidRDefault="00695650">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695650" w:rsidRPr="00695650" w:rsidRDefault="00695650">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695650" w:rsidRPr="004619C8" w:rsidRDefault="00695650">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695650"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695650" w:rsidRDefault="00695650">
            <w:pPr>
              <w:jc w:val="center"/>
              <w:rPr>
                <w:rFonts w:ascii="GHEA Grapalat" w:hAnsi="GHEA Grapalat"/>
                <w:sz w:val="20"/>
                <w:lang w:val="hy-AM"/>
              </w:rPr>
            </w:pPr>
            <w:r>
              <w:rPr>
                <w:rFonts w:ascii="GHEA Grapalat" w:hAnsi="GHEA Grapalat"/>
                <w:sz w:val="20"/>
                <w:lang w:val="hy-AM"/>
              </w:rPr>
              <w:t>16</w:t>
            </w:r>
          </w:p>
        </w:tc>
        <w:tc>
          <w:tcPr>
            <w:tcW w:w="1417" w:type="dxa"/>
            <w:tcBorders>
              <w:top w:val="single" w:sz="4" w:space="0" w:color="auto"/>
              <w:left w:val="single" w:sz="4" w:space="0" w:color="auto"/>
              <w:bottom w:val="single" w:sz="4" w:space="0" w:color="auto"/>
              <w:right w:val="single" w:sz="4" w:space="0" w:color="auto"/>
            </w:tcBorders>
            <w:vAlign w:val="center"/>
          </w:tcPr>
          <w:p w:rsidR="00695650" w:rsidRDefault="002A4928">
            <w:pPr>
              <w:jc w:val="center"/>
              <w:rPr>
                <w:rFonts w:ascii="Arial Unicode" w:hAnsi="Arial Unicode" w:cs="Calibri"/>
                <w:sz w:val="20"/>
                <w:szCs w:val="20"/>
              </w:rPr>
            </w:pPr>
            <w:r w:rsidRPr="001E242B">
              <w:rPr>
                <w:rFonts w:ascii="Sylfaen" w:hAnsi="Sylfaen"/>
                <w:sz w:val="20"/>
              </w:rPr>
              <w:t>15841100</w:t>
            </w:r>
          </w:p>
        </w:tc>
        <w:tc>
          <w:tcPr>
            <w:tcW w:w="1418" w:type="dxa"/>
            <w:tcBorders>
              <w:top w:val="single" w:sz="4" w:space="0" w:color="auto"/>
              <w:left w:val="single" w:sz="4" w:space="0" w:color="auto"/>
              <w:bottom w:val="single" w:sz="4" w:space="0" w:color="auto"/>
              <w:right w:val="single" w:sz="4" w:space="0" w:color="auto"/>
            </w:tcBorders>
            <w:vAlign w:val="center"/>
          </w:tcPr>
          <w:p w:rsidR="00695650" w:rsidRPr="0018758C" w:rsidRDefault="00695650" w:rsidP="00492C86">
            <w:pPr>
              <w:jc w:val="center"/>
              <w:rPr>
                <w:rFonts w:ascii="Sylfaen" w:hAnsi="Sylfaen" w:cs="Calibri"/>
                <w:sz w:val="20"/>
                <w:szCs w:val="20"/>
                <w:lang w:val="hy-AM"/>
              </w:rPr>
            </w:pPr>
            <w:r w:rsidRPr="0018758C">
              <w:rPr>
                <w:rFonts w:ascii="Sylfaen" w:hAnsi="Sylfaen" w:cs="Calibri"/>
                <w:sz w:val="20"/>
                <w:szCs w:val="20"/>
                <w:lang w:val="hy-AM"/>
              </w:rPr>
              <w:t>Կակաո</w:t>
            </w:r>
          </w:p>
        </w:tc>
        <w:tc>
          <w:tcPr>
            <w:tcW w:w="709" w:type="dxa"/>
            <w:tcBorders>
              <w:top w:val="single" w:sz="4" w:space="0" w:color="auto"/>
              <w:left w:val="single" w:sz="4" w:space="0" w:color="auto"/>
              <w:bottom w:val="single" w:sz="4" w:space="0" w:color="auto"/>
              <w:right w:val="single" w:sz="4" w:space="0" w:color="auto"/>
            </w:tcBorders>
          </w:tcPr>
          <w:p w:rsidR="00695650" w:rsidRDefault="00695650">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695650" w:rsidRPr="002A4928" w:rsidRDefault="002A4928">
            <w:pPr>
              <w:rPr>
                <w:rFonts w:ascii="Sylfaen" w:hAnsi="Sylfaen" w:cs="Sylfaen"/>
                <w:sz w:val="16"/>
                <w:szCs w:val="16"/>
              </w:rPr>
            </w:pPr>
            <w:r w:rsidRPr="00201E0F">
              <w:rPr>
                <w:rFonts w:ascii="Sylfaen" w:hAnsi="Sylfaen" w:cs="Sylfaen"/>
                <w:sz w:val="18"/>
                <w:szCs w:val="18"/>
                <w:lang w:val="hy-AM"/>
              </w:rPr>
              <w:t>Խոնավությունը</w:t>
            </w:r>
            <w:r w:rsidRPr="00201E0F">
              <w:rPr>
                <w:rFonts w:ascii="Arial LatArm" w:hAnsi="Arial LatArm"/>
                <w:sz w:val="18"/>
                <w:szCs w:val="18"/>
                <w:lang w:val="hy-AM"/>
              </w:rPr>
              <w:t xml:space="preserve"> `6%-</w:t>
            </w:r>
            <w:r w:rsidRPr="00201E0F">
              <w:rPr>
                <w:rFonts w:ascii="Sylfaen" w:hAnsi="Sylfaen" w:cs="Sylfaen"/>
                <w:sz w:val="18"/>
                <w:szCs w:val="18"/>
                <w:lang w:val="hy-AM"/>
              </w:rPr>
              <w:t>ից</w:t>
            </w:r>
            <w:r w:rsidRPr="00201E0F">
              <w:rPr>
                <w:rFonts w:ascii="Arial LatArm" w:hAnsi="Arial LatArm"/>
                <w:sz w:val="18"/>
                <w:szCs w:val="18"/>
                <w:lang w:val="hy-AM"/>
              </w:rPr>
              <w:t xml:space="preserve"> </w:t>
            </w:r>
            <w:r w:rsidRPr="00201E0F">
              <w:rPr>
                <w:rFonts w:ascii="Sylfaen" w:hAnsi="Sylfaen" w:cs="Sylfaen"/>
                <w:sz w:val="18"/>
                <w:szCs w:val="18"/>
                <w:lang w:val="hy-AM"/>
              </w:rPr>
              <w:t>ոչ</w:t>
            </w:r>
            <w:r w:rsidRPr="00201E0F">
              <w:rPr>
                <w:rFonts w:ascii="Arial LatArm" w:hAnsi="Arial LatArm"/>
                <w:sz w:val="18"/>
                <w:szCs w:val="18"/>
                <w:lang w:val="hy-AM"/>
              </w:rPr>
              <w:t xml:space="preserve"> </w:t>
            </w:r>
            <w:r w:rsidRPr="00201E0F">
              <w:rPr>
                <w:rFonts w:ascii="Sylfaen" w:hAnsi="Sylfaen" w:cs="Sylfaen"/>
                <w:sz w:val="18"/>
                <w:szCs w:val="18"/>
                <w:lang w:val="hy-AM"/>
              </w:rPr>
              <w:t>ավելի</w:t>
            </w:r>
            <w:r w:rsidRPr="00201E0F">
              <w:rPr>
                <w:rFonts w:ascii="Arial LatArm" w:hAnsi="Arial LatArm"/>
                <w:sz w:val="18"/>
                <w:szCs w:val="18"/>
                <w:lang w:val="hy-AM"/>
              </w:rPr>
              <w:t>,pH`-</w:t>
            </w:r>
            <w:r w:rsidRPr="00201E0F">
              <w:rPr>
                <w:rFonts w:ascii="Sylfaen" w:hAnsi="Sylfaen" w:cs="Sylfaen"/>
                <w:sz w:val="18"/>
                <w:szCs w:val="18"/>
                <w:lang w:val="hy-AM"/>
              </w:rPr>
              <w:t>ը</w:t>
            </w:r>
            <w:r w:rsidRPr="00201E0F">
              <w:rPr>
                <w:rFonts w:ascii="Arial LatArm" w:hAnsi="Arial LatArm"/>
                <w:sz w:val="18"/>
                <w:szCs w:val="18"/>
                <w:lang w:val="hy-AM"/>
              </w:rPr>
              <w:t xml:space="preserve"> 7,1-</w:t>
            </w:r>
            <w:r w:rsidRPr="00201E0F">
              <w:rPr>
                <w:rFonts w:ascii="Sylfaen" w:hAnsi="Sylfaen" w:cs="Sylfaen"/>
                <w:sz w:val="18"/>
                <w:szCs w:val="18"/>
                <w:lang w:val="hy-AM"/>
              </w:rPr>
              <w:t>ից</w:t>
            </w:r>
            <w:r w:rsidRPr="00201E0F">
              <w:rPr>
                <w:rFonts w:ascii="Arial LatArm" w:hAnsi="Arial LatArm"/>
                <w:sz w:val="18"/>
                <w:szCs w:val="18"/>
                <w:lang w:val="hy-AM"/>
              </w:rPr>
              <w:t xml:space="preserve"> </w:t>
            </w:r>
            <w:r w:rsidRPr="00201E0F">
              <w:rPr>
                <w:rFonts w:ascii="Sylfaen" w:hAnsi="Sylfaen" w:cs="Sylfaen"/>
                <w:sz w:val="18"/>
                <w:szCs w:val="18"/>
                <w:lang w:val="hy-AM"/>
              </w:rPr>
              <w:t>ոչ</w:t>
            </w:r>
            <w:r w:rsidRPr="00201E0F">
              <w:rPr>
                <w:rFonts w:ascii="Arial LatArm" w:hAnsi="Arial LatArm"/>
                <w:sz w:val="18"/>
                <w:szCs w:val="18"/>
                <w:lang w:val="hy-AM"/>
              </w:rPr>
              <w:t xml:space="preserve"> </w:t>
            </w:r>
            <w:r w:rsidRPr="00201E0F">
              <w:rPr>
                <w:rFonts w:ascii="Sylfaen" w:hAnsi="Sylfaen" w:cs="Sylfaen"/>
                <w:sz w:val="18"/>
                <w:szCs w:val="18"/>
                <w:lang w:val="hy-AM"/>
              </w:rPr>
              <w:t>ավելի</w:t>
            </w:r>
            <w:r w:rsidRPr="00201E0F">
              <w:rPr>
                <w:rFonts w:ascii="Arial LatArm" w:hAnsi="Arial LatArm"/>
                <w:sz w:val="18"/>
                <w:szCs w:val="18"/>
                <w:lang w:val="hy-AM"/>
              </w:rPr>
              <w:t>,</w:t>
            </w:r>
            <w:r w:rsidRPr="00201E0F">
              <w:rPr>
                <w:rFonts w:ascii="Sylfaen" w:hAnsi="Sylfaen" w:cs="Sylfaen"/>
                <w:sz w:val="18"/>
                <w:szCs w:val="18"/>
                <w:lang w:val="hy-AM"/>
              </w:rPr>
              <w:t>դիսպերսությունը</w:t>
            </w:r>
            <w:r w:rsidRPr="00201E0F">
              <w:rPr>
                <w:rFonts w:ascii="Arial LatArm" w:hAnsi="Arial LatArm"/>
                <w:sz w:val="18"/>
                <w:szCs w:val="18"/>
                <w:lang w:val="hy-AM"/>
              </w:rPr>
              <w:t xml:space="preserve"> `90%-</w:t>
            </w:r>
            <w:r w:rsidRPr="00201E0F">
              <w:rPr>
                <w:rFonts w:ascii="Sylfaen" w:hAnsi="Sylfaen" w:cs="Sylfaen"/>
                <w:sz w:val="18"/>
                <w:szCs w:val="18"/>
                <w:lang w:val="hy-AM"/>
              </w:rPr>
              <w:t>ից</w:t>
            </w:r>
            <w:r w:rsidRPr="00201E0F">
              <w:rPr>
                <w:rFonts w:ascii="Arial LatArm" w:hAnsi="Arial LatArm"/>
                <w:sz w:val="18"/>
                <w:szCs w:val="18"/>
                <w:lang w:val="hy-AM"/>
              </w:rPr>
              <w:t xml:space="preserve"> </w:t>
            </w:r>
            <w:r w:rsidRPr="00201E0F">
              <w:rPr>
                <w:rFonts w:ascii="Sylfaen" w:hAnsi="Sylfaen" w:cs="Sylfaen"/>
                <w:sz w:val="18"/>
                <w:szCs w:val="18"/>
                <w:lang w:val="hy-AM"/>
              </w:rPr>
              <w:t>ոչ</w:t>
            </w:r>
            <w:r w:rsidRPr="00201E0F">
              <w:rPr>
                <w:rFonts w:ascii="Arial LatArm" w:hAnsi="Arial LatArm"/>
                <w:sz w:val="18"/>
                <w:szCs w:val="18"/>
                <w:lang w:val="hy-AM"/>
              </w:rPr>
              <w:t xml:space="preserve"> </w:t>
            </w:r>
            <w:r w:rsidRPr="00201E0F">
              <w:rPr>
                <w:rFonts w:ascii="Sylfaen" w:hAnsi="Sylfaen" w:cs="Sylfaen"/>
                <w:sz w:val="18"/>
                <w:szCs w:val="18"/>
                <w:lang w:val="hy-AM"/>
              </w:rPr>
              <w:t>պակաս</w:t>
            </w:r>
            <w:r w:rsidRPr="00201E0F">
              <w:rPr>
                <w:rFonts w:ascii="Arial LatArm" w:hAnsi="Arial LatArm"/>
                <w:sz w:val="18"/>
                <w:szCs w:val="18"/>
                <w:lang w:val="hy-AM"/>
              </w:rPr>
              <w:t>,</w:t>
            </w:r>
            <w:r w:rsidRPr="00201E0F">
              <w:rPr>
                <w:rFonts w:ascii="Sylfaen" w:hAnsi="Sylfaen" w:cs="Sylfaen"/>
                <w:sz w:val="18"/>
                <w:szCs w:val="18"/>
                <w:lang w:val="hy-AM"/>
              </w:rPr>
              <w:t>փաթեթավորված</w:t>
            </w:r>
            <w:r w:rsidRPr="00201E0F">
              <w:rPr>
                <w:rFonts w:ascii="Arial LatArm" w:hAnsi="Arial LatArm"/>
                <w:sz w:val="18"/>
                <w:szCs w:val="18"/>
                <w:lang w:val="hy-AM"/>
              </w:rPr>
              <w:t xml:space="preserve"> </w:t>
            </w:r>
            <w:r w:rsidRPr="00201E0F">
              <w:rPr>
                <w:rFonts w:ascii="Sylfaen" w:hAnsi="Sylfaen" w:cs="Sylfaen"/>
                <w:sz w:val="18"/>
                <w:szCs w:val="18"/>
                <w:lang w:val="hy-AM"/>
              </w:rPr>
              <w:t>թղթե</w:t>
            </w:r>
            <w:r w:rsidRPr="00201E0F">
              <w:rPr>
                <w:rFonts w:ascii="Arial LatArm" w:hAnsi="Arial LatArm"/>
                <w:sz w:val="18"/>
                <w:szCs w:val="18"/>
                <w:lang w:val="hy-AM"/>
              </w:rPr>
              <w:t xml:space="preserve"> </w:t>
            </w:r>
            <w:r w:rsidRPr="00201E0F">
              <w:rPr>
                <w:rFonts w:ascii="Sylfaen" w:hAnsi="Sylfaen" w:cs="Sylfaen"/>
                <w:sz w:val="18"/>
                <w:szCs w:val="18"/>
                <w:lang w:val="hy-AM"/>
              </w:rPr>
              <w:t>տուփերում</w:t>
            </w:r>
            <w:r w:rsidRPr="00201E0F">
              <w:rPr>
                <w:rFonts w:ascii="Arial LatArm" w:hAnsi="Arial LatArm"/>
                <w:sz w:val="18"/>
                <w:szCs w:val="18"/>
                <w:lang w:val="hy-AM"/>
              </w:rPr>
              <w:t xml:space="preserve"> </w:t>
            </w:r>
            <w:r w:rsidRPr="00201E0F">
              <w:rPr>
                <w:rFonts w:ascii="Sylfaen" w:hAnsi="Sylfaen" w:cs="Sylfaen"/>
                <w:sz w:val="18"/>
                <w:szCs w:val="18"/>
                <w:lang w:val="hy-AM"/>
              </w:rPr>
              <w:t>և</w:t>
            </w:r>
            <w:r w:rsidRPr="00201E0F">
              <w:rPr>
                <w:rFonts w:ascii="Arial LatArm" w:hAnsi="Arial LatArm"/>
                <w:sz w:val="18"/>
                <w:szCs w:val="18"/>
                <w:lang w:val="hy-AM"/>
              </w:rPr>
              <w:t xml:space="preserve"> </w:t>
            </w:r>
            <w:r w:rsidRPr="00201E0F">
              <w:rPr>
                <w:rFonts w:ascii="Sylfaen" w:hAnsi="Sylfaen" w:cs="Sylfaen"/>
                <w:sz w:val="18"/>
                <w:szCs w:val="18"/>
                <w:lang w:val="hy-AM"/>
              </w:rPr>
              <w:t>մետաղյա</w:t>
            </w:r>
            <w:r w:rsidRPr="00201E0F">
              <w:rPr>
                <w:rFonts w:ascii="Arial LatArm" w:hAnsi="Arial LatArm"/>
                <w:sz w:val="18"/>
                <w:szCs w:val="18"/>
                <w:lang w:val="hy-AM"/>
              </w:rPr>
              <w:t xml:space="preserve"> </w:t>
            </w:r>
            <w:r w:rsidRPr="00201E0F">
              <w:rPr>
                <w:rFonts w:ascii="Sylfaen" w:hAnsi="Sylfaen" w:cs="Sylfaen"/>
                <w:sz w:val="18"/>
                <w:szCs w:val="18"/>
                <w:lang w:val="hy-AM"/>
              </w:rPr>
              <w:t>կամ</w:t>
            </w:r>
            <w:r w:rsidRPr="00201E0F">
              <w:rPr>
                <w:rFonts w:ascii="Arial LatArm" w:hAnsi="Arial LatArm"/>
                <w:sz w:val="18"/>
                <w:szCs w:val="18"/>
                <w:lang w:val="hy-AM"/>
              </w:rPr>
              <w:t xml:space="preserve"> </w:t>
            </w:r>
            <w:r w:rsidRPr="00201E0F">
              <w:rPr>
                <w:rFonts w:ascii="Sylfaen" w:hAnsi="Sylfaen" w:cs="Sylfaen"/>
                <w:sz w:val="18"/>
                <w:szCs w:val="18"/>
                <w:lang w:val="hy-AM"/>
              </w:rPr>
              <w:t>ապակյա</w:t>
            </w:r>
            <w:r w:rsidRPr="00201E0F">
              <w:rPr>
                <w:rFonts w:ascii="Arial LatArm" w:hAnsi="Arial LatArm"/>
                <w:sz w:val="18"/>
                <w:szCs w:val="18"/>
                <w:lang w:val="hy-AM"/>
              </w:rPr>
              <w:t xml:space="preserve"> </w:t>
            </w:r>
            <w:r w:rsidRPr="00201E0F">
              <w:rPr>
                <w:rFonts w:ascii="Sylfaen" w:hAnsi="Sylfaen" w:cs="Sylfaen"/>
                <w:sz w:val="18"/>
                <w:szCs w:val="18"/>
                <w:lang w:val="hy-AM"/>
              </w:rPr>
              <w:t>բանկաներում</w:t>
            </w:r>
            <w:r w:rsidRPr="00201E0F">
              <w:rPr>
                <w:rFonts w:ascii="Arial LatArm" w:hAnsi="Arial LatArm"/>
                <w:sz w:val="18"/>
                <w:szCs w:val="18"/>
                <w:lang w:val="hy-AM"/>
              </w:rPr>
              <w:t>,</w:t>
            </w:r>
            <w:r w:rsidRPr="00201E0F">
              <w:rPr>
                <w:rFonts w:ascii="Sylfaen" w:hAnsi="Sylfaen" w:cs="Sylfaen"/>
                <w:sz w:val="18"/>
                <w:szCs w:val="18"/>
                <w:lang w:val="hy-AM"/>
              </w:rPr>
              <w:t>ինչպես</w:t>
            </w:r>
            <w:r w:rsidRPr="00201E0F">
              <w:rPr>
                <w:rFonts w:ascii="Arial LatArm" w:hAnsi="Arial LatArm"/>
                <w:sz w:val="18"/>
                <w:szCs w:val="18"/>
                <w:lang w:val="hy-AM"/>
              </w:rPr>
              <w:t xml:space="preserve"> </w:t>
            </w:r>
            <w:r w:rsidRPr="00201E0F">
              <w:rPr>
                <w:rFonts w:ascii="Sylfaen" w:hAnsi="Sylfaen" w:cs="Sylfaen"/>
                <w:sz w:val="18"/>
                <w:szCs w:val="18"/>
                <w:lang w:val="hy-AM"/>
              </w:rPr>
              <w:t>նաև</w:t>
            </w:r>
            <w:r w:rsidRPr="00201E0F">
              <w:rPr>
                <w:rFonts w:ascii="Arial LatArm" w:hAnsi="Arial LatArm"/>
                <w:sz w:val="18"/>
                <w:szCs w:val="18"/>
                <w:lang w:val="hy-AM"/>
              </w:rPr>
              <w:t xml:space="preserve"> </w:t>
            </w:r>
            <w:r w:rsidRPr="00201E0F">
              <w:rPr>
                <w:rFonts w:ascii="Sylfaen" w:hAnsi="Sylfaen" w:cs="Sylfaen"/>
                <w:sz w:val="18"/>
                <w:szCs w:val="18"/>
                <w:lang w:val="hy-AM"/>
              </w:rPr>
              <w:t>ոչ</w:t>
            </w:r>
            <w:r w:rsidRPr="00201E0F">
              <w:rPr>
                <w:rFonts w:ascii="Arial LatArm" w:hAnsi="Arial LatArm"/>
                <w:sz w:val="18"/>
                <w:szCs w:val="18"/>
                <w:lang w:val="hy-AM"/>
              </w:rPr>
              <w:t xml:space="preserve"> </w:t>
            </w:r>
            <w:r w:rsidRPr="00201E0F">
              <w:rPr>
                <w:rFonts w:ascii="Sylfaen" w:hAnsi="Sylfaen" w:cs="Sylfaen"/>
                <w:sz w:val="18"/>
                <w:szCs w:val="18"/>
                <w:lang w:val="hy-AM"/>
              </w:rPr>
              <w:t>կծռաբաժանված</w:t>
            </w:r>
            <w:r w:rsidRPr="00201E0F">
              <w:rPr>
                <w:rFonts w:ascii="Arial LatArm" w:hAnsi="Arial LatArm"/>
                <w:sz w:val="18"/>
                <w:szCs w:val="18"/>
                <w:lang w:val="hy-AM"/>
              </w:rPr>
              <w:t>,</w:t>
            </w:r>
            <w:r w:rsidRPr="00201E0F">
              <w:rPr>
                <w:rFonts w:ascii="Sylfaen" w:hAnsi="Sylfaen" w:cs="Sylfaen"/>
                <w:sz w:val="18"/>
                <w:szCs w:val="18"/>
                <w:lang w:val="hy-AM"/>
              </w:rPr>
              <w:t>ԳՕՍՏ</w:t>
            </w:r>
            <w:r w:rsidRPr="00201E0F">
              <w:rPr>
                <w:rFonts w:ascii="Arial LatArm" w:hAnsi="Arial LatArm"/>
                <w:sz w:val="18"/>
                <w:szCs w:val="18"/>
                <w:lang w:val="hy-AM"/>
              </w:rPr>
              <w:t xml:space="preserve"> 108-76, </w:t>
            </w:r>
            <w:r w:rsidRPr="00201E0F">
              <w:rPr>
                <w:rFonts w:ascii="Sylfaen" w:hAnsi="Sylfaen" w:cs="Sylfaen"/>
                <w:sz w:val="18"/>
                <w:szCs w:val="18"/>
                <w:lang w:val="hy-AM"/>
              </w:rPr>
              <w:t>Անվտանգությունը</w:t>
            </w:r>
            <w:r w:rsidRPr="00201E0F">
              <w:rPr>
                <w:rFonts w:ascii="Arial LatArm" w:hAnsi="Arial LatArm"/>
                <w:sz w:val="18"/>
                <w:szCs w:val="18"/>
                <w:lang w:val="hy-AM"/>
              </w:rPr>
              <w:t xml:space="preserve"> </w:t>
            </w:r>
            <w:r w:rsidRPr="00201E0F">
              <w:rPr>
                <w:rFonts w:ascii="Sylfaen" w:hAnsi="Sylfaen" w:cs="Sylfaen"/>
                <w:sz w:val="18"/>
                <w:szCs w:val="18"/>
                <w:lang w:val="hy-AM"/>
              </w:rPr>
              <w:t>և</w:t>
            </w:r>
            <w:r w:rsidRPr="00201E0F">
              <w:rPr>
                <w:rFonts w:ascii="Arial LatArm" w:hAnsi="Arial LatArm"/>
                <w:sz w:val="18"/>
                <w:szCs w:val="18"/>
                <w:lang w:val="hy-AM"/>
              </w:rPr>
              <w:t xml:space="preserve"> </w:t>
            </w:r>
            <w:r w:rsidRPr="00201E0F">
              <w:rPr>
                <w:rFonts w:ascii="Sylfaen" w:hAnsi="Sylfaen" w:cs="Sylfaen"/>
                <w:sz w:val="18"/>
                <w:szCs w:val="18"/>
                <w:lang w:val="hy-AM"/>
              </w:rPr>
              <w:t>մակնշումը</w:t>
            </w:r>
            <w:r w:rsidRPr="00201E0F">
              <w:rPr>
                <w:rFonts w:ascii="Arial LatArm" w:hAnsi="Arial LatArm"/>
                <w:sz w:val="18"/>
                <w:szCs w:val="18"/>
                <w:lang w:val="hy-AM"/>
              </w:rPr>
              <w:t xml:space="preserve">` N 2-III-4.9-01-2010 </w:t>
            </w:r>
            <w:r w:rsidRPr="00201E0F">
              <w:rPr>
                <w:rFonts w:ascii="Sylfaen" w:hAnsi="Sylfaen" w:cs="Sylfaen"/>
                <w:sz w:val="18"/>
                <w:szCs w:val="18"/>
                <w:lang w:val="hy-AM"/>
              </w:rPr>
              <w:t>հիգիենիկ</w:t>
            </w:r>
            <w:r w:rsidRPr="00201E0F">
              <w:rPr>
                <w:rFonts w:ascii="Arial LatArm" w:hAnsi="Arial LatArm"/>
                <w:sz w:val="18"/>
                <w:szCs w:val="18"/>
                <w:lang w:val="hy-AM"/>
              </w:rPr>
              <w:t xml:space="preserve"> </w:t>
            </w:r>
            <w:r w:rsidRPr="00201E0F">
              <w:rPr>
                <w:rFonts w:ascii="Sylfaen" w:hAnsi="Sylfaen" w:cs="Sylfaen"/>
                <w:sz w:val="18"/>
                <w:szCs w:val="18"/>
                <w:lang w:val="hy-AM"/>
              </w:rPr>
              <w:t>նորմատիվների</w:t>
            </w:r>
            <w:r w:rsidRPr="00201E0F">
              <w:rPr>
                <w:rFonts w:ascii="Arial LatArm" w:hAnsi="Arial LatArm"/>
                <w:sz w:val="18"/>
                <w:szCs w:val="18"/>
                <w:lang w:val="hy-AM"/>
              </w:rPr>
              <w:t xml:space="preserve"> </w:t>
            </w:r>
            <w:r w:rsidRPr="00201E0F">
              <w:rPr>
                <w:rFonts w:ascii="Sylfaen" w:hAnsi="Sylfaen" w:cs="Sylfaen"/>
                <w:sz w:val="18"/>
                <w:szCs w:val="18"/>
                <w:lang w:val="hy-AM"/>
              </w:rPr>
              <w:t>և</w:t>
            </w:r>
            <w:r w:rsidRPr="00201E0F">
              <w:rPr>
                <w:rFonts w:ascii="Arial LatArm" w:hAnsi="Arial LatArm"/>
                <w:sz w:val="18"/>
                <w:szCs w:val="18"/>
                <w:lang w:val="hy-AM"/>
              </w:rPr>
              <w:t xml:space="preserve"> &lt;&lt;</w:t>
            </w:r>
            <w:r w:rsidRPr="00201E0F">
              <w:rPr>
                <w:rFonts w:ascii="Sylfaen" w:hAnsi="Sylfaen" w:cs="Sylfaen"/>
                <w:sz w:val="18"/>
                <w:szCs w:val="18"/>
                <w:lang w:val="hy-AM"/>
              </w:rPr>
              <w:t>Սննդամթերքի</w:t>
            </w:r>
            <w:r w:rsidRPr="00201E0F">
              <w:rPr>
                <w:rFonts w:ascii="Arial LatArm" w:hAnsi="Arial LatArm"/>
                <w:sz w:val="18"/>
                <w:szCs w:val="18"/>
                <w:lang w:val="hy-AM"/>
              </w:rPr>
              <w:t xml:space="preserve"> </w:t>
            </w:r>
            <w:r w:rsidRPr="00201E0F">
              <w:rPr>
                <w:rFonts w:ascii="Sylfaen" w:hAnsi="Sylfaen" w:cs="Sylfaen"/>
                <w:sz w:val="18"/>
                <w:szCs w:val="18"/>
                <w:lang w:val="hy-AM"/>
              </w:rPr>
              <w:t>անվտանգության</w:t>
            </w:r>
            <w:r w:rsidRPr="00201E0F">
              <w:rPr>
                <w:rFonts w:ascii="Arial LatArm" w:hAnsi="Arial LatArm"/>
                <w:sz w:val="18"/>
                <w:szCs w:val="18"/>
                <w:lang w:val="hy-AM"/>
              </w:rPr>
              <w:t xml:space="preserve"> </w:t>
            </w:r>
            <w:r w:rsidRPr="00201E0F">
              <w:rPr>
                <w:rFonts w:ascii="Sylfaen" w:hAnsi="Sylfaen" w:cs="Sylfaen"/>
                <w:sz w:val="18"/>
                <w:szCs w:val="18"/>
                <w:lang w:val="hy-AM"/>
              </w:rPr>
              <w:t>մասին</w:t>
            </w:r>
            <w:r w:rsidRPr="00201E0F">
              <w:rPr>
                <w:rFonts w:ascii="Arial LatArm" w:hAnsi="Arial LatArm"/>
                <w:sz w:val="18"/>
                <w:szCs w:val="18"/>
                <w:lang w:val="hy-AM"/>
              </w:rPr>
              <w:t xml:space="preserve"> &gt;&gt; </w:t>
            </w:r>
            <w:r w:rsidRPr="00201E0F">
              <w:rPr>
                <w:rFonts w:ascii="Sylfaen" w:hAnsi="Sylfaen" w:cs="Sylfaen"/>
                <w:sz w:val="18"/>
                <w:szCs w:val="18"/>
                <w:lang w:val="hy-AM"/>
              </w:rPr>
              <w:t>ՀՀ</w:t>
            </w:r>
            <w:r w:rsidRPr="00201E0F">
              <w:rPr>
                <w:rFonts w:ascii="Arial LatArm" w:hAnsi="Arial LatArm"/>
                <w:sz w:val="18"/>
                <w:szCs w:val="18"/>
                <w:lang w:val="hy-AM"/>
              </w:rPr>
              <w:t xml:space="preserve"> </w:t>
            </w:r>
            <w:r w:rsidRPr="00201E0F">
              <w:rPr>
                <w:rFonts w:ascii="Sylfaen" w:hAnsi="Sylfaen" w:cs="Sylfaen"/>
                <w:sz w:val="18"/>
                <w:szCs w:val="18"/>
                <w:lang w:val="hy-AM"/>
              </w:rPr>
              <w:t>օրենքի</w:t>
            </w:r>
            <w:r w:rsidRPr="00201E0F">
              <w:rPr>
                <w:rFonts w:ascii="Arial LatArm" w:hAnsi="Arial LatArm"/>
                <w:sz w:val="18"/>
                <w:szCs w:val="18"/>
                <w:lang w:val="hy-AM"/>
              </w:rPr>
              <w:t xml:space="preserve"> 8-</w:t>
            </w:r>
            <w:r w:rsidRPr="00201E0F">
              <w:rPr>
                <w:rFonts w:ascii="Sylfaen" w:hAnsi="Sylfaen" w:cs="Sylfaen"/>
                <w:sz w:val="18"/>
                <w:szCs w:val="18"/>
                <w:lang w:val="hy-AM"/>
              </w:rPr>
              <w:t>րդ</w:t>
            </w:r>
            <w:r w:rsidRPr="00201E0F">
              <w:rPr>
                <w:rFonts w:ascii="Arial LatArm" w:hAnsi="Arial LatArm"/>
                <w:sz w:val="18"/>
                <w:szCs w:val="18"/>
                <w:lang w:val="hy-AM"/>
              </w:rPr>
              <w:t xml:space="preserve"> </w:t>
            </w:r>
            <w:r w:rsidRPr="00201E0F">
              <w:rPr>
                <w:rFonts w:ascii="Sylfaen" w:hAnsi="Sylfaen" w:cs="Sylfaen"/>
                <w:sz w:val="18"/>
                <w:szCs w:val="18"/>
                <w:lang w:val="hy-AM"/>
              </w:rPr>
              <w:t>հոդվածի</w:t>
            </w:r>
            <w:r w:rsidRPr="002A4928">
              <w:rPr>
                <w:rFonts w:ascii="Sylfaen" w:hAnsi="Sylfaen" w:cs="Sylfaen"/>
                <w:sz w:val="18"/>
                <w:szCs w:val="18"/>
              </w:rPr>
              <w:t>:</w:t>
            </w:r>
          </w:p>
        </w:tc>
        <w:tc>
          <w:tcPr>
            <w:tcW w:w="612" w:type="dxa"/>
            <w:tcBorders>
              <w:top w:val="single" w:sz="4" w:space="0" w:color="auto"/>
              <w:left w:val="single" w:sz="4" w:space="0" w:color="auto"/>
              <w:bottom w:val="single" w:sz="4" w:space="0" w:color="auto"/>
              <w:right w:val="single" w:sz="4" w:space="0" w:color="auto"/>
            </w:tcBorders>
          </w:tcPr>
          <w:p w:rsidR="00695650" w:rsidRDefault="00695650" w:rsidP="00492C86">
            <w:pPr>
              <w:jc w:val="center"/>
            </w:pPr>
            <w:r w:rsidRPr="009A48DF">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Pr="00492C86" w:rsidRDefault="00695650">
            <w:pPr>
              <w:jc w:val="center"/>
              <w:rPr>
                <w:rFonts w:ascii="Sylfaen" w:hAnsi="Sylfaen" w:cs="Calibri"/>
                <w:sz w:val="16"/>
                <w:szCs w:val="16"/>
                <w:lang w:val="hy-AM"/>
              </w:rPr>
            </w:pPr>
            <w:r>
              <w:rPr>
                <w:rFonts w:ascii="Sylfaen" w:hAnsi="Sylfaen" w:cs="Calibri"/>
                <w:sz w:val="16"/>
                <w:szCs w:val="16"/>
                <w:lang w:val="hy-AM"/>
              </w:rPr>
              <w:t>0.5</w:t>
            </w:r>
          </w:p>
        </w:tc>
        <w:tc>
          <w:tcPr>
            <w:tcW w:w="948" w:type="dxa"/>
            <w:tcBorders>
              <w:top w:val="single" w:sz="4" w:space="0" w:color="auto"/>
              <w:left w:val="single" w:sz="4" w:space="0" w:color="auto"/>
              <w:bottom w:val="single" w:sz="4" w:space="0" w:color="auto"/>
              <w:right w:val="single" w:sz="4" w:space="0" w:color="auto"/>
            </w:tcBorders>
          </w:tcPr>
          <w:p w:rsidR="00695650" w:rsidRPr="00EE6809" w:rsidRDefault="00695650">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695650" w:rsidRPr="00695650" w:rsidRDefault="00695650">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695650" w:rsidRPr="004619C8" w:rsidRDefault="00695650">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695650"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695650" w:rsidRDefault="00695650">
            <w:pPr>
              <w:jc w:val="center"/>
              <w:rPr>
                <w:rFonts w:ascii="GHEA Grapalat" w:hAnsi="GHEA Grapalat"/>
                <w:sz w:val="20"/>
                <w:lang w:val="hy-AM"/>
              </w:rPr>
            </w:pPr>
            <w:r>
              <w:rPr>
                <w:rFonts w:ascii="GHEA Grapalat" w:hAnsi="GHEA Grapalat"/>
                <w:sz w:val="20"/>
                <w:lang w:val="hy-AM"/>
              </w:rPr>
              <w:t>17</w:t>
            </w:r>
          </w:p>
        </w:tc>
        <w:tc>
          <w:tcPr>
            <w:tcW w:w="1417" w:type="dxa"/>
            <w:tcBorders>
              <w:top w:val="single" w:sz="4" w:space="0" w:color="auto"/>
              <w:left w:val="single" w:sz="4" w:space="0" w:color="auto"/>
              <w:bottom w:val="single" w:sz="4" w:space="0" w:color="auto"/>
              <w:right w:val="single" w:sz="4" w:space="0" w:color="auto"/>
            </w:tcBorders>
            <w:vAlign w:val="center"/>
          </w:tcPr>
          <w:p w:rsidR="00695650" w:rsidRDefault="002A4928">
            <w:pPr>
              <w:jc w:val="center"/>
              <w:rPr>
                <w:rFonts w:ascii="Arial Unicode" w:hAnsi="Arial Unicode" w:cs="Calibri"/>
                <w:sz w:val="20"/>
                <w:szCs w:val="20"/>
              </w:rPr>
            </w:pPr>
            <w:r w:rsidRPr="00EB4E26">
              <w:rPr>
                <w:rFonts w:ascii="GHEA Grapalat" w:hAnsi="GHEA Grapalat"/>
                <w:sz w:val="20"/>
              </w:rPr>
              <w:t>15831000</w:t>
            </w:r>
          </w:p>
        </w:tc>
        <w:tc>
          <w:tcPr>
            <w:tcW w:w="1418" w:type="dxa"/>
            <w:tcBorders>
              <w:top w:val="single" w:sz="4" w:space="0" w:color="auto"/>
              <w:left w:val="single" w:sz="4" w:space="0" w:color="auto"/>
              <w:bottom w:val="single" w:sz="4" w:space="0" w:color="auto"/>
              <w:right w:val="single" w:sz="4" w:space="0" w:color="auto"/>
            </w:tcBorders>
            <w:vAlign w:val="center"/>
          </w:tcPr>
          <w:p w:rsidR="00695650" w:rsidRPr="0018758C" w:rsidRDefault="00695650" w:rsidP="00492C86">
            <w:pPr>
              <w:jc w:val="center"/>
              <w:rPr>
                <w:rFonts w:ascii="Sylfaen" w:hAnsi="Sylfaen" w:cs="Calibri"/>
                <w:sz w:val="20"/>
                <w:szCs w:val="20"/>
                <w:lang w:val="hy-AM"/>
              </w:rPr>
            </w:pPr>
            <w:r w:rsidRPr="0018758C">
              <w:rPr>
                <w:rFonts w:ascii="Sylfaen" w:hAnsi="Sylfaen" w:cs="Calibri"/>
                <w:sz w:val="20"/>
                <w:szCs w:val="20"/>
                <w:lang w:val="hy-AM"/>
              </w:rPr>
              <w:t>Շաքարավազ</w:t>
            </w:r>
          </w:p>
        </w:tc>
        <w:tc>
          <w:tcPr>
            <w:tcW w:w="709" w:type="dxa"/>
            <w:tcBorders>
              <w:top w:val="single" w:sz="4" w:space="0" w:color="auto"/>
              <w:left w:val="single" w:sz="4" w:space="0" w:color="auto"/>
              <w:bottom w:val="single" w:sz="4" w:space="0" w:color="auto"/>
              <w:right w:val="single" w:sz="4" w:space="0" w:color="auto"/>
            </w:tcBorders>
          </w:tcPr>
          <w:p w:rsidR="00695650" w:rsidRDefault="00695650">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695650" w:rsidRDefault="002A4928">
            <w:pPr>
              <w:rPr>
                <w:rFonts w:ascii="Sylfaen" w:hAnsi="Sylfaen" w:cs="Sylfaen"/>
                <w:bCs/>
                <w:sz w:val="16"/>
                <w:szCs w:val="16"/>
                <w:lang w:val="hy-AM"/>
              </w:rPr>
            </w:pPr>
            <w:r w:rsidRPr="00201E0F">
              <w:rPr>
                <w:rFonts w:ascii="Arial LatArm" w:hAnsi="Arial LatArm"/>
                <w:sz w:val="18"/>
                <w:szCs w:val="18"/>
                <w:lang w:val="hy-AM"/>
              </w:rPr>
              <w:t>êåÇï³Ï ·áõÛÝÇ, ëáñáõÝ, ù³Õóñ, ³é³Ýó ÏáÕÙÝ³ÏÇ Ñ³ÙÇ ¨ ÑáïÇ (ÇÝãå»ë ãáñ íÇ×³ÏáõÙ, ³ÛÝå»ë ¿É ÉáõÍáõÛÃáõÙ): Þ³ù³ñÇ ÉáõÍáõÛÃÁ å»ïù ¿ ÉÇÝÇ Ã³÷³ÝóÇÏ, ³é³Ýó ãÉáõÍí³Í Ýëïí³ÍùÇ ¨ ÏáÕÙÝ³ÏÇ Ë³éÝáõÏÝ»ñÇ, ë³Ë³ñá½Ç ½³Ý·í³Í³ÛÇÝ Ù³ëÁ` 99,75%-Çó áã å³Ï³ë (ãáñ ÝÛáõÃÇ íñ³ Ñ³ßí³Í): ÐÐ ·áñÍáÕ ÝáñÙ»ñÇÝ ¨ ëï³Ý¹³ñïÝ»ñÇÝ Ñ³Ù³å³ï³ëË³Ý:</w:t>
            </w:r>
          </w:p>
        </w:tc>
        <w:tc>
          <w:tcPr>
            <w:tcW w:w="612" w:type="dxa"/>
            <w:tcBorders>
              <w:top w:val="single" w:sz="4" w:space="0" w:color="auto"/>
              <w:left w:val="single" w:sz="4" w:space="0" w:color="auto"/>
              <w:bottom w:val="single" w:sz="4" w:space="0" w:color="auto"/>
              <w:right w:val="single" w:sz="4" w:space="0" w:color="auto"/>
            </w:tcBorders>
          </w:tcPr>
          <w:p w:rsidR="00695650" w:rsidRDefault="00695650" w:rsidP="00492C86">
            <w:pPr>
              <w:jc w:val="center"/>
            </w:pPr>
            <w:r w:rsidRPr="009A48DF">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Pr="00492C86" w:rsidRDefault="00695650">
            <w:pPr>
              <w:jc w:val="center"/>
              <w:rPr>
                <w:rFonts w:ascii="Sylfaen" w:hAnsi="Sylfaen" w:cs="Calibri"/>
                <w:sz w:val="16"/>
                <w:szCs w:val="16"/>
                <w:lang w:val="hy-AM"/>
              </w:rPr>
            </w:pPr>
            <w:r>
              <w:rPr>
                <w:rFonts w:ascii="Sylfaen" w:hAnsi="Sylfaen" w:cs="Calibri"/>
                <w:sz w:val="16"/>
                <w:szCs w:val="16"/>
                <w:lang w:val="hy-AM"/>
              </w:rPr>
              <w:t>150</w:t>
            </w:r>
          </w:p>
        </w:tc>
        <w:tc>
          <w:tcPr>
            <w:tcW w:w="948" w:type="dxa"/>
            <w:tcBorders>
              <w:top w:val="single" w:sz="4" w:space="0" w:color="auto"/>
              <w:left w:val="single" w:sz="4" w:space="0" w:color="auto"/>
              <w:bottom w:val="single" w:sz="4" w:space="0" w:color="auto"/>
              <w:right w:val="single" w:sz="4" w:space="0" w:color="auto"/>
            </w:tcBorders>
          </w:tcPr>
          <w:p w:rsidR="00695650" w:rsidRPr="00EE6809" w:rsidRDefault="00695650">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695650" w:rsidRPr="00695650" w:rsidRDefault="00695650">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695650" w:rsidRPr="004619C8" w:rsidRDefault="00695650">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695650"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695650" w:rsidRDefault="00695650">
            <w:pPr>
              <w:jc w:val="center"/>
              <w:rPr>
                <w:rFonts w:ascii="GHEA Grapalat" w:hAnsi="GHEA Grapalat"/>
                <w:sz w:val="20"/>
                <w:lang w:val="hy-AM"/>
              </w:rPr>
            </w:pPr>
            <w:r>
              <w:rPr>
                <w:rFonts w:ascii="GHEA Grapalat" w:hAnsi="GHEA Grapalat"/>
                <w:sz w:val="20"/>
                <w:lang w:val="hy-AM"/>
              </w:rPr>
              <w:t>18</w:t>
            </w:r>
          </w:p>
        </w:tc>
        <w:tc>
          <w:tcPr>
            <w:tcW w:w="1417" w:type="dxa"/>
            <w:tcBorders>
              <w:top w:val="single" w:sz="4" w:space="0" w:color="auto"/>
              <w:left w:val="single" w:sz="4" w:space="0" w:color="auto"/>
              <w:bottom w:val="single" w:sz="4" w:space="0" w:color="auto"/>
              <w:right w:val="single" w:sz="4" w:space="0" w:color="auto"/>
            </w:tcBorders>
            <w:vAlign w:val="center"/>
          </w:tcPr>
          <w:p w:rsidR="00695650" w:rsidRDefault="002A4928">
            <w:pPr>
              <w:jc w:val="center"/>
              <w:rPr>
                <w:rFonts w:ascii="Arial Unicode" w:hAnsi="Arial Unicode" w:cs="Calibri"/>
                <w:sz w:val="20"/>
                <w:szCs w:val="20"/>
              </w:rPr>
            </w:pPr>
            <w:r w:rsidRPr="00EB4E26">
              <w:rPr>
                <w:rFonts w:ascii="GHEA Grapalat" w:hAnsi="GHEA Grapalat"/>
                <w:sz w:val="20"/>
              </w:rPr>
              <w:t>15511000</w:t>
            </w:r>
          </w:p>
        </w:tc>
        <w:tc>
          <w:tcPr>
            <w:tcW w:w="1418" w:type="dxa"/>
            <w:tcBorders>
              <w:top w:val="single" w:sz="4" w:space="0" w:color="auto"/>
              <w:left w:val="single" w:sz="4" w:space="0" w:color="auto"/>
              <w:bottom w:val="single" w:sz="4" w:space="0" w:color="auto"/>
              <w:right w:val="single" w:sz="4" w:space="0" w:color="auto"/>
            </w:tcBorders>
            <w:vAlign w:val="center"/>
          </w:tcPr>
          <w:p w:rsidR="00695650" w:rsidRPr="0018758C" w:rsidRDefault="00695650" w:rsidP="00492C86">
            <w:pPr>
              <w:jc w:val="center"/>
              <w:rPr>
                <w:rFonts w:ascii="Sylfaen" w:hAnsi="Sylfaen" w:cs="Calibri"/>
                <w:sz w:val="20"/>
                <w:szCs w:val="20"/>
                <w:lang w:val="hy-AM"/>
              </w:rPr>
            </w:pPr>
            <w:r w:rsidRPr="0018758C">
              <w:rPr>
                <w:rFonts w:ascii="Sylfaen" w:hAnsi="Sylfaen" w:cs="Calibri"/>
                <w:sz w:val="20"/>
                <w:szCs w:val="20"/>
                <w:lang w:val="hy-AM"/>
              </w:rPr>
              <w:t>Կաթ</w:t>
            </w:r>
          </w:p>
        </w:tc>
        <w:tc>
          <w:tcPr>
            <w:tcW w:w="709" w:type="dxa"/>
            <w:tcBorders>
              <w:top w:val="single" w:sz="4" w:space="0" w:color="auto"/>
              <w:left w:val="single" w:sz="4" w:space="0" w:color="auto"/>
              <w:bottom w:val="single" w:sz="4" w:space="0" w:color="auto"/>
              <w:right w:val="single" w:sz="4" w:space="0" w:color="auto"/>
            </w:tcBorders>
          </w:tcPr>
          <w:p w:rsidR="00695650" w:rsidRDefault="00695650">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695650" w:rsidRDefault="002A4928">
            <w:pPr>
              <w:rPr>
                <w:rFonts w:ascii="Sylfaen" w:hAnsi="Sylfaen" w:cs="Sylfaen"/>
                <w:bCs/>
                <w:sz w:val="16"/>
                <w:szCs w:val="16"/>
                <w:lang w:val="hy-AM"/>
              </w:rPr>
            </w:pPr>
            <w:r w:rsidRPr="00201E0F">
              <w:rPr>
                <w:rFonts w:ascii="Arial LatArm" w:hAnsi="Arial LatArm"/>
                <w:sz w:val="18"/>
                <w:szCs w:val="18"/>
                <w:lang w:val="hy-AM"/>
              </w:rPr>
              <w:t>ä³ëï»ñ³óí³Í ÏáíÇ Ï³Ã 3.2 % ÛáõÕ³ÛÝáõÃÛ³Ùµ, ÃÃí³ÛÝáõÃÛáõÝÁ’ 16-21 °T, ã³÷³Íñ³ñí³Í</w:t>
            </w:r>
            <w:r w:rsidRPr="002A4928">
              <w:rPr>
                <w:rFonts w:asciiTheme="minorHAnsi" w:hAnsiTheme="minorHAnsi"/>
                <w:sz w:val="18"/>
                <w:szCs w:val="18"/>
              </w:rPr>
              <w:t xml:space="preserve"> </w:t>
            </w:r>
            <w:r w:rsidRPr="00201E0F">
              <w:rPr>
                <w:rFonts w:ascii="Sylfaen" w:hAnsi="Sylfaen" w:cs="Sylfaen"/>
                <w:sz w:val="18"/>
                <w:szCs w:val="18"/>
                <w:lang w:val="hy-AM"/>
              </w:rPr>
              <w:t>պլաստմասաե</w:t>
            </w:r>
            <w:r w:rsidRPr="00201E0F">
              <w:rPr>
                <w:rFonts w:ascii="Arial LatArm" w:hAnsi="Arial LatArm"/>
                <w:sz w:val="18"/>
                <w:szCs w:val="18"/>
                <w:lang w:val="hy-AM"/>
              </w:rPr>
              <w:t xml:space="preserve"> 1 </w:t>
            </w:r>
            <w:r w:rsidRPr="00201E0F">
              <w:rPr>
                <w:rFonts w:ascii="Sylfaen" w:hAnsi="Sylfaen" w:cs="Sylfaen"/>
                <w:sz w:val="18"/>
                <w:szCs w:val="18"/>
                <w:lang w:val="hy-AM"/>
              </w:rPr>
              <w:t>լ</w:t>
            </w:r>
            <w:r w:rsidRPr="00201E0F">
              <w:rPr>
                <w:rFonts w:ascii="Arial LatArm" w:hAnsi="Arial LatArm"/>
                <w:sz w:val="18"/>
                <w:szCs w:val="18"/>
                <w:lang w:val="hy-AM"/>
              </w:rPr>
              <w:t xml:space="preserve">. </w:t>
            </w:r>
            <w:r w:rsidRPr="00201E0F">
              <w:rPr>
                <w:rFonts w:ascii="Sylfaen" w:hAnsi="Sylfaen" w:cs="Sylfaen"/>
                <w:sz w:val="18"/>
                <w:szCs w:val="18"/>
                <w:lang w:val="hy-AM"/>
              </w:rPr>
              <w:t>տարա</w:t>
            </w:r>
            <w:r w:rsidRPr="00201E0F">
              <w:rPr>
                <w:rFonts w:ascii="Arial LatArm" w:hAnsi="Arial LatArm"/>
                <w:sz w:val="18"/>
                <w:szCs w:val="18"/>
                <w:lang w:val="hy-AM"/>
              </w:rPr>
              <w:t>Ý»ñáõÙ: ÐÐ ·áñÍáÕ ÝáñÙ»ñÇÝ ¨ ëï³Ý¹³ñïÝ»ñÇÝ Ñ³Ù³å³ï³ëË³Ý:</w:t>
            </w:r>
          </w:p>
        </w:tc>
        <w:tc>
          <w:tcPr>
            <w:tcW w:w="612" w:type="dxa"/>
            <w:tcBorders>
              <w:top w:val="single" w:sz="4" w:space="0" w:color="auto"/>
              <w:left w:val="single" w:sz="4" w:space="0" w:color="auto"/>
              <w:bottom w:val="single" w:sz="4" w:space="0" w:color="auto"/>
              <w:right w:val="single" w:sz="4" w:space="0" w:color="auto"/>
            </w:tcBorders>
          </w:tcPr>
          <w:p w:rsidR="00695650" w:rsidRDefault="00695650" w:rsidP="00492C86">
            <w:pPr>
              <w:jc w:val="center"/>
            </w:pPr>
            <w:r>
              <w:rPr>
                <w:rFonts w:ascii="Sylfaen" w:hAnsi="Sylfaen" w:cs="Calibri"/>
                <w:sz w:val="16"/>
                <w:szCs w:val="16"/>
                <w:lang w:val="hy-AM"/>
              </w:rPr>
              <w:t>լ</w:t>
            </w:r>
          </w:p>
        </w:tc>
        <w:tc>
          <w:tcPr>
            <w:tcW w:w="924"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Pr="00492C86" w:rsidRDefault="00695650">
            <w:pPr>
              <w:jc w:val="center"/>
              <w:rPr>
                <w:rFonts w:ascii="Sylfaen" w:hAnsi="Sylfaen" w:cs="Calibri"/>
                <w:sz w:val="16"/>
                <w:szCs w:val="16"/>
                <w:lang w:val="hy-AM"/>
              </w:rPr>
            </w:pPr>
            <w:r>
              <w:rPr>
                <w:rFonts w:ascii="Sylfaen" w:hAnsi="Sylfaen" w:cs="Calibri"/>
                <w:sz w:val="16"/>
                <w:szCs w:val="16"/>
                <w:lang w:val="hy-AM"/>
              </w:rPr>
              <w:t>280</w:t>
            </w:r>
          </w:p>
        </w:tc>
        <w:tc>
          <w:tcPr>
            <w:tcW w:w="948" w:type="dxa"/>
            <w:tcBorders>
              <w:top w:val="single" w:sz="4" w:space="0" w:color="auto"/>
              <w:left w:val="single" w:sz="4" w:space="0" w:color="auto"/>
              <w:bottom w:val="single" w:sz="4" w:space="0" w:color="auto"/>
              <w:right w:val="single" w:sz="4" w:space="0" w:color="auto"/>
            </w:tcBorders>
          </w:tcPr>
          <w:p w:rsidR="00695650" w:rsidRPr="00EE6809" w:rsidRDefault="00695650">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695650" w:rsidRPr="00695650" w:rsidRDefault="00695650">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695650" w:rsidRPr="004619C8" w:rsidRDefault="00695650">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695650"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695650" w:rsidRDefault="00695650">
            <w:pPr>
              <w:jc w:val="center"/>
              <w:rPr>
                <w:rFonts w:ascii="GHEA Grapalat" w:hAnsi="GHEA Grapalat"/>
                <w:sz w:val="20"/>
                <w:lang w:val="hy-AM"/>
              </w:rPr>
            </w:pPr>
            <w:r>
              <w:rPr>
                <w:rFonts w:ascii="GHEA Grapalat" w:hAnsi="GHEA Grapalat"/>
                <w:sz w:val="20"/>
                <w:lang w:val="hy-AM"/>
              </w:rPr>
              <w:t>19</w:t>
            </w:r>
          </w:p>
        </w:tc>
        <w:tc>
          <w:tcPr>
            <w:tcW w:w="1417" w:type="dxa"/>
            <w:tcBorders>
              <w:top w:val="single" w:sz="4" w:space="0" w:color="auto"/>
              <w:left w:val="single" w:sz="4" w:space="0" w:color="auto"/>
              <w:bottom w:val="single" w:sz="4" w:space="0" w:color="auto"/>
              <w:right w:val="single" w:sz="4" w:space="0" w:color="auto"/>
            </w:tcBorders>
            <w:vAlign w:val="center"/>
          </w:tcPr>
          <w:p w:rsidR="00695650" w:rsidRDefault="002A4928">
            <w:pPr>
              <w:jc w:val="center"/>
              <w:rPr>
                <w:rFonts w:ascii="Arial Unicode" w:hAnsi="Arial Unicode" w:cs="Calibri"/>
                <w:sz w:val="20"/>
                <w:szCs w:val="20"/>
              </w:rPr>
            </w:pPr>
            <w:r w:rsidRPr="00EB4E26">
              <w:rPr>
                <w:rFonts w:ascii="GHEA Grapalat" w:hAnsi="GHEA Grapalat"/>
                <w:sz w:val="20"/>
              </w:rPr>
              <w:t>15551600</w:t>
            </w:r>
          </w:p>
        </w:tc>
        <w:tc>
          <w:tcPr>
            <w:tcW w:w="1418" w:type="dxa"/>
            <w:tcBorders>
              <w:top w:val="single" w:sz="4" w:space="0" w:color="auto"/>
              <w:left w:val="single" w:sz="4" w:space="0" w:color="auto"/>
              <w:bottom w:val="single" w:sz="4" w:space="0" w:color="auto"/>
              <w:right w:val="single" w:sz="4" w:space="0" w:color="auto"/>
            </w:tcBorders>
            <w:vAlign w:val="center"/>
          </w:tcPr>
          <w:p w:rsidR="00695650" w:rsidRPr="0018758C" w:rsidRDefault="00695650" w:rsidP="00492C86">
            <w:pPr>
              <w:jc w:val="center"/>
              <w:rPr>
                <w:rFonts w:ascii="Sylfaen" w:hAnsi="Sylfaen" w:cs="Calibri"/>
                <w:sz w:val="20"/>
                <w:szCs w:val="20"/>
                <w:lang w:val="hy-AM"/>
              </w:rPr>
            </w:pPr>
            <w:r w:rsidRPr="0018758C">
              <w:rPr>
                <w:rFonts w:ascii="Sylfaen" w:hAnsi="Sylfaen" w:cs="Calibri"/>
                <w:sz w:val="20"/>
                <w:szCs w:val="20"/>
                <w:lang w:val="hy-AM"/>
              </w:rPr>
              <w:t>Մածուն</w:t>
            </w:r>
          </w:p>
        </w:tc>
        <w:tc>
          <w:tcPr>
            <w:tcW w:w="709" w:type="dxa"/>
            <w:tcBorders>
              <w:top w:val="single" w:sz="4" w:space="0" w:color="auto"/>
              <w:left w:val="single" w:sz="4" w:space="0" w:color="auto"/>
              <w:bottom w:val="single" w:sz="4" w:space="0" w:color="auto"/>
              <w:right w:val="single" w:sz="4" w:space="0" w:color="auto"/>
            </w:tcBorders>
          </w:tcPr>
          <w:p w:rsidR="00695650" w:rsidRDefault="00695650">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695650" w:rsidRDefault="002A4928">
            <w:pPr>
              <w:rPr>
                <w:rFonts w:ascii="Sylfaen" w:hAnsi="Sylfaen" w:cs="Sylfaen"/>
                <w:bCs/>
                <w:sz w:val="16"/>
                <w:szCs w:val="16"/>
                <w:lang w:val="hy-AM"/>
              </w:rPr>
            </w:pPr>
            <w:r w:rsidRPr="00201E0F">
              <w:rPr>
                <w:rFonts w:ascii="Arial LatArm" w:hAnsi="Arial LatArm"/>
                <w:sz w:val="18"/>
                <w:szCs w:val="18"/>
                <w:lang w:val="hy-AM"/>
              </w:rPr>
              <w:t>Ø³ÍáõÝ 3,2 % ÛáõÕ³ÛÝáõÃÛ³Ùµ, ÃÃí³ÛÝáõÃÛáõÝÁ 110-140 ûT, ã³÷³Íñ³ñí³Í</w:t>
            </w:r>
            <w:r w:rsidRPr="00201E0F">
              <w:rPr>
                <w:rFonts w:ascii="Sylfaen" w:hAnsi="Sylfaen" w:cs="Sylfaen"/>
                <w:sz w:val="18"/>
                <w:szCs w:val="18"/>
                <w:lang w:val="hy-AM"/>
              </w:rPr>
              <w:t>պլաստմասաե</w:t>
            </w:r>
            <w:r w:rsidRPr="00201E0F">
              <w:rPr>
                <w:rFonts w:ascii="Arial LatArm" w:hAnsi="Arial LatArm"/>
                <w:sz w:val="18"/>
                <w:szCs w:val="18"/>
                <w:lang w:val="hy-AM"/>
              </w:rPr>
              <w:t xml:space="preserve"> 220 </w:t>
            </w:r>
            <w:r w:rsidRPr="00201E0F">
              <w:rPr>
                <w:rFonts w:ascii="Sylfaen" w:hAnsi="Sylfaen" w:cs="Sylfaen"/>
                <w:sz w:val="18"/>
                <w:szCs w:val="18"/>
                <w:lang w:val="hy-AM"/>
              </w:rPr>
              <w:t>գ</w:t>
            </w:r>
            <w:r w:rsidRPr="00201E0F">
              <w:rPr>
                <w:rFonts w:ascii="Arial LatArm" w:hAnsi="Arial LatArm"/>
                <w:sz w:val="18"/>
                <w:szCs w:val="18"/>
                <w:lang w:val="hy-AM"/>
              </w:rPr>
              <w:t xml:space="preserve">. </w:t>
            </w:r>
            <w:r w:rsidRPr="00201E0F">
              <w:rPr>
                <w:rFonts w:ascii="Sylfaen" w:hAnsi="Sylfaen" w:cs="Sylfaen"/>
                <w:sz w:val="18"/>
                <w:szCs w:val="18"/>
                <w:lang w:val="hy-AM"/>
              </w:rPr>
              <w:t>տարա</w:t>
            </w:r>
            <w:r w:rsidRPr="00201E0F">
              <w:rPr>
                <w:rFonts w:ascii="Arial LatArm" w:hAnsi="Arial LatArm"/>
                <w:sz w:val="18"/>
                <w:szCs w:val="18"/>
                <w:lang w:val="hy-AM"/>
              </w:rPr>
              <w:t>Ý»ñáõÙ: ÐÐ ·áñÍáÕ ÝáñÙ»ñÇÝ ¨ ëï³Ý¹³ñïÝ»ñÇÝ Ñ³Ù³å³ï³ëË³Ý:</w:t>
            </w:r>
          </w:p>
        </w:tc>
        <w:tc>
          <w:tcPr>
            <w:tcW w:w="612" w:type="dxa"/>
            <w:tcBorders>
              <w:top w:val="single" w:sz="4" w:space="0" w:color="auto"/>
              <w:left w:val="single" w:sz="4" w:space="0" w:color="auto"/>
              <w:bottom w:val="single" w:sz="4" w:space="0" w:color="auto"/>
              <w:right w:val="single" w:sz="4" w:space="0" w:color="auto"/>
            </w:tcBorders>
          </w:tcPr>
          <w:p w:rsidR="00695650" w:rsidRDefault="00695650" w:rsidP="00492C86">
            <w:pPr>
              <w:jc w:val="center"/>
            </w:pPr>
            <w:r w:rsidRPr="009A48DF">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Pr="00492C86" w:rsidRDefault="00695650">
            <w:pPr>
              <w:jc w:val="center"/>
              <w:rPr>
                <w:rFonts w:ascii="Sylfaen" w:hAnsi="Sylfaen" w:cs="Calibri"/>
                <w:sz w:val="16"/>
                <w:szCs w:val="16"/>
                <w:lang w:val="hy-AM"/>
              </w:rPr>
            </w:pPr>
            <w:r>
              <w:rPr>
                <w:rFonts w:ascii="Sylfaen" w:hAnsi="Sylfaen" w:cs="Calibri"/>
                <w:sz w:val="16"/>
                <w:szCs w:val="16"/>
                <w:lang w:val="hy-AM"/>
              </w:rPr>
              <w:t>300</w:t>
            </w:r>
          </w:p>
        </w:tc>
        <w:tc>
          <w:tcPr>
            <w:tcW w:w="948" w:type="dxa"/>
            <w:tcBorders>
              <w:top w:val="single" w:sz="4" w:space="0" w:color="auto"/>
              <w:left w:val="single" w:sz="4" w:space="0" w:color="auto"/>
              <w:bottom w:val="single" w:sz="4" w:space="0" w:color="auto"/>
              <w:right w:val="single" w:sz="4" w:space="0" w:color="auto"/>
            </w:tcBorders>
          </w:tcPr>
          <w:p w:rsidR="00695650" w:rsidRPr="00EE6809" w:rsidRDefault="00695650">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695650" w:rsidRPr="00695650" w:rsidRDefault="00695650">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695650" w:rsidRPr="004619C8" w:rsidRDefault="00695650">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695650"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695650" w:rsidRDefault="00695650">
            <w:pPr>
              <w:jc w:val="center"/>
              <w:rPr>
                <w:rFonts w:ascii="GHEA Grapalat" w:hAnsi="GHEA Grapalat"/>
                <w:sz w:val="20"/>
                <w:lang w:val="hy-AM"/>
              </w:rPr>
            </w:pPr>
            <w:r>
              <w:rPr>
                <w:rFonts w:ascii="GHEA Grapalat" w:hAnsi="GHEA Grapalat"/>
                <w:sz w:val="20"/>
                <w:lang w:val="hy-AM"/>
              </w:rPr>
              <w:t>20</w:t>
            </w:r>
          </w:p>
        </w:tc>
        <w:tc>
          <w:tcPr>
            <w:tcW w:w="1417" w:type="dxa"/>
            <w:tcBorders>
              <w:top w:val="single" w:sz="4" w:space="0" w:color="auto"/>
              <w:left w:val="single" w:sz="4" w:space="0" w:color="auto"/>
              <w:bottom w:val="single" w:sz="4" w:space="0" w:color="auto"/>
              <w:right w:val="single" w:sz="4" w:space="0" w:color="auto"/>
            </w:tcBorders>
            <w:vAlign w:val="center"/>
          </w:tcPr>
          <w:p w:rsidR="00695650" w:rsidRDefault="002A4928">
            <w:pPr>
              <w:jc w:val="center"/>
              <w:rPr>
                <w:rFonts w:ascii="Arial Unicode" w:hAnsi="Arial Unicode" w:cs="Calibri"/>
                <w:sz w:val="20"/>
                <w:szCs w:val="20"/>
              </w:rPr>
            </w:pPr>
            <w:r w:rsidRPr="00EB4E26">
              <w:rPr>
                <w:rFonts w:ascii="GHEA Grapalat" w:hAnsi="GHEA Grapalat"/>
                <w:sz w:val="20"/>
              </w:rPr>
              <w:t>15872400</w:t>
            </w:r>
          </w:p>
        </w:tc>
        <w:tc>
          <w:tcPr>
            <w:tcW w:w="1418" w:type="dxa"/>
            <w:tcBorders>
              <w:top w:val="single" w:sz="4" w:space="0" w:color="auto"/>
              <w:left w:val="single" w:sz="4" w:space="0" w:color="auto"/>
              <w:bottom w:val="single" w:sz="4" w:space="0" w:color="auto"/>
              <w:right w:val="single" w:sz="4" w:space="0" w:color="auto"/>
            </w:tcBorders>
            <w:vAlign w:val="center"/>
          </w:tcPr>
          <w:p w:rsidR="00695650" w:rsidRPr="0018758C" w:rsidRDefault="00695650" w:rsidP="00492C86">
            <w:pPr>
              <w:jc w:val="center"/>
              <w:rPr>
                <w:rFonts w:ascii="Sylfaen" w:hAnsi="Sylfaen" w:cs="Calibri"/>
                <w:sz w:val="20"/>
                <w:szCs w:val="20"/>
                <w:lang w:val="hy-AM"/>
              </w:rPr>
            </w:pPr>
            <w:r w:rsidRPr="0018758C">
              <w:rPr>
                <w:rFonts w:ascii="Sylfaen" w:hAnsi="Sylfaen" w:cs="Calibri"/>
                <w:sz w:val="20"/>
                <w:szCs w:val="20"/>
                <w:lang w:val="hy-AM"/>
              </w:rPr>
              <w:t>Աղ</w:t>
            </w:r>
          </w:p>
        </w:tc>
        <w:tc>
          <w:tcPr>
            <w:tcW w:w="709" w:type="dxa"/>
            <w:tcBorders>
              <w:top w:val="single" w:sz="4" w:space="0" w:color="auto"/>
              <w:left w:val="single" w:sz="4" w:space="0" w:color="auto"/>
              <w:bottom w:val="single" w:sz="4" w:space="0" w:color="auto"/>
              <w:right w:val="single" w:sz="4" w:space="0" w:color="auto"/>
            </w:tcBorders>
          </w:tcPr>
          <w:p w:rsidR="00695650" w:rsidRDefault="00695650">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695650" w:rsidRPr="002A4928" w:rsidRDefault="002A4928">
            <w:pPr>
              <w:rPr>
                <w:rFonts w:ascii="Sylfaen" w:hAnsi="Sylfaen" w:cs="Sylfaen"/>
                <w:bCs/>
                <w:sz w:val="16"/>
                <w:szCs w:val="16"/>
              </w:rPr>
            </w:pPr>
            <w:r>
              <w:rPr>
                <w:rFonts w:ascii="Sylfaen" w:hAnsi="Sylfaen" w:cs="Sylfaen"/>
                <w:bCs/>
                <w:sz w:val="16"/>
                <w:szCs w:val="16"/>
                <w:lang w:val="ru-RU"/>
              </w:rPr>
              <w:t>Աղ</w:t>
            </w:r>
            <w:r w:rsidRPr="002A4928">
              <w:rPr>
                <w:rFonts w:ascii="Sylfaen" w:hAnsi="Sylfaen" w:cs="Sylfaen"/>
                <w:bCs/>
                <w:sz w:val="16"/>
                <w:szCs w:val="16"/>
              </w:rPr>
              <w:t xml:space="preserve"> </w:t>
            </w:r>
            <w:r>
              <w:rPr>
                <w:rFonts w:ascii="Sylfaen" w:hAnsi="Sylfaen" w:cs="Sylfaen"/>
                <w:bCs/>
                <w:sz w:val="16"/>
                <w:szCs w:val="16"/>
                <w:lang w:val="ru-RU"/>
              </w:rPr>
              <w:t>կերակրի</w:t>
            </w:r>
            <w:r w:rsidRPr="002A4928">
              <w:rPr>
                <w:rFonts w:ascii="Sylfaen" w:hAnsi="Sylfaen" w:cs="Sylfaen"/>
                <w:bCs/>
                <w:sz w:val="16"/>
                <w:szCs w:val="16"/>
              </w:rPr>
              <w:t xml:space="preserve">, </w:t>
            </w:r>
            <w:r>
              <w:rPr>
                <w:rFonts w:ascii="Sylfaen" w:hAnsi="Sylfaen" w:cs="Sylfaen"/>
                <w:bCs/>
                <w:sz w:val="16"/>
                <w:szCs w:val="16"/>
                <w:lang w:val="ru-RU"/>
              </w:rPr>
              <w:t>մանր</w:t>
            </w:r>
            <w:r w:rsidRPr="002A4928">
              <w:rPr>
                <w:rFonts w:ascii="Sylfaen" w:hAnsi="Sylfaen" w:cs="Sylfaen"/>
                <w:bCs/>
                <w:sz w:val="16"/>
                <w:szCs w:val="16"/>
              </w:rPr>
              <w:t xml:space="preserve">, </w:t>
            </w:r>
            <w:r w:rsidRPr="00201E0F">
              <w:rPr>
                <w:rFonts w:ascii="Arial LatArm" w:hAnsi="Arial LatArm"/>
                <w:sz w:val="18"/>
                <w:szCs w:val="18"/>
                <w:lang w:val="hy-AM"/>
              </w:rPr>
              <w:t>¾ùëïñ³ ï»ë³ÏÇ</w:t>
            </w:r>
            <w:r w:rsidRPr="002A4928">
              <w:rPr>
                <w:rFonts w:asciiTheme="minorHAnsi" w:hAnsiTheme="minorHAnsi"/>
                <w:sz w:val="18"/>
                <w:szCs w:val="18"/>
              </w:rPr>
              <w:t xml:space="preserve"> </w:t>
            </w:r>
            <w:r>
              <w:rPr>
                <w:rFonts w:ascii="Sylfaen" w:hAnsi="Sylfaen"/>
                <w:sz w:val="18"/>
                <w:szCs w:val="18"/>
                <w:lang w:val="ru-RU"/>
              </w:rPr>
              <w:t>կամ</w:t>
            </w:r>
            <w:r w:rsidRPr="002A4928">
              <w:rPr>
                <w:rFonts w:ascii="Sylfaen" w:hAnsi="Sylfaen"/>
                <w:sz w:val="18"/>
                <w:szCs w:val="18"/>
              </w:rPr>
              <w:t xml:space="preserve"> </w:t>
            </w:r>
            <w:r>
              <w:rPr>
                <w:rFonts w:ascii="Sylfaen" w:hAnsi="Sylfaen"/>
                <w:sz w:val="18"/>
                <w:szCs w:val="18"/>
                <w:lang w:val="ru-RU"/>
              </w:rPr>
              <w:t>համարժեք</w:t>
            </w:r>
            <w:r w:rsidRPr="002A4928">
              <w:rPr>
                <w:rFonts w:ascii="Sylfaen" w:hAnsi="Sylfaen"/>
                <w:sz w:val="18"/>
                <w:szCs w:val="18"/>
              </w:rPr>
              <w:t>,</w:t>
            </w:r>
            <w:r w:rsidRPr="00201E0F">
              <w:rPr>
                <w:rFonts w:ascii="Arial LatArm" w:hAnsi="Arial LatArm"/>
                <w:sz w:val="18"/>
                <w:szCs w:val="18"/>
                <w:lang w:val="hy-AM"/>
              </w:rPr>
              <w:t xml:space="preserve"> Ûá¹³óí³Í, Ûá¹Ç ½³Ý·í³Í³ÛÇÝ Ù³ëÁ` 50±10 Ù·/Ï·: ö³Ã»Ã³íáñáõÙÁ` ·áñÍ³ñ³Ý³ÛÇÝ: ÐÐ ·áñÍáÕ ÝáñÙ»ñÇÝ ¨ ëï³Ý¹³ñïÝ»ñÇÝ Ñ³Ù³å³ï³ëË³Ý:</w:t>
            </w:r>
          </w:p>
        </w:tc>
        <w:tc>
          <w:tcPr>
            <w:tcW w:w="612" w:type="dxa"/>
            <w:tcBorders>
              <w:top w:val="single" w:sz="4" w:space="0" w:color="auto"/>
              <w:left w:val="single" w:sz="4" w:space="0" w:color="auto"/>
              <w:bottom w:val="single" w:sz="4" w:space="0" w:color="auto"/>
              <w:right w:val="single" w:sz="4" w:space="0" w:color="auto"/>
            </w:tcBorders>
          </w:tcPr>
          <w:p w:rsidR="00695650" w:rsidRDefault="00695650" w:rsidP="00492C86">
            <w:pPr>
              <w:jc w:val="center"/>
            </w:pPr>
            <w:r w:rsidRPr="009A48DF">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Pr="00EE6809" w:rsidRDefault="00695650">
            <w:pPr>
              <w:jc w:val="center"/>
              <w:rPr>
                <w:rFonts w:ascii="Sylfaen" w:hAnsi="Sylfaen" w:cs="Calibri"/>
                <w:sz w:val="16"/>
                <w:szCs w:val="16"/>
                <w:lang w:val="hy-AM"/>
              </w:rPr>
            </w:pPr>
            <w:r>
              <w:rPr>
                <w:rFonts w:ascii="Sylfaen" w:hAnsi="Sylfaen" w:cs="Calibri"/>
                <w:sz w:val="16"/>
                <w:szCs w:val="16"/>
                <w:lang w:val="hy-AM"/>
              </w:rPr>
              <w:t>35</w:t>
            </w:r>
          </w:p>
        </w:tc>
        <w:tc>
          <w:tcPr>
            <w:tcW w:w="948" w:type="dxa"/>
            <w:tcBorders>
              <w:top w:val="single" w:sz="4" w:space="0" w:color="auto"/>
              <w:left w:val="single" w:sz="4" w:space="0" w:color="auto"/>
              <w:bottom w:val="single" w:sz="4" w:space="0" w:color="auto"/>
              <w:right w:val="single" w:sz="4" w:space="0" w:color="auto"/>
            </w:tcBorders>
          </w:tcPr>
          <w:p w:rsidR="00695650" w:rsidRPr="00EE6809" w:rsidRDefault="00695650">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695650" w:rsidRPr="00695650" w:rsidRDefault="00695650">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695650" w:rsidRPr="004619C8" w:rsidRDefault="00695650">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695650"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695650" w:rsidRDefault="00695650">
            <w:pPr>
              <w:jc w:val="center"/>
              <w:rPr>
                <w:rFonts w:ascii="GHEA Grapalat" w:hAnsi="GHEA Grapalat"/>
                <w:sz w:val="20"/>
                <w:lang w:val="hy-AM"/>
              </w:rPr>
            </w:pPr>
            <w:r>
              <w:rPr>
                <w:rFonts w:ascii="GHEA Grapalat" w:hAnsi="GHEA Grapalat"/>
                <w:sz w:val="20"/>
                <w:lang w:val="hy-AM"/>
              </w:rPr>
              <w:t>21</w:t>
            </w:r>
          </w:p>
        </w:tc>
        <w:tc>
          <w:tcPr>
            <w:tcW w:w="1417" w:type="dxa"/>
            <w:tcBorders>
              <w:top w:val="single" w:sz="4" w:space="0" w:color="auto"/>
              <w:left w:val="single" w:sz="4" w:space="0" w:color="auto"/>
              <w:bottom w:val="single" w:sz="4" w:space="0" w:color="auto"/>
              <w:right w:val="single" w:sz="4" w:space="0" w:color="auto"/>
            </w:tcBorders>
            <w:vAlign w:val="center"/>
          </w:tcPr>
          <w:p w:rsidR="00695650" w:rsidRDefault="002A4928">
            <w:pPr>
              <w:jc w:val="center"/>
              <w:rPr>
                <w:rFonts w:ascii="Arial Unicode" w:hAnsi="Arial Unicode" w:cs="Calibri"/>
                <w:sz w:val="20"/>
                <w:szCs w:val="20"/>
              </w:rPr>
            </w:pPr>
            <w:r w:rsidRPr="00BE6193">
              <w:rPr>
                <w:rFonts w:ascii="Sylfaen" w:hAnsi="Sylfaen"/>
                <w:sz w:val="20"/>
              </w:rPr>
              <w:t>15863200</w:t>
            </w:r>
          </w:p>
        </w:tc>
        <w:tc>
          <w:tcPr>
            <w:tcW w:w="1418" w:type="dxa"/>
            <w:tcBorders>
              <w:top w:val="single" w:sz="4" w:space="0" w:color="auto"/>
              <w:left w:val="single" w:sz="4" w:space="0" w:color="auto"/>
              <w:bottom w:val="single" w:sz="4" w:space="0" w:color="auto"/>
              <w:right w:val="single" w:sz="4" w:space="0" w:color="auto"/>
            </w:tcBorders>
            <w:vAlign w:val="center"/>
          </w:tcPr>
          <w:p w:rsidR="00695650" w:rsidRPr="0018758C" w:rsidRDefault="00695650" w:rsidP="00492C86">
            <w:pPr>
              <w:jc w:val="center"/>
              <w:rPr>
                <w:rFonts w:ascii="Sylfaen" w:hAnsi="Sylfaen" w:cs="Calibri"/>
                <w:sz w:val="20"/>
                <w:szCs w:val="20"/>
                <w:lang w:val="hy-AM"/>
              </w:rPr>
            </w:pPr>
            <w:r w:rsidRPr="0018758C">
              <w:rPr>
                <w:rFonts w:ascii="Sylfaen" w:hAnsi="Sylfaen" w:cs="Calibri"/>
                <w:sz w:val="20"/>
                <w:szCs w:val="20"/>
                <w:lang w:val="hy-AM"/>
              </w:rPr>
              <w:t>Թեյ</w:t>
            </w:r>
          </w:p>
        </w:tc>
        <w:tc>
          <w:tcPr>
            <w:tcW w:w="709" w:type="dxa"/>
            <w:tcBorders>
              <w:top w:val="single" w:sz="4" w:space="0" w:color="auto"/>
              <w:left w:val="single" w:sz="4" w:space="0" w:color="auto"/>
              <w:bottom w:val="single" w:sz="4" w:space="0" w:color="auto"/>
              <w:right w:val="single" w:sz="4" w:space="0" w:color="auto"/>
            </w:tcBorders>
          </w:tcPr>
          <w:p w:rsidR="00695650" w:rsidRDefault="00695650">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695650" w:rsidRDefault="002A4928">
            <w:pPr>
              <w:rPr>
                <w:rFonts w:ascii="Sylfaen" w:hAnsi="Sylfaen" w:cs="Sylfaen"/>
                <w:bCs/>
                <w:sz w:val="16"/>
                <w:szCs w:val="16"/>
                <w:lang w:val="hy-AM"/>
              </w:rPr>
            </w:pPr>
            <w:r w:rsidRPr="00201E0F">
              <w:rPr>
                <w:rFonts w:ascii="Sylfaen" w:hAnsi="Sylfaen" w:cs="Sylfaen"/>
                <w:sz w:val="18"/>
                <w:szCs w:val="18"/>
                <w:lang w:val="hy-AM"/>
              </w:rPr>
              <w:t>Բայխաթեյ</w:t>
            </w:r>
            <w:r w:rsidRPr="00201E0F">
              <w:rPr>
                <w:rFonts w:ascii="Arial LatArm" w:hAnsi="Arial LatArm"/>
                <w:sz w:val="18"/>
                <w:szCs w:val="18"/>
                <w:lang w:val="hy-AM"/>
              </w:rPr>
              <w:t xml:space="preserve"> </w:t>
            </w:r>
            <w:r w:rsidRPr="00201E0F">
              <w:rPr>
                <w:rFonts w:ascii="Sylfaen" w:hAnsi="Sylfaen" w:cs="Sylfaen"/>
                <w:sz w:val="18"/>
                <w:szCs w:val="18"/>
                <w:lang w:val="hy-AM"/>
              </w:rPr>
              <w:t>սև</w:t>
            </w:r>
            <w:r w:rsidRPr="00201E0F">
              <w:rPr>
                <w:rFonts w:ascii="Arial LatArm" w:hAnsi="Arial LatArm"/>
                <w:sz w:val="18"/>
                <w:szCs w:val="18"/>
                <w:lang w:val="hy-AM"/>
              </w:rPr>
              <w:t xml:space="preserve"> </w:t>
            </w:r>
            <w:r w:rsidRPr="00201E0F">
              <w:rPr>
                <w:rFonts w:ascii="Sylfaen" w:hAnsi="Sylfaen" w:cs="Sylfaen"/>
                <w:sz w:val="18"/>
                <w:szCs w:val="18"/>
                <w:lang w:val="hy-AM"/>
              </w:rPr>
              <w:t>չափածրարված</w:t>
            </w:r>
            <w:r w:rsidRPr="00201E0F">
              <w:rPr>
                <w:rFonts w:ascii="Arial LatArm" w:hAnsi="Arial LatArm"/>
                <w:sz w:val="18"/>
                <w:szCs w:val="18"/>
                <w:lang w:val="hy-AM"/>
              </w:rPr>
              <w:t xml:space="preserve"> </w:t>
            </w:r>
            <w:r w:rsidRPr="00201E0F">
              <w:rPr>
                <w:rFonts w:ascii="Sylfaen" w:hAnsi="Sylfaen" w:cs="Sylfaen"/>
                <w:sz w:val="18"/>
                <w:szCs w:val="18"/>
                <w:lang w:val="hy-AM"/>
              </w:rPr>
              <w:t>և</w:t>
            </w:r>
            <w:r w:rsidRPr="00201E0F">
              <w:rPr>
                <w:rFonts w:ascii="Arial LatArm" w:hAnsi="Arial LatArm"/>
                <w:sz w:val="18"/>
                <w:szCs w:val="18"/>
                <w:lang w:val="hy-AM"/>
              </w:rPr>
              <w:t xml:space="preserve"> </w:t>
            </w:r>
            <w:r w:rsidRPr="00201E0F">
              <w:rPr>
                <w:rFonts w:ascii="Sylfaen" w:hAnsi="Sylfaen" w:cs="Sylfaen"/>
                <w:sz w:val="18"/>
                <w:szCs w:val="18"/>
                <w:lang w:val="hy-AM"/>
              </w:rPr>
              <w:t>առանց</w:t>
            </w:r>
            <w:r w:rsidRPr="00201E0F">
              <w:rPr>
                <w:rFonts w:ascii="Arial LatArm" w:hAnsi="Arial LatArm"/>
                <w:sz w:val="18"/>
                <w:szCs w:val="18"/>
                <w:lang w:val="hy-AM"/>
              </w:rPr>
              <w:t xml:space="preserve">, </w:t>
            </w:r>
            <w:r w:rsidRPr="00201E0F">
              <w:rPr>
                <w:rFonts w:ascii="Sylfaen" w:hAnsi="Sylfaen" w:cs="Sylfaen"/>
                <w:sz w:val="18"/>
                <w:szCs w:val="18"/>
                <w:lang w:val="hy-AM"/>
              </w:rPr>
              <w:t>խոշոր</w:t>
            </w:r>
            <w:r w:rsidRPr="00201E0F">
              <w:rPr>
                <w:rFonts w:ascii="Arial LatArm" w:hAnsi="Arial LatArm"/>
                <w:sz w:val="18"/>
                <w:szCs w:val="18"/>
                <w:lang w:val="hy-AM"/>
              </w:rPr>
              <w:t xml:space="preserve"> </w:t>
            </w:r>
            <w:r w:rsidRPr="00201E0F">
              <w:rPr>
                <w:rFonts w:ascii="Sylfaen" w:hAnsi="Sylfaen" w:cs="Sylfaen"/>
                <w:sz w:val="18"/>
                <w:szCs w:val="18"/>
                <w:lang w:val="hy-AM"/>
              </w:rPr>
              <w:t>տերևներով</w:t>
            </w:r>
            <w:r w:rsidRPr="00201E0F">
              <w:rPr>
                <w:rFonts w:ascii="Arial LatArm" w:hAnsi="Arial LatArm"/>
                <w:sz w:val="18"/>
                <w:szCs w:val="18"/>
                <w:lang w:val="hy-AM"/>
              </w:rPr>
              <w:t xml:space="preserve">, </w:t>
            </w:r>
            <w:r w:rsidRPr="00201E0F">
              <w:rPr>
                <w:rFonts w:ascii="Sylfaen" w:hAnsi="Sylfaen" w:cs="Sylfaen"/>
                <w:sz w:val="18"/>
                <w:szCs w:val="18"/>
                <w:lang w:val="hy-AM"/>
              </w:rPr>
              <w:t>հատիկավորված</w:t>
            </w:r>
            <w:r w:rsidRPr="00201E0F">
              <w:rPr>
                <w:rFonts w:ascii="Arial LatArm" w:hAnsi="Arial LatArm"/>
                <w:sz w:val="18"/>
                <w:szCs w:val="18"/>
                <w:lang w:val="hy-AM"/>
              </w:rPr>
              <w:t xml:space="preserve"> </w:t>
            </w:r>
            <w:r w:rsidRPr="00201E0F">
              <w:rPr>
                <w:rFonts w:ascii="Sylfaen" w:hAnsi="Sylfaen" w:cs="Sylfaen"/>
                <w:sz w:val="18"/>
                <w:szCs w:val="18"/>
                <w:lang w:val="hy-AM"/>
              </w:rPr>
              <w:t>և</w:t>
            </w:r>
            <w:r w:rsidRPr="00201E0F">
              <w:rPr>
                <w:rFonts w:ascii="Arial LatArm" w:hAnsi="Arial LatArm"/>
                <w:sz w:val="18"/>
                <w:szCs w:val="18"/>
                <w:lang w:val="hy-AM"/>
              </w:rPr>
              <w:t xml:space="preserve"> </w:t>
            </w:r>
            <w:r w:rsidRPr="00201E0F">
              <w:rPr>
                <w:rFonts w:ascii="Sylfaen" w:hAnsi="Sylfaen" w:cs="Sylfaen"/>
                <w:sz w:val="18"/>
                <w:szCs w:val="18"/>
                <w:lang w:val="hy-AM"/>
              </w:rPr>
              <w:t>մանր։</w:t>
            </w:r>
            <w:r w:rsidRPr="00201E0F">
              <w:rPr>
                <w:rFonts w:ascii="Arial LatArm" w:hAnsi="Arial LatArm"/>
                <w:sz w:val="18"/>
                <w:szCs w:val="18"/>
                <w:lang w:val="hy-AM"/>
              </w:rPr>
              <w:t xml:space="preserve"> </w:t>
            </w:r>
            <w:r w:rsidRPr="00201E0F">
              <w:rPr>
                <w:rFonts w:ascii="Sylfaen" w:hAnsi="Sylfaen" w:cs="Sylfaen"/>
                <w:sz w:val="18"/>
                <w:szCs w:val="18"/>
                <w:lang w:val="hy-AM"/>
              </w:rPr>
              <w:t>Միանգամյա</w:t>
            </w:r>
            <w:r w:rsidRPr="00201E0F">
              <w:rPr>
                <w:rFonts w:ascii="Arial LatArm" w:hAnsi="Arial LatArm"/>
                <w:sz w:val="18"/>
                <w:szCs w:val="18"/>
                <w:lang w:val="hy-AM"/>
              </w:rPr>
              <w:t xml:space="preserve"> </w:t>
            </w:r>
            <w:r w:rsidRPr="00201E0F">
              <w:rPr>
                <w:rFonts w:ascii="Sylfaen" w:hAnsi="Sylfaen" w:cs="Sylfaen"/>
                <w:sz w:val="18"/>
                <w:szCs w:val="18"/>
                <w:lang w:val="hy-AM"/>
              </w:rPr>
              <w:t>օգտագործման</w:t>
            </w:r>
            <w:r w:rsidRPr="00201E0F">
              <w:rPr>
                <w:rFonts w:ascii="Arial LatArm" w:hAnsi="Arial LatArm"/>
                <w:sz w:val="18"/>
                <w:szCs w:val="18"/>
                <w:lang w:val="hy-AM"/>
              </w:rPr>
              <w:t xml:space="preserve"> </w:t>
            </w:r>
            <w:r w:rsidRPr="00201E0F">
              <w:rPr>
                <w:rFonts w:ascii="Sylfaen" w:hAnsi="Sylfaen" w:cs="Sylfaen"/>
                <w:sz w:val="18"/>
                <w:szCs w:val="18"/>
                <w:lang w:val="hy-AM"/>
              </w:rPr>
              <w:t>թեյի</w:t>
            </w:r>
            <w:r w:rsidRPr="00201E0F">
              <w:rPr>
                <w:rFonts w:ascii="Arial LatArm" w:hAnsi="Arial LatArm"/>
                <w:sz w:val="18"/>
                <w:szCs w:val="18"/>
                <w:lang w:val="hy-AM"/>
              </w:rPr>
              <w:t xml:space="preserve"> </w:t>
            </w:r>
            <w:r w:rsidRPr="00201E0F">
              <w:rPr>
                <w:rFonts w:ascii="Sylfaen" w:hAnsi="Sylfaen" w:cs="Sylfaen"/>
                <w:sz w:val="18"/>
                <w:szCs w:val="18"/>
                <w:lang w:val="hy-AM"/>
              </w:rPr>
              <w:t>տոպրակները</w:t>
            </w:r>
            <w:r w:rsidRPr="00201E0F">
              <w:rPr>
                <w:rFonts w:ascii="Arial LatArm" w:hAnsi="Arial LatArm"/>
                <w:sz w:val="18"/>
                <w:szCs w:val="18"/>
                <w:lang w:val="hy-AM"/>
              </w:rPr>
              <w:t xml:space="preserve"> </w:t>
            </w:r>
            <w:r w:rsidRPr="00201E0F">
              <w:rPr>
                <w:rFonts w:ascii="Sylfaen" w:hAnsi="Sylfaen" w:cs="Sylfaen"/>
                <w:sz w:val="18"/>
                <w:szCs w:val="18"/>
                <w:lang w:val="hy-AM"/>
              </w:rPr>
              <w:t>տեսակավորված</w:t>
            </w:r>
            <w:r w:rsidRPr="00201E0F">
              <w:rPr>
                <w:rFonts w:ascii="Arial LatArm" w:hAnsi="Arial LatArm"/>
                <w:sz w:val="18"/>
                <w:szCs w:val="18"/>
                <w:lang w:val="hy-AM"/>
              </w:rPr>
              <w:t xml:space="preserve"> </w:t>
            </w:r>
            <w:r w:rsidRPr="00201E0F">
              <w:rPr>
                <w:rFonts w:ascii="Sylfaen" w:hAnsi="Sylfaen" w:cs="Sylfaen"/>
                <w:sz w:val="18"/>
                <w:szCs w:val="18"/>
                <w:lang w:val="hy-AM"/>
              </w:rPr>
              <w:t>են</w:t>
            </w:r>
            <w:r w:rsidRPr="00201E0F">
              <w:rPr>
                <w:rFonts w:ascii="Arial LatArm" w:hAnsi="Arial LatArm"/>
                <w:sz w:val="18"/>
                <w:szCs w:val="18"/>
                <w:lang w:val="hy-AM"/>
              </w:rPr>
              <w:t xml:space="preserve"> 2, 2,5 </w:t>
            </w:r>
            <w:r w:rsidRPr="00201E0F">
              <w:rPr>
                <w:rFonts w:ascii="Sylfaen" w:hAnsi="Sylfaen" w:cs="Sylfaen"/>
                <w:sz w:val="18"/>
                <w:szCs w:val="18"/>
                <w:lang w:val="hy-AM"/>
              </w:rPr>
              <w:t>և</w:t>
            </w:r>
            <w:r w:rsidRPr="00201E0F">
              <w:rPr>
                <w:rFonts w:ascii="Arial LatArm" w:hAnsi="Arial LatArm"/>
                <w:sz w:val="18"/>
                <w:szCs w:val="18"/>
                <w:lang w:val="hy-AM"/>
              </w:rPr>
              <w:t xml:space="preserve"> 3 </w:t>
            </w:r>
            <w:r w:rsidRPr="00201E0F">
              <w:rPr>
                <w:rFonts w:ascii="Sylfaen" w:hAnsi="Sylfaen" w:cs="Sylfaen"/>
                <w:sz w:val="18"/>
                <w:szCs w:val="18"/>
                <w:lang w:val="hy-AM"/>
              </w:rPr>
              <w:t>գ</w:t>
            </w:r>
            <w:r w:rsidRPr="00201E0F">
              <w:rPr>
                <w:rFonts w:ascii="Arial LatArm" w:hAnsi="Arial LatArm"/>
                <w:sz w:val="18"/>
                <w:szCs w:val="18"/>
                <w:lang w:val="hy-AM"/>
              </w:rPr>
              <w:t xml:space="preserve"> </w:t>
            </w:r>
            <w:r w:rsidRPr="00201E0F">
              <w:rPr>
                <w:rFonts w:ascii="Sylfaen" w:hAnsi="Sylfaen" w:cs="Sylfaen"/>
                <w:sz w:val="18"/>
                <w:szCs w:val="18"/>
                <w:lang w:val="hy-AM"/>
              </w:rPr>
              <w:t>փաթեթներով։</w:t>
            </w:r>
            <w:r w:rsidRPr="00201E0F">
              <w:rPr>
                <w:rFonts w:ascii="Arial LatArm" w:hAnsi="Arial LatArm"/>
                <w:sz w:val="18"/>
                <w:szCs w:val="18"/>
                <w:lang w:val="hy-AM"/>
              </w:rPr>
              <w:t xml:space="preserve">  </w:t>
            </w:r>
            <w:r w:rsidRPr="00201E0F">
              <w:rPr>
                <w:rFonts w:ascii="Arial LatArm" w:hAnsi="Arial LatArm" w:cs="Arial LatArm"/>
                <w:sz w:val="18"/>
                <w:szCs w:val="18"/>
                <w:lang w:val="hy-AM"/>
              </w:rPr>
              <w:t>«</w:t>
            </w:r>
            <w:r w:rsidRPr="00201E0F">
              <w:rPr>
                <w:rFonts w:ascii="Sylfaen" w:hAnsi="Sylfaen" w:cs="Sylfaen"/>
                <w:sz w:val="18"/>
                <w:szCs w:val="18"/>
                <w:lang w:val="hy-AM"/>
              </w:rPr>
              <w:t>Փունջ</w:t>
            </w:r>
            <w:r w:rsidRPr="00201E0F">
              <w:rPr>
                <w:rFonts w:ascii="Arial LatArm" w:hAnsi="Arial LatArm" w:cs="Arial LatArm"/>
                <w:sz w:val="18"/>
                <w:szCs w:val="18"/>
                <w:lang w:val="hy-AM"/>
              </w:rPr>
              <w:t>»</w:t>
            </w:r>
            <w:r w:rsidRPr="00201E0F">
              <w:rPr>
                <w:rFonts w:ascii="Arial LatArm" w:hAnsi="Arial LatArm"/>
                <w:sz w:val="18"/>
                <w:szCs w:val="18"/>
                <w:lang w:val="hy-AM"/>
              </w:rPr>
              <w:t xml:space="preserve">, </w:t>
            </w:r>
            <w:r w:rsidRPr="00201E0F">
              <w:rPr>
                <w:rFonts w:ascii="Sylfaen" w:hAnsi="Sylfaen" w:cs="Sylfaen"/>
                <w:sz w:val="18"/>
                <w:szCs w:val="18"/>
                <w:lang w:val="hy-AM"/>
              </w:rPr>
              <w:t>բարձրորակ</w:t>
            </w:r>
            <w:r w:rsidRPr="00201E0F">
              <w:rPr>
                <w:rFonts w:ascii="Arial LatArm" w:hAnsi="Arial LatArm"/>
                <w:sz w:val="18"/>
                <w:szCs w:val="18"/>
                <w:lang w:val="hy-AM"/>
              </w:rPr>
              <w:t xml:space="preserve"> </w:t>
            </w:r>
            <w:r w:rsidRPr="00201E0F">
              <w:rPr>
                <w:rFonts w:ascii="Sylfaen" w:hAnsi="Sylfaen" w:cs="Sylfaen"/>
                <w:sz w:val="18"/>
                <w:szCs w:val="18"/>
                <w:lang w:val="hy-AM"/>
              </w:rPr>
              <w:t>և</w:t>
            </w:r>
            <w:r w:rsidRPr="00201E0F">
              <w:rPr>
                <w:rFonts w:ascii="Arial LatArm" w:hAnsi="Arial LatArm"/>
                <w:sz w:val="18"/>
                <w:szCs w:val="18"/>
                <w:lang w:val="hy-AM"/>
              </w:rPr>
              <w:t xml:space="preserve"> I </w:t>
            </w:r>
            <w:r w:rsidRPr="00201E0F">
              <w:rPr>
                <w:rFonts w:ascii="Sylfaen" w:hAnsi="Sylfaen" w:cs="Sylfaen"/>
                <w:sz w:val="18"/>
                <w:szCs w:val="18"/>
                <w:lang w:val="hy-AM"/>
              </w:rPr>
              <w:t>տեսակների</w:t>
            </w:r>
            <w:r w:rsidRPr="00201E0F">
              <w:rPr>
                <w:rFonts w:ascii="Arial LatArm" w:hAnsi="Arial LatArm"/>
                <w:sz w:val="18"/>
                <w:szCs w:val="18"/>
                <w:lang w:val="hy-AM"/>
              </w:rPr>
              <w:t xml:space="preserve">, </w:t>
            </w:r>
            <w:r w:rsidRPr="00201E0F">
              <w:rPr>
                <w:rFonts w:ascii="Sylfaen" w:hAnsi="Sylfaen" w:cs="Sylfaen"/>
                <w:sz w:val="18"/>
                <w:szCs w:val="18"/>
                <w:lang w:val="hy-AM"/>
              </w:rPr>
              <w:t>ԳՕՍՏ</w:t>
            </w:r>
            <w:r w:rsidRPr="00201E0F">
              <w:rPr>
                <w:rFonts w:ascii="Arial LatArm" w:hAnsi="Arial LatArm"/>
                <w:sz w:val="18"/>
                <w:szCs w:val="18"/>
                <w:lang w:val="hy-AM"/>
              </w:rPr>
              <w:t xml:space="preserve"> 1937-90 </w:t>
            </w:r>
            <w:r w:rsidRPr="00201E0F">
              <w:rPr>
                <w:rFonts w:ascii="Sylfaen" w:hAnsi="Sylfaen" w:cs="Sylfaen"/>
                <w:sz w:val="18"/>
                <w:szCs w:val="18"/>
                <w:lang w:val="hy-AM"/>
              </w:rPr>
              <w:t>կամ</w:t>
            </w:r>
            <w:r w:rsidRPr="00201E0F">
              <w:rPr>
                <w:rFonts w:ascii="Arial LatArm" w:hAnsi="Arial LatArm"/>
                <w:sz w:val="18"/>
                <w:szCs w:val="18"/>
                <w:lang w:val="hy-AM"/>
              </w:rPr>
              <w:t xml:space="preserve"> </w:t>
            </w:r>
            <w:r w:rsidRPr="00201E0F">
              <w:rPr>
                <w:rFonts w:ascii="Sylfaen" w:hAnsi="Sylfaen" w:cs="Sylfaen"/>
                <w:sz w:val="18"/>
                <w:szCs w:val="18"/>
                <w:lang w:val="hy-AM"/>
              </w:rPr>
              <w:t>ԳՕՍՏ</w:t>
            </w:r>
            <w:r w:rsidRPr="00201E0F">
              <w:rPr>
                <w:rFonts w:ascii="Arial LatArm" w:hAnsi="Arial LatArm"/>
                <w:sz w:val="18"/>
                <w:szCs w:val="18"/>
                <w:lang w:val="hy-AM"/>
              </w:rPr>
              <w:t>1938-90</w:t>
            </w:r>
            <w:r w:rsidRPr="00201E0F">
              <w:rPr>
                <w:rFonts w:ascii="Tahoma" w:hAnsi="Tahoma" w:cs="Tahoma"/>
                <w:sz w:val="18"/>
                <w:szCs w:val="18"/>
                <w:lang w:val="hy-AM"/>
              </w:rPr>
              <w:t>։</w:t>
            </w:r>
            <w:r w:rsidRPr="00201E0F">
              <w:rPr>
                <w:rFonts w:ascii="Arial LatArm" w:hAnsi="Arial LatArm"/>
                <w:sz w:val="18"/>
                <w:szCs w:val="18"/>
                <w:lang w:val="hy-AM"/>
              </w:rPr>
              <w:t xml:space="preserve"> </w:t>
            </w:r>
            <w:r w:rsidRPr="00201E0F">
              <w:rPr>
                <w:rFonts w:ascii="Sylfaen" w:hAnsi="Sylfaen" w:cs="Sylfaen"/>
                <w:sz w:val="18"/>
                <w:szCs w:val="18"/>
                <w:lang w:val="hy-AM"/>
              </w:rPr>
              <w:t>Անվտանգությունը</w:t>
            </w:r>
            <w:r w:rsidRPr="00201E0F">
              <w:rPr>
                <w:rFonts w:ascii="Arial LatArm" w:hAnsi="Arial LatArm"/>
                <w:sz w:val="18"/>
                <w:szCs w:val="18"/>
                <w:lang w:val="hy-AM"/>
              </w:rPr>
              <w:t xml:space="preserve">` </w:t>
            </w:r>
            <w:r w:rsidRPr="00201E0F">
              <w:rPr>
                <w:rFonts w:ascii="Sylfaen" w:hAnsi="Sylfaen" w:cs="Sylfaen"/>
                <w:sz w:val="18"/>
                <w:szCs w:val="18"/>
                <w:lang w:val="hy-AM"/>
              </w:rPr>
              <w:t>ըստ</w:t>
            </w:r>
            <w:r w:rsidRPr="00201E0F">
              <w:rPr>
                <w:rFonts w:ascii="Arial LatArm" w:hAnsi="Arial LatArm"/>
                <w:sz w:val="18"/>
                <w:szCs w:val="18"/>
                <w:lang w:val="hy-AM"/>
              </w:rPr>
              <w:t xml:space="preserve"> E112  </w:t>
            </w:r>
            <w:r w:rsidRPr="00201E0F">
              <w:rPr>
                <w:rFonts w:ascii="Sylfaen" w:hAnsi="Sylfaen" w:cs="Sylfaen"/>
                <w:sz w:val="18"/>
                <w:szCs w:val="18"/>
                <w:lang w:val="hy-AM"/>
              </w:rPr>
              <w:t>հիգիենիկ</w:t>
            </w:r>
            <w:r w:rsidRPr="00201E0F">
              <w:rPr>
                <w:rFonts w:ascii="Arial LatArm" w:hAnsi="Arial LatArm"/>
                <w:sz w:val="18"/>
                <w:szCs w:val="18"/>
                <w:lang w:val="hy-AM"/>
              </w:rPr>
              <w:t xml:space="preserve"> </w:t>
            </w:r>
            <w:r w:rsidRPr="00201E0F">
              <w:rPr>
                <w:rFonts w:ascii="Sylfaen" w:hAnsi="Sylfaen" w:cs="Sylfaen"/>
                <w:sz w:val="18"/>
                <w:szCs w:val="18"/>
                <w:lang w:val="hy-AM"/>
              </w:rPr>
              <w:t>նորմատիվների</w:t>
            </w:r>
            <w:r w:rsidRPr="00201E0F">
              <w:rPr>
                <w:rFonts w:ascii="Arial LatArm" w:hAnsi="Arial LatArm"/>
                <w:sz w:val="18"/>
                <w:szCs w:val="18"/>
                <w:lang w:val="hy-AM"/>
              </w:rPr>
              <w:t xml:space="preserve">, </w:t>
            </w:r>
            <w:r w:rsidRPr="00201E0F">
              <w:rPr>
                <w:rFonts w:ascii="Sylfaen" w:hAnsi="Sylfaen" w:cs="Sylfaen"/>
                <w:sz w:val="18"/>
                <w:szCs w:val="18"/>
                <w:lang w:val="hy-AM"/>
              </w:rPr>
              <w:t>իսկ</w:t>
            </w:r>
            <w:r w:rsidRPr="00201E0F">
              <w:rPr>
                <w:rFonts w:ascii="Arial LatArm" w:hAnsi="Arial LatArm"/>
                <w:sz w:val="18"/>
                <w:szCs w:val="18"/>
                <w:lang w:val="hy-AM"/>
              </w:rPr>
              <w:t xml:space="preserve"> </w:t>
            </w:r>
            <w:r w:rsidRPr="00201E0F">
              <w:rPr>
                <w:rFonts w:ascii="Sylfaen" w:hAnsi="Sylfaen" w:cs="Sylfaen"/>
                <w:sz w:val="18"/>
                <w:szCs w:val="18"/>
                <w:lang w:val="hy-AM"/>
              </w:rPr>
              <w:t>մակնշումը</w:t>
            </w:r>
            <w:r w:rsidRPr="00201E0F">
              <w:rPr>
                <w:rFonts w:ascii="Arial LatArm" w:hAnsi="Arial LatArm"/>
                <w:sz w:val="18"/>
                <w:szCs w:val="18"/>
                <w:lang w:val="hy-AM"/>
              </w:rPr>
              <w:t xml:space="preserve">` </w:t>
            </w:r>
            <w:r w:rsidRPr="00201E0F">
              <w:rPr>
                <w:rFonts w:ascii="Arial LatArm" w:hAnsi="Arial LatArm" w:cs="Arial LatArm"/>
                <w:sz w:val="18"/>
                <w:szCs w:val="18"/>
                <w:lang w:val="hy-AM"/>
              </w:rPr>
              <w:t>«</w:t>
            </w:r>
            <w:r w:rsidRPr="00201E0F">
              <w:rPr>
                <w:rFonts w:ascii="Sylfaen" w:hAnsi="Sylfaen" w:cs="Sylfaen"/>
                <w:sz w:val="18"/>
                <w:szCs w:val="18"/>
                <w:lang w:val="hy-AM"/>
              </w:rPr>
              <w:t>Սննդամթերքի</w:t>
            </w:r>
            <w:r w:rsidRPr="00201E0F">
              <w:rPr>
                <w:rFonts w:ascii="Arial LatArm" w:hAnsi="Arial LatArm"/>
                <w:sz w:val="18"/>
                <w:szCs w:val="18"/>
                <w:lang w:val="hy-AM"/>
              </w:rPr>
              <w:t xml:space="preserve"> </w:t>
            </w:r>
            <w:r w:rsidRPr="00201E0F">
              <w:rPr>
                <w:rFonts w:ascii="Sylfaen" w:hAnsi="Sylfaen" w:cs="Sylfaen"/>
                <w:sz w:val="18"/>
                <w:szCs w:val="18"/>
                <w:lang w:val="hy-AM"/>
              </w:rPr>
              <w:t>անվտանգության</w:t>
            </w:r>
            <w:r w:rsidRPr="00201E0F">
              <w:rPr>
                <w:rFonts w:ascii="Arial LatArm" w:hAnsi="Arial LatArm"/>
                <w:sz w:val="18"/>
                <w:szCs w:val="18"/>
                <w:lang w:val="hy-AM"/>
              </w:rPr>
              <w:t xml:space="preserve"> </w:t>
            </w:r>
            <w:r w:rsidRPr="00201E0F">
              <w:rPr>
                <w:rFonts w:ascii="Sylfaen" w:hAnsi="Sylfaen" w:cs="Sylfaen"/>
                <w:sz w:val="18"/>
                <w:szCs w:val="18"/>
                <w:lang w:val="hy-AM"/>
              </w:rPr>
              <w:t>մասին</w:t>
            </w:r>
            <w:r w:rsidRPr="00201E0F">
              <w:rPr>
                <w:rFonts w:ascii="Arial LatArm" w:hAnsi="Arial LatArm" w:cs="Arial LatArm"/>
                <w:sz w:val="18"/>
                <w:szCs w:val="18"/>
                <w:lang w:val="hy-AM"/>
              </w:rPr>
              <w:t>»</w:t>
            </w:r>
            <w:r w:rsidRPr="00201E0F">
              <w:rPr>
                <w:rFonts w:ascii="Arial LatArm" w:hAnsi="Arial LatArm"/>
                <w:sz w:val="18"/>
                <w:szCs w:val="18"/>
                <w:lang w:val="hy-AM"/>
              </w:rPr>
              <w:t xml:space="preserve"> </w:t>
            </w:r>
            <w:r w:rsidRPr="00201E0F">
              <w:rPr>
                <w:rFonts w:ascii="Sylfaen" w:hAnsi="Sylfaen" w:cs="Sylfaen"/>
                <w:sz w:val="18"/>
                <w:szCs w:val="18"/>
                <w:lang w:val="hy-AM"/>
              </w:rPr>
              <w:t>ՀՀ</w:t>
            </w:r>
            <w:r w:rsidRPr="00201E0F">
              <w:rPr>
                <w:rFonts w:ascii="Arial LatArm" w:hAnsi="Arial LatArm"/>
                <w:sz w:val="18"/>
                <w:szCs w:val="18"/>
                <w:lang w:val="hy-AM"/>
              </w:rPr>
              <w:t xml:space="preserve"> </w:t>
            </w:r>
            <w:r w:rsidRPr="00201E0F">
              <w:rPr>
                <w:rFonts w:ascii="Sylfaen" w:hAnsi="Sylfaen" w:cs="Sylfaen"/>
                <w:sz w:val="18"/>
                <w:szCs w:val="18"/>
                <w:lang w:val="hy-AM"/>
              </w:rPr>
              <w:t>օրենքի</w:t>
            </w:r>
            <w:r w:rsidRPr="00201E0F">
              <w:rPr>
                <w:rFonts w:ascii="Arial LatArm" w:hAnsi="Arial LatArm"/>
                <w:sz w:val="18"/>
                <w:szCs w:val="18"/>
                <w:lang w:val="hy-AM"/>
              </w:rPr>
              <w:t xml:space="preserve"> 8-</w:t>
            </w:r>
            <w:r w:rsidRPr="00201E0F">
              <w:rPr>
                <w:rFonts w:ascii="Sylfaen" w:hAnsi="Sylfaen" w:cs="Sylfaen"/>
                <w:sz w:val="18"/>
                <w:szCs w:val="18"/>
                <w:lang w:val="hy-AM"/>
              </w:rPr>
              <w:t>րդ</w:t>
            </w:r>
            <w:r w:rsidRPr="00201E0F">
              <w:rPr>
                <w:rFonts w:ascii="Arial LatArm" w:hAnsi="Arial LatArm"/>
                <w:sz w:val="18"/>
                <w:szCs w:val="18"/>
                <w:lang w:val="hy-AM"/>
              </w:rPr>
              <w:t xml:space="preserve"> </w:t>
            </w:r>
            <w:r w:rsidRPr="00201E0F">
              <w:rPr>
                <w:rFonts w:ascii="Sylfaen" w:hAnsi="Sylfaen" w:cs="Sylfaen"/>
                <w:sz w:val="18"/>
                <w:szCs w:val="18"/>
                <w:lang w:val="hy-AM"/>
              </w:rPr>
              <w:t>հոդվածի</w:t>
            </w:r>
          </w:p>
        </w:tc>
        <w:tc>
          <w:tcPr>
            <w:tcW w:w="612" w:type="dxa"/>
            <w:tcBorders>
              <w:top w:val="single" w:sz="4" w:space="0" w:color="auto"/>
              <w:left w:val="single" w:sz="4" w:space="0" w:color="auto"/>
              <w:bottom w:val="single" w:sz="4" w:space="0" w:color="auto"/>
              <w:right w:val="single" w:sz="4" w:space="0" w:color="auto"/>
            </w:tcBorders>
          </w:tcPr>
          <w:p w:rsidR="00695650" w:rsidRDefault="00695650" w:rsidP="00492C86">
            <w:pPr>
              <w:jc w:val="center"/>
            </w:pPr>
            <w:r>
              <w:rPr>
                <w:rFonts w:ascii="Sylfaen" w:hAnsi="Sylfaen" w:cs="Calibri"/>
                <w:sz w:val="16"/>
                <w:szCs w:val="16"/>
                <w:lang w:val="hy-AM"/>
              </w:rPr>
              <w:t>տուփ</w:t>
            </w:r>
          </w:p>
        </w:tc>
        <w:tc>
          <w:tcPr>
            <w:tcW w:w="924"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Pr="00EE6809" w:rsidRDefault="00695650">
            <w:pPr>
              <w:jc w:val="center"/>
              <w:rPr>
                <w:rFonts w:ascii="Sylfaen" w:hAnsi="Sylfaen" w:cs="Calibri"/>
                <w:sz w:val="16"/>
                <w:szCs w:val="16"/>
                <w:lang w:val="hy-AM"/>
              </w:rPr>
            </w:pPr>
            <w:r>
              <w:rPr>
                <w:rFonts w:ascii="Sylfaen" w:hAnsi="Sylfaen" w:cs="Calibri"/>
                <w:sz w:val="16"/>
                <w:szCs w:val="16"/>
                <w:lang w:val="hy-AM"/>
              </w:rPr>
              <w:t>10</w:t>
            </w:r>
          </w:p>
        </w:tc>
        <w:tc>
          <w:tcPr>
            <w:tcW w:w="948" w:type="dxa"/>
            <w:tcBorders>
              <w:top w:val="single" w:sz="4" w:space="0" w:color="auto"/>
              <w:left w:val="single" w:sz="4" w:space="0" w:color="auto"/>
              <w:bottom w:val="single" w:sz="4" w:space="0" w:color="auto"/>
              <w:right w:val="single" w:sz="4" w:space="0" w:color="auto"/>
            </w:tcBorders>
          </w:tcPr>
          <w:p w:rsidR="00695650" w:rsidRPr="00EE6809" w:rsidRDefault="00695650">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695650" w:rsidRPr="00695650" w:rsidRDefault="00695650">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695650" w:rsidRPr="004619C8" w:rsidRDefault="00695650">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695650"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695650" w:rsidRDefault="00695650">
            <w:pPr>
              <w:jc w:val="center"/>
              <w:rPr>
                <w:rFonts w:ascii="GHEA Grapalat" w:hAnsi="GHEA Grapalat"/>
                <w:sz w:val="20"/>
                <w:lang w:val="hy-AM"/>
              </w:rPr>
            </w:pPr>
            <w:r>
              <w:rPr>
                <w:rFonts w:ascii="GHEA Grapalat" w:hAnsi="GHEA Grapalat"/>
                <w:sz w:val="20"/>
                <w:lang w:val="hy-AM"/>
              </w:rPr>
              <w:t>22</w:t>
            </w:r>
          </w:p>
        </w:tc>
        <w:tc>
          <w:tcPr>
            <w:tcW w:w="141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Unicode" w:hAnsi="Arial Unicode" w:cs="Calibri"/>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695650" w:rsidRPr="0018758C" w:rsidRDefault="00695650" w:rsidP="00492C86">
            <w:pPr>
              <w:jc w:val="center"/>
              <w:rPr>
                <w:rFonts w:ascii="Sylfaen" w:hAnsi="Sylfaen" w:cs="Calibri"/>
                <w:sz w:val="20"/>
                <w:szCs w:val="20"/>
                <w:lang w:val="hy-AM"/>
              </w:rPr>
            </w:pPr>
            <w:r w:rsidRPr="0018758C">
              <w:rPr>
                <w:rFonts w:ascii="Sylfaen" w:hAnsi="Sylfaen" w:cs="Calibri"/>
                <w:sz w:val="20"/>
                <w:szCs w:val="20"/>
                <w:lang w:val="hy-AM"/>
              </w:rPr>
              <w:t>Կարմիր պղպեղ տուփով</w:t>
            </w:r>
          </w:p>
        </w:tc>
        <w:tc>
          <w:tcPr>
            <w:tcW w:w="709" w:type="dxa"/>
            <w:tcBorders>
              <w:top w:val="single" w:sz="4" w:space="0" w:color="auto"/>
              <w:left w:val="single" w:sz="4" w:space="0" w:color="auto"/>
              <w:bottom w:val="single" w:sz="4" w:space="0" w:color="auto"/>
              <w:right w:val="single" w:sz="4" w:space="0" w:color="auto"/>
            </w:tcBorders>
          </w:tcPr>
          <w:p w:rsidR="00695650" w:rsidRDefault="00695650">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695650" w:rsidRDefault="002A4928">
            <w:pPr>
              <w:rPr>
                <w:rFonts w:ascii="Sylfaen" w:hAnsi="Sylfaen" w:cs="Sylfaen"/>
                <w:bCs/>
                <w:sz w:val="16"/>
                <w:szCs w:val="16"/>
                <w:lang w:val="hy-AM"/>
              </w:rPr>
            </w:pPr>
            <w:r w:rsidRPr="00201E0F">
              <w:rPr>
                <w:rFonts w:ascii="Sylfaen" w:hAnsi="Sylfaen" w:cs="Sylfaen"/>
                <w:sz w:val="18"/>
                <w:szCs w:val="18"/>
              </w:rPr>
              <w:t>Քաղցր</w:t>
            </w:r>
            <w:r w:rsidRPr="00201E0F">
              <w:rPr>
                <w:rFonts w:ascii="Arial LatArm" w:hAnsi="Arial LatArm"/>
                <w:sz w:val="18"/>
                <w:szCs w:val="18"/>
              </w:rPr>
              <w:t xml:space="preserve"> </w:t>
            </w:r>
            <w:r w:rsidRPr="00201E0F">
              <w:rPr>
                <w:rFonts w:ascii="Sylfaen" w:hAnsi="Sylfaen" w:cs="Sylfaen"/>
                <w:sz w:val="18"/>
                <w:szCs w:val="18"/>
              </w:rPr>
              <w:t>համեմունք</w:t>
            </w:r>
            <w:r w:rsidRPr="00201E0F">
              <w:rPr>
                <w:rFonts w:ascii="Arial LatArm" w:hAnsi="Arial LatArm"/>
                <w:sz w:val="18"/>
                <w:szCs w:val="18"/>
              </w:rPr>
              <w:t xml:space="preserve"> </w:t>
            </w:r>
            <w:r w:rsidRPr="00201E0F">
              <w:rPr>
                <w:rFonts w:ascii="Sylfaen" w:hAnsi="Sylfaen" w:cs="Sylfaen"/>
                <w:sz w:val="18"/>
                <w:szCs w:val="18"/>
              </w:rPr>
              <w:t>աղացած</w:t>
            </w:r>
            <w:r w:rsidRPr="00201E0F">
              <w:rPr>
                <w:rFonts w:ascii="Arial LatArm" w:hAnsi="Arial LatArm"/>
                <w:sz w:val="18"/>
                <w:szCs w:val="18"/>
              </w:rPr>
              <w:t xml:space="preserve">, </w:t>
            </w:r>
            <w:r w:rsidRPr="00201E0F">
              <w:rPr>
                <w:rFonts w:ascii="Sylfaen" w:hAnsi="Sylfaen" w:cs="Sylfaen"/>
                <w:sz w:val="18"/>
                <w:szCs w:val="18"/>
              </w:rPr>
              <w:t>խոնավության</w:t>
            </w:r>
            <w:r w:rsidRPr="00201E0F">
              <w:rPr>
                <w:rFonts w:ascii="Arial LatArm" w:hAnsi="Arial LatArm"/>
                <w:sz w:val="18"/>
                <w:szCs w:val="18"/>
              </w:rPr>
              <w:t xml:space="preserve"> </w:t>
            </w:r>
            <w:r w:rsidRPr="00201E0F">
              <w:rPr>
                <w:rFonts w:ascii="Sylfaen" w:hAnsi="Sylfaen" w:cs="Sylfaen"/>
                <w:sz w:val="18"/>
                <w:szCs w:val="18"/>
              </w:rPr>
              <w:t>զանգվածային</w:t>
            </w:r>
            <w:r w:rsidRPr="00201E0F">
              <w:rPr>
                <w:rFonts w:ascii="Arial LatArm" w:hAnsi="Arial LatArm"/>
                <w:sz w:val="18"/>
                <w:szCs w:val="18"/>
              </w:rPr>
              <w:t xml:space="preserve"> </w:t>
            </w:r>
            <w:r w:rsidRPr="00201E0F">
              <w:rPr>
                <w:rFonts w:ascii="Sylfaen" w:hAnsi="Sylfaen" w:cs="Sylfaen"/>
                <w:sz w:val="18"/>
                <w:szCs w:val="18"/>
              </w:rPr>
              <w:t>մասը</w:t>
            </w:r>
            <w:r w:rsidRPr="00201E0F">
              <w:rPr>
                <w:rFonts w:ascii="Arial LatArm" w:hAnsi="Arial LatArm"/>
                <w:sz w:val="18"/>
                <w:szCs w:val="18"/>
              </w:rPr>
              <w:t>` 10%-</w:t>
            </w:r>
            <w:r w:rsidRPr="00201E0F">
              <w:rPr>
                <w:rFonts w:ascii="Sylfaen" w:hAnsi="Sylfaen" w:cs="Sylfaen"/>
                <w:sz w:val="18"/>
                <w:szCs w:val="18"/>
              </w:rPr>
              <w:t>ից</w:t>
            </w:r>
            <w:r w:rsidRPr="00201E0F">
              <w:rPr>
                <w:rFonts w:ascii="Arial LatArm" w:hAnsi="Arial LatArm"/>
                <w:sz w:val="18"/>
                <w:szCs w:val="18"/>
              </w:rPr>
              <w:t xml:space="preserve"> </w:t>
            </w:r>
            <w:r w:rsidRPr="00201E0F">
              <w:rPr>
                <w:rFonts w:ascii="Sylfaen" w:hAnsi="Sylfaen" w:cs="Sylfaen"/>
                <w:sz w:val="18"/>
                <w:szCs w:val="18"/>
              </w:rPr>
              <w:t>ոչ</w:t>
            </w:r>
            <w:r w:rsidRPr="00201E0F">
              <w:rPr>
                <w:rFonts w:ascii="Arial LatArm" w:hAnsi="Arial LatArm"/>
                <w:sz w:val="18"/>
                <w:szCs w:val="18"/>
              </w:rPr>
              <w:t xml:space="preserve"> </w:t>
            </w:r>
            <w:r w:rsidRPr="00201E0F">
              <w:rPr>
                <w:rFonts w:ascii="Sylfaen" w:hAnsi="Sylfaen" w:cs="Sylfaen"/>
                <w:sz w:val="18"/>
                <w:szCs w:val="18"/>
              </w:rPr>
              <w:t>ավելի</w:t>
            </w:r>
            <w:r w:rsidRPr="00201E0F">
              <w:rPr>
                <w:rFonts w:ascii="Arial LatArm" w:hAnsi="Arial LatArm"/>
                <w:sz w:val="18"/>
                <w:szCs w:val="18"/>
              </w:rPr>
              <w:t xml:space="preserve">, </w:t>
            </w:r>
            <w:r w:rsidRPr="00201E0F">
              <w:rPr>
                <w:rFonts w:ascii="Sylfaen" w:hAnsi="Sylfaen" w:cs="Sylfaen"/>
                <w:sz w:val="18"/>
                <w:szCs w:val="18"/>
              </w:rPr>
              <w:t>մոխրի</w:t>
            </w:r>
            <w:r w:rsidRPr="00201E0F">
              <w:rPr>
                <w:rFonts w:ascii="Arial LatArm" w:hAnsi="Arial LatArm"/>
                <w:sz w:val="18"/>
                <w:szCs w:val="18"/>
              </w:rPr>
              <w:t xml:space="preserve"> </w:t>
            </w:r>
            <w:r w:rsidRPr="00201E0F">
              <w:rPr>
                <w:rFonts w:ascii="Sylfaen" w:hAnsi="Sylfaen" w:cs="Sylfaen"/>
                <w:sz w:val="18"/>
                <w:szCs w:val="18"/>
              </w:rPr>
              <w:t>առկայությունը</w:t>
            </w:r>
            <w:r w:rsidRPr="00201E0F">
              <w:rPr>
                <w:rFonts w:ascii="Arial LatArm" w:hAnsi="Arial LatArm"/>
                <w:sz w:val="18"/>
                <w:szCs w:val="18"/>
              </w:rPr>
              <w:t>` 9%-</w:t>
            </w:r>
            <w:r w:rsidRPr="00201E0F">
              <w:rPr>
                <w:rFonts w:ascii="Sylfaen" w:hAnsi="Sylfaen" w:cs="Sylfaen"/>
                <w:sz w:val="18"/>
                <w:szCs w:val="18"/>
              </w:rPr>
              <w:t>ից</w:t>
            </w:r>
            <w:r w:rsidRPr="00201E0F">
              <w:rPr>
                <w:rFonts w:ascii="Arial LatArm" w:hAnsi="Arial LatArm"/>
                <w:sz w:val="18"/>
                <w:szCs w:val="18"/>
              </w:rPr>
              <w:t xml:space="preserve"> </w:t>
            </w:r>
            <w:r w:rsidRPr="00201E0F">
              <w:rPr>
                <w:rFonts w:ascii="Sylfaen" w:hAnsi="Sylfaen" w:cs="Sylfaen"/>
                <w:sz w:val="18"/>
                <w:szCs w:val="18"/>
              </w:rPr>
              <w:t>ոչ</w:t>
            </w:r>
            <w:r w:rsidRPr="00201E0F">
              <w:rPr>
                <w:rFonts w:ascii="Arial LatArm" w:hAnsi="Arial LatArm"/>
                <w:sz w:val="18"/>
                <w:szCs w:val="18"/>
              </w:rPr>
              <w:t xml:space="preserve"> </w:t>
            </w:r>
            <w:r w:rsidRPr="00201E0F">
              <w:rPr>
                <w:rFonts w:ascii="Sylfaen" w:hAnsi="Sylfaen" w:cs="Sylfaen"/>
                <w:sz w:val="18"/>
                <w:szCs w:val="18"/>
              </w:rPr>
              <w:t>ավել</w:t>
            </w:r>
            <w:r w:rsidRPr="00201E0F">
              <w:rPr>
                <w:rFonts w:ascii="Arial LatArm" w:hAnsi="Arial LatArm"/>
                <w:sz w:val="18"/>
                <w:szCs w:val="18"/>
              </w:rPr>
              <w:t xml:space="preserve">, </w:t>
            </w:r>
            <w:r w:rsidRPr="00201E0F">
              <w:rPr>
                <w:rFonts w:ascii="Sylfaen" w:hAnsi="Sylfaen" w:cs="Sylfaen"/>
                <w:sz w:val="18"/>
                <w:szCs w:val="18"/>
              </w:rPr>
              <w:t>փաթեթավորումը</w:t>
            </w:r>
            <w:r w:rsidRPr="00201E0F">
              <w:rPr>
                <w:rFonts w:ascii="Arial LatArm" w:hAnsi="Arial LatArm"/>
                <w:sz w:val="18"/>
                <w:szCs w:val="18"/>
              </w:rPr>
              <w:t xml:space="preserve">` </w:t>
            </w:r>
            <w:r w:rsidRPr="00201E0F">
              <w:rPr>
                <w:rFonts w:ascii="Sylfaen" w:hAnsi="Sylfaen" w:cs="Sylfaen"/>
                <w:sz w:val="18"/>
                <w:szCs w:val="18"/>
              </w:rPr>
              <w:t>չա</w:t>
            </w:r>
            <w:r w:rsidRPr="00201E0F">
              <w:rPr>
                <w:rFonts w:ascii="Arial LatArm" w:hAnsi="Arial LatArm" w:cs="Arial LatArm"/>
                <w:sz w:val="18"/>
                <w:szCs w:val="18"/>
              </w:rPr>
              <w:t>¬</w:t>
            </w:r>
            <w:r w:rsidRPr="00201E0F">
              <w:rPr>
                <w:rFonts w:ascii="Sylfaen" w:hAnsi="Sylfaen" w:cs="Sylfaen"/>
                <w:sz w:val="18"/>
                <w:szCs w:val="18"/>
              </w:rPr>
              <w:t>փա</w:t>
            </w:r>
            <w:r w:rsidRPr="00201E0F">
              <w:rPr>
                <w:rFonts w:ascii="Arial LatArm" w:hAnsi="Arial LatArm" w:cs="Arial LatArm"/>
                <w:sz w:val="18"/>
                <w:szCs w:val="18"/>
              </w:rPr>
              <w:t>¬</w:t>
            </w:r>
            <w:r w:rsidRPr="00201E0F">
              <w:rPr>
                <w:rFonts w:ascii="Sylfaen" w:hAnsi="Sylfaen" w:cs="Sylfaen"/>
                <w:sz w:val="18"/>
                <w:szCs w:val="18"/>
              </w:rPr>
              <w:t>ծրարված</w:t>
            </w:r>
            <w:r w:rsidRPr="00201E0F">
              <w:rPr>
                <w:rFonts w:ascii="Arial LatArm" w:hAnsi="Arial LatArm"/>
                <w:sz w:val="18"/>
                <w:szCs w:val="18"/>
              </w:rPr>
              <w:t xml:space="preserve"> 0,015 </w:t>
            </w:r>
            <w:r w:rsidRPr="00201E0F">
              <w:rPr>
                <w:rFonts w:ascii="Sylfaen" w:hAnsi="Sylfaen" w:cs="Sylfaen"/>
                <w:sz w:val="18"/>
                <w:szCs w:val="18"/>
              </w:rPr>
              <w:t>կգ</w:t>
            </w:r>
            <w:r w:rsidRPr="00201E0F">
              <w:rPr>
                <w:rFonts w:ascii="Arial LatArm" w:hAnsi="Arial LatArm"/>
                <w:sz w:val="18"/>
                <w:szCs w:val="18"/>
              </w:rPr>
              <w:t>-</w:t>
            </w:r>
            <w:r w:rsidRPr="00201E0F">
              <w:rPr>
                <w:rFonts w:ascii="Sylfaen" w:hAnsi="Sylfaen" w:cs="Sylfaen"/>
                <w:sz w:val="18"/>
                <w:szCs w:val="18"/>
              </w:rPr>
              <w:t>ից</w:t>
            </w:r>
            <w:r w:rsidRPr="00201E0F">
              <w:rPr>
                <w:rFonts w:ascii="Arial LatArm" w:hAnsi="Arial LatArm"/>
                <w:sz w:val="18"/>
                <w:szCs w:val="18"/>
              </w:rPr>
              <w:t xml:space="preserve"> </w:t>
            </w:r>
            <w:r w:rsidRPr="00201E0F">
              <w:rPr>
                <w:rFonts w:ascii="Sylfaen" w:hAnsi="Sylfaen" w:cs="Sylfaen"/>
                <w:sz w:val="18"/>
                <w:szCs w:val="18"/>
              </w:rPr>
              <w:t>մինչև</w:t>
            </w:r>
            <w:r w:rsidRPr="00201E0F">
              <w:rPr>
                <w:rFonts w:ascii="Arial LatArm" w:hAnsi="Arial LatArm"/>
                <w:sz w:val="18"/>
                <w:szCs w:val="18"/>
              </w:rPr>
              <w:t xml:space="preserve"> 5 </w:t>
            </w:r>
            <w:r w:rsidRPr="00201E0F">
              <w:rPr>
                <w:rFonts w:ascii="Sylfaen" w:hAnsi="Sylfaen" w:cs="Sylfaen"/>
                <w:sz w:val="18"/>
                <w:szCs w:val="18"/>
              </w:rPr>
              <w:t>կգ</w:t>
            </w:r>
            <w:r w:rsidRPr="00201E0F">
              <w:rPr>
                <w:rFonts w:ascii="Arial LatArm" w:hAnsi="Arial LatArm"/>
                <w:sz w:val="18"/>
                <w:szCs w:val="18"/>
              </w:rPr>
              <w:t xml:space="preserve"> </w:t>
            </w:r>
            <w:r w:rsidRPr="00201E0F">
              <w:rPr>
                <w:rFonts w:ascii="Sylfaen" w:hAnsi="Sylfaen" w:cs="Sylfaen"/>
                <w:sz w:val="18"/>
                <w:szCs w:val="18"/>
              </w:rPr>
              <w:t>զանգվածներով</w:t>
            </w:r>
            <w:r w:rsidRPr="00201E0F">
              <w:rPr>
                <w:rFonts w:ascii="Arial LatArm" w:hAnsi="Arial LatArm"/>
                <w:sz w:val="18"/>
                <w:szCs w:val="18"/>
              </w:rPr>
              <w:t xml:space="preserve">, </w:t>
            </w:r>
            <w:r w:rsidRPr="00201E0F">
              <w:rPr>
                <w:rFonts w:ascii="Sylfaen" w:hAnsi="Sylfaen" w:cs="Sylfaen"/>
                <w:sz w:val="18"/>
                <w:szCs w:val="18"/>
              </w:rPr>
              <w:t>թղթե</w:t>
            </w:r>
            <w:r w:rsidRPr="00201E0F">
              <w:rPr>
                <w:rFonts w:ascii="Arial LatArm" w:hAnsi="Arial LatArm"/>
                <w:sz w:val="18"/>
                <w:szCs w:val="18"/>
              </w:rPr>
              <w:t xml:space="preserve"> </w:t>
            </w:r>
            <w:r w:rsidRPr="00201E0F">
              <w:rPr>
                <w:rFonts w:ascii="Sylfaen" w:hAnsi="Sylfaen" w:cs="Sylfaen"/>
                <w:sz w:val="18"/>
                <w:szCs w:val="18"/>
              </w:rPr>
              <w:t>կամ</w:t>
            </w:r>
            <w:r w:rsidRPr="00201E0F">
              <w:rPr>
                <w:rFonts w:ascii="Arial LatArm" w:hAnsi="Arial LatArm"/>
                <w:sz w:val="18"/>
                <w:szCs w:val="18"/>
              </w:rPr>
              <w:t xml:space="preserve"> </w:t>
            </w:r>
            <w:r w:rsidRPr="00201E0F">
              <w:rPr>
                <w:rFonts w:ascii="Sylfaen" w:hAnsi="Sylfaen" w:cs="Sylfaen"/>
                <w:sz w:val="18"/>
                <w:szCs w:val="18"/>
              </w:rPr>
              <w:t>ստվարաթղթե</w:t>
            </w:r>
            <w:r w:rsidRPr="00201E0F">
              <w:rPr>
                <w:rFonts w:ascii="Arial LatArm" w:hAnsi="Arial LatArm"/>
                <w:sz w:val="18"/>
                <w:szCs w:val="18"/>
              </w:rPr>
              <w:t xml:space="preserve"> </w:t>
            </w:r>
            <w:r w:rsidRPr="00201E0F">
              <w:rPr>
                <w:rFonts w:ascii="Sylfaen" w:hAnsi="Sylfaen" w:cs="Sylfaen"/>
                <w:sz w:val="18"/>
                <w:szCs w:val="18"/>
              </w:rPr>
              <w:t>կամ</w:t>
            </w:r>
            <w:r w:rsidRPr="00201E0F">
              <w:rPr>
                <w:rFonts w:ascii="Arial LatArm" w:hAnsi="Arial LatArm"/>
                <w:sz w:val="18"/>
                <w:szCs w:val="18"/>
              </w:rPr>
              <w:t xml:space="preserve"> </w:t>
            </w:r>
            <w:r w:rsidRPr="00201E0F">
              <w:rPr>
                <w:rFonts w:ascii="Sylfaen" w:hAnsi="Sylfaen" w:cs="Sylfaen"/>
                <w:sz w:val="18"/>
                <w:szCs w:val="18"/>
              </w:rPr>
              <w:t>պոլիէթի</w:t>
            </w:r>
            <w:r w:rsidRPr="00201E0F">
              <w:rPr>
                <w:rFonts w:ascii="Arial LatArm" w:hAnsi="Arial LatArm" w:cs="Arial LatArm"/>
                <w:sz w:val="18"/>
                <w:szCs w:val="18"/>
              </w:rPr>
              <w:t>¬</w:t>
            </w:r>
            <w:r w:rsidRPr="00201E0F">
              <w:rPr>
                <w:rFonts w:ascii="Sylfaen" w:hAnsi="Sylfaen" w:cs="Sylfaen"/>
                <w:sz w:val="18"/>
                <w:szCs w:val="18"/>
              </w:rPr>
              <w:t>լե</w:t>
            </w:r>
            <w:r w:rsidRPr="00201E0F">
              <w:rPr>
                <w:rFonts w:ascii="Arial LatArm" w:hAnsi="Arial LatArm" w:cs="Arial LatArm"/>
                <w:sz w:val="18"/>
                <w:szCs w:val="18"/>
              </w:rPr>
              <w:t>¬</w:t>
            </w:r>
            <w:r w:rsidRPr="00201E0F">
              <w:rPr>
                <w:rFonts w:ascii="Sylfaen" w:hAnsi="Sylfaen" w:cs="Sylfaen"/>
                <w:sz w:val="18"/>
                <w:szCs w:val="18"/>
              </w:rPr>
              <w:t>նա</w:t>
            </w:r>
            <w:r w:rsidRPr="00201E0F">
              <w:rPr>
                <w:rFonts w:ascii="Arial LatArm" w:hAnsi="Arial LatArm" w:cs="Arial LatArm"/>
                <w:sz w:val="18"/>
                <w:szCs w:val="18"/>
              </w:rPr>
              <w:t>¬</w:t>
            </w:r>
            <w:r w:rsidRPr="00201E0F">
              <w:rPr>
                <w:rFonts w:ascii="Sylfaen" w:hAnsi="Sylfaen" w:cs="Sylfaen"/>
                <w:sz w:val="18"/>
                <w:szCs w:val="18"/>
              </w:rPr>
              <w:t>յին</w:t>
            </w:r>
            <w:r w:rsidRPr="00201E0F">
              <w:rPr>
                <w:rFonts w:ascii="Arial LatArm" w:hAnsi="Arial LatArm"/>
                <w:sz w:val="18"/>
                <w:szCs w:val="18"/>
              </w:rPr>
              <w:t xml:space="preserve"> </w:t>
            </w:r>
            <w:r w:rsidRPr="00201E0F">
              <w:rPr>
                <w:rFonts w:ascii="Sylfaen" w:hAnsi="Sylfaen" w:cs="Sylfaen"/>
                <w:sz w:val="18"/>
                <w:szCs w:val="18"/>
              </w:rPr>
              <w:t>տոպրակներում</w:t>
            </w:r>
            <w:r w:rsidRPr="00201E0F">
              <w:rPr>
                <w:rFonts w:ascii="Arial LatArm" w:hAnsi="Arial LatArm"/>
                <w:sz w:val="18"/>
                <w:szCs w:val="18"/>
              </w:rPr>
              <w:t xml:space="preserve">, </w:t>
            </w:r>
            <w:r w:rsidRPr="00201E0F">
              <w:rPr>
                <w:rFonts w:ascii="Sylfaen" w:hAnsi="Sylfaen" w:cs="Sylfaen"/>
                <w:sz w:val="18"/>
                <w:szCs w:val="18"/>
              </w:rPr>
              <w:t>ԳՕՍՏ</w:t>
            </w:r>
            <w:r w:rsidRPr="00201E0F">
              <w:rPr>
                <w:rFonts w:ascii="Arial LatArm" w:hAnsi="Arial LatArm"/>
                <w:sz w:val="18"/>
                <w:szCs w:val="18"/>
              </w:rPr>
              <w:t xml:space="preserve"> 29053-91</w:t>
            </w:r>
            <w:r w:rsidRPr="00201E0F">
              <w:rPr>
                <w:rFonts w:ascii="Tahoma" w:hAnsi="Tahoma" w:cs="Tahoma"/>
                <w:sz w:val="18"/>
                <w:szCs w:val="18"/>
              </w:rPr>
              <w:t>։</w:t>
            </w:r>
            <w:r w:rsidRPr="00201E0F">
              <w:rPr>
                <w:rFonts w:ascii="Arial LatArm" w:hAnsi="Arial LatArm"/>
                <w:sz w:val="18"/>
                <w:szCs w:val="18"/>
              </w:rPr>
              <w:t xml:space="preserve"> </w:t>
            </w:r>
            <w:r w:rsidRPr="00201E0F">
              <w:rPr>
                <w:rFonts w:ascii="Sylfaen" w:hAnsi="Sylfaen" w:cs="Sylfaen"/>
                <w:sz w:val="18"/>
                <w:szCs w:val="18"/>
              </w:rPr>
              <w:t>Անվտան</w:t>
            </w:r>
            <w:r w:rsidRPr="00201E0F">
              <w:rPr>
                <w:rFonts w:ascii="Arial LatArm" w:hAnsi="Arial LatArm" w:cs="Arial LatArm"/>
                <w:sz w:val="18"/>
                <w:szCs w:val="18"/>
              </w:rPr>
              <w:t>¬</w:t>
            </w:r>
            <w:r w:rsidRPr="00201E0F">
              <w:rPr>
                <w:rFonts w:ascii="Sylfaen" w:hAnsi="Sylfaen" w:cs="Sylfaen"/>
                <w:sz w:val="18"/>
                <w:szCs w:val="18"/>
              </w:rPr>
              <w:t>գությունը</w:t>
            </w:r>
            <w:r w:rsidRPr="00201E0F">
              <w:rPr>
                <w:rFonts w:ascii="Arial LatArm" w:hAnsi="Arial LatArm"/>
                <w:sz w:val="18"/>
                <w:szCs w:val="18"/>
              </w:rPr>
              <w:t xml:space="preserve"> </w:t>
            </w:r>
            <w:r w:rsidRPr="00201E0F">
              <w:rPr>
                <w:rFonts w:ascii="Sylfaen" w:hAnsi="Sylfaen" w:cs="Sylfaen"/>
                <w:sz w:val="18"/>
                <w:szCs w:val="18"/>
              </w:rPr>
              <w:t>և</w:t>
            </w:r>
            <w:r w:rsidRPr="00201E0F">
              <w:rPr>
                <w:rFonts w:ascii="Arial LatArm" w:hAnsi="Arial LatArm"/>
                <w:sz w:val="18"/>
                <w:szCs w:val="18"/>
              </w:rPr>
              <w:t xml:space="preserve"> </w:t>
            </w:r>
            <w:r w:rsidRPr="00201E0F">
              <w:rPr>
                <w:rFonts w:ascii="Sylfaen" w:hAnsi="Sylfaen" w:cs="Sylfaen"/>
                <w:sz w:val="18"/>
                <w:szCs w:val="18"/>
              </w:rPr>
              <w:t>մակնշումը՝</w:t>
            </w:r>
            <w:r w:rsidRPr="00201E0F">
              <w:rPr>
                <w:rFonts w:ascii="Arial LatArm" w:hAnsi="Arial LatArm"/>
                <w:sz w:val="18"/>
                <w:szCs w:val="18"/>
              </w:rPr>
              <w:t xml:space="preserve"> N 2-III-4.9-01-2010 </w:t>
            </w:r>
            <w:r w:rsidRPr="00201E0F">
              <w:rPr>
                <w:rFonts w:ascii="Sylfaen" w:hAnsi="Sylfaen" w:cs="Sylfaen"/>
                <w:sz w:val="18"/>
                <w:szCs w:val="18"/>
              </w:rPr>
              <w:t>հիգիենիկ</w:t>
            </w:r>
            <w:r w:rsidRPr="00201E0F">
              <w:rPr>
                <w:rFonts w:ascii="Arial LatArm" w:hAnsi="Arial LatArm"/>
                <w:sz w:val="18"/>
                <w:szCs w:val="18"/>
              </w:rPr>
              <w:t xml:space="preserve"> </w:t>
            </w:r>
            <w:r w:rsidRPr="00201E0F">
              <w:rPr>
                <w:rFonts w:ascii="Sylfaen" w:hAnsi="Sylfaen" w:cs="Sylfaen"/>
                <w:sz w:val="18"/>
                <w:szCs w:val="18"/>
              </w:rPr>
              <w:t>նորմատիվների</w:t>
            </w:r>
            <w:r w:rsidRPr="00201E0F">
              <w:rPr>
                <w:rFonts w:ascii="Arial LatArm" w:hAnsi="Arial LatArm"/>
                <w:sz w:val="18"/>
                <w:szCs w:val="18"/>
              </w:rPr>
              <w:t xml:space="preserve"> </w:t>
            </w:r>
            <w:r w:rsidRPr="00201E0F">
              <w:rPr>
                <w:rFonts w:ascii="Sylfaen" w:hAnsi="Sylfaen" w:cs="Sylfaen"/>
                <w:sz w:val="18"/>
                <w:szCs w:val="18"/>
              </w:rPr>
              <w:t>և</w:t>
            </w:r>
            <w:r w:rsidRPr="00201E0F">
              <w:rPr>
                <w:rFonts w:ascii="Arial LatArm" w:hAnsi="Arial LatArm"/>
                <w:sz w:val="18"/>
                <w:szCs w:val="18"/>
              </w:rPr>
              <w:t xml:space="preserve"> </w:t>
            </w:r>
            <w:r w:rsidRPr="00201E0F">
              <w:rPr>
                <w:rFonts w:ascii="Arial LatArm" w:hAnsi="Arial LatArm" w:cs="Arial LatArm"/>
                <w:sz w:val="18"/>
                <w:szCs w:val="18"/>
              </w:rPr>
              <w:t>“</w:t>
            </w:r>
            <w:r w:rsidRPr="00201E0F">
              <w:rPr>
                <w:rFonts w:ascii="Sylfaen" w:hAnsi="Sylfaen" w:cs="Sylfaen"/>
                <w:sz w:val="18"/>
                <w:szCs w:val="18"/>
              </w:rPr>
              <w:t>Սննդա</w:t>
            </w:r>
            <w:r w:rsidRPr="00201E0F">
              <w:rPr>
                <w:rFonts w:ascii="Arial LatArm" w:hAnsi="Arial LatArm" w:cs="Arial LatArm"/>
                <w:sz w:val="18"/>
                <w:szCs w:val="18"/>
              </w:rPr>
              <w:t>¬</w:t>
            </w:r>
            <w:r w:rsidRPr="00201E0F">
              <w:rPr>
                <w:rFonts w:ascii="Sylfaen" w:hAnsi="Sylfaen" w:cs="Sylfaen"/>
                <w:sz w:val="18"/>
                <w:szCs w:val="18"/>
              </w:rPr>
              <w:t>մթերքի</w:t>
            </w:r>
            <w:r w:rsidRPr="00201E0F">
              <w:rPr>
                <w:rFonts w:ascii="Arial LatArm" w:hAnsi="Arial LatArm"/>
                <w:sz w:val="18"/>
                <w:szCs w:val="18"/>
              </w:rPr>
              <w:t xml:space="preserve"> </w:t>
            </w:r>
            <w:r w:rsidRPr="00201E0F">
              <w:rPr>
                <w:rFonts w:ascii="Sylfaen" w:hAnsi="Sylfaen" w:cs="Sylfaen"/>
                <w:sz w:val="18"/>
                <w:szCs w:val="18"/>
              </w:rPr>
              <w:t>անվտանգության</w:t>
            </w:r>
            <w:r w:rsidRPr="00201E0F">
              <w:rPr>
                <w:rFonts w:ascii="Arial LatArm" w:hAnsi="Arial LatArm"/>
                <w:sz w:val="18"/>
                <w:szCs w:val="18"/>
              </w:rPr>
              <w:t xml:space="preserve"> </w:t>
            </w:r>
            <w:r w:rsidRPr="00201E0F">
              <w:rPr>
                <w:rFonts w:ascii="Sylfaen" w:hAnsi="Sylfaen" w:cs="Sylfaen"/>
                <w:sz w:val="18"/>
                <w:szCs w:val="18"/>
              </w:rPr>
              <w:t>մասին</w:t>
            </w:r>
            <w:r w:rsidRPr="00201E0F">
              <w:rPr>
                <w:rFonts w:ascii="Arial LatArm" w:hAnsi="Arial LatArm" w:cs="Arial LatArm"/>
                <w:sz w:val="18"/>
                <w:szCs w:val="18"/>
              </w:rPr>
              <w:t>”</w:t>
            </w:r>
            <w:r w:rsidRPr="00201E0F">
              <w:rPr>
                <w:rFonts w:ascii="Arial LatArm" w:hAnsi="Arial LatArm"/>
                <w:sz w:val="18"/>
                <w:szCs w:val="18"/>
              </w:rPr>
              <w:t xml:space="preserve"> </w:t>
            </w:r>
            <w:r w:rsidRPr="00201E0F">
              <w:rPr>
                <w:rFonts w:ascii="Sylfaen" w:hAnsi="Sylfaen" w:cs="Sylfaen"/>
                <w:sz w:val="18"/>
                <w:szCs w:val="18"/>
              </w:rPr>
              <w:t>ՀՀ</w:t>
            </w:r>
            <w:r w:rsidRPr="00201E0F">
              <w:rPr>
                <w:rFonts w:ascii="Arial LatArm" w:hAnsi="Arial LatArm"/>
                <w:sz w:val="18"/>
                <w:szCs w:val="18"/>
              </w:rPr>
              <w:t xml:space="preserve"> </w:t>
            </w:r>
            <w:r w:rsidRPr="00201E0F">
              <w:rPr>
                <w:rFonts w:ascii="Sylfaen" w:hAnsi="Sylfaen" w:cs="Sylfaen"/>
                <w:sz w:val="18"/>
                <w:szCs w:val="18"/>
              </w:rPr>
              <w:t>օրենքի</w:t>
            </w:r>
            <w:r w:rsidRPr="00201E0F">
              <w:rPr>
                <w:rFonts w:ascii="Arial LatArm" w:hAnsi="Arial LatArm"/>
                <w:sz w:val="18"/>
                <w:szCs w:val="18"/>
              </w:rPr>
              <w:t xml:space="preserve"> 8-</w:t>
            </w:r>
            <w:r w:rsidRPr="00201E0F">
              <w:rPr>
                <w:rFonts w:ascii="Sylfaen" w:hAnsi="Sylfaen" w:cs="Sylfaen"/>
                <w:sz w:val="18"/>
                <w:szCs w:val="18"/>
              </w:rPr>
              <w:t>րդ</w:t>
            </w:r>
            <w:r w:rsidRPr="00201E0F">
              <w:rPr>
                <w:rFonts w:ascii="Arial LatArm" w:hAnsi="Arial LatArm"/>
                <w:sz w:val="18"/>
                <w:szCs w:val="18"/>
              </w:rPr>
              <w:t xml:space="preserve"> </w:t>
            </w:r>
            <w:r w:rsidRPr="00201E0F">
              <w:rPr>
                <w:rFonts w:ascii="Sylfaen" w:hAnsi="Sylfaen" w:cs="Sylfaen"/>
                <w:sz w:val="18"/>
                <w:szCs w:val="18"/>
              </w:rPr>
              <w:t>հոդվածի</w:t>
            </w:r>
            <w:r w:rsidRPr="00201E0F">
              <w:rPr>
                <w:rFonts w:ascii="Arial LatArm" w:hAnsi="Arial LatArm"/>
                <w:sz w:val="18"/>
                <w:szCs w:val="18"/>
              </w:rPr>
              <w:t>:</w:t>
            </w:r>
          </w:p>
        </w:tc>
        <w:tc>
          <w:tcPr>
            <w:tcW w:w="612" w:type="dxa"/>
            <w:tcBorders>
              <w:top w:val="single" w:sz="4" w:space="0" w:color="auto"/>
              <w:left w:val="single" w:sz="4" w:space="0" w:color="auto"/>
              <w:bottom w:val="single" w:sz="4" w:space="0" w:color="auto"/>
              <w:right w:val="single" w:sz="4" w:space="0" w:color="auto"/>
            </w:tcBorders>
          </w:tcPr>
          <w:p w:rsidR="00695650" w:rsidRDefault="00695650" w:rsidP="00492C86">
            <w:pPr>
              <w:jc w:val="center"/>
            </w:pPr>
            <w:r>
              <w:rPr>
                <w:rFonts w:ascii="Sylfaen" w:hAnsi="Sylfaen" w:cs="Calibri"/>
                <w:sz w:val="16"/>
                <w:szCs w:val="16"/>
                <w:lang w:val="hy-AM"/>
              </w:rPr>
              <w:t>տուփ</w:t>
            </w:r>
          </w:p>
        </w:tc>
        <w:tc>
          <w:tcPr>
            <w:tcW w:w="924"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Pr="00EE6809" w:rsidRDefault="00695650">
            <w:pPr>
              <w:jc w:val="center"/>
              <w:rPr>
                <w:rFonts w:ascii="Sylfaen" w:hAnsi="Sylfaen" w:cs="Calibri"/>
                <w:sz w:val="16"/>
                <w:szCs w:val="16"/>
                <w:lang w:val="hy-AM"/>
              </w:rPr>
            </w:pPr>
            <w:r>
              <w:rPr>
                <w:rFonts w:ascii="Sylfaen" w:hAnsi="Sylfaen" w:cs="Calibri"/>
                <w:sz w:val="16"/>
                <w:szCs w:val="16"/>
                <w:lang w:val="hy-AM"/>
              </w:rPr>
              <w:t>35</w:t>
            </w:r>
          </w:p>
        </w:tc>
        <w:tc>
          <w:tcPr>
            <w:tcW w:w="948" w:type="dxa"/>
            <w:tcBorders>
              <w:top w:val="single" w:sz="4" w:space="0" w:color="auto"/>
              <w:left w:val="single" w:sz="4" w:space="0" w:color="auto"/>
              <w:bottom w:val="single" w:sz="4" w:space="0" w:color="auto"/>
              <w:right w:val="single" w:sz="4" w:space="0" w:color="auto"/>
            </w:tcBorders>
          </w:tcPr>
          <w:p w:rsidR="00695650" w:rsidRPr="00EE6809" w:rsidRDefault="00695650">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695650" w:rsidRPr="00695650" w:rsidRDefault="00695650">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695650" w:rsidRPr="004619C8" w:rsidRDefault="00695650">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695650"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695650" w:rsidRDefault="00695650">
            <w:pPr>
              <w:jc w:val="center"/>
              <w:rPr>
                <w:rFonts w:ascii="GHEA Grapalat" w:hAnsi="GHEA Grapalat"/>
                <w:sz w:val="20"/>
                <w:lang w:val="hy-AM"/>
              </w:rPr>
            </w:pPr>
            <w:r>
              <w:rPr>
                <w:rFonts w:ascii="GHEA Grapalat" w:hAnsi="GHEA Grapalat"/>
                <w:sz w:val="20"/>
                <w:lang w:val="hy-AM"/>
              </w:rPr>
              <w:t>23</w:t>
            </w:r>
          </w:p>
        </w:tc>
        <w:tc>
          <w:tcPr>
            <w:tcW w:w="1417" w:type="dxa"/>
            <w:tcBorders>
              <w:top w:val="single" w:sz="4" w:space="0" w:color="auto"/>
              <w:left w:val="single" w:sz="4" w:space="0" w:color="auto"/>
              <w:bottom w:val="single" w:sz="4" w:space="0" w:color="auto"/>
              <w:right w:val="single" w:sz="4" w:space="0" w:color="auto"/>
            </w:tcBorders>
            <w:vAlign w:val="center"/>
          </w:tcPr>
          <w:p w:rsidR="00695650" w:rsidRDefault="00F33D55">
            <w:pPr>
              <w:jc w:val="center"/>
              <w:rPr>
                <w:rFonts w:ascii="Arial Unicode" w:hAnsi="Arial Unicode" w:cs="Calibri"/>
                <w:sz w:val="20"/>
                <w:szCs w:val="20"/>
              </w:rPr>
            </w:pPr>
            <w:r w:rsidRPr="00376C5E">
              <w:rPr>
                <w:rFonts w:ascii="Sylfaen" w:hAnsi="Sylfaen"/>
                <w:sz w:val="20"/>
              </w:rPr>
              <w:t>15872310</w:t>
            </w:r>
          </w:p>
        </w:tc>
        <w:tc>
          <w:tcPr>
            <w:tcW w:w="1418" w:type="dxa"/>
            <w:tcBorders>
              <w:top w:val="single" w:sz="4" w:space="0" w:color="auto"/>
              <w:left w:val="single" w:sz="4" w:space="0" w:color="auto"/>
              <w:bottom w:val="single" w:sz="4" w:space="0" w:color="auto"/>
              <w:right w:val="single" w:sz="4" w:space="0" w:color="auto"/>
            </w:tcBorders>
            <w:vAlign w:val="center"/>
          </w:tcPr>
          <w:p w:rsidR="00695650" w:rsidRPr="0018758C" w:rsidRDefault="00695650" w:rsidP="00492C86">
            <w:pPr>
              <w:jc w:val="center"/>
              <w:rPr>
                <w:rFonts w:ascii="Sylfaen" w:hAnsi="Sylfaen" w:cs="Calibri"/>
                <w:sz w:val="20"/>
                <w:szCs w:val="20"/>
                <w:lang w:val="hy-AM"/>
              </w:rPr>
            </w:pPr>
            <w:r w:rsidRPr="0018758C">
              <w:rPr>
                <w:rFonts w:ascii="Sylfaen" w:hAnsi="Sylfaen" w:cs="Calibri"/>
                <w:sz w:val="20"/>
                <w:szCs w:val="20"/>
                <w:lang w:val="hy-AM"/>
              </w:rPr>
              <w:t>Դափնու տերև տուփով</w:t>
            </w:r>
            <w:r>
              <w:rPr>
                <w:rFonts w:ascii="Sylfaen" w:hAnsi="Sylfaen" w:cs="Sylfaen"/>
                <w:sz w:val="18"/>
                <w:szCs w:val="18"/>
              </w:rPr>
              <w:t>/50գր/</w:t>
            </w:r>
          </w:p>
        </w:tc>
        <w:tc>
          <w:tcPr>
            <w:tcW w:w="709" w:type="dxa"/>
            <w:tcBorders>
              <w:top w:val="single" w:sz="4" w:space="0" w:color="auto"/>
              <w:left w:val="single" w:sz="4" w:space="0" w:color="auto"/>
              <w:bottom w:val="single" w:sz="4" w:space="0" w:color="auto"/>
              <w:right w:val="single" w:sz="4" w:space="0" w:color="auto"/>
            </w:tcBorders>
          </w:tcPr>
          <w:p w:rsidR="00695650" w:rsidRDefault="00695650">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F33D55" w:rsidRPr="00201E0F" w:rsidRDefault="00F33D55" w:rsidP="00F33D55">
            <w:pPr>
              <w:jc w:val="center"/>
              <w:rPr>
                <w:rFonts w:ascii="Arial LatArm" w:hAnsi="Arial LatArm"/>
                <w:sz w:val="18"/>
                <w:szCs w:val="18"/>
                <w:lang w:val="hy-AM"/>
              </w:rPr>
            </w:pPr>
            <w:r w:rsidRPr="00201E0F">
              <w:rPr>
                <w:rFonts w:ascii="Sylfaen" w:hAnsi="Sylfaen" w:cs="Sylfaen"/>
                <w:sz w:val="18"/>
                <w:szCs w:val="18"/>
                <w:lang w:val="hy-AM"/>
              </w:rPr>
              <w:t>Չորացրած</w:t>
            </w:r>
            <w:r w:rsidRPr="00201E0F">
              <w:rPr>
                <w:rFonts w:ascii="Arial LatArm" w:hAnsi="Arial LatArm"/>
                <w:sz w:val="18"/>
                <w:szCs w:val="18"/>
                <w:lang w:val="hy-AM"/>
              </w:rPr>
              <w:t xml:space="preserve"> </w:t>
            </w:r>
            <w:r w:rsidRPr="00201E0F">
              <w:rPr>
                <w:rFonts w:ascii="Sylfaen" w:hAnsi="Sylfaen" w:cs="Sylfaen"/>
                <w:sz w:val="18"/>
                <w:szCs w:val="18"/>
                <w:lang w:val="hy-AM"/>
              </w:rPr>
              <w:t>դափնետերևներ</w:t>
            </w:r>
            <w:r w:rsidRPr="00201E0F">
              <w:rPr>
                <w:rFonts w:ascii="Arial LatArm" w:hAnsi="Arial LatArm"/>
                <w:sz w:val="18"/>
                <w:szCs w:val="18"/>
                <w:lang w:val="hy-AM"/>
              </w:rPr>
              <w:t xml:space="preserve">, </w:t>
            </w:r>
            <w:r w:rsidRPr="00201E0F">
              <w:rPr>
                <w:rFonts w:ascii="Sylfaen" w:hAnsi="Sylfaen" w:cs="Sylfaen"/>
                <w:sz w:val="18"/>
                <w:szCs w:val="18"/>
                <w:lang w:val="hy-AM"/>
              </w:rPr>
              <w:t>խոնավության</w:t>
            </w:r>
            <w:r w:rsidRPr="00201E0F">
              <w:rPr>
                <w:rFonts w:ascii="Arial LatArm" w:hAnsi="Arial LatArm"/>
                <w:sz w:val="18"/>
                <w:szCs w:val="18"/>
                <w:lang w:val="hy-AM"/>
              </w:rPr>
              <w:t xml:space="preserve"> </w:t>
            </w:r>
          </w:p>
          <w:p w:rsidR="00F33D55" w:rsidRPr="00201E0F" w:rsidRDefault="00F33D55" w:rsidP="00F33D55">
            <w:pPr>
              <w:jc w:val="center"/>
              <w:rPr>
                <w:rFonts w:ascii="Arial LatArm" w:hAnsi="Arial LatArm"/>
                <w:sz w:val="18"/>
                <w:szCs w:val="18"/>
                <w:lang w:val="hy-AM"/>
              </w:rPr>
            </w:pPr>
            <w:r w:rsidRPr="00201E0F">
              <w:rPr>
                <w:rFonts w:ascii="Sylfaen" w:hAnsi="Sylfaen" w:cs="Sylfaen"/>
                <w:sz w:val="18"/>
                <w:szCs w:val="18"/>
                <w:lang w:val="hy-AM"/>
              </w:rPr>
              <w:t>զանգվածային</w:t>
            </w:r>
            <w:r w:rsidRPr="00201E0F">
              <w:rPr>
                <w:rFonts w:ascii="Arial LatArm" w:hAnsi="Arial LatArm"/>
                <w:sz w:val="18"/>
                <w:szCs w:val="18"/>
                <w:lang w:val="hy-AM"/>
              </w:rPr>
              <w:t xml:space="preserve"> </w:t>
            </w:r>
            <w:r w:rsidRPr="00201E0F">
              <w:rPr>
                <w:rFonts w:ascii="Sylfaen" w:hAnsi="Sylfaen" w:cs="Sylfaen"/>
                <w:sz w:val="18"/>
                <w:szCs w:val="18"/>
                <w:lang w:val="hy-AM"/>
              </w:rPr>
              <w:t>մասը</w:t>
            </w:r>
            <w:r w:rsidRPr="00201E0F">
              <w:rPr>
                <w:rFonts w:ascii="Arial LatArm" w:hAnsi="Arial LatArm"/>
                <w:sz w:val="18"/>
                <w:szCs w:val="18"/>
                <w:lang w:val="hy-AM"/>
              </w:rPr>
              <w:t xml:space="preserve"> </w:t>
            </w:r>
            <w:r w:rsidRPr="00201E0F">
              <w:rPr>
                <w:rFonts w:ascii="Sylfaen" w:hAnsi="Sylfaen" w:cs="Sylfaen"/>
                <w:sz w:val="18"/>
                <w:szCs w:val="18"/>
                <w:lang w:val="hy-AM"/>
              </w:rPr>
              <w:t>տերևում</w:t>
            </w:r>
            <w:r w:rsidRPr="00201E0F">
              <w:rPr>
                <w:rFonts w:ascii="Arial LatArm" w:hAnsi="Arial LatArm"/>
                <w:sz w:val="18"/>
                <w:szCs w:val="18"/>
                <w:lang w:val="hy-AM"/>
              </w:rPr>
              <w:t>` 12 %-</w:t>
            </w:r>
            <w:r w:rsidRPr="00201E0F">
              <w:rPr>
                <w:rFonts w:ascii="Sylfaen" w:hAnsi="Sylfaen" w:cs="Sylfaen"/>
                <w:sz w:val="18"/>
                <w:szCs w:val="18"/>
                <w:lang w:val="hy-AM"/>
              </w:rPr>
              <w:t>ից</w:t>
            </w:r>
            <w:r w:rsidRPr="00201E0F">
              <w:rPr>
                <w:rFonts w:ascii="Arial LatArm" w:hAnsi="Arial LatArm"/>
                <w:sz w:val="18"/>
                <w:szCs w:val="18"/>
                <w:lang w:val="hy-AM"/>
              </w:rPr>
              <w:t xml:space="preserve"> </w:t>
            </w:r>
            <w:r w:rsidRPr="00201E0F">
              <w:rPr>
                <w:rFonts w:ascii="Sylfaen" w:hAnsi="Sylfaen" w:cs="Sylfaen"/>
                <w:sz w:val="18"/>
                <w:szCs w:val="18"/>
                <w:lang w:val="hy-AM"/>
              </w:rPr>
              <w:t>ոչ</w:t>
            </w:r>
            <w:r w:rsidRPr="00201E0F">
              <w:rPr>
                <w:rFonts w:ascii="Arial LatArm" w:hAnsi="Arial LatArm"/>
                <w:sz w:val="18"/>
                <w:szCs w:val="18"/>
                <w:lang w:val="hy-AM"/>
              </w:rPr>
              <w:t xml:space="preserve"> </w:t>
            </w:r>
            <w:r w:rsidRPr="00201E0F">
              <w:rPr>
                <w:rFonts w:ascii="Sylfaen" w:hAnsi="Sylfaen" w:cs="Sylfaen"/>
                <w:sz w:val="18"/>
                <w:szCs w:val="18"/>
                <w:lang w:val="hy-AM"/>
              </w:rPr>
              <w:t>ավելի</w:t>
            </w:r>
            <w:r w:rsidRPr="00201E0F">
              <w:rPr>
                <w:rFonts w:ascii="Arial LatArm" w:hAnsi="Arial LatArm"/>
                <w:sz w:val="18"/>
                <w:szCs w:val="18"/>
                <w:lang w:val="hy-AM"/>
              </w:rPr>
              <w:t xml:space="preserve">: </w:t>
            </w:r>
            <w:r w:rsidRPr="00201E0F">
              <w:rPr>
                <w:rFonts w:ascii="Sylfaen" w:hAnsi="Sylfaen" w:cs="Sylfaen"/>
                <w:sz w:val="18"/>
                <w:szCs w:val="18"/>
                <w:lang w:val="hy-AM"/>
              </w:rPr>
              <w:t>Անվտանգությունը</w:t>
            </w:r>
            <w:r w:rsidRPr="00201E0F">
              <w:rPr>
                <w:rFonts w:ascii="Arial LatArm" w:hAnsi="Arial LatArm"/>
                <w:sz w:val="18"/>
                <w:szCs w:val="18"/>
                <w:lang w:val="hy-AM"/>
              </w:rPr>
              <w:t xml:space="preserve">` </w:t>
            </w:r>
            <w:r w:rsidRPr="00201E0F">
              <w:rPr>
                <w:rFonts w:ascii="Sylfaen" w:hAnsi="Sylfaen" w:cs="Sylfaen"/>
                <w:sz w:val="18"/>
                <w:szCs w:val="18"/>
                <w:lang w:val="hy-AM"/>
              </w:rPr>
              <w:t>ըստ</w:t>
            </w:r>
            <w:r w:rsidRPr="00201E0F">
              <w:rPr>
                <w:rFonts w:ascii="Arial LatArm" w:hAnsi="Arial LatArm"/>
                <w:sz w:val="18"/>
                <w:szCs w:val="18"/>
                <w:lang w:val="hy-AM"/>
              </w:rPr>
              <w:t xml:space="preserve"> N 2-III-4.9-01-2010 </w:t>
            </w:r>
          </w:p>
          <w:p w:rsidR="00F33D55" w:rsidRPr="00201E0F" w:rsidRDefault="00F33D55" w:rsidP="00F33D55">
            <w:pPr>
              <w:jc w:val="center"/>
              <w:rPr>
                <w:rFonts w:ascii="Arial LatArm" w:hAnsi="Arial LatArm"/>
                <w:sz w:val="18"/>
                <w:szCs w:val="18"/>
                <w:lang w:val="hy-AM"/>
              </w:rPr>
            </w:pPr>
            <w:r w:rsidRPr="00201E0F">
              <w:rPr>
                <w:rFonts w:ascii="Sylfaen" w:hAnsi="Sylfaen" w:cs="Sylfaen"/>
                <w:sz w:val="18"/>
                <w:szCs w:val="18"/>
                <w:lang w:val="hy-AM"/>
              </w:rPr>
              <w:t>հիգիենիկ</w:t>
            </w:r>
            <w:r w:rsidRPr="00201E0F">
              <w:rPr>
                <w:rFonts w:ascii="Arial LatArm" w:hAnsi="Arial LatArm"/>
                <w:sz w:val="18"/>
                <w:szCs w:val="18"/>
                <w:lang w:val="hy-AM"/>
              </w:rPr>
              <w:t xml:space="preserve"> </w:t>
            </w:r>
            <w:r w:rsidRPr="00201E0F">
              <w:rPr>
                <w:rFonts w:ascii="Sylfaen" w:hAnsi="Sylfaen" w:cs="Sylfaen"/>
                <w:sz w:val="18"/>
                <w:szCs w:val="18"/>
                <w:lang w:val="hy-AM"/>
              </w:rPr>
              <w:t>նորմատիվների</w:t>
            </w:r>
            <w:r w:rsidRPr="00201E0F">
              <w:rPr>
                <w:rFonts w:ascii="Arial LatArm" w:hAnsi="Arial LatArm"/>
                <w:sz w:val="18"/>
                <w:szCs w:val="18"/>
                <w:lang w:val="hy-AM"/>
              </w:rPr>
              <w:t xml:space="preserve">, </w:t>
            </w:r>
            <w:r w:rsidRPr="00201E0F">
              <w:rPr>
                <w:rFonts w:ascii="Arial LatArm" w:hAnsi="Arial LatArm" w:cs="Arial LatArm"/>
                <w:sz w:val="18"/>
                <w:szCs w:val="18"/>
                <w:lang w:val="hy-AM"/>
              </w:rPr>
              <w:t>«</w:t>
            </w:r>
            <w:r w:rsidRPr="00201E0F">
              <w:rPr>
                <w:rFonts w:ascii="Sylfaen" w:hAnsi="Sylfaen" w:cs="Sylfaen"/>
                <w:sz w:val="18"/>
                <w:szCs w:val="18"/>
                <w:lang w:val="hy-AM"/>
              </w:rPr>
              <w:t>Սննդամթերքի</w:t>
            </w:r>
            <w:r w:rsidRPr="00201E0F">
              <w:rPr>
                <w:rFonts w:ascii="Arial LatArm" w:hAnsi="Arial LatArm"/>
                <w:sz w:val="18"/>
                <w:szCs w:val="18"/>
                <w:lang w:val="hy-AM"/>
              </w:rPr>
              <w:t xml:space="preserve"> </w:t>
            </w:r>
          </w:p>
          <w:p w:rsidR="00695650" w:rsidRDefault="00F33D55" w:rsidP="00F33D55">
            <w:pPr>
              <w:rPr>
                <w:rFonts w:ascii="Sylfaen" w:hAnsi="Sylfaen" w:cs="Sylfaen"/>
                <w:bCs/>
                <w:sz w:val="16"/>
                <w:szCs w:val="16"/>
                <w:lang w:val="hy-AM"/>
              </w:rPr>
            </w:pPr>
            <w:r w:rsidRPr="00201E0F">
              <w:rPr>
                <w:rFonts w:ascii="Sylfaen" w:hAnsi="Sylfaen" w:cs="Sylfaen"/>
                <w:sz w:val="18"/>
                <w:szCs w:val="18"/>
                <w:lang w:val="hy-AM"/>
              </w:rPr>
              <w:t>անվտանգության</w:t>
            </w:r>
            <w:r w:rsidRPr="00201E0F">
              <w:rPr>
                <w:rFonts w:ascii="Arial LatArm" w:hAnsi="Arial LatArm"/>
                <w:sz w:val="18"/>
                <w:szCs w:val="18"/>
                <w:lang w:val="hy-AM"/>
              </w:rPr>
              <w:t xml:space="preserve"> </w:t>
            </w:r>
            <w:r w:rsidRPr="00201E0F">
              <w:rPr>
                <w:rFonts w:ascii="Sylfaen" w:hAnsi="Sylfaen" w:cs="Sylfaen"/>
                <w:sz w:val="18"/>
                <w:szCs w:val="18"/>
                <w:lang w:val="hy-AM"/>
              </w:rPr>
              <w:t>մասին</w:t>
            </w:r>
            <w:r w:rsidRPr="00201E0F">
              <w:rPr>
                <w:rFonts w:ascii="Arial LatArm" w:hAnsi="Arial LatArm" w:cs="Arial LatArm"/>
                <w:sz w:val="18"/>
                <w:szCs w:val="18"/>
                <w:lang w:val="hy-AM"/>
              </w:rPr>
              <w:t>»</w:t>
            </w:r>
            <w:r w:rsidRPr="00201E0F">
              <w:rPr>
                <w:rFonts w:ascii="Arial LatArm" w:hAnsi="Arial LatArm"/>
                <w:sz w:val="18"/>
                <w:szCs w:val="18"/>
                <w:lang w:val="hy-AM"/>
              </w:rPr>
              <w:t xml:space="preserve"> </w:t>
            </w:r>
            <w:r w:rsidRPr="00201E0F">
              <w:rPr>
                <w:rFonts w:ascii="Sylfaen" w:hAnsi="Sylfaen" w:cs="Sylfaen"/>
                <w:sz w:val="18"/>
                <w:szCs w:val="18"/>
                <w:lang w:val="hy-AM"/>
              </w:rPr>
              <w:t>ՀՀ</w:t>
            </w:r>
            <w:r w:rsidRPr="00201E0F">
              <w:rPr>
                <w:rFonts w:ascii="Arial LatArm" w:hAnsi="Arial LatArm"/>
                <w:sz w:val="18"/>
                <w:szCs w:val="18"/>
                <w:lang w:val="hy-AM"/>
              </w:rPr>
              <w:t xml:space="preserve"> </w:t>
            </w:r>
            <w:r w:rsidRPr="00201E0F">
              <w:rPr>
                <w:rFonts w:ascii="Sylfaen" w:hAnsi="Sylfaen" w:cs="Sylfaen"/>
                <w:sz w:val="18"/>
                <w:szCs w:val="18"/>
                <w:lang w:val="hy-AM"/>
              </w:rPr>
              <w:t>օրենքի</w:t>
            </w:r>
            <w:r w:rsidRPr="00201E0F">
              <w:rPr>
                <w:rFonts w:ascii="Arial LatArm" w:hAnsi="Arial LatArm"/>
                <w:sz w:val="18"/>
                <w:szCs w:val="18"/>
                <w:lang w:val="hy-AM"/>
              </w:rPr>
              <w:t xml:space="preserve"> 8-</w:t>
            </w:r>
            <w:r w:rsidRPr="00201E0F">
              <w:rPr>
                <w:rFonts w:ascii="Sylfaen" w:hAnsi="Sylfaen" w:cs="Sylfaen"/>
                <w:sz w:val="18"/>
                <w:szCs w:val="18"/>
                <w:lang w:val="hy-AM"/>
              </w:rPr>
              <w:t>րդ</w:t>
            </w:r>
            <w:r w:rsidRPr="00201E0F">
              <w:rPr>
                <w:rFonts w:ascii="Arial LatArm" w:hAnsi="Arial LatArm"/>
                <w:sz w:val="18"/>
                <w:szCs w:val="18"/>
                <w:lang w:val="hy-AM"/>
              </w:rPr>
              <w:t xml:space="preserve"> </w:t>
            </w:r>
            <w:r w:rsidRPr="00201E0F">
              <w:rPr>
                <w:rFonts w:ascii="Sylfaen" w:hAnsi="Sylfaen" w:cs="Sylfaen"/>
                <w:sz w:val="18"/>
                <w:szCs w:val="18"/>
                <w:lang w:val="hy-AM"/>
              </w:rPr>
              <w:t>հոդվածի</w:t>
            </w:r>
            <w:r w:rsidRPr="00201E0F">
              <w:rPr>
                <w:rFonts w:ascii="Arial LatArm" w:hAnsi="Arial LatArm"/>
                <w:sz w:val="18"/>
                <w:szCs w:val="18"/>
                <w:lang w:val="hy-AM"/>
              </w:rPr>
              <w:t>:</w:t>
            </w:r>
          </w:p>
        </w:tc>
        <w:tc>
          <w:tcPr>
            <w:tcW w:w="612" w:type="dxa"/>
            <w:tcBorders>
              <w:top w:val="single" w:sz="4" w:space="0" w:color="auto"/>
              <w:left w:val="single" w:sz="4" w:space="0" w:color="auto"/>
              <w:bottom w:val="single" w:sz="4" w:space="0" w:color="auto"/>
              <w:right w:val="single" w:sz="4" w:space="0" w:color="auto"/>
            </w:tcBorders>
          </w:tcPr>
          <w:p w:rsidR="00695650" w:rsidRDefault="00695650" w:rsidP="00492C86">
            <w:pPr>
              <w:jc w:val="center"/>
            </w:pPr>
            <w:r>
              <w:rPr>
                <w:rFonts w:ascii="Sylfaen" w:hAnsi="Sylfaen" w:cs="Calibri"/>
                <w:sz w:val="16"/>
                <w:szCs w:val="16"/>
                <w:lang w:val="hy-AM"/>
              </w:rPr>
              <w:t>տուփ</w:t>
            </w:r>
          </w:p>
        </w:tc>
        <w:tc>
          <w:tcPr>
            <w:tcW w:w="924"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Pr="00EE6809" w:rsidRDefault="00695650">
            <w:pPr>
              <w:jc w:val="center"/>
              <w:rPr>
                <w:rFonts w:ascii="Sylfaen" w:hAnsi="Sylfaen" w:cs="Calibri"/>
                <w:sz w:val="16"/>
                <w:szCs w:val="16"/>
                <w:lang w:val="hy-AM"/>
              </w:rPr>
            </w:pPr>
            <w:r>
              <w:rPr>
                <w:rFonts w:ascii="Sylfaen" w:hAnsi="Sylfaen" w:cs="Calibri"/>
                <w:sz w:val="16"/>
                <w:szCs w:val="16"/>
                <w:lang w:val="hy-AM"/>
              </w:rPr>
              <w:t>8</w:t>
            </w:r>
          </w:p>
        </w:tc>
        <w:tc>
          <w:tcPr>
            <w:tcW w:w="948" w:type="dxa"/>
            <w:tcBorders>
              <w:top w:val="single" w:sz="4" w:space="0" w:color="auto"/>
              <w:left w:val="single" w:sz="4" w:space="0" w:color="auto"/>
              <w:bottom w:val="single" w:sz="4" w:space="0" w:color="auto"/>
              <w:right w:val="single" w:sz="4" w:space="0" w:color="auto"/>
            </w:tcBorders>
          </w:tcPr>
          <w:p w:rsidR="00695650" w:rsidRPr="00EE6809" w:rsidRDefault="00695650">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695650" w:rsidRPr="00695650" w:rsidRDefault="00695650">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695650" w:rsidRPr="004619C8" w:rsidRDefault="00695650">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695650"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695650" w:rsidRDefault="00695650">
            <w:pPr>
              <w:jc w:val="center"/>
              <w:rPr>
                <w:rFonts w:ascii="GHEA Grapalat" w:hAnsi="GHEA Grapalat"/>
                <w:sz w:val="20"/>
                <w:lang w:val="hy-AM"/>
              </w:rPr>
            </w:pPr>
            <w:r>
              <w:rPr>
                <w:rFonts w:ascii="GHEA Grapalat" w:hAnsi="GHEA Grapalat"/>
                <w:sz w:val="20"/>
                <w:lang w:val="hy-AM"/>
              </w:rPr>
              <w:t>24</w:t>
            </w:r>
          </w:p>
        </w:tc>
        <w:tc>
          <w:tcPr>
            <w:tcW w:w="1417" w:type="dxa"/>
            <w:tcBorders>
              <w:top w:val="single" w:sz="4" w:space="0" w:color="auto"/>
              <w:left w:val="single" w:sz="4" w:space="0" w:color="auto"/>
              <w:bottom w:val="single" w:sz="4" w:space="0" w:color="auto"/>
              <w:right w:val="single" w:sz="4" w:space="0" w:color="auto"/>
            </w:tcBorders>
            <w:vAlign w:val="center"/>
          </w:tcPr>
          <w:p w:rsidR="00695650" w:rsidRDefault="00F33D55">
            <w:pPr>
              <w:jc w:val="center"/>
              <w:rPr>
                <w:rFonts w:ascii="Arial Unicode" w:hAnsi="Arial Unicode" w:cs="Calibri"/>
                <w:sz w:val="20"/>
                <w:szCs w:val="20"/>
              </w:rPr>
            </w:pPr>
            <w:r w:rsidRPr="00A266BA">
              <w:rPr>
                <w:rFonts w:ascii="Sylfaen" w:hAnsi="Sylfaen"/>
                <w:sz w:val="20"/>
              </w:rPr>
              <w:t>03222</w:t>
            </w:r>
            <w:r>
              <w:rPr>
                <w:rFonts w:ascii="Sylfaen" w:hAnsi="Sylfaen"/>
                <w:sz w:val="20"/>
              </w:rPr>
              <w:t>000</w:t>
            </w:r>
          </w:p>
        </w:tc>
        <w:tc>
          <w:tcPr>
            <w:tcW w:w="1418" w:type="dxa"/>
            <w:tcBorders>
              <w:top w:val="single" w:sz="4" w:space="0" w:color="auto"/>
              <w:left w:val="single" w:sz="4" w:space="0" w:color="auto"/>
              <w:bottom w:val="single" w:sz="4" w:space="0" w:color="auto"/>
              <w:right w:val="single" w:sz="4" w:space="0" w:color="auto"/>
            </w:tcBorders>
            <w:vAlign w:val="center"/>
          </w:tcPr>
          <w:p w:rsidR="00695650" w:rsidRPr="0018758C" w:rsidRDefault="00695650" w:rsidP="00492C86">
            <w:pPr>
              <w:jc w:val="center"/>
              <w:rPr>
                <w:rFonts w:ascii="Sylfaen" w:hAnsi="Sylfaen" w:cs="Calibri"/>
                <w:sz w:val="20"/>
                <w:szCs w:val="20"/>
                <w:lang w:val="hy-AM"/>
              </w:rPr>
            </w:pPr>
            <w:r w:rsidRPr="0018758C">
              <w:rPr>
                <w:rFonts w:ascii="Sylfaen" w:hAnsi="Sylfaen" w:cs="Calibri"/>
                <w:sz w:val="20"/>
                <w:szCs w:val="20"/>
                <w:lang w:val="hy-AM"/>
              </w:rPr>
              <w:t>Կիտրոնի աղ տուփով</w:t>
            </w:r>
          </w:p>
        </w:tc>
        <w:tc>
          <w:tcPr>
            <w:tcW w:w="709" w:type="dxa"/>
            <w:tcBorders>
              <w:top w:val="single" w:sz="4" w:space="0" w:color="auto"/>
              <w:left w:val="single" w:sz="4" w:space="0" w:color="auto"/>
              <w:bottom w:val="single" w:sz="4" w:space="0" w:color="auto"/>
              <w:right w:val="single" w:sz="4" w:space="0" w:color="auto"/>
            </w:tcBorders>
          </w:tcPr>
          <w:p w:rsidR="00695650" w:rsidRDefault="00695650">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695650" w:rsidRDefault="00F33D55">
            <w:pPr>
              <w:rPr>
                <w:rFonts w:ascii="Sylfaen" w:hAnsi="Sylfaen" w:cs="Sylfaen"/>
                <w:bCs/>
                <w:sz w:val="16"/>
                <w:szCs w:val="16"/>
                <w:lang w:val="hy-AM"/>
              </w:rPr>
            </w:pPr>
            <w:r w:rsidRPr="00201E0F">
              <w:rPr>
                <w:rFonts w:ascii="Arial LatArm" w:hAnsi="Arial LatArm"/>
                <w:sz w:val="18"/>
                <w:szCs w:val="18"/>
                <w:lang w:val="hy-AM"/>
              </w:rPr>
              <w:t>â³÷³Íñ³ñí³Í, ·áñÍ³ñ³Ý³ÛÇÝ ÷³Ã»Ã³íáñÙ³Ùµ: ÐÐ ·áñÍáÕ ÝáñÙ»ñÇÝ ¨ ëï³Ý¹³ñïÝ»ñÇÝ Ñ³Ù³å³ï³ëË³Ý:</w:t>
            </w:r>
          </w:p>
        </w:tc>
        <w:tc>
          <w:tcPr>
            <w:tcW w:w="612" w:type="dxa"/>
            <w:tcBorders>
              <w:top w:val="single" w:sz="4" w:space="0" w:color="auto"/>
              <w:left w:val="single" w:sz="4" w:space="0" w:color="auto"/>
              <w:bottom w:val="single" w:sz="4" w:space="0" w:color="auto"/>
              <w:right w:val="single" w:sz="4" w:space="0" w:color="auto"/>
            </w:tcBorders>
          </w:tcPr>
          <w:p w:rsidR="00695650" w:rsidRDefault="00695650" w:rsidP="00492C86">
            <w:pPr>
              <w:jc w:val="center"/>
            </w:pPr>
            <w:r>
              <w:rPr>
                <w:rFonts w:ascii="Sylfaen" w:hAnsi="Sylfaen" w:cs="Calibri"/>
                <w:sz w:val="16"/>
                <w:szCs w:val="16"/>
                <w:lang w:val="hy-AM"/>
              </w:rPr>
              <w:t>տուփ</w:t>
            </w:r>
          </w:p>
        </w:tc>
        <w:tc>
          <w:tcPr>
            <w:tcW w:w="924"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Pr="00EE6809" w:rsidRDefault="00695650">
            <w:pPr>
              <w:jc w:val="center"/>
              <w:rPr>
                <w:rFonts w:ascii="Sylfaen" w:hAnsi="Sylfaen" w:cs="Calibri"/>
                <w:sz w:val="16"/>
                <w:szCs w:val="16"/>
                <w:lang w:val="hy-AM"/>
              </w:rPr>
            </w:pPr>
            <w:r>
              <w:rPr>
                <w:rFonts w:ascii="Sylfaen" w:hAnsi="Sylfaen" w:cs="Calibri"/>
                <w:sz w:val="16"/>
                <w:szCs w:val="16"/>
                <w:lang w:val="hy-AM"/>
              </w:rPr>
              <w:t>10</w:t>
            </w:r>
          </w:p>
        </w:tc>
        <w:tc>
          <w:tcPr>
            <w:tcW w:w="948" w:type="dxa"/>
            <w:tcBorders>
              <w:top w:val="single" w:sz="4" w:space="0" w:color="auto"/>
              <w:left w:val="single" w:sz="4" w:space="0" w:color="auto"/>
              <w:bottom w:val="single" w:sz="4" w:space="0" w:color="auto"/>
              <w:right w:val="single" w:sz="4" w:space="0" w:color="auto"/>
            </w:tcBorders>
          </w:tcPr>
          <w:p w:rsidR="00695650" w:rsidRPr="00EE6809" w:rsidRDefault="00695650">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695650" w:rsidRPr="00695650" w:rsidRDefault="00695650">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695650" w:rsidRPr="004619C8" w:rsidRDefault="00695650">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695650"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695650" w:rsidRDefault="00695650">
            <w:pPr>
              <w:jc w:val="center"/>
              <w:rPr>
                <w:rFonts w:ascii="GHEA Grapalat" w:hAnsi="GHEA Grapalat"/>
                <w:sz w:val="20"/>
                <w:lang w:val="hy-AM"/>
              </w:rPr>
            </w:pPr>
            <w:r>
              <w:rPr>
                <w:rFonts w:ascii="GHEA Grapalat" w:hAnsi="GHEA Grapalat"/>
                <w:sz w:val="20"/>
                <w:lang w:val="hy-AM"/>
              </w:rPr>
              <w:t>25</w:t>
            </w:r>
          </w:p>
        </w:tc>
        <w:tc>
          <w:tcPr>
            <w:tcW w:w="1417" w:type="dxa"/>
            <w:tcBorders>
              <w:top w:val="single" w:sz="4" w:space="0" w:color="auto"/>
              <w:left w:val="single" w:sz="4" w:space="0" w:color="auto"/>
              <w:bottom w:val="single" w:sz="4" w:space="0" w:color="auto"/>
              <w:right w:val="single" w:sz="4" w:space="0" w:color="auto"/>
            </w:tcBorders>
            <w:vAlign w:val="center"/>
          </w:tcPr>
          <w:p w:rsidR="00695650" w:rsidRDefault="00F33D55">
            <w:pPr>
              <w:jc w:val="center"/>
              <w:rPr>
                <w:rFonts w:ascii="Arial Unicode" w:hAnsi="Arial Unicode" w:cs="Calibri"/>
                <w:sz w:val="20"/>
                <w:szCs w:val="20"/>
              </w:rPr>
            </w:pPr>
            <w:r w:rsidRPr="00A266BA">
              <w:rPr>
                <w:rFonts w:ascii="Sylfaen" w:hAnsi="Sylfaen"/>
                <w:sz w:val="20"/>
              </w:rPr>
              <w:t>03222118</w:t>
            </w:r>
          </w:p>
        </w:tc>
        <w:tc>
          <w:tcPr>
            <w:tcW w:w="1418" w:type="dxa"/>
            <w:tcBorders>
              <w:top w:val="single" w:sz="4" w:space="0" w:color="auto"/>
              <w:left w:val="single" w:sz="4" w:space="0" w:color="auto"/>
              <w:bottom w:val="single" w:sz="4" w:space="0" w:color="auto"/>
              <w:right w:val="single" w:sz="4" w:space="0" w:color="auto"/>
            </w:tcBorders>
            <w:vAlign w:val="center"/>
          </w:tcPr>
          <w:p w:rsidR="00695650" w:rsidRPr="0018758C" w:rsidRDefault="00695650" w:rsidP="00492C86">
            <w:pPr>
              <w:jc w:val="center"/>
              <w:rPr>
                <w:rFonts w:ascii="Sylfaen" w:hAnsi="Sylfaen" w:cs="Calibri"/>
                <w:sz w:val="20"/>
                <w:szCs w:val="20"/>
                <w:lang w:val="hy-AM"/>
              </w:rPr>
            </w:pPr>
            <w:r w:rsidRPr="0018758C">
              <w:rPr>
                <w:rFonts w:ascii="Sylfaen" w:hAnsi="Sylfaen" w:cs="Calibri"/>
                <w:sz w:val="20"/>
                <w:szCs w:val="20"/>
                <w:lang w:val="hy-AM"/>
              </w:rPr>
              <w:t>Կիտրոն</w:t>
            </w:r>
          </w:p>
        </w:tc>
        <w:tc>
          <w:tcPr>
            <w:tcW w:w="709" w:type="dxa"/>
            <w:tcBorders>
              <w:top w:val="single" w:sz="4" w:space="0" w:color="auto"/>
              <w:left w:val="single" w:sz="4" w:space="0" w:color="auto"/>
              <w:bottom w:val="single" w:sz="4" w:space="0" w:color="auto"/>
              <w:right w:val="single" w:sz="4" w:space="0" w:color="auto"/>
            </w:tcBorders>
          </w:tcPr>
          <w:p w:rsidR="00695650" w:rsidRDefault="00695650">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695650" w:rsidRDefault="00F33D55">
            <w:pPr>
              <w:pStyle w:val="afe"/>
              <w:rPr>
                <w:rFonts w:ascii="Sylfaen" w:hAnsi="Sylfaen" w:cs="Sylfaen"/>
                <w:sz w:val="16"/>
                <w:szCs w:val="16"/>
                <w:lang w:val="hy-AM"/>
              </w:rPr>
            </w:pPr>
            <w:r>
              <w:rPr>
                <w:rFonts w:ascii="Sylfaen" w:hAnsi="Sylfaen"/>
                <w:sz w:val="18"/>
                <w:szCs w:val="18"/>
                <w:lang w:val="hy-AM"/>
              </w:rPr>
              <w:t>Կիտրոն</w:t>
            </w:r>
            <w:r w:rsidRPr="00201E0F">
              <w:rPr>
                <w:rFonts w:ascii="Arial LatArm" w:hAnsi="Arial LatArm"/>
                <w:sz w:val="18"/>
                <w:szCs w:val="18"/>
                <w:lang w:val="hy-AM"/>
              </w:rPr>
              <w:t xml:space="preserve"> Ã³ñÙ, åïÕ³</w:t>
            </w:r>
            <w:r w:rsidRPr="00201E0F">
              <w:rPr>
                <w:rFonts w:ascii="Sylfaen" w:hAnsi="Sylfaen" w:cs="Sylfaen"/>
                <w:sz w:val="18"/>
                <w:szCs w:val="18"/>
                <w:lang w:val="hy-AM"/>
              </w:rPr>
              <w:t>բ</w:t>
            </w:r>
            <w:r w:rsidRPr="00201E0F">
              <w:rPr>
                <w:rFonts w:ascii="Arial LatArm" w:hAnsi="Arial LatArm"/>
                <w:sz w:val="18"/>
                <w:szCs w:val="18"/>
                <w:lang w:val="hy-AM"/>
              </w:rPr>
              <w:t>³Ý³Ï³Ý I ËÙ</w:t>
            </w:r>
            <w:r w:rsidRPr="00201E0F">
              <w:rPr>
                <w:rFonts w:ascii="Sylfaen" w:hAnsi="Sylfaen" w:cs="Sylfaen"/>
                <w:sz w:val="18"/>
                <w:szCs w:val="18"/>
                <w:lang w:val="hy-AM"/>
              </w:rPr>
              <w:t>բ</w:t>
            </w:r>
            <w:r w:rsidRPr="00201E0F">
              <w:rPr>
                <w:rFonts w:ascii="Arial LatArm" w:hAnsi="Arial LatArm"/>
                <w:sz w:val="18"/>
                <w:szCs w:val="18"/>
                <w:lang w:val="hy-AM"/>
              </w:rPr>
              <w:t xml:space="preserve">Ç, Ý»Õ ïñ³Ù³·ÇÍÁ 5 ëÙ-Çó áã å³Ï³ë: ²é³Ýó íÝ³ëí³ÍùÝ»ñÇ, Ã³ñÙ ¨ ³ËáñÅ»ÉÇ </w:t>
            </w:r>
            <w:r w:rsidRPr="00201E0F">
              <w:rPr>
                <w:rFonts w:ascii="Sylfaen" w:hAnsi="Sylfaen" w:cs="Sylfaen"/>
                <w:sz w:val="18"/>
                <w:szCs w:val="18"/>
                <w:lang w:val="hy-AM"/>
              </w:rPr>
              <w:t>տ</w:t>
            </w:r>
            <w:r w:rsidRPr="00201E0F">
              <w:rPr>
                <w:rFonts w:ascii="Arial LatArm" w:hAnsi="Arial LatArm"/>
                <w:sz w:val="18"/>
                <w:szCs w:val="18"/>
                <w:lang w:val="hy-AM"/>
              </w:rPr>
              <w:t>»ëùáí: ÐÐ ·áñÍáÕ ÝáñÙ»ñÇÝ ¨ ëï³Ý¹³ñïÝ»ñÇÝ Ñ³Ù³å³ï³ëË³Ý:</w:t>
            </w:r>
          </w:p>
        </w:tc>
        <w:tc>
          <w:tcPr>
            <w:tcW w:w="612" w:type="dxa"/>
            <w:tcBorders>
              <w:top w:val="single" w:sz="4" w:space="0" w:color="auto"/>
              <w:left w:val="single" w:sz="4" w:space="0" w:color="auto"/>
              <w:bottom w:val="single" w:sz="4" w:space="0" w:color="auto"/>
              <w:right w:val="single" w:sz="4" w:space="0" w:color="auto"/>
            </w:tcBorders>
            <w:vAlign w:val="center"/>
          </w:tcPr>
          <w:p w:rsidR="00695650" w:rsidRPr="00492C86" w:rsidRDefault="00695650">
            <w:pPr>
              <w:jc w:val="center"/>
              <w:rPr>
                <w:rFonts w:ascii="Sylfaen" w:hAnsi="Sylfaen" w:cs="Calibri"/>
                <w:sz w:val="16"/>
                <w:szCs w:val="16"/>
                <w:lang w:val="hy-AM"/>
              </w:rPr>
            </w:pPr>
            <w:r>
              <w:rPr>
                <w:rFonts w:ascii="Sylfaen" w:hAnsi="Sylfaen" w:cs="Calibri"/>
                <w:sz w:val="16"/>
                <w:szCs w:val="16"/>
                <w:lang w:val="hy-AM"/>
              </w:rPr>
              <w:t>հատ</w:t>
            </w:r>
          </w:p>
        </w:tc>
        <w:tc>
          <w:tcPr>
            <w:tcW w:w="924"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Pr="00EE6809" w:rsidRDefault="00695650">
            <w:pPr>
              <w:jc w:val="center"/>
              <w:rPr>
                <w:rFonts w:ascii="Sylfaen" w:hAnsi="Sylfaen" w:cs="Calibri"/>
                <w:sz w:val="16"/>
                <w:szCs w:val="16"/>
                <w:lang w:val="hy-AM"/>
              </w:rPr>
            </w:pPr>
            <w:r>
              <w:rPr>
                <w:rFonts w:ascii="Sylfaen" w:hAnsi="Sylfaen" w:cs="Calibri"/>
                <w:sz w:val="16"/>
                <w:szCs w:val="16"/>
                <w:lang w:val="hy-AM"/>
              </w:rPr>
              <w:t>5</w:t>
            </w:r>
          </w:p>
        </w:tc>
        <w:tc>
          <w:tcPr>
            <w:tcW w:w="948" w:type="dxa"/>
            <w:tcBorders>
              <w:top w:val="single" w:sz="4" w:space="0" w:color="auto"/>
              <w:left w:val="single" w:sz="4" w:space="0" w:color="auto"/>
              <w:bottom w:val="single" w:sz="4" w:space="0" w:color="auto"/>
              <w:right w:val="single" w:sz="4" w:space="0" w:color="auto"/>
            </w:tcBorders>
          </w:tcPr>
          <w:p w:rsidR="00695650" w:rsidRPr="00EE6809" w:rsidRDefault="00695650">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695650" w:rsidRPr="00695650" w:rsidRDefault="00695650">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695650" w:rsidRPr="004619C8" w:rsidRDefault="00695650">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695650"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695650" w:rsidRDefault="00695650">
            <w:pPr>
              <w:jc w:val="center"/>
              <w:rPr>
                <w:rFonts w:ascii="GHEA Grapalat" w:hAnsi="GHEA Grapalat"/>
                <w:sz w:val="20"/>
                <w:lang w:val="hy-AM"/>
              </w:rPr>
            </w:pPr>
            <w:r>
              <w:rPr>
                <w:rFonts w:ascii="GHEA Grapalat" w:hAnsi="GHEA Grapalat"/>
                <w:sz w:val="20"/>
                <w:lang w:val="hy-AM"/>
              </w:rPr>
              <w:t>26</w:t>
            </w:r>
          </w:p>
        </w:tc>
        <w:tc>
          <w:tcPr>
            <w:tcW w:w="1417" w:type="dxa"/>
            <w:tcBorders>
              <w:top w:val="single" w:sz="4" w:space="0" w:color="auto"/>
              <w:left w:val="single" w:sz="4" w:space="0" w:color="auto"/>
              <w:bottom w:val="single" w:sz="4" w:space="0" w:color="auto"/>
              <w:right w:val="single" w:sz="4" w:space="0" w:color="auto"/>
            </w:tcBorders>
            <w:vAlign w:val="center"/>
          </w:tcPr>
          <w:p w:rsidR="00695650" w:rsidRDefault="00F33D55">
            <w:pPr>
              <w:jc w:val="center"/>
              <w:rPr>
                <w:rFonts w:ascii="Arial Unicode" w:hAnsi="Arial Unicode" w:cs="Calibri"/>
                <w:sz w:val="20"/>
                <w:szCs w:val="20"/>
              </w:rPr>
            </w:pPr>
            <w:r w:rsidRPr="003F4C10">
              <w:rPr>
                <w:rFonts w:ascii="Sylfaen" w:hAnsi="Sylfaen"/>
                <w:sz w:val="20"/>
              </w:rPr>
              <w:t>15331167</w:t>
            </w:r>
          </w:p>
        </w:tc>
        <w:tc>
          <w:tcPr>
            <w:tcW w:w="1418" w:type="dxa"/>
            <w:tcBorders>
              <w:top w:val="single" w:sz="4" w:space="0" w:color="auto"/>
              <w:left w:val="single" w:sz="4" w:space="0" w:color="auto"/>
              <w:bottom w:val="single" w:sz="4" w:space="0" w:color="auto"/>
              <w:right w:val="single" w:sz="4" w:space="0" w:color="auto"/>
            </w:tcBorders>
            <w:vAlign w:val="center"/>
          </w:tcPr>
          <w:p w:rsidR="00695650" w:rsidRPr="00F33D55" w:rsidRDefault="00695650" w:rsidP="00492C86">
            <w:pPr>
              <w:jc w:val="center"/>
              <w:rPr>
                <w:rFonts w:ascii="Sylfaen" w:hAnsi="Sylfaen" w:cs="Calibri"/>
                <w:sz w:val="20"/>
                <w:szCs w:val="20"/>
              </w:rPr>
            </w:pPr>
            <w:r w:rsidRPr="0018758C">
              <w:rPr>
                <w:rFonts w:ascii="Sylfaen" w:hAnsi="Sylfaen" w:cs="Calibri"/>
                <w:sz w:val="20"/>
                <w:szCs w:val="20"/>
                <w:lang w:val="hy-AM"/>
              </w:rPr>
              <w:t>Կանաչի</w:t>
            </w:r>
            <w:r w:rsidR="00F33D55" w:rsidRPr="00F33D55">
              <w:rPr>
                <w:rFonts w:ascii="Sylfaen" w:hAnsi="Sylfaen" w:cs="Calibri"/>
                <w:sz w:val="20"/>
                <w:szCs w:val="20"/>
              </w:rPr>
              <w:t xml:space="preserve"> /100</w:t>
            </w:r>
            <w:r w:rsidR="00F33D55">
              <w:rPr>
                <w:rFonts w:ascii="Sylfaen" w:hAnsi="Sylfaen" w:cs="Calibri"/>
                <w:sz w:val="20"/>
                <w:szCs w:val="20"/>
                <w:lang w:val="ru-RU"/>
              </w:rPr>
              <w:t>գ</w:t>
            </w:r>
            <w:r w:rsidR="00F33D55" w:rsidRPr="00F33D55">
              <w:rPr>
                <w:rFonts w:ascii="Sylfaen" w:hAnsi="Sylfaen" w:cs="Calibri"/>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695650" w:rsidRDefault="00695650">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695650" w:rsidRPr="00F33D55" w:rsidRDefault="00F33D55">
            <w:pPr>
              <w:rPr>
                <w:rFonts w:ascii="Sylfaen" w:hAnsi="Sylfaen" w:cs="Sylfaen"/>
                <w:bCs/>
                <w:sz w:val="16"/>
                <w:szCs w:val="16"/>
              </w:rPr>
            </w:pPr>
            <w:r w:rsidRPr="00201E0F">
              <w:rPr>
                <w:rFonts w:ascii="Sylfaen" w:hAnsi="Sylfaen" w:cs="Sylfaen"/>
                <w:sz w:val="18"/>
                <w:szCs w:val="18"/>
              </w:rPr>
              <w:t>Ընտիր</w:t>
            </w:r>
            <w:r w:rsidRPr="00201E0F">
              <w:rPr>
                <w:rFonts w:ascii="Arial LatArm" w:hAnsi="Arial LatArm"/>
                <w:sz w:val="18"/>
                <w:szCs w:val="18"/>
              </w:rPr>
              <w:t xml:space="preserve"> </w:t>
            </w:r>
            <w:r w:rsidRPr="00201E0F">
              <w:rPr>
                <w:rFonts w:ascii="Sylfaen" w:hAnsi="Sylfaen" w:cs="Sylfaen"/>
                <w:sz w:val="18"/>
                <w:szCs w:val="18"/>
              </w:rPr>
              <w:t>կամ</w:t>
            </w:r>
            <w:r w:rsidRPr="00201E0F">
              <w:rPr>
                <w:rFonts w:ascii="Arial LatArm" w:hAnsi="Arial LatArm"/>
                <w:sz w:val="18"/>
                <w:szCs w:val="18"/>
              </w:rPr>
              <w:t xml:space="preserve"> </w:t>
            </w:r>
            <w:r w:rsidRPr="00201E0F">
              <w:rPr>
                <w:rFonts w:ascii="Sylfaen" w:hAnsi="Sylfaen" w:cs="Sylfaen"/>
                <w:sz w:val="18"/>
                <w:szCs w:val="18"/>
              </w:rPr>
              <w:t>սովորական</w:t>
            </w:r>
            <w:r w:rsidRPr="00201E0F">
              <w:rPr>
                <w:rFonts w:ascii="Arial LatArm" w:hAnsi="Arial LatArm"/>
                <w:sz w:val="18"/>
                <w:szCs w:val="18"/>
              </w:rPr>
              <w:t xml:space="preserve"> </w:t>
            </w:r>
            <w:r w:rsidRPr="00201E0F">
              <w:rPr>
                <w:rFonts w:ascii="Sylfaen" w:hAnsi="Sylfaen" w:cs="Sylfaen"/>
                <w:sz w:val="18"/>
                <w:szCs w:val="18"/>
              </w:rPr>
              <w:t>տեսակի։</w:t>
            </w:r>
            <w:r w:rsidRPr="00201E0F">
              <w:rPr>
                <w:rFonts w:ascii="Arial LatArm" w:hAnsi="Arial LatArm"/>
                <w:sz w:val="18"/>
                <w:szCs w:val="18"/>
              </w:rPr>
              <w:t xml:space="preserve"> </w:t>
            </w:r>
            <w:r w:rsidRPr="00201E0F">
              <w:rPr>
                <w:rFonts w:ascii="Sylfaen" w:hAnsi="Sylfaen" w:cs="Sylfaen"/>
                <w:sz w:val="18"/>
                <w:szCs w:val="18"/>
              </w:rPr>
              <w:t>Անվտանգությունը</w:t>
            </w:r>
            <w:r w:rsidRPr="00201E0F">
              <w:rPr>
                <w:rFonts w:ascii="Arial LatArm" w:hAnsi="Arial LatArm"/>
                <w:sz w:val="18"/>
                <w:szCs w:val="18"/>
              </w:rPr>
              <w:t xml:space="preserve">, </w:t>
            </w:r>
            <w:r w:rsidRPr="00201E0F">
              <w:rPr>
                <w:rFonts w:ascii="Sylfaen" w:hAnsi="Sylfaen" w:cs="Sylfaen"/>
                <w:sz w:val="18"/>
                <w:szCs w:val="18"/>
              </w:rPr>
              <w:t>փաթեթավորումը</w:t>
            </w:r>
            <w:r w:rsidRPr="00201E0F">
              <w:rPr>
                <w:rFonts w:ascii="Arial LatArm" w:hAnsi="Arial LatArm"/>
                <w:sz w:val="18"/>
                <w:szCs w:val="18"/>
              </w:rPr>
              <w:t xml:space="preserve"> </w:t>
            </w:r>
            <w:r w:rsidRPr="00201E0F">
              <w:rPr>
                <w:rFonts w:ascii="Sylfaen" w:hAnsi="Sylfaen" w:cs="Sylfaen"/>
                <w:sz w:val="18"/>
                <w:szCs w:val="18"/>
              </w:rPr>
              <w:t>և</w:t>
            </w:r>
            <w:r w:rsidRPr="00201E0F">
              <w:rPr>
                <w:rFonts w:ascii="Arial LatArm" w:hAnsi="Arial LatArm"/>
                <w:sz w:val="18"/>
                <w:szCs w:val="18"/>
              </w:rPr>
              <w:t xml:space="preserve"> </w:t>
            </w:r>
            <w:r w:rsidRPr="00201E0F">
              <w:rPr>
                <w:rFonts w:ascii="Sylfaen" w:hAnsi="Sylfaen" w:cs="Sylfaen"/>
                <w:sz w:val="18"/>
                <w:szCs w:val="18"/>
              </w:rPr>
              <w:t>մակնշումը</w:t>
            </w:r>
            <w:r w:rsidRPr="00201E0F">
              <w:rPr>
                <w:rFonts w:ascii="Arial LatArm" w:hAnsi="Arial LatArm"/>
                <w:sz w:val="18"/>
                <w:szCs w:val="18"/>
              </w:rPr>
              <w:t xml:space="preserve">` </w:t>
            </w:r>
            <w:r w:rsidRPr="00201E0F">
              <w:rPr>
                <w:rFonts w:ascii="Sylfaen" w:hAnsi="Sylfaen" w:cs="Sylfaen"/>
                <w:sz w:val="18"/>
                <w:szCs w:val="18"/>
              </w:rPr>
              <w:t>ըստ</w:t>
            </w:r>
            <w:r w:rsidRPr="00201E0F">
              <w:rPr>
                <w:rFonts w:ascii="Arial LatArm" w:hAnsi="Arial LatArm"/>
                <w:sz w:val="18"/>
                <w:szCs w:val="18"/>
              </w:rPr>
              <w:t xml:space="preserve"> </w:t>
            </w:r>
            <w:r w:rsidRPr="00201E0F">
              <w:rPr>
                <w:rFonts w:ascii="Sylfaen" w:hAnsi="Sylfaen" w:cs="Sylfaen"/>
                <w:sz w:val="18"/>
                <w:szCs w:val="18"/>
              </w:rPr>
              <w:t>ՀՀ</w:t>
            </w:r>
            <w:r w:rsidRPr="00201E0F">
              <w:rPr>
                <w:rFonts w:ascii="Arial LatArm" w:hAnsi="Arial LatArm"/>
                <w:sz w:val="18"/>
                <w:szCs w:val="18"/>
              </w:rPr>
              <w:t xml:space="preserve"> </w:t>
            </w:r>
            <w:r w:rsidRPr="00201E0F">
              <w:rPr>
                <w:rFonts w:ascii="Sylfaen" w:hAnsi="Sylfaen" w:cs="Sylfaen"/>
                <w:sz w:val="18"/>
                <w:szCs w:val="18"/>
              </w:rPr>
              <w:t>կառավարության</w:t>
            </w:r>
            <w:r w:rsidRPr="00201E0F">
              <w:rPr>
                <w:rFonts w:ascii="Arial LatArm" w:hAnsi="Arial LatArm"/>
                <w:sz w:val="18"/>
                <w:szCs w:val="18"/>
              </w:rPr>
              <w:t xml:space="preserve"> 2006</w:t>
            </w:r>
            <w:r w:rsidRPr="00201E0F">
              <w:rPr>
                <w:rFonts w:ascii="Sylfaen" w:hAnsi="Sylfaen" w:cs="Sylfaen"/>
                <w:sz w:val="18"/>
                <w:szCs w:val="18"/>
              </w:rPr>
              <w:t>թ</w:t>
            </w:r>
            <w:r w:rsidRPr="00201E0F">
              <w:rPr>
                <w:rFonts w:ascii="Arial LatArm" w:hAnsi="Arial LatArm"/>
                <w:sz w:val="18"/>
                <w:szCs w:val="18"/>
              </w:rPr>
              <w:t xml:space="preserve">. </w:t>
            </w:r>
            <w:r w:rsidRPr="00201E0F">
              <w:rPr>
                <w:rFonts w:ascii="Sylfaen" w:hAnsi="Sylfaen" w:cs="Sylfaen"/>
                <w:sz w:val="18"/>
                <w:szCs w:val="18"/>
              </w:rPr>
              <w:t>դեկտեմբերի</w:t>
            </w:r>
            <w:r w:rsidRPr="00201E0F">
              <w:rPr>
                <w:rFonts w:ascii="Arial LatArm" w:hAnsi="Arial LatArm"/>
                <w:sz w:val="18"/>
                <w:szCs w:val="18"/>
              </w:rPr>
              <w:t xml:space="preserve"> 21-</w:t>
            </w:r>
            <w:r w:rsidRPr="00201E0F">
              <w:rPr>
                <w:rFonts w:ascii="Sylfaen" w:hAnsi="Sylfaen" w:cs="Sylfaen"/>
                <w:sz w:val="18"/>
                <w:szCs w:val="18"/>
              </w:rPr>
              <w:t>ի</w:t>
            </w:r>
            <w:r w:rsidRPr="00201E0F">
              <w:rPr>
                <w:rFonts w:ascii="Arial LatArm" w:hAnsi="Arial LatArm"/>
                <w:sz w:val="18"/>
                <w:szCs w:val="18"/>
              </w:rPr>
              <w:t xml:space="preserve"> N 1913-</w:t>
            </w:r>
            <w:r w:rsidRPr="00201E0F">
              <w:rPr>
                <w:rFonts w:ascii="Sylfaen" w:hAnsi="Sylfaen" w:cs="Sylfaen"/>
                <w:sz w:val="18"/>
                <w:szCs w:val="18"/>
              </w:rPr>
              <w:t>Ն</w:t>
            </w:r>
            <w:r w:rsidRPr="00201E0F">
              <w:rPr>
                <w:rFonts w:ascii="Arial LatArm" w:hAnsi="Arial LatArm"/>
                <w:sz w:val="18"/>
                <w:szCs w:val="18"/>
              </w:rPr>
              <w:t xml:space="preserve"> </w:t>
            </w:r>
            <w:r w:rsidRPr="00201E0F">
              <w:rPr>
                <w:rFonts w:ascii="Sylfaen" w:hAnsi="Sylfaen" w:cs="Sylfaen"/>
                <w:sz w:val="18"/>
                <w:szCs w:val="18"/>
              </w:rPr>
              <w:t>որոշմամբ</w:t>
            </w:r>
            <w:r w:rsidRPr="00201E0F">
              <w:rPr>
                <w:rFonts w:ascii="Arial LatArm" w:hAnsi="Arial LatArm"/>
                <w:sz w:val="18"/>
                <w:szCs w:val="18"/>
              </w:rPr>
              <w:t xml:space="preserve"> </w:t>
            </w:r>
            <w:r w:rsidRPr="00201E0F">
              <w:rPr>
                <w:rFonts w:ascii="Sylfaen" w:hAnsi="Sylfaen" w:cs="Sylfaen"/>
                <w:sz w:val="18"/>
                <w:szCs w:val="18"/>
              </w:rPr>
              <w:t>հաստատված</w:t>
            </w:r>
            <w:r w:rsidRPr="00201E0F">
              <w:rPr>
                <w:rFonts w:ascii="Arial LatArm" w:hAnsi="Arial LatArm"/>
                <w:sz w:val="18"/>
                <w:szCs w:val="18"/>
              </w:rPr>
              <w:t xml:space="preserve"> </w:t>
            </w:r>
            <w:r w:rsidRPr="00201E0F">
              <w:rPr>
                <w:rFonts w:ascii="Arial LatArm" w:hAnsi="Arial LatArm" w:cs="Arial LatArm"/>
                <w:sz w:val="18"/>
                <w:szCs w:val="18"/>
              </w:rPr>
              <w:t>“</w:t>
            </w:r>
            <w:r w:rsidRPr="00201E0F">
              <w:rPr>
                <w:rFonts w:ascii="Sylfaen" w:hAnsi="Sylfaen" w:cs="Sylfaen"/>
                <w:sz w:val="18"/>
                <w:szCs w:val="18"/>
              </w:rPr>
              <w:t>Թարմպտուղ</w:t>
            </w:r>
            <w:r w:rsidRPr="00201E0F">
              <w:rPr>
                <w:rFonts w:ascii="Arial LatArm" w:hAnsi="Arial LatArm"/>
                <w:sz w:val="18"/>
                <w:szCs w:val="18"/>
              </w:rPr>
              <w:t>-</w:t>
            </w:r>
            <w:r w:rsidRPr="00201E0F">
              <w:rPr>
                <w:rFonts w:ascii="Sylfaen" w:hAnsi="Sylfaen" w:cs="Sylfaen"/>
                <w:sz w:val="18"/>
                <w:szCs w:val="18"/>
              </w:rPr>
              <w:t>բանջարեղենի</w:t>
            </w:r>
            <w:r w:rsidRPr="00201E0F">
              <w:rPr>
                <w:rFonts w:ascii="Arial LatArm" w:hAnsi="Arial LatArm"/>
                <w:sz w:val="18"/>
                <w:szCs w:val="18"/>
              </w:rPr>
              <w:t xml:space="preserve"> </w:t>
            </w:r>
            <w:r w:rsidRPr="00201E0F">
              <w:rPr>
                <w:rFonts w:ascii="Sylfaen" w:hAnsi="Sylfaen" w:cs="Sylfaen"/>
                <w:sz w:val="18"/>
                <w:szCs w:val="18"/>
              </w:rPr>
              <w:t>տեխնիկական</w:t>
            </w:r>
            <w:r w:rsidRPr="00201E0F">
              <w:rPr>
                <w:rFonts w:ascii="Arial LatArm" w:hAnsi="Arial LatArm"/>
                <w:sz w:val="18"/>
                <w:szCs w:val="18"/>
              </w:rPr>
              <w:t xml:space="preserve"> </w:t>
            </w:r>
            <w:r w:rsidRPr="00201E0F">
              <w:rPr>
                <w:rFonts w:ascii="Sylfaen" w:hAnsi="Sylfaen" w:cs="Sylfaen"/>
                <w:sz w:val="18"/>
                <w:szCs w:val="18"/>
              </w:rPr>
              <w:t>կանոնակարգի</w:t>
            </w:r>
            <w:r w:rsidRPr="00201E0F">
              <w:rPr>
                <w:rFonts w:ascii="Arial LatArm" w:hAnsi="Arial LatArm" w:cs="Arial LatArm"/>
                <w:sz w:val="18"/>
                <w:szCs w:val="18"/>
              </w:rPr>
              <w:t>”</w:t>
            </w:r>
            <w:r w:rsidRPr="00201E0F">
              <w:rPr>
                <w:rFonts w:ascii="Arial LatArm" w:hAnsi="Arial LatArm"/>
                <w:sz w:val="18"/>
                <w:szCs w:val="18"/>
              </w:rPr>
              <w:t xml:space="preserve"> </w:t>
            </w:r>
            <w:r w:rsidRPr="00201E0F">
              <w:rPr>
                <w:rFonts w:ascii="Sylfaen" w:hAnsi="Sylfaen" w:cs="Sylfaen"/>
                <w:sz w:val="18"/>
                <w:szCs w:val="18"/>
              </w:rPr>
              <w:t>և</w:t>
            </w:r>
            <w:r w:rsidRPr="00201E0F">
              <w:rPr>
                <w:rFonts w:ascii="Arial LatArm" w:hAnsi="Arial LatArm"/>
                <w:sz w:val="18"/>
                <w:szCs w:val="18"/>
              </w:rPr>
              <w:t xml:space="preserve"> </w:t>
            </w:r>
            <w:r w:rsidRPr="00201E0F">
              <w:rPr>
                <w:rFonts w:ascii="Arial LatArm" w:hAnsi="Arial LatArm" w:cs="Arial LatArm"/>
                <w:sz w:val="18"/>
                <w:szCs w:val="18"/>
              </w:rPr>
              <w:t>“</w:t>
            </w:r>
            <w:r w:rsidRPr="00201E0F">
              <w:rPr>
                <w:rFonts w:ascii="Sylfaen" w:hAnsi="Sylfaen" w:cs="Sylfaen"/>
                <w:sz w:val="18"/>
                <w:szCs w:val="18"/>
              </w:rPr>
              <w:t>Սննդամթերքի</w:t>
            </w:r>
            <w:r w:rsidRPr="00201E0F">
              <w:rPr>
                <w:rFonts w:ascii="Arial LatArm" w:hAnsi="Arial LatArm"/>
                <w:sz w:val="18"/>
                <w:szCs w:val="18"/>
              </w:rPr>
              <w:t xml:space="preserve"> </w:t>
            </w:r>
            <w:r w:rsidRPr="00201E0F">
              <w:rPr>
                <w:rFonts w:ascii="Sylfaen" w:hAnsi="Sylfaen" w:cs="Sylfaen"/>
                <w:sz w:val="18"/>
                <w:szCs w:val="18"/>
              </w:rPr>
              <w:t>անվտանգության</w:t>
            </w:r>
            <w:r w:rsidRPr="00201E0F">
              <w:rPr>
                <w:rFonts w:ascii="Arial LatArm" w:hAnsi="Arial LatArm"/>
                <w:sz w:val="18"/>
                <w:szCs w:val="18"/>
              </w:rPr>
              <w:t xml:space="preserve"> </w:t>
            </w:r>
            <w:r w:rsidRPr="00201E0F">
              <w:rPr>
                <w:rFonts w:ascii="Sylfaen" w:hAnsi="Sylfaen" w:cs="Sylfaen"/>
                <w:sz w:val="18"/>
                <w:szCs w:val="18"/>
              </w:rPr>
              <w:t>մասին</w:t>
            </w:r>
            <w:r w:rsidRPr="00201E0F">
              <w:rPr>
                <w:rFonts w:ascii="Arial LatArm" w:hAnsi="Arial LatArm" w:cs="Arial LatArm"/>
                <w:sz w:val="18"/>
                <w:szCs w:val="18"/>
              </w:rPr>
              <w:t>”</w:t>
            </w:r>
            <w:r w:rsidRPr="00201E0F">
              <w:rPr>
                <w:rFonts w:ascii="Arial LatArm" w:hAnsi="Arial LatArm"/>
                <w:sz w:val="18"/>
                <w:szCs w:val="18"/>
              </w:rPr>
              <w:t xml:space="preserve"> </w:t>
            </w:r>
            <w:r w:rsidRPr="00201E0F">
              <w:rPr>
                <w:rFonts w:ascii="Sylfaen" w:hAnsi="Sylfaen" w:cs="Sylfaen"/>
                <w:sz w:val="18"/>
                <w:szCs w:val="18"/>
              </w:rPr>
              <w:t>ՀՀ</w:t>
            </w:r>
            <w:r w:rsidRPr="00201E0F">
              <w:rPr>
                <w:rFonts w:ascii="Arial LatArm" w:hAnsi="Arial LatArm"/>
                <w:sz w:val="18"/>
                <w:szCs w:val="18"/>
              </w:rPr>
              <w:t xml:space="preserve"> </w:t>
            </w:r>
            <w:r w:rsidRPr="00201E0F">
              <w:rPr>
                <w:rFonts w:ascii="Sylfaen" w:hAnsi="Sylfaen" w:cs="Sylfaen"/>
                <w:sz w:val="18"/>
                <w:szCs w:val="18"/>
              </w:rPr>
              <w:t>օրենքի</w:t>
            </w:r>
            <w:r w:rsidRPr="00201E0F">
              <w:rPr>
                <w:rFonts w:ascii="Arial LatArm" w:hAnsi="Arial LatArm"/>
                <w:sz w:val="18"/>
                <w:szCs w:val="18"/>
              </w:rPr>
              <w:t xml:space="preserve"> 8-</w:t>
            </w:r>
            <w:r w:rsidRPr="00201E0F">
              <w:rPr>
                <w:rFonts w:ascii="Sylfaen" w:hAnsi="Sylfaen" w:cs="Sylfaen"/>
                <w:sz w:val="18"/>
                <w:szCs w:val="18"/>
              </w:rPr>
              <w:t>րդ</w:t>
            </w:r>
            <w:r w:rsidRPr="00201E0F">
              <w:rPr>
                <w:rFonts w:ascii="Arial LatArm" w:hAnsi="Arial LatArm"/>
                <w:sz w:val="18"/>
                <w:szCs w:val="18"/>
              </w:rPr>
              <w:t xml:space="preserve"> </w:t>
            </w:r>
            <w:r w:rsidRPr="00201E0F">
              <w:rPr>
                <w:rFonts w:ascii="Sylfaen" w:hAnsi="Sylfaen" w:cs="Sylfaen"/>
                <w:sz w:val="18"/>
                <w:szCs w:val="18"/>
              </w:rPr>
              <w:t>հոդվածի</w:t>
            </w:r>
            <w:r w:rsidRPr="00F33D55">
              <w:rPr>
                <w:rFonts w:ascii="Sylfaen" w:hAnsi="Sylfaen" w:cs="Sylfaen"/>
                <w:sz w:val="18"/>
                <w:szCs w:val="18"/>
              </w:rPr>
              <w:t>:</w:t>
            </w:r>
          </w:p>
        </w:tc>
        <w:tc>
          <w:tcPr>
            <w:tcW w:w="612" w:type="dxa"/>
            <w:tcBorders>
              <w:top w:val="single" w:sz="4" w:space="0" w:color="auto"/>
              <w:left w:val="single" w:sz="4" w:space="0" w:color="auto"/>
              <w:bottom w:val="single" w:sz="4" w:space="0" w:color="auto"/>
              <w:right w:val="single" w:sz="4" w:space="0" w:color="auto"/>
            </w:tcBorders>
            <w:vAlign w:val="center"/>
          </w:tcPr>
          <w:p w:rsidR="00695650" w:rsidRPr="00492C86" w:rsidRDefault="00695650">
            <w:pPr>
              <w:jc w:val="center"/>
              <w:rPr>
                <w:rFonts w:ascii="Sylfaen" w:hAnsi="Sylfaen" w:cs="Calibri"/>
                <w:sz w:val="16"/>
                <w:szCs w:val="16"/>
                <w:lang w:val="hy-AM"/>
              </w:rPr>
            </w:pPr>
            <w:r>
              <w:rPr>
                <w:rFonts w:ascii="Sylfaen" w:hAnsi="Sylfaen" w:cs="Calibri"/>
                <w:sz w:val="16"/>
                <w:szCs w:val="16"/>
                <w:lang w:val="hy-AM"/>
              </w:rPr>
              <w:t>կապ</w:t>
            </w:r>
          </w:p>
        </w:tc>
        <w:tc>
          <w:tcPr>
            <w:tcW w:w="924"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Default="00695650">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695650" w:rsidRPr="00EE6809" w:rsidRDefault="00695650">
            <w:pPr>
              <w:jc w:val="center"/>
              <w:rPr>
                <w:rFonts w:ascii="Sylfaen" w:hAnsi="Sylfaen" w:cs="Calibri"/>
                <w:sz w:val="16"/>
                <w:szCs w:val="16"/>
                <w:lang w:val="hy-AM"/>
              </w:rPr>
            </w:pPr>
            <w:r>
              <w:rPr>
                <w:rFonts w:ascii="Sylfaen" w:hAnsi="Sylfaen" w:cs="Calibri"/>
                <w:sz w:val="16"/>
                <w:szCs w:val="16"/>
                <w:lang w:val="hy-AM"/>
              </w:rPr>
              <w:t>200</w:t>
            </w:r>
          </w:p>
        </w:tc>
        <w:tc>
          <w:tcPr>
            <w:tcW w:w="948" w:type="dxa"/>
            <w:tcBorders>
              <w:top w:val="single" w:sz="4" w:space="0" w:color="auto"/>
              <w:left w:val="single" w:sz="4" w:space="0" w:color="auto"/>
              <w:bottom w:val="single" w:sz="4" w:space="0" w:color="auto"/>
              <w:right w:val="single" w:sz="4" w:space="0" w:color="auto"/>
            </w:tcBorders>
          </w:tcPr>
          <w:p w:rsidR="00695650" w:rsidRPr="00EE6809" w:rsidRDefault="00695650">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695650" w:rsidRPr="00695650" w:rsidRDefault="00695650">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695650" w:rsidRPr="004619C8" w:rsidRDefault="00695650">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F33D55" w:rsidRPr="0037229B" w:rsidTr="004E1A34">
        <w:trPr>
          <w:trHeight w:val="246"/>
        </w:trPr>
        <w:tc>
          <w:tcPr>
            <w:tcW w:w="581" w:type="dxa"/>
            <w:tcBorders>
              <w:top w:val="single" w:sz="4" w:space="0" w:color="auto"/>
              <w:left w:val="single" w:sz="4" w:space="0" w:color="auto"/>
              <w:bottom w:val="single" w:sz="4" w:space="0" w:color="auto"/>
              <w:right w:val="single" w:sz="4" w:space="0" w:color="auto"/>
            </w:tcBorders>
            <w:hideMark/>
          </w:tcPr>
          <w:p w:rsidR="00F33D55" w:rsidRDefault="00F33D55">
            <w:pPr>
              <w:jc w:val="center"/>
              <w:rPr>
                <w:rFonts w:ascii="GHEA Grapalat" w:hAnsi="GHEA Grapalat"/>
                <w:sz w:val="20"/>
                <w:lang w:val="hy-AM"/>
              </w:rPr>
            </w:pPr>
            <w:r>
              <w:rPr>
                <w:rFonts w:ascii="GHEA Grapalat" w:hAnsi="GHEA Grapalat"/>
                <w:sz w:val="20"/>
                <w:lang w:val="hy-AM"/>
              </w:rPr>
              <w:t>27</w:t>
            </w:r>
          </w:p>
        </w:tc>
        <w:tc>
          <w:tcPr>
            <w:tcW w:w="141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Arial Unicode" w:hAnsi="Arial Unicode" w:cs="Calibri"/>
                <w:sz w:val="20"/>
                <w:szCs w:val="20"/>
              </w:rPr>
            </w:pPr>
            <w:r w:rsidRPr="00532C72">
              <w:rPr>
                <w:rFonts w:ascii="Arial LatArm" w:hAnsi="Arial LatArm"/>
                <w:sz w:val="20"/>
                <w:lang w:val="hy-AM"/>
              </w:rPr>
              <w:t>0322211</w:t>
            </w:r>
            <w:r>
              <w:rPr>
                <w:rFonts w:ascii="Sylfaen" w:hAnsi="Sylfaen"/>
                <w:sz w:val="20"/>
                <w:lang w:val="hy-AM"/>
              </w:rPr>
              <w:t>3</w:t>
            </w:r>
          </w:p>
        </w:tc>
        <w:tc>
          <w:tcPr>
            <w:tcW w:w="1418" w:type="dxa"/>
            <w:tcBorders>
              <w:top w:val="single" w:sz="4" w:space="0" w:color="auto"/>
              <w:left w:val="single" w:sz="4" w:space="0" w:color="auto"/>
              <w:bottom w:val="single" w:sz="4" w:space="0" w:color="auto"/>
              <w:right w:val="single" w:sz="4" w:space="0" w:color="auto"/>
            </w:tcBorders>
            <w:vAlign w:val="center"/>
          </w:tcPr>
          <w:p w:rsidR="00F33D55" w:rsidRPr="0018758C" w:rsidRDefault="00F33D55" w:rsidP="00492C86">
            <w:pPr>
              <w:jc w:val="center"/>
              <w:rPr>
                <w:rFonts w:ascii="Sylfaen" w:hAnsi="Sylfaen" w:cs="Calibri"/>
                <w:sz w:val="20"/>
                <w:szCs w:val="20"/>
                <w:lang w:val="hy-AM"/>
              </w:rPr>
            </w:pPr>
            <w:r w:rsidRPr="0018758C">
              <w:rPr>
                <w:rFonts w:ascii="Sylfaen" w:hAnsi="Sylfaen" w:cs="Calibri"/>
                <w:sz w:val="20"/>
                <w:szCs w:val="20"/>
                <w:lang w:val="hy-AM"/>
              </w:rPr>
              <w:t>Չամիչ</w:t>
            </w:r>
          </w:p>
        </w:tc>
        <w:tc>
          <w:tcPr>
            <w:tcW w:w="709" w:type="dxa"/>
            <w:tcBorders>
              <w:top w:val="single" w:sz="4" w:space="0" w:color="auto"/>
              <w:left w:val="single" w:sz="4" w:space="0" w:color="auto"/>
              <w:bottom w:val="single" w:sz="4" w:space="0" w:color="auto"/>
              <w:right w:val="single" w:sz="4" w:space="0" w:color="auto"/>
            </w:tcBorders>
          </w:tcPr>
          <w:p w:rsidR="00F33D55" w:rsidRDefault="00F33D55">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tcPr>
          <w:p w:rsidR="00F33D55" w:rsidRPr="00F327AE" w:rsidRDefault="00F33D55" w:rsidP="00627AF0">
            <w:pPr>
              <w:jc w:val="center"/>
              <w:rPr>
                <w:rFonts w:ascii="Arial LatArm" w:hAnsi="Arial LatArm" w:cs="Sylfaen"/>
                <w:sz w:val="16"/>
                <w:szCs w:val="16"/>
                <w:lang w:val="hy-AM"/>
              </w:rPr>
            </w:pPr>
            <w:r w:rsidRPr="00F327AE">
              <w:rPr>
                <w:rFonts w:ascii="Sylfaen" w:hAnsi="Sylfaen" w:cs="Sylfaen"/>
                <w:sz w:val="16"/>
                <w:szCs w:val="16"/>
              </w:rPr>
              <w:t>Տեղական</w:t>
            </w:r>
            <w:r w:rsidRPr="00F327AE">
              <w:rPr>
                <w:rFonts w:ascii="Arial LatArm" w:hAnsi="Arial LatArm" w:cs="Calibri"/>
                <w:sz w:val="16"/>
                <w:szCs w:val="16"/>
              </w:rPr>
              <w:t xml:space="preserve"> </w:t>
            </w:r>
            <w:r w:rsidRPr="00F327AE">
              <w:rPr>
                <w:rFonts w:ascii="Sylfaen" w:hAnsi="Sylfaen" w:cs="Sylfaen"/>
                <w:sz w:val="16"/>
                <w:szCs w:val="16"/>
              </w:rPr>
              <w:t>խաղողի</w:t>
            </w:r>
            <w:r w:rsidRPr="00F327AE">
              <w:rPr>
                <w:rFonts w:ascii="Arial LatArm" w:hAnsi="Arial LatArm" w:cs="Calibri"/>
                <w:sz w:val="16"/>
                <w:szCs w:val="16"/>
              </w:rPr>
              <w:t xml:space="preserve"> </w:t>
            </w:r>
            <w:r w:rsidRPr="00F327AE">
              <w:rPr>
                <w:rFonts w:ascii="Sylfaen" w:hAnsi="Sylfaen" w:cs="Sylfaen"/>
                <w:sz w:val="16"/>
                <w:szCs w:val="16"/>
              </w:rPr>
              <w:t>հումքով</w:t>
            </w:r>
            <w:r w:rsidRPr="00F327AE">
              <w:rPr>
                <w:rFonts w:ascii="Arial LatArm" w:hAnsi="Arial LatArm" w:cs="Calibri"/>
                <w:sz w:val="16"/>
                <w:szCs w:val="16"/>
              </w:rPr>
              <w:t xml:space="preserve"> </w:t>
            </w:r>
            <w:r w:rsidRPr="00F327AE">
              <w:rPr>
                <w:rFonts w:ascii="Sylfaen" w:hAnsi="Sylfaen" w:cs="Sylfaen"/>
                <w:sz w:val="16"/>
                <w:szCs w:val="16"/>
              </w:rPr>
              <w:t>պատրաստված</w:t>
            </w:r>
            <w:r w:rsidRPr="00F327AE">
              <w:rPr>
                <w:rFonts w:ascii="Arial LatArm" w:hAnsi="Arial LatArm" w:cs="Calibri"/>
                <w:sz w:val="16"/>
                <w:szCs w:val="16"/>
              </w:rPr>
              <w:t xml:space="preserve"> </w:t>
            </w:r>
            <w:r w:rsidRPr="00F327AE">
              <w:rPr>
                <w:rFonts w:ascii="Sylfaen" w:hAnsi="Sylfaen" w:cs="Sylfaen"/>
                <w:sz w:val="16"/>
                <w:szCs w:val="16"/>
              </w:rPr>
              <w:t>չամիչ</w:t>
            </w:r>
            <w:r w:rsidRPr="00F327AE">
              <w:rPr>
                <w:rFonts w:ascii="Arial LatArm" w:hAnsi="Arial LatArm" w:cs="Calibri"/>
                <w:sz w:val="16"/>
                <w:szCs w:val="16"/>
              </w:rPr>
              <w:t>:</w:t>
            </w:r>
            <w:r w:rsidRPr="00F327AE">
              <w:rPr>
                <w:rFonts w:ascii="Sylfaen" w:hAnsi="Sylfaen" w:cs="Sylfaen"/>
                <w:sz w:val="16"/>
                <w:szCs w:val="16"/>
              </w:rPr>
              <w:t>Ըստ</w:t>
            </w:r>
            <w:r w:rsidRPr="00F327AE">
              <w:rPr>
                <w:rFonts w:ascii="Arial LatArm" w:hAnsi="Arial LatArm" w:cs="Calibri"/>
                <w:sz w:val="16"/>
                <w:szCs w:val="16"/>
              </w:rPr>
              <w:t xml:space="preserve"> </w:t>
            </w:r>
            <w:r w:rsidRPr="00F327AE">
              <w:rPr>
                <w:rFonts w:ascii="Arial LatArm" w:hAnsi="Arial LatArm" w:cs="Arial LatArm"/>
                <w:sz w:val="16"/>
                <w:szCs w:val="16"/>
              </w:rPr>
              <w:t>“</w:t>
            </w:r>
            <w:r w:rsidRPr="00F327AE">
              <w:rPr>
                <w:rFonts w:ascii="Sylfaen" w:hAnsi="Sylfaen" w:cs="Sylfaen"/>
                <w:sz w:val="16"/>
                <w:szCs w:val="16"/>
              </w:rPr>
              <w:t>Սննդամթերքի</w:t>
            </w:r>
            <w:r w:rsidRPr="00F327AE">
              <w:rPr>
                <w:rFonts w:ascii="Arial LatArm" w:hAnsi="Arial LatArm" w:cs="Calibri"/>
                <w:sz w:val="16"/>
                <w:szCs w:val="16"/>
              </w:rPr>
              <w:t xml:space="preserve"> </w:t>
            </w:r>
            <w:r w:rsidRPr="00F327AE">
              <w:rPr>
                <w:rFonts w:ascii="Sylfaen" w:hAnsi="Sylfaen" w:cs="Sylfaen"/>
                <w:sz w:val="16"/>
                <w:szCs w:val="16"/>
              </w:rPr>
              <w:t>անվտանգության</w:t>
            </w:r>
            <w:r w:rsidRPr="00F327AE">
              <w:rPr>
                <w:rFonts w:ascii="Arial LatArm" w:hAnsi="Arial LatArm" w:cs="Calibri"/>
                <w:sz w:val="16"/>
                <w:szCs w:val="16"/>
              </w:rPr>
              <w:t xml:space="preserve"> </w:t>
            </w:r>
            <w:r w:rsidRPr="00F327AE">
              <w:rPr>
                <w:rFonts w:ascii="Sylfaen" w:hAnsi="Sylfaen" w:cs="Sylfaen"/>
                <w:sz w:val="16"/>
                <w:szCs w:val="16"/>
              </w:rPr>
              <w:t>մասին</w:t>
            </w:r>
            <w:r w:rsidRPr="00F327AE">
              <w:rPr>
                <w:rFonts w:ascii="Arial LatArm" w:hAnsi="Arial LatArm" w:cs="Arial LatArm"/>
                <w:sz w:val="16"/>
                <w:szCs w:val="16"/>
              </w:rPr>
              <w:t>”</w:t>
            </w:r>
            <w:r w:rsidRPr="00F327AE">
              <w:rPr>
                <w:rFonts w:ascii="Arial LatArm" w:hAnsi="Arial LatArm" w:cs="Calibri"/>
                <w:sz w:val="16"/>
                <w:szCs w:val="16"/>
              </w:rPr>
              <w:t xml:space="preserve"> </w:t>
            </w:r>
            <w:r w:rsidRPr="00F327AE">
              <w:rPr>
                <w:rFonts w:ascii="Sylfaen" w:hAnsi="Sylfaen" w:cs="Sylfaen"/>
                <w:sz w:val="16"/>
                <w:szCs w:val="16"/>
              </w:rPr>
              <w:t>ՀՀ</w:t>
            </w:r>
            <w:r w:rsidRPr="00F327AE">
              <w:rPr>
                <w:rFonts w:ascii="Arial LatArm" w:hAnsi="Arial LatArm" w:cs="Calibri"/>
                <w:sz w:val="16"/>
                <w:szCs w:val="16"/>
              </w:rPr>
              <w:t xml:space="preserve"> </w:t>
            </w:r>
            <w:r w:rsidRPr="00F327AE">
              <w:rPr>
                <w:rFonts w:ascii="Sylfaen" w:hAnsi="Sylfaen" w:cs="Sylfaen"/>
                <w:sz w:val="16"/>
                <w:szCs w:val="16"/>
              </w:rPr>
              <w:t>օրենքի</w:t>
            </w:r>
            <w:r w:rsidRPr="00F327AE">
              <w:rPr>
                <w:rFonts w:ascii="Arial LatArm" w:hAnsi="Arial LatArm" w:cs="Calibri"/>
                <w:sz w:val="16"/>
                <w:szCs w:val="16"/>
              </w:rPr>
              <w:t xml:space="preserve"> 8-</w:t>
            </w:r>
            <w:r w:rsidRPr="00F327AE">
              <w:rPr>
                <w:rFonts w:ascii="Sylfaen" w:hAnsi="Sylfaen" w:cs="Sylfaen"/>
                <w:sz w:val="16"/>
                <w:szCs w:val="16"/>
              </w:rPr>
              <w:t>րդ</w:t>
            </w:r>
            <w:r w:rsidRPr="00F327AE">
              <w:rPr>
                <w:rFonts w:ascii="Arial LatArm" w:hAnsi="Arial LatArm" w:cs="Calibri"/>
                <w:sz w:val="16"/>
                <w:szCs w:val="16"/>
              </w:rPr>
              <w:t xml:space="preserve"> </w:t>
            </w:r>
            <w:r w:rsidRPr="00F327AE">
              <w:rPr>
                <w:rFonts w:ascii="Sylfaen" w:hAnsi="Sylfaen" w:cs="Sylfaen"/>
                <w:sz w:val="16"/>
                <w:szCs w:val="16"/>
              </w:rPr>
              <w:t>հոդվածի</w:t>
            </w:r>
            <w:r w:rsidRPr="00F327AE">
              <w:rPr>
                <w:rFonts w:ascii="Arial LatArm" w:hAnsi="Arial LatArm" w:cs="Calibri"/>
                <w:sz w:val="16"/>
                <w:szCs w:val="16"/>
              </w:rPr>
              <w:t>:</w:t>
            </w:r>
            <w:r w:rsidRPr="00F327AE">
              <w:rPr>
                <w:rFonts w:ascii="Sylfaen" w:hAnsi="Sylfaen" w:cs="Sylfaen"/>
                <w:sz w:val="16"/>
                <w:szCs w:val="16"/>
              </w:rPr>
              <w:t>Մատակարարումը՝</w:t>
            </w:r>
            <w:r w:rsidRPr="00F327AE">
              <w:rPr>
                <w:rFonts w:ascii="Arial LatArm" w:hAnsi="Arial LatArm" w:cs="Calibri"/>
                <w:sz w:val="16"/>
                <w:szCs w:val="16"/>
              </w:rPr>
              <w:t xml:space="preserve">  </w:t>
            </w:r>
            <w:r w:rsidRPr="00F327AE">
              <w:rPr>
                <w:rFonts w:ascii="Sylfaen" w:hAnsi="Sylfaen" w:cs="Sylfaen"/>
                <w:sz w:val="16"/>
                <w:szCs w:val="16"/>
              </w:rPr>
              <w:t>ՀՀ</w:t>
            </w:r>
            <w:r w:rsidRPr="00F327AE">
              <w:rPr>
                <w:rFonts w:ascii="Arial LatArm" w:hAnsi="Arial LatArm" w:cs="Calibri"/>
                <w:sz w:val="16"/>
                <w:szCs w:val="16"/>
              </w:rPr>
              <w:t xml:space="preserve"> </w:t>
            </w:r>
            <w:r w:rsidRPr="00F327AE">
              <w:rPr>
                <w:rFonts w:ascii="Sylfaen" w:hAnsi="Sylfaen" w:cs="Sylfaen"/>
                <w:sz w:val="16"/>
                <w:szCs w:val="16"/>
              </w:rPr>
              <w:t>կառավարության</w:t>
            </w:r>
            <w:r w:rsidRPr="00F327AE">
              <w:rPr>
                <w:rFonts w:ascii="Arial LatArm" w:hAnsi="Arial LatArm" w:cs="Calibri"/>
                <w:sz w:val="16"/>
                <w:szCs w:val="16"/>
              </w:rPr>
              <w:t xml:space="preserve">  2011 </w:t>
            </w:r>
            <w:r w:rsidRPr="00F327AE">
              <w:rPr>
                <w:rFonts w:ascii="Sylfaen" w:hAnsi="Sylfaen" w:cs="Sylfaen"/>
                <w:sz w:val="16"/>
                <w:szCs w:val="16"/>
              </w:rPr>
              <w:t>թվականի</w:t>
            </w:r>
            <w:r w:rsidRPr="00F327AE">
              <w:rPr>
                <w:rFonts w:ascii="Arial LatArm" w:hAnsi="Arial LatArm" w:cs="Calibri"/>
                <w:sz w:val="16"/>
                <w:szCs w:val="16"/>
              </w:rPr>
              <w:t xml:space="preserve"> </w:t>
            </w:r>
            <w:r w:rsidRPr="00F327AE">
              <w:rPr>
                <w:rFonts w:ascii="Sylfaen" w:hAnsi="Sylfaen" w:cs="Sylfaen"/>
                <w:sz w:val="16"/>
                <w:szCs w:val="16"/>
              </w:rPr>
              <w:t>հունվարի</w:t>
            </w:r>
            <w:r w:rsidRPr="00F327AE">
              <w:rPr>
                <w:rFonts w:ascii="Arial LatArm" w:hAnsi="Arial LatArm" w:cs="Calibri"/>
                <w:sz w:val="16"/>
                <w:szCs w:val="16"/>
              </w:rPr>
              <w:t xml:space="preserve"> 20-</w:t>
            </w:r>
            <w:r w:rsidRPr="00F327AE">
              <w:rPr>
                <w:rFonts w:ascii="Sylfaen" w:hAnsi="Sylfaen" w:cs="Sylfaen"/>
                <w:sz w:val="16"/>
                <w:szCs w:val="16"/>
              </w:rPr>
              <w:t>ի</w:t>
            </w:r>
            <w:r w:rsidRPr="00F327AE">
              <w:rPr>
                <w:rFonts w:ascii="Arial LatArm" w:hAnsi="Arial LatArm" w:cs="Calibri"/>
                <w:sz w:val="16"/>
                <w:szCs w:val="16"/>
              </w:rPr>
              <w:t xml:space="preserve"> N 34-</w:t>
            </w:r>
            <w:r w:rsidRPr="00F327AE">
              <w:rPr>
                <w:rFonts w:ascii="Sylfaen" w:hAnsi="Sylfaen" w:cs="Sylfaen"/>
                <w:sz w:val="16"/>
                <w:szCs w:val="16"/>
              </w:rPr>
              <w:t>ն</w:t>
            </w:r>
            <w:r w:rsidRPr="00F327AE">
              <w:rPr>
                <w:rFonts w:ascii="Arial LatArm" w:hAnsi="Arial LatArm" w:cs="Calibri"/>
                <w:sz w:val="16"/>
                <w:szCs w:val="16"/>
              </w:rPr>
              <w:t xml:space="preserve"> </w:t>
            </w:r>
            <w:r w:rsidRPr="00F327AE">
              <w:rPr>
                <w:rFonts w:ascii="Sylfaen" w:hAnsi="Sylfaen" w:cs="Sylfaen"/>
                <w:sz w:val="16"/>
                <w:szCs w:val="16"/>
              </w:rPr>
              <w:t>որոշմանը</w:t>
            </w:r>
            <w:r w:rsidRPr="00F327AE">
              <w:rPr>
                <w:rFonts w:ascii="Arial LatArm" w:hAnsi="Arial LatArm" w:cs="Calibri"/>
                <w:sz w:val="16"/>
                <w:szCs w:val="16"/>
              </w:rPr>
              <w:t xml:space="preserve"> </w:t>
            </w:r>
            <w:r w:rsidRPr="00F327AE">
              <w:rPr>
                <w:rFonts w:ascii="Sylfaen" w:hAnsi="Sylfaen" w:cs="Sylfaen"/>
                <w:sz w:val="16"/>
                <w:szCs w:val="16"/>
              </w:rPr>
              <w:t>համապատասխան</w:t>
            </w:r>
            <w:r w:rsidRPr="00F327AE">
              <w:rPr>
                <w:rFonts w:ascii="Arial LatArm" w:hAnsi="Arial LatArm" w:cs="Calibri"/>
                <w:sz w:val="16"/>
                <w:szCs w:val="16"/>
              </w:rPr>
              <w:t>:</w:t>
            </w:r>
          </w:p>
        </w:tc>
        <w:tc>
          <w:tcPr>
            <w:tcW w:w="612" w:type="dxa"/>
            <w:tcBorders>
              <w:top w:val="single" w:sz="4" w:space="0" w:color="auto"/>
              <w:left w:val="single" w:sz="4" w:space="0" w:color="auto"/>
              <w:bottom w:val="single" w:sz="4" w:space="0" w:color="auto"/>
              <w:right w:val="single" w:sz="4" w:space="0" w:color="auto"/>
            </w:tcBorders>
          </w:tcPr>
          <w:p w:rsidR="00F33D55" w:rsidRDefault="00F33D55" w:rsidP="00492C86">
            <w:pPr>
              <w:jc w:val="center"/>
            </w:pPr>
            <w:r w:rsidRPr="00A435A6">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Pr="00EE6809" w:rsidRDefault="00F33D55">
            <w:pPr>
              <w:jc w:val="center"/>
              <w:rPr>
                <w:rFonts w:ascii="Sylfaen" w:hAnsi="Sylfaen" w:cs="Calibri"/>
                <w:sz w:val="16"/>
                <w:szCs w:val="16"/>
                <w:lang w:val="hy-AM"/>
              </w:rPr>
            </w:pPr>
            <w:r>
              <w:rPr>
                <w:rFonts w:ascii="Sylfaen" w:hAnsi="Sylfaen" w:cs="Calibri"/>
                <w:sz w:val="16"/>
                <w:szCs w:val="16"/>
                <w:lang w:val="hy-AM"/>
              </w:rPr>
              <w:t>8</w:t>
            </w:r>
          </w:p>
        </w:tc>
        <w:tc>
          <w:tcPr>
            <w:tcW w:w="948" w:type="dxa"/>
            <w:tcBorders>
              <w:top w:val="single" w:sz="4" w:space="0" w:color="auto"/>
              <w:left w:val="single" w:sz="4" w:space="0" w:color="auto"/>
              <w:bottom w:val="single" w:sz="4" w:space="0" w:color="auto"/>
              <w:right w:val="single" w:sz="4" w:space="0" w:color="auto"/>
            </w:tcBorders>
          </w:tcPr>
          <w:p w:rsidR="00F33D55" w:rsidRPr="00EE6809" w:rsidRDefault="00F33D55">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F33D55" w:rsidRPr="00695650" w:rsidRDefault="00F33D55">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F33D55" w:rsidRPr="004619C8" w:rsidRDefault="00F33D55">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F33D55"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F33D55" w:rsidRDefault="00F33D55">
            <w:pPr>
              <w:jc w:val="center"/>
              <w:rPr>
                <w:rFonts w:ascii="GHEA Grapalat" w:hAnsi="GHEA Grapalat"/>
                <w:sz w:val="20"/>
                <w:lang w:val="hy-AM"/>
              </w:rPr>
            </w:pPr>
            <w:r>
              <w:rPr>
                <w:rFonts w:ascii="GHEA Grapalat" w:hAnsi="GHEA Grapalat"/>
                <w:sz w:val="20"/>
                <w:lang w:val="hy-AM"/>
              </w:rPr>
              <w:t>28</w:t>
            </w:r>
          </w:p>
        </w:tc>
        <w:tc>
          <w:tcPr>
            <w:tcW w:w="1417" w:type="dxa"/>
            <w:tcBorders>
              <w:top w:val="single" w:sz="4" w:space="0" w:color="auto"/>
              <w:left w:val="single" w:sz="4" w:space="0" w:color="auto"/>
              <w:bottom w:val="single" w:sz="4" w:space="0" w:color="auto"/>
              <w:right w:val="single" w:sz="4" w:space="0" w:color="auto"/>
            </w:tcBorders>
            <w:vAlign w:val="center"/>
          </w:tcPr>
          <w:p w:rsidR="00F33D55" w:rsidRDefault="00F33D55" w:rsidP="00F33D55">
            <w:pPr>
              <w:jc w:val="center"/>
              <w:rPr>
                <w:rFonts w:ascii="Calibri" w:hAnsi="Calibri" w:cs="Calibri"/>
                <w:sz w:val="22"/>
                <w:szCs w:val="22"/>
              </w:rPr>
            </w:pPr>
            <w:r>
              <w:rPr>
                <w:rFonts w:ascii="Calibri" w:hAnsi="Calibri" w:cs="Calibri"/>
                <w:sz w:val="22"/>
                <w:szCs w:val="22"/>
              </w:rPr>
              <w:t>15331180</w:t>
            </w:r>
          </w:p>
          <w:p w:rsidR="00F33D55" w:rsidRDefault="00F33D55">
            <w:pPr>
              <w:jc w:val="center"/>
              <w:rPr>
                <w:rFonts w:ascii="Arial Unicode" w:hAnsi="Arial Unicode" w:cs="Calibri"/>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F33D55" w:rsidRPr="006176DA" w:rsidRDefault="00F33D55" w:rsidP="00492C86">
            <w:pPr>
              <w:jc w:val="center"/>
              <w:rPr>
                <w:rFonts w:ascii="Sylfaen" w:hAnsi="Sylfaen" w:cs="Calibri"/>
                <w:sz w:val="20"/>
                <w:szCs w:val="20"/>
                <w:lang w:val="ru-RU"/>
              </w:rPr>
            </w:pPr>
            <w:r w:rsidRPr="0018758C">
              <w:rPr>
                <w:rFonts w:ascii="Sylfaen" w:hAnsi="Sylfaen" w:cs="Calibri"/>
                <w:sz w:val="20"/>
                <w:szCs w:val="20"/>
                <w:lang w:val="hy-AM"/>
              </w:rPr>
              <w:t>Կանաչ ոլոռ</w:t>
            </w:r>
            <w:r>
              <w:rPr>
                <w:rFonts w:ascii="Sylfaen" w:hAnsi="Sylfaen" w:cs="Calibri"/>
                <w:sz w:val="20"/>
                <w:szCs w:val="20"/>
                <w:lang w:val="ru-RU"/>
              </w:rPr>
              <w:t xml:space="preserve"> /մարինացված/</w:t>
            </w:r>
          </w:p>
        </w:tc>
        <w:tc>
          <w:tcPr>
            <w:tcW w:w="709" w:type="dxa"/>
            <w:tcBorders>
              <w:top w:val="single" w:sz="4" w:space="0" w:color="auto"/>
              <w:left w:val="single" w:sz="4" w:space="0" w:color="auto"/>
              <w:bottom w:val="single" w:sz="4" w:space="0" w:color="auto"/>
              <w:right w:val="single" w:sz="4" w:space="0" w:color="auto"/>
            </w:tcBorders>
          </w:tcPr>
          <w:p w:rsidR="00F33D55" w:rsidRDefault="00F33D55">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F33D55" w:rsidRPr="00F33D55" w:rsidRDefault="00F33D55">
            <w:pPr>
              <w:rPr>
                <w:rFonts w:ascii="Arial Unicode" w:hAnsi="Arial Unicode" w:cs="Sylfaen"/>
                <w:bCs/>
                <w:sz w:val="16"/>
                <w:szCs w:val="16"/>
              </w:rPr>
            </w:pPr>
            <w:r w:rsidRPr="00201E0F">
              <w:rPr>
                <w:rFonts w:ascii="Sylfaen" w:hAnsi="Sylfaen" w:cs="Sylfaen"/>
                <w:sz w:val="18"/>
                <w:szCs w:val="18"/>
              </w:rPr>
              <w:t>Պահածոյացված</w:t>
            </w:r>
            <w:r w:rsidRPr="00201E0F">
              <w:rPr>
                <w:rFonts w:ascii="Arial LatArm" w:hAnsi="Arial LatArm"/>
                <w:sz w:val="18"/>
                <w:szCs w:val="18"/>
              </w:rPr>
              <w:t xml:space="preserve">, </w:t>
            </w:r>
            <w:r w:rsidRPr="00201E0F">
              <w:rPr>
                <w:rFonts w:ascii="Sylfaen" w:hAnsi="Sylfaen" w:cs="Sylfaen"/>
                <w:sz w:val="18"/>
                <w:szCs w:val="18"/>
              </w:rPr>
              <w:t>կանաչ</w:t>
            </w:r>
            <w:r w:rsidRPr="00201E0F">
              <w:rPr>
                <w:rFonts w:ascii="Arial LatArm" w:hAnsi="Arial LatArm"/>
                <w:sz w:val="18"/>
                <w:szCs w:val="18"/>
              </w:rPr>
              <w:t xml:space="preserve"> </w:t>
            </w:r>
            <w:r w:rsidRPr="00201E0F">
              <w:rPr>
                <w:rFonts w:ascii="Sylfaen" w:hAnsi="Sylfaen" w:cs="Sylfaen"/>
                <w:sz w:val="18"/>
                <w:szCs w:val="18"/>
              </w:rPr>
              <w:t>գույնի</w:t>
            </w:r>
            <w:r w:rsidRPr="00201E0F">
              <w:rPr>
                <w:rFonts w:ascii="Arial LatArm" w:hAnsi="Arial LatArm"/>
                <w:sz w:val="18"/>
                <w:szCs w:val="18"/>
              </w:rPr>
              <w:t xml:space="preserve">: </w:t>
            </w:r>
            <w:r w:rsidRPr="00201E0F">
              <w:rPr>
                <w:rFonts w:ascii="Sylfaen" w:hAnsi="Sylfaen" w:cs="Sylfaen"/>
                <w:sz w:val="18"/>
                <w:szCs w:val="18"/>
              </w:rPr>
              <w:t>Անվտանգությունը</w:t>
            </w:r>
            <w:r w:rsidRPr="00201E0F">
              <w:rPr>
                <w:rFonts w:ascii="Arial LatArm" w:hAnsi="Arial LatArm"/>
                <w:sz w:val="18"/>
                <w:szCs w:val="18"/>
              </w:rPr>
              <w:t xml:space="preserve"> </w:t>
            </w:r>
            <w:r w:rsidRPr="00201E0F">
              <w:rPr>
                <w:rFonts w:ascii="Sylfaen" w:hAnsi="Sylfaen" w:cs="Sylfaen"/>
                <w:sz w:val="18"/>
                <w:szCs w:val="18"/>
              </w:rPr>
              <w:t>ըստ</w:t>
            </w:r>
            <w:r w:rsidRPr="00201E0F">
              <w:rPr>
                <w:rFonts w:ascii="Arial LatArm" w:hAnsi="Arial LatArm"/>
                <w:sz w:val="18"/>
                <w:szCs w:val="18"/>
              </w:rPr>
              <w:t xml:space="preserve"> N-III-4, 9-01-2010 </w:t>
            </w:r>
            <w:r w:rsidRPr="00201E0F">
              <w:rPr>
                <w:rFonts w:ascii="Sylfaen" w:hAnsi="Sylfaen" w:cs="Sylfaen"/>
                <w:sz w:val="18"/>
                <w:szCs w:val="18"/>
              </w:rPr>
              <w:t>հիգենիկ</w:t>
            </w:r>
            <w:r w:rsidRPr="00201E0F">
              <w:rPr>
                <w:rFonts w:ascii="Arial LatArm" w:hAnsi="Arial LatArm"/>
                <w:sz w:val="18"/>
                <w:szCs w:val="18"/>
              </w:rPr>
              <w:t xml:space="preserve"> </w:t>
            </w:r>
            <w:r w:rsidRPr="00201E0F">
              <w:rPr>
                <w:rFonts w:ascii="Sylfaen" w:hAnsi="Sylfaen" w:cs="Sylfaen"/>
                <w:sz w:val="18"/>
                <w:szCs w:val="18"/>
              </w:rPr>
              <w:t>նորմատիվների</w:t>
            </w:r>
            <w:r w:rsidRPr="00201E0F">
              <w:rPr>
                <w:rFonts w:ascii="Arial LatArm" w:hAnsi="Arial LatArm"/>
                <w:sz w:val="18"/>
                <w:szCs w:val="18"/>
              </w:rPr>
              <w:t xml:space="preserve">, </w:t>
            </w:r>
            <w:r w:rsidRPr="00201E0F">
              <w:rPr>
                <w:rFonts w:ascii="Sylfaen" w:hAnsi="Sylfaen" w:cs="Sylfaen"/>
                <w:sz w:val="18"/>
                <w:szCs w:val="18"/>
              </w:rPr>
              <w:t>իսկ</w:t>
            </w:r>
            <w:r w:rsidRPr="00201E0F">
              <w:rPr>
                <w:rFonts w:ascii="Arial LatArm" w:hAnsi="Arial LatArm"/>
                <w:sz w:val="18"/>
                <w:szCs w:val="18"/>
              </w:rPr>
              <w:t xml:space="preserve"> </w:t>
            </w:r>
            <w:r w:rsidRPr="00201E0F">
              <w:rPr>
                <w:rFonts w:ascii="Sylfaen" w:hAnsi="Sylfaen" w:cs="Sylfaen"/>
                <w:sz w:val="18"/>
                <w:szCs w:val="18"/>
              </w:rPr>
              <w:t>մակնշումը</w:t>
            </w:r>
            <w:r w:rsidRPr="00201E0F">
              <w:rPr>
                <w:rFonts w:ascii="Arial LatArm" w:hAnsi="Arial LatArm"/>
                <w:sz w:val="18"/>
                <w:szCs w:val="18"/>
              </w:rPr>
              <w:t>` &lt;</w:t>
            </w:r>
            <w:r w:rsidRPr="00201E0F">
              <w:rPr>
                <w:rFonts w:ascii="Sylfaen" w:hAnsi="Sylfaen" w:cs="Sylfaen"/>
                <w:sz w:val="18"/>
                <w:szCs w:val="18"/>
              </w:rPr>
              <w:t>Սննդամթերքի</w:t>
            </w:r>
            <w:r w:rsidRPr="00201E0F">
              <w:rPr>
                <w:rFonts w:ascii="Arial LatArm" w:hAnsi="Arial LatArm"/>
                <w:sz w:val="18"/>
                <w:szCs w:val="18"/>
              </w:rPr>
              <w:t xml:space="preserve"> </w:t>
            </w:r>
            <w:r w:rsidRPr="00201E0F">
              <w:rPr>
                <w:rFonts w:ascii="Sylfaen" w:hAnsi="Sylfaen" w:cs="Sylfaen"/>
                <w:sz w:val="18"/>
                <w:szCs w:val="18"/>
              </w:rPr>
              <w:t>անվտանգության</w:t>
            </w:r>
            <w:r w:rsidRPr="00201E0F">
              <w:rPr>
                <w:rFonts w:ascii="Arial LatArm" w:hAnsi="Arial LatArm"/>
                <w:sz w:val="18"/>
                <w:szCs w:val="18"/>
              </w:rPr>
              <w:t xml:space="preserve"> </w:t>
            </w:r>
            <w:r w:rsidRPr="00201E0F">
              <w:rPr>
                <w:rFonts w:ascii="Sylfaen" w:hAnsi="Sylfaen" w:cs="Sylfaen"/>
                <w:sz w:val="18"/>
                <w:szCs w:val="18"/>
              </w:rPr>
              <w:t>մասին</w:t>
            </w:r>
            <w:r w:rsidRPr="00201E0F">
              <w:rPr>
                <w:rFonts w:ascii="Arial LatArm" w:hAnsi="Arial LatArm"/>
                <w:sz w:val="18"/>
                <w:szCs w:val="18"/>
              </w:rPr>
              <w:t xml:space="preserve">&gt; </w:t>
            </w:r>
            <w:r w:rsidRPr="00201E0F">
              <w:rPr>
                <w:rFonts w:ascii="Sylfaen" w:hAnsi="Sylfaen" w:cs="Sylfaen"/>
                <w:sz w:val="18"/>
                <w:szCs w:val="18"/>
              </w:rPr>
              <w:t>ՀՀ</w:t>
            </w:r>
            <w:r w:rsidRPr="00201E0F">
              <w:rPr>
                <w:rFonts w:ascii="Arial LatArm" w:hAnsi="Arial LatArm"/>
                <w:sz w:val="18"/>
                <w:szCs w:val="18"/>
              </w:rPr>
              <w:t xml:space="preserve"> </w:t>
            </w:r>
            <w:r w:rsidRPr="00201E0F">
              <w:rPr>
                <w:rFonts w:ascii="Sylfaen" w:hAnsi="Sylfaen" w:cs="Sylfaen"/>
                <w:sz w:val="18"/>
                <w:szCs w:val="18"/>
              </w:rPr>
              <w:t>օրենքի</w:t>
            </w:r>
            <w:r w:rsidRPr="00201E0F">
              <w:rPr>
                <w:rFonts w:ascii="Arial LatArm" w:hAnsi="Arial LatArm"/>
                <w:sz w:val="18"/>
                <w:szCs w:val="18"/>
              </w:rPr>
              <w:t xml:space="preserve"> 8-</w:t>
            </w:r>
            <w:r w:rsidRPr="00201E0F">
              <w:rPr>
                <w:rFonts w:ascii="Sylfaen" w:hAnsi="Sylfaen" w:cs="Sylfaen"/>
                <w:sz w:val="18"/>
                <w:szCs w:val="18"/>
              </w:rPr>
              <w:t>րդ</w:t>
            </w:r>
            <w:r w:rsidRPr="00201E0F">
              <w:rPr>
                <w:rFonts w:ascii="Arial LatArm" w:hAnsi="Arial LatArm"/>
                <w:sz w:val="18"/>
                <w:szCs w:val="18"/>
              </w:rPr>
              <w:t xml:space="preserve"> </w:t>
            </w:r>
            <w:r w:rsidRPr="00201E0F">
              <w:rPr>
                <w:rFonts w:ascii="Sylfaen" w:hAnsi="Sylfaen" w:cs="Sylfaen"/>
                <w:sz w:val="18"/>
                <w:szCs w:val="18"/>
              </w:rPr>
              <w:t>հոդվածի</w:t>
            </w:r>
            <w:r w:rsidRPr="00F33D55">
              <w:rPr>
                <w:rFonts w:ascii="Sylfaen" w:hAnsi="Sylfaen" w:cs="Sylfaen"/>
                <w:sz w:val="18"/>
                <w:szCs w:val="18"/>
              </w:rPr>
              <w:t>:</w:t>
            </w:r>
          </w:p>
        </w:tc>
        <w:tc>
          <w:tcPr>
            <w:tcW w:w="612" w:type="dxa"/>
            <w:tcBorders>
              <w:top w:val="single" w:sz="4" w:space="0" w:color="auto"/>
              <w:left w:val="single" w:sz="4" w:space="0" w:color="auto"/>
              <w:bottom w:val="single" w:sz="4" w:space="0" w:color="auto"/>
              <w:right w:val="single" w:sz="4" w:space="0" w:color="auto"/>
            </w:tcBorders>
          </w:tcPr>
          <w:p w:rsidR="00F33D55" w:rsidRDefault="00F33D55" w:rsidP="00492C86">
            <w:pPr>
              <w:jc w:val="center"/>
            </w:pPr>
            <w:r w:rsidRPr="00A435A6">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Pr="00EE6809" w:rsidRDefault="00F33D55">
            <w:pPr>
              <w:jc w:val="center"/>
              <w:rPr>
                <w:rFonts w:ascii="Sylfaen" w:hAnsi="Sylfaen" w:cs="Calibri"/>
                <w:sz w:val="16"/>
                <w:szCs w:val="16"/>
                <w:lang w:val="hy-AM"/>
              </w:rPr>
            </w:pPr>
            <w:r>
              <w:rPr>
                <w:rFonts w:ascii="Sylfaen" w:hAnsi="Sylfaen" w:cs="Calibri"/>
                <w:sz w:val="16"/>
                <w:szCs w:val="16"/>
                <w:lang w:val="hy-AM"/>
              </w:rPr>
              <w:t>20</w:t>
            </w:r>
          </w:p>
        </w:tc>
        <w:tc>
          <w:tcPr>
            <w:tcW w:w="948" w:type="dxa"/>
            <w:tcBorders>
              <w:top w:val="single" w:sz="4" w:space="0" w:color="auto"/>
              <w:left w:val="single" w:sz="4" w:space="0" w:color="auto"/>
              <w:bottom w:val="single" w:sz="4" w:space="0" w:color="auto"/>
              <w:right w:val="single" w:sz="4" w:space="0" w:color="auto"/>
            </w:tcBorders>
          </w:tcPr>
          <w:p w:rsidR="00F33D55" w:rsidRPr="00EE6809" w:rsidRDefault="00F33D55">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F33D55" w:rsidRPr="00695650" w:rsidRDefault="00F33D55">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F33D55" w:rsidRPr="004619C8" w:rsidRDefault="00F33D55">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F33D55"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F33D55" w:rsidRDefault="00F33D55">
            <w:pPr>
              <w:jc w:val="center"/>
              <w:rPr>
                <w:rFonts w:ascii="GHEA Grapalat" w:hAnsi="GHEA Grapalat"/>
                <w:sz w:val="20"/>
                <w:lang w:val="hy-AM"/>
              </w:rPr>
            </w:pPr>
            <w:r>
              <w:rPr>
                <w:rFonts w:ascii="GHEA Grapalat" w:hAnsi="GHEA Grapalat"/>
                <w:sz w:val="20"/>
                <w:lang w:val="hy-AM"/>
              </w:rPr>
              <w:t>29</w:t>
            </w:r>
          </w:p>
        </w:tc>
        <w:tc>
          <w:tcPr>
            <w:tcW w:w="141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Arial Unicode" w:hAnsi="Arial Unicode" w:cs="Calibri"/>
                <w:sz w:val="20"/>
                <w:szCs w:val="20"/>
              </w:rPr>
            </w:pPr>
            <w:r w:rsidRPr="00EB4E26">
              <w:rPr>
                <w:rFonts w:ascii="GHEA Grapalat" w:hAnsi="GHEA Grapalat"/>
                <w:sz w:val="20"/>
              </w:rPr>
              <w:t>15541100</w:t>
            </w:r>
          </w:p>
        </w:tc>
        <w:tc>
          <w:tcPr>
            <w:tcW w:w="1418" w:type="dxa"/>
            <w:tcBorders>
              <w:top w:val="single" w:sz="4" w:space="0" w:color="auto"/>
              <w:left w:val="single" w:sz="4" w:space="0" w:color="auto"/>
              <w:bottom w:val="single" w:sz="4" w:space="0" w:color="auto"/>
              <w:right w:val="single" w:sz="4" w:space="0" w:color="auto"/>
            </w:tcBorders>
            <w:vAlign w:val="center"/>
          </w:tcPr>
          <w:p w:rsidR="00F33D55" w:rsidRPr="0018758C" w:rsidRDefault="00F33D55" w:rsidP="00492C86">
            <w:pPr>
              <w:jc w:val="center"/>
              <w:rPr>
                <w:rFonts w:ascii="Sylfaen" w:hAnsi="Sylfaen" w:cs="Calibri"/>
                <w:sz w:val="20"/>
                <w:szCs w:val="20"/>
                <w:lang w:val="hy-AM"/>
              </w:rPr>
            </w:pPr>
            <w:r w:rsidRPr="0018758C">
              <w:rPr>
                <w:rFonts w:ascii="Sylfaen" w:hAnsi="Sylfaen" w:cs="Calibri"/>
                <w:sz w:val="20"/>
                <w:szCs w:val="20"/>
                <w:lang w:val="hy-AM"/>
              </w:rPr>
              <w:t>Պանիր</w:t>
            </w:r>
          </w:p>
        </w:tc>
        <w:tc>
          <w:tcPr>
            <w:tcW w:w="709" w:type="dxa"/>
            <w:tcBorders>
              <w:top w:val="single" w:sz="4" w:space="0" w:color="auto"/>
              <w:left w:val="single" w:sz="4" w:space="0" w:color="auto"/>
              <w:bottom w:val="single" w:sz="4" w:space="0" w:color="auto"/>
              <w:right w:val="single" w:sz="4" w:space="0" w:color="auto"/>
            </w:tcBorders>
          </w:tcPr>
          <w:p w:rsidR="00F33D55" w:rsidRDefault="00F33D55">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F33D55" w:rsidRPr="00F33D55" w:rsidRDefault="00F33D55">
            <w:pPr>
              <w:rPr>
                <w:rFonts w:ascii="Arial Unicode" w:hAnsi="Arial Unicode" w:cs="Sylfaen"/>
                <w:bCs/>
                <w:sz w:val="16"/>
                <w:szCs w:val="16"/>
              </w:rPr>
            </w:pPr>
            <w:r w:rsidRPr="00F33D55">
              <w:rPr>
                <w:rFonts w:ascii="Arial Unicode" w:hAnsi="Arial Unicode" w:cs="Sylfaen"/>
                <w:bCs/>
                <w:sz w:val="16"/>
                <w:szCs w:val="16"/>
              </w:rPr>
              <w:t xml:space="preserve"> </w:t>
            </w:r>
            <w:r>
              <w:rPr>
                <w:rFonts w:ascii="Arial Unicode" w:hAnsi="Arial Unicode" w:cs="Sylfaen"/>
                <w:bCs/>
                <w:sz w:val="16"/>
                <w:szCs w:val="16"/>
                <w:lang w:val="ru-RU"/>
              </w:rPr>
              <w:t>Լոռի</w:t>
            </w:r>
            <w:r w:rsidRPr="00F33D55">
              <w:rPr>
                <w:rFonts w:ascii="Arial Unicode" w:hAnsi="Arial Unicode" w:cs="Sylfaen"/>
                <w:bCs/>
                <w:sz w:val="16"/>
                <w:szCs w:val="16"/>
              </w:rPr>
              <w:t xml:space="preserve"> </w:t>
            </w:r>
            <w:r>
              <w:rPr>
                <w:rFonts w:ascii="Arial Unicode" w:hAnsi="Arial Unicode" w:cs="Sylfaen"/>
                <w:bCs/>
                <w:sz w:val="16"/>
                <w:szCs w:val="16"/>
                <w:lang w:val="ru-RU"/>
              </w:rPr>
              <w:t>կամ</w:t>
            </w:r>
            <w:r w:rsidRPr="00F33D55">
              <w:rPr>
                <w:rFonts w:ascii="Arial Unicode" w:hAnsi="Arial Unicode" w:cs="Sylfaen"/>
                <w:bCs/>
                <w:sz w:val="16"/>
                <w:szCs w:val="16"/>
              </w:rPr>
              <w:t xml:space="preserve"> </w:t>
            </w:r>
            <w:r>
              <w:rPr>
                <w:rFonts w:ascii="Arial Unicode" w:hAnsi="Arial Unicode" w:cs="Sylfaen"/>
                <w:bCs/>
                <w:sz w:val="16"/>
                <w:szCs w:val="16"/>
                <w:lang w:val="ru-RU"/>
              </w:rPr>
              <w:t>համարժեք</w:t>
            </w:r>
            <w:r w:rsidRPr="00F33D55">
              <w:rPr>
                <w:rFonts w:ascii="Arial Unicode" w:hAnsi="Arial Unicode" w:cs="Sylfaen"/>
                <w:bCs/>
                <w:sz w:val="16"/>
                <w:szCs w:val="16"/>
              </w:rPr>
              <w:t>:</w:t>
            </w:r>
            <w:r w:rsidRPr="00201E0F">
              <w:rPr>
                <w:rFonts w:ascii="Arial LatArm" w:hAnsi="Arial LatArm"/>
                <w:sz w:val="18"/>
                <w:szCs w:val="18"/>
              </w:rPr>
              <w:t xml:space="preserve"> ä³ÝÇñ ÏáíÇ Ï³ÃÇó, ÛáõÕÇ ½³Ý·í³Í³ÛÇÝ Ù³ëÁ 50 %-Çó áã å³Ï³ë, ³ÕÇ ½³Ý·í³Í³ÛÇÝ Ù³ëÁ 3,5-4,5 %: ÐÐ ·áñÍáÕ ÝáñÙ»ñÇÝ ¨ ëï³Ý¹³ñïÝ»ñÇÝ Ñ³Ù³å³ï³ëË³Ý:</w:t>
            </w:r>
          </w:p>
        </w:tc>
        <w:tc>
          <w:tcPr>
            <w:tcW w:w="612" w:type="dxa"/>
            <w:tcBorders>
              <w:top w:val="single" w:sz="4" w:space="0" w:color="auto"/>
              <w:left w:val="single" w:sz="4" w:space="0" w:color="auto"/>
              <w:bottom w:val="single" w:sz="4" w:space="0" w:color="auto"/>
              <w:right w:val="single" w:sz="4" w:space="0" w:color="auto"/>
            </w:tcBorders>
          </w:tcPr>
          <w:p w:rsidR="00F33D55" w:rsidRDefault="00F33D55" w:rsidP="00492C86">
            <w:pPr>
              <w:jc w:val="center"/>
            </w:pPr>
            <w:r w:rsidRPr="00A435A6">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Pr="00EE6809" w:rsidRDefault="00F33D55">
            <w:pPr>
              <w:jc w:val="center"/>
              <w:rPr>
                <w:rFonts w:ascii="Sylfaen" w:hAnsi="Sylfaen" w:cs="Calibri"/>
                <w:sz w:val="16"/>
                <w:szCs w:val="16"/>
                <w:lang w:val="hy-AM"/>
              </w:rPr>
            </w:pPr>
            <w:r>
              <w:rPr>
                <w:rFonts w:ascii="Sylfaen" w:hAnsi="Sylfaen" w:cs="Calibri"/>
                <w:sz w:val="16"/>
                <w:szCs w:val="16"/>
                <w:lang w:val="hy-AM"/>
              </w:rPr>
              <w:t>25</w:t>
            </w:r>
          </w:p>
        </w:tc>
        <w:tc>
          <w:tcPr>
            <w:tcW w:w="948" w:type="dxa"/>
            <w:tcBorders>
              <w:top w:val="single" w:sz="4" w:space="0" w:color="auto"/>
              <w:left w:val="single" w:sz="4" w:space="0" w:color="auto"/>
              <w:bottom w:val="single" w:sz="4" w:space="0" w:color="auto"/>
              <w:right w:val="single" w:sz="4" w:space="0" w:color="auto"/>
            </w:tcBorders>
          </w:tcPr>
          <w:p w:rsidR="00F33D55" w:rsidRPr="00EE6809" w:rsidRDefault="00F33D55">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F33D55" w:rsidRPr="00695650" w:rsidRDefault="00F33D55">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F33D55" w:rsidRPr="004619C8" w:rsidRDefault="00F33D55">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F33D55"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F33D55" w:rsidRDefault="00F33D55">
            <w:pPr>
              <w:jc w:val="center"/>
              <w:rPr>
                <w:rFonts w:ascii="GHEA Grapalat" w:hAnsi="GHEA Grapalat"/>
                <w:sz w:val="20"/>
                <w:lang w:val="hy-AM"/>
              </w:rPr>
            </w:pPr>
            <w:r>
              <w:rPr>
                <w:rFonts w:ascii="GHEA Grapalat" w:hAnsi="GHEA Grapalat"/>
                <w:sz w:val="20"/>
                <w:lang w:val="hy-AM"/>
              </w:rPr>
              <w:t>30</w:t>
            </w:r>
          </w:p>
        </w:tc>
        <w:tc>
          <w:tcPr>
            <w:tcW w:w="1417" w:type="dxa"/>
            <w:tcBorders>
              <w:top w:val="single" w:sz="4" w:space="0" w:color="auto"/>
              <w:left w:val="single" w:sz="4" w:space="0" w:color="auto"/>
              <w:bottom w:val="single" w:sz="4" w:space="0" w:color="auto"/>
              <w:right w:val="single" w:sz="4" w:space="0" w:color="auto"/>
            </w:tcBorders>
            <w:vAlign w:val="center"/>
          </w:tcPr>
          <w:p w:rsidR="00F33D55" w:rsidRDefault="00876D7E">
            <w:pPr>
              <w:jc w:val="center"/>
              <w:rPr>
                <w:rFonts w:ascii="Arial Unicode" w:hAnsi="Arial Unicode" w:cs="Calibri"/>
                <w:sz w:val="20"/>
                <w:szCs w:val="20"/>
              </w:rPr>
            </w:pPr>
            <w:r w:rsidRPr="00EB4E26">
              <w:rPr>
                <w:rFonts w:ascii="GHEA Grapalat" w:hAnsi="GHEA Grapalat"/>
                <w:sz w:val="20"/>
              </w:rPr>
              <w:t>15530000</w:t>
            </w:r>
          </w:p>
        </w:tc>
        <w:tc>
          <w:tcPr>
            <w:tcW w:w="1418" w:type="dxa"/>
            <w:tcBorders>
              <w:top w:val="single" w:sz="4" w:space="0" w:color="auto"/>
              <w:left w:val="single" w:sz="4" w:space="0" w:color="auto"/>
              <w:bottom w:val="single" w:sz="4" w:space="0" w:color="auto"/>
              <w:right w:val="single" w:sz="4" w:space="0" w:color="auto"/>
            </w:tcBorders>
            <w:vAlign w:val="center"/>
          </w:tcPr>
          <w:p w:rsidR="00F33D55" w:rsidRPr="00876D7E" w:rsidRDefault="00F33D55" w:rsidP="00492C86">
            <w:pPr>
              <w:jc w:val="center"/>
              <w:rPr>
                <w:rFonts w:ascii="Sylfaen" w:hAnsi="Sylfaen" w:cs="Calibri"/>
                <w:sz w:val="20"/>
                <w:szCs w:val="20"/>
                <w:lang w:val="ru-RU"/>
              </w:rPr>
            </w:pPr>
            <w:r w:rsidRPr="0018758C">
              <w:rPr>
                <w:rFonts w:ascii="Sylfaen" w:hAnsi="Sylfaen" w:cs="Calibri"/>
                <w:sz w:val="20"/>
                <w:szCs w:val="20"/>
                <w:lang w:val="hy-AM"/>
              </w:rPr>
              <w:t>Կարագ</w:t>
            </w:r>
            <w:r w:rsidR="00876D7E">
              <w:rPr>
                <w:rFonts w:ascii="Sylfaen" w:hAnsi="Sylfaen" w:cs="Calibri"/>
                <w:sz w:val="20"/>
                <w:szCs w:val="20"/>
                <w:lang w:val="ru-RU"/>
              </w:rPr>
              <w:t xml:space="preserve"> սերուցքային</w:t>
            </w:r>
          </w:p>
        </w:tc>
        <w:tc>
          <w:tcPr>
            <w:tcW w:w="709" w:type="dxa"/>
            <w:tcBorders>
              <w:top w:val="single" w:sz="4" w:space="0" w:color="auto"/>
              <w:left w:val="single" w:sz="4" w:space="0" w:color="auto"/>
              <w:bottom w:val="single" w:sz="4" w:space="0" w:color="auto"/>
              <w:right w:val="single" w:sz="4" w:space="0" w:color="auto"/>
            </w:tcBorders>
          </w:tcPr>
          <w:p w:rsidR="00F33D55" w:rsidRDefault="00F33D55">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F33D55" w:rsidRDefault="00876D7E">
            <w:pPr>
              <w:rPr>
                <w:rFonts w:ascii="Arial Unicode" w:hAnsi="Arial Unicode" w:cs="Sylfaen"/>
                <w:bCs/>
                <w:sz w:val="16"/>
                <w:szCs w:val="16"/>
              </w:rPr>
            </w:pPr>
            <w:r w:rsidRPr="00201E0F">
              <w:rPr>
                <w:rFonts w:ascii="Arial LatArm" w:hAnsi="Arial LatArm"/>
                <w:sz w:val="18"/>
                <w:szCs w:val="18"/>
              </w:rPr>
              <w:t xml:space="preserve">ê»ñáõóù³ÛÇÝ, 71.5-82.5% ÛáõÕ³ÛÝáõÃÛ³Ùµ, µ³ñÓñ áñ³ÏÇ, Ã³ñÙ íÇ×³ÏáõÙ, åñáï»ÇÝÇ å³ñáõÝ³ÏáõÃÛáõÝÁ 0,7 ·ñ, ³ÍË³çáõñ 0,7·ñ,  </w:t>
            </w:r>
            <w:r w:rsidRPr="00201E0F">
              <w:rPr>
                <w:rFonts w:ascii="Sylfaen" w:hAnsi="Sylfaen" w:cs="Sylfaen"/>
                <w:sz w:val="18"/>
                <w:szCs w:val="18"/>
              </w:rPr>
              <w:t>ԳՕՍՏ</w:t>
            </w:r>
            <w:r w:rsidRPr="00201E0F">
              <w:rPr>
                <w:rFonts w:ascii="Arial LatArm" w:hAnsi="Arial LatArm"/>
                <w:sz w:val="18"/>
                <w:szCs w:val="18"/>
              </w:rPr>
              <w:t xml:space="preserve"> 37-91, 740 ÏÏ³É, 20-25 Ï· ·áñÍ³ñ³Ý³ÛÇÝ ÷³Ã»ÃÝ»ñáí:  ÐÐ ·áñÍáÕ ÝáñÙ»ñÇÝ ¨ ëï³Ý¹³ñïÝ»ñÇÝ Ñ³Ù³å³ï³ëË³Ý:</w:t>
            </w:r>
          </w:p>
        </w:tc>
        <w:tc>
          <w:tcPr>
            <w:tcW w:w="612" w:type="dxa"/>
            <w:tcBorders>
              <w:top w:val="single" w:sz="4" w:space="0" w:color="auto"/>
              <w:left w:val="single" w:sz="4" w:space="0" w:color="auto"/>
              <w:bottom w:val="single" w:sz="4" w:space="0" w:color="auto"/>
              <w:right w:val="single" w:sz="4" w:space="0" w:color="auto"/>
            </w:tcBorders>
          </w:tcPr>
          <w:p w:rsidR="00F33D55" w:rsidRDefault="00F33D55" w:rsidP="00492C86">
            <w:pPr>
              <w:jc w:val="center"/>
            </w:pPr>
            <w:r w:rsidRPr="00A435A6">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Pr="00EE6809" w:rsidRDefault="00F33D55">
            <w:pPr>
              <w:jc w:val="center"/>
              <w:rPr>
                <w:rFonts w:ascii="Sylfaen" w:hAnsi="Sylfaen" w:cs="Calibri"/>
                <w:sz w:val="16"/>
                <w:szCs w:val="16"/>
                <w:lang w:val="hy-AM"/>
              </w:rPr>
            </w:pPr>
            <w:r>
              <w:rPr>
                <w:rFonts w:ascii="Sylfaen" w:hAnsi="Sylfaen" w:cs="Calibri"/>
                <w:sz w:val="16"/>
                <w:szCs w:val="16"/>
                <w:lang w:val="hy-AM"/>
              </w:rPr>
              <w:t>120</w:t>
            </w:r>
          </w:p>
        </w:tc>
        <w:tc>
          <w:tcPr>
            <w:tcW w:w="948" w:type="dxa"/>
            <w:tcBorders>
              <w:top w:val="single" w:sz="4" w:space="0" w:color="auto"/>
              <w:left w:val="single" w:sz="4" w:space="0" w:color="auto"/>
              <w:bottom w:val="single" w:sz="4" w:space="0" w:color="auto"/>
              <w:right w:val="single" w:sz="4" w:space="0" w:color="auto"/>
            </w:tcBorders>
          </w:tcPr>
          <w:p w:rsidR="00F33D55" w:rsidRPr="00EE6809" w:rsidRDefault="00F33D55">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F33D55" w:rsidRPr="00695650" w:rsidRDefault="00F33D55">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F33D55" w:rsidRPr="004619C8" w:rsidRDefault="00F33D55">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F33D55"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F33D55" w:rsidRDefault="00F33D55">
            <w:pPr>
              <w:jc w:val="center"/>
              <w:rPr>
                <w:rFonts w:ascii="GHEA Grapalat" w:hAnsi="GHEA Grapalat"/>
                <w:sz w:val="20"/>
                <w:lang w:val="hy-AM"/>
              </w:rPr>
            </w:pPr>
            <w:r>
              <w:rPr>
                <w:rFonts w:ascii="GHEA Grapalat" w:hAnsi="GHEA Grapalat"/>
                <w:sz w:val="20"/>
                <w:lang w:val="hy-AM"/>
              </w:rPr>
              <w:t>31</w:t>
            </w:r>
          </w:p>
        </w:tc>
        <w:tc>
          <w:tcPr>
            <w:tcW w:w="1417" w:type="dxa"/>
            <w:tcBorders>
              <w:top w:val="single" w:sz="4" w:space="0" w:color="auto"/>
              <w:left w:val="single" w:sz="4" w:space="0" w:color="auto"/>
              <w:bottom w:val="single" w:sz="4" w:space="0" w:color="auto"/>
              <w:right w:val="single" w:sz="4" w:space="0" w:color="auto"/>
            </w:tcBorders>
            <w:vAlign w:val="center"/>
          </w:tcPr>
          <w:p w:rsidR="00F33D55" w:rsidRDefault="00876D7E">
            <w:pPr>
              <w:jc w:val="center"/>
              <w:rPr>
                <w:rFonts w:ascii="Arial Unicode" w:hAnsi="Arial Unicode" w:cs="Calibri"/>
                <w:sz w:val="20"/>
                <w:szCs w:val="20"/>
              </w:rPr>
            </w:pPr>
            <w:r w:rsidRPr="00EB4E26">
              <w:rPr>
                <w:rFonts w:ascii="GHEA Grapalat" w:hAnsi="GHEA Grapalat"/>
                <w:sz w:val="20"/>
              </w:rPr>
              <w:t>15421100</w:t>
            </w:r>
          </w:p>
        </w:tc>
        <w:tc>
          <w:tcPr>
            <w:tcW w:w="1418" w:type="dxa"/>
            <w:tcBorders>
              <w:top w:val="single" w:sz="4" w:space="0" w:color="auto"/>
              <w:left w:val="single" w:sz="4" w:space="0" w:color="auto"/>
              <w:bottom w:val="single" w:sz="4" w:space="0" w:color="auto"/>
              <w:right w:val="single" w:sz="4" w:space="0" w:color="auto"/>
            </w:tcBorders>
            <w:vAlign w:val="center"/>
          </w:tcPr>
          <w:p w:rsidR="00F33D55" w:rsidRPr="0018758C" w:rsidRDefault="00F33D55" w:rsidP="00492C86">
            <w:pPr>
              <w:jc w:val="center"/>
              <w:rPr>
                <w:rFonts w:ascii="Sylfaen" w:hAnsi="Sylfaen" w:cs="Calibri"/>
                <w:sz w:val="20"/>
                <w:szCs w:val="20"/>
                <w:lang w:val="hy-AM"/>
              </w:rPr>
            </w:pPr>
            <w:r w:rsidRPr="0018758C">
              <w:rPr>
                <w:rFonts w:ascii="Sylfaen" w:hAnsi="Sylfaen" w:cs="Calibri"/>
                <w:sz w:val="20"/>
                <w:szCs w:val="20"/>
                <w:lang w:val="hy-AM"/>
              </w:rPr>
              <w:t>Ձեթ</w:t>
            </w:r>
            <w:r>
              <w:rPr>
                <w:rFonts w:ascii="Sylfaen" w:hAnsi="Sylfaen" w:cs="Calibri"/>
                <w:sz w:val="20"/>
                <w:szCs w:val="20"/>
                <w:lang w:val="hy-AM"/>
              </w:rPr>
              <w:t>/բուսական յուղ/</w:t>
            </w:r>
          </w:p>
        </w:tc>
        <w:tc>
          <w:tcPr>
            <w:tcW w:w="709" w:type="dxa"/>
            <w:tcBorders>
              <w:top w:val="single" w:sz="4" w:space="0" w:color="auto"/>
              <w:left w:val="single" w:sz="4" w:space="0" w:color="auto"/>
              <w:bottom w:val="single" w:sz="4" w:space="0" w:color="auto"/>
              <w:right w:val="single" w:sz="4" w:space="0" w:color="auto"/>
            </w:tcBorders>
          </w:tcPr>
          <w:p w:rsidR="00F33D55" w:rsidRDefault="00F33D55">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F33D55" w:rsidRPr="00876D7E" w:rsidRDefault="00876D7E">
            <w:pPr>
              <w:rPr>
                <w:rFonts w:ascii="Arial Unicode" w:hAnsi="Arial Unicode" w:cs="Sylfaen"/>
                <w:bCs/>
                <w:sz w:val="16"/>
                <w:szCs w:val="16"/>
              </w:rPr>
            </w:pPr>
            <w:r w:rsidRPr="00201E0F">
              <w:rPr>
                <w:rFonts w:ascii="Sylfaen" w:hAnsi="Sylfaen" w:cs="Sylfaen"/>
                <w:sz w:val="18"/>
                <w:szCs w:val="18"/>
                <w:lang w:val="hy-AM"/>
              </w:rPr>
              <w:t>Պատրաստված</w:t>
            </w:r>
            <w:r w:rsidRPr="00201E0F">
              <w:rPr>
                <w:rFonts w:ascii="Arial LatArm" w:hAnsi="Arial LatArm"/>
                <w:sz w:val="18"/>
                <w:szCs w:val="18"/>
                <w:lang w:val="hy-AM"/>
              </w:rPr>
              <w:t xml:space="preserve"> </w:t>
            </w:r>
            <w:r w:rsidRPr="00201E0F">
              <w:rPr>
                <w:rFonts w:ascii="Sylfaen" w:hAnsi="Sylfaen" w:cs="Sylfaen"/>
                <w:sz w:val="18"/>
                <w:szCs w:val="18"/>
                <w:lang w:val="hy-AM"/>
              </w:rPr>
              <w:t>արևածաղկի</w:t>
            </w:r>
            <w:r w:rsidRPr="00201E0F">
              <w:rPr>
                <w:rFonts w:ascii="Arial LatArm" w:hAnsi="Arial LatArm"/>
                <w:sz w:val="18"/>
                <w:szCs w:val="18"/>
                <w:lang w:val="hy-AM"/>
              </w:rPr>
              <w:t xml:space="preserve"> </w:t>
            </w:r>
            <w:r w:rsidRPr="00201E0F">
              <w:rPr>
                <w:rFonts w:ascii="Sylfaen" w:hAnsi="Sylfaen" w:cs="Sylfaen"/>
                <w:sz w:val="18"/>
                <w:szCs w:val="18"/>
                <w:lang w:val="hy-AM"/>
              </w:rPr>
              <w:t>սերմերի</w:t>
            </w:r>
            <w:r w:rsidRPr="00201E0F">
              <w:rPr>
                <w:rFonts w:ascii="Arial LatArm" w:hAnsi="Arial LatArm"/>
                <w:sz w:val="18"/>
                <w:szCs w:val="18"/>
                <w:lang w:val="hy-AM"/>
              </w:rPr>
              <w:t xml:space="preserve"> </w:t>
            </w:r>
            <w:r w:rsidRPr="00201E0F">
              <w:rPr>
                <w:rFonts w:ascii="Sylfaen" w:hAnsi="Sylfaen" w:cs="Sylfaen"/>
                <w:sz w:val="18"/>
                <w:szCs w:val="18"/>
                <w:lang w:val="hy-AM"/>
              </w:rPr>
              <w:t>լուծամզման</w:t>
            </w:r>
            <w:r w:rsidRPr="00876D7E">
              <w:rPr>
                <w:rFonts w:ascii="Sylfaen" w:hAnsi="Sylfaen" w:cs="Sylfaen"/>
                <w:sz w:val="18"/>
                <w:szCs w:val="18"/>
              </w:rPr>
              <w:t xml:space="preserve"> </w:t>
            </w:r>
            <w:r w:rsidRPr="00201E0F">
              <w:rPr>
                <w:rFonts w:ascii="Sylfaen" w:hAnsi="Sylfaen" w:cs="Sylfaen"/>
                <w:sz w:val="18"/>
                <w:szCs w:val="18"/>
                <w:lang w:val="hy-AM"/>
              </w:rPr>
              <w:t>և</w:t>
            </w:r>
            <w:r w:rsidRPr="00876D7E">
              <w:rPr>
                <w:rFonts w:ascii="Sylfaen" w:hAnsi="Sylfaen" w:cs="Sylfaen"/>
                <w:sz w:val="18"/>
                <w:szCs w:val="18"/>
              </w:rPr>
              <w:t xml:space="preserve"> </w:t>
            </w:r>
            <w:r w:rsidRPr="00201E0F">
              <w:rPr>
                <w:rFonts w:ascii="Sylfaen" w:hAnsi="Sylfaen" w:cs="Sylfaen"/>
                <w:sz w:val="18"/>
                <w:szCs w:val="18"/>
                <w:lang w:val="hy-AM"/>
              </w:rPr>
              <w:t>ճզմման</w:t>
            </w:r>
            <w:r w:rsidRPr="00876D7E">
              <w:rPr>
                <w:rFonts w:ascii="Sylfaen" w:hAnsi="Sylfaen" w:cs="Sylfaen"/>
                <w:sz w:val="18"/>
                <w:szCs w:val="18"/>
              </w:rPr>
              <w:t xml:space="preserve"> </w:t>
            </w:r>
            <w:r w:rsidRPr="00201E0F">
              <w:rPr>
                <w:rFonts w:ascii="Sylfaen" w:hAnsi="Sylfaen" w:cs="Sylfaen"/>
                <w:sz w:val="18"/>
                <w:szCs w:val="18"/>
                <w:lang w:val="hy-AM"/>
              </w:rPr>
              <w:t>եղանակով</w:t>
            </w:r>
            <w:r w:rsidRPr="00201E0F">
              <w:rPr>
                <w:rFonts w:ascii="Arial LatArm" w:hAnsi="Arial LatArm"/>
                <w:sz w:val="18"/>
                <w:szCs w:val="18"/>
                <w:lang w:val="hy-AM"/>
              </w:rPr>
              <w:t>,</w:t>
            </w:r>
            <w:r w:rsidRPr="00201E0F">
              <w:rPr>
                <w:rFonts w:ascii="Sylfaen" w:hAnsi="Sylfaen" w:cs="Sylfaen"/>
                <w:sz w:val="18"/>
                <w:szCs w:val="18"/>
                <w:lang w:val="hy-AM"/>
              </w:rPr>
              <w:t>բարձր</w:t>
            </w:r>
            <w:r w:rsidRPr="00876D7E">
              <w:rPr>
                <w:rFonts w:ascii="Sylfaen" w:hAnsi="Sylfaen" w:cs="Sylfaen"/>
                <w:sz w:val="18"/>
                <w:szCs w:val="18"/>
              </w:rPr>
              <w:t xml:space="preserve"> </w:t>
            </w:r>
            <w:r w:rsidRPr="00201E0F">
              <w:rPr>
                <w:rFonts w:ascii="Sylfaen" w:hAnsi="Sylfaen" w:cs="Sylfaen"/>
                <w:sz w:val="18"/>
                <w:szCs w:val="18"/>
                <w:lang w:val="hy-AM"/>
              </w:rPr>
              <w:t>տեսակի</w:t>
            </w:r>
            <w:r w:rsidRPr="00201E0F">
              <w:rPr>
                <w:rFonts w:ascii="Arial LatArm" w:hAnsi="Arial LatArm"/>
                <w:sz w:val="18"/>
                <w:szCs w:val="18"/>
                <w:lang w:val="hy-AM"/>
              </w:rPr>
              <w:t>,</w:t>
            </w:r>
            <w:r w:rsidRPr="00201E0F">
              <w:rPr>
                <w:rFonts w:ascii="Sylfaen" w:hAnsi="Sylfaen" w:cs="Sylfaen"/>
                <w:sz w:val="18"/>
                <w:szCs w:val="18"/>
                <w:lang w:val="hy-AM"/>
              </w:rPr>
              <w:t>զտված</w:t>
            </w:r>
            <w:r w:rsidRPr="00201E0F">
              <w:rPr>
                <w:rFonts w:ascii="Arial LatArm" w:hAnsi="Arial LatArm"/>
                <w:sz w:val="18"/>
                <w:szCs w:val="18"/>
                <w:lang w:val="hy-AM"/>
              </w:rPr>
              <w:t>,</w:t>
            </w:r>
            <w:r w:rsidRPr="00201E0F">
              <w:rPr>
                <w:rFonts w:ascii="Sylfaen" w:hAnsi="Sylfaen" w:cs="Sylfaen"/>
                <w:sz w:val="18"/>
                <w:szCs w:val="18"/>
                <w:lang w:val="hy-AM"/>
              </w:rPr>
              <w:t>հոտազերծված</w:t>
            </w:r>
            <w:r w:rsidRPr="00201E0F">
              <w:rPr>
                <w:rFonts w:ascii="Arial LatArm" w:hAnsi="Arial LatArm"/>
                <w:sz w:val="18"/>
                <w:szCs w:val="18"/>
                <w:lang w:val="hy-AM"/>
              </w:rPr>
              <w:t>,</w:t>
            </w:r>
            <w:r w:rsidRPr="00201E0F">
              <w:rPr>
                <w:rFonts w:ascii="Sylfaen" w:hAnsi="Sylfaen" w:cs="Sylfaen"/>
                <w:sz w:val="18"/>
                <w:szCs w:val="18"/>
                <w:lang w:val="hy-AM"/>
              </w:rPr>
              <w:t>փաթեթավորումը՝շշալցվածմինչև</w:t>
            </w:r>
            <w:r w:rsidRPr="00201E0F">
              <w:rPr>
                <w:rFonts w:ascii="Arial LatArm" w:hAnsi="Arial LatArm"/>
                <w:sz w:val="18"/>
                <w:szCs w:val="18"/>
                <w:lang w:val="hy-AM"/>
              </w:rPr>
              <w:t>1</w:t>
            </w:r>
            <w:r w:rsidRPr="00201E0F">
              <w:rPr>
                <w:rFonts w:ascii="Sylfaen" w:hAnsi="Sylfaen" w:cs="Sylfaen"/>
                <w:sz w:val="18"/>
                <w:szCs w:val="18"/>
                <w:lang w:val="hy-AM"/>
              </w:rPr>
              <w:t>կամ</w:t>
            </w:r>
            <w:r w:rsidRPr="00201E0F">
              <w:rPr>
                <w:rFonts w:ascii="Arial LatArm" w:hAnsi="Arial LatArm"/>
                <w:sz w:val="18"/>
                <w:szCs w:val="18"/>
                <w:lang w:val="hy-AM"/>
              </w:rPr>
              <w:t>3</w:t>
            </w:r>
            <w:r w:rsidRPr="00201E0F">
              <w:rPr>
                <w:rFonts w:ascii="Sylfaen" w:hAnsi="Sylfaen" w:cs="Sylfaen"/>
                <w:sz w:val="18"/>
                <w:szCs w:val="18"/>
                <w:lang w:val="hy-AM"/>
              </w:rPr>
              <w:t>լիտրտարողություններում</w:t>
            </w:r>
            <w:r w:rsidRPr="00201E0F">
              <w:rPr>
                <w:rFonts w:ascii="Arial LatArm" w:hAnsi="Arial LatArm"/>
                <w:sz w:val="18"/>
                <w:szCs w:val="18"/>
                <w:lang w:val="hy-AM"/>
              </w:rPr>
              <w:t>,</w:t>
            </w:r>
            <w:r w:rsidRPr="00201E0F">
              <w:rPr>
                <w:rFonts w:ascii="Sylfaen" w:hAnsi="Sylfaen" w:cs="Sylfaen"/>
                <w:sz w:val="18"/>
                <w:szCs w:val="18"/>
                <w:lang w:val="hy-AM"/>
              </w:rPr>
              <w:t>ԳՕՍՏ</w:t>
            </w:r>
            <w:r w:rsidRPr="00201E0F">
              <w:rPr>
                <w:rFonts w:ascii="Arial LatArm" w:hAnsi="Arial LatArm"/>
                <w:sz w:val="18"/>
                <w:szCs w:val="18"/>
                <w:lang w:val="hy-AM"/>
              </w:rPr>
              <w:t xml:space="preserve">1129-93: </w:t>
            </w:r>
            <w:r w:rsidRPr="00201E0F">
              <w:rPr>
                <w:rFonts w:ascii="Sylfaen" w:hAnsi="Sylfaen" w:cs="Sylfaen"/>
                <w:sz w:val="18"/>
                <w:szCs w:val="18"/>
                <w:lang w:val="hy-AM"/>
              </w:rPr>
              <w:t>Անվտանգությունն</w:t>
            </w:r>
            <w:r w:rsidRPr="00201E0F">
              <w:rPr>
                <w:rFonts w:ascii="Arial LatArm" w:hAnsi="Arial LatArm"/>
                <w:sz w:val="18"/>
                <w:szCs w:val="18"/>
                <w:lang w:val="hy-AM"/>
              </w:rPr>
              <w:t xml:space="preserve"> </w:t>
            </w:r>
            <w:r w:rsidRPr="00201E0F">
              <w:rPr>
                <w:rFonts w:ascii="Sylfaen" w:hAnsi="Sylfaen" w:cs="Sylfaen"/>
                <w:sz w:val="18"/>
                <w:szCs w:val="18"/>
                <w:lang w:val="hy-AM"/>
              </w:rPr>
              <w:t>ըստ</w:t>
            </w:r>
            <w:r w:rsidRPr="00201E0F">
              <w:rPr>
                <w:rFonts w:ascii="Arial LatArm" w:hAnsi="Arial LatArm"/>
                <w:sz w:val="18"/>
                <w:szCs w:val="18"/>
                <w:lang w:val="hy-AM"/>
              </w:rPr>
              <w:t>N2III4.9012010</w:t>
            </w:r>
            <w:r w:rsidRPr="00201E0F">
              <w:rPr>
                <w:rFonts w:ascii="Sylfaen" w:hAnsi="Sylfaen" w:cs="Sylfaen"/>
                <w:sz w:val="18"/>
                <w:szCs w:val="18"/>
                <w:lang w:val="hy-AM"/>
              </w:rPr>
              <w:t>հիգիենիկնորմատիվների</w:t>
            </w:r>
            <w:r w:rsidRPr="00201E0F">
              <w:rPr>
                <w:rFonts w:ascii="Arial LatArm" w:hAnsi="Arial LatArm"/>
                <w:sz w:val="18"/>
                <w:szCs w:val="18"/>
                <w:lang w:val="hy-AM"/>
              </w:rPr>
              <w:t xml:space="preserve"> </w:t>
            </w:r>
            <w:r w:rsidRPr="00201E0F">
              <w:rPr>
                <w:rFonts w:ascii="Sylfaen" w:hAnsi="Sylfaen" w:cs="Sylfaen"/>
                <w:sz w:val="18"/>
                <w:szCs w:val="18"/>
                <w:lang w:val="hy-AM"/>
              </w:rPr>
              <w:t>և</w:t>
            </w:r>
            <w:r w:rsidRPr="00876D7E">
              <w:rPr>
                <w:rFonts w:ascii="Sylfaen" w:hAnsi="Sylfaen" w:cs="Sylfaen"/>
                <w:sz w:val="18"/>
                <w:szCs w:val="18"/>
              </w:rPr>
              <w:t xml:space="preserve"> </w:t>
            </w:r>
            <w:r w:rsidRPr="00201E0F">
              <w:rPr>
                <w:rFonts w:ascii="Arial LatArm" w:hAnsi="Arial LatArm"/>
                <w:sz w:val="18"/>
                <w:szCs w:val="18"/>
                <w:lang w:val="hy-AM"/>
              </w:rPr>
              <w:t>&lt;&lt;</w:t>
            </w:r>
            <w:r w:rsidRPr="00201E0F">
              <w:rPr>
                <w:rFonts w:ascii="Sylfaen" w:hAnsi="Sylfaen" w:cs="Sylfaen"/>
                <w:sz w:val="18"/>
                <w:szCs w:val="18"/>
                <w:lang w:val="hy-AM"/>
              </w:rPr>
              <w:t>Սննդամթերքի</w:t>
            </w:r>
            <w:r w:rsidRPr="00876D7E">
              <w:rPr>
                <w:rFonts w:ascii="Sylfaen" w:hAnsi="Sylfaen" w:cs="Sylfaen"/>
                <w:sz w:val="18"/>
                <w:szCs w:val="18"/>
              </w:rPr>
              <w:t xml:space="preserve"> </w:t>
            </w:r>
            <w:r w:rsidRPr="00201E0F">
              <w:rPr>
                <w:rFonts w:ascii="Sylfaen" w:hAnsi="Sylfaen" w:cs="Sylfaen"/>
                <w:sz w:val="18"/>
                <w:szCs w:val="18"/>
                <w:lang w:val="hy-AM"/>
              </w:rPr>
              <w:t>անվտանգության</w:t>
            </w:r>
            <w:r w:rsidRPr="00876D7E">
              <w:rPr>
                <w:rFonts w:ascii="Sylfaen" w:hAnsi="Sylfaen" w:cs="Sylfaen"/>
                <w:sz w:val="18"/>
                <w:szCs w:val="18"/>
              </w:rPr>
              <w:t xml:space="preserve"> </w:t>
            </w:r>
            <w:r w:rsidRPr="00201E0F">
              <w:rPr>
                <w:rFonts w:ascii="Sylfaen" w:hAnsi="Sylfaen" w:cs="Sylfaen"/>
                <w:sz w:val="18"/>
                <w:szCs w:val="18"/>
                <w:lang w:val="hy-AM"/>
              </w:rPr>
              <w:t>մասին</w:t>
            </w:r>
            <w:r w:rsidRPr="00201E0F">
              <w:rPr>
                <w:rFonts w:ascii="Arial LatArm" w:hAnsi="Arial LatArm"/>
                <w:sz w:val="18"/>
                <w:szCs w:val="18"/>
                <w:lang w:val="hy-AM"/>
              </w:rPr>
              <w:t>&gt;&gt;</w:t>
            </w:r>
            <w:r w:rsidRPr="00201E0F">
              <w:rPr>
                <w:rFonts w:ascii="Sylfaen" w:hAnsi="Sylfaen" w:cs="Sylfaen"/>
                <w:sz w:val="18"/>
                <w:szCs w:val="18"/>
                <w:lang w:val="hy-AM"/>
              </w:rPr>
              <w:t>ՀՀօրենքի</w:t>
            </w:r>
            <w:r w:rsidRPr="00201E0F">
              <w:rPr>
                <w:rFonts w:ascii="Arial LatArm" w:hAnsi="Arial LatArm"/>
                <w:sz w:val="18"/>
                <w:szCs w:val="18"/>
                <w:lang w:val="hy-AM"/>
              </w:rPr>
              <w:t xml:space="preserve"> 9-</w:t>
            </w:r>
            <w:r w:rsidRPr="00201E0F">
              <w:rPr>
                <w:rFonts w:ascii="Sylfaen" w:hAnsi="Sylfaen" w:cs="Sylfaen"/>
                <w:sz w:val="18"/>
                <w:szCs w:val="18"/>
                <w:lang w:val="hy-AM"/>
              </w:rPr>
              <w:t>րդ</w:t>
            </w:r>
            <w:r w:rsidRPr="00201E0F">
              <w:rPr>
                <w:rFonts w:ascii="Arial LatArm" w:hAnsi="Arial LatArm"/>
                <w:sz w:val="18"/>
                <w:szCs w:val="18"/>
                <w:lang w:val="hy-AM"/>
              </w:rPr>
              <w:t xml:space="preserve"> </w:t>
            </w:r>
            <w:r w:rsidRPr="00201E0F">
              <w:rPr>
                <w:rFonts w:ascii="Sylfaen" w:hAnsi="Sylfaen" w:cs="Sylfaen"/>
                <w:sz w:val="18"/>
                <w:szCs w:val="18"/>
                <w:lang w:val="hy-AM"/>
              </w:rPr>
              <w:t>հոդվածի</w:t>
            </w:r>
            <w:r w:rsidRPr="00876D7E">
              <w:rPr>
                <w:rFonts w:ascii="Sylfaen" w:hAnsi="Sylfaen" w:cs="Sylfaen"/>
                <w:sz w:val="18"/>
                <w:szCs w:val="18"/>
              </w:rPr>
              <w:t>:</w:t>
            </w:r>
          </w:p>
        </w:tc>
        <w:tc>
          <w:tcPr>
            <w:tcW w:w="612" w:type="dxa"/>
            <w:tcBorders>
              <w:top w:val="single" w:sz="4" w:space="0" w:color="auto"/>
              <w:left w:val="single" w:sz="4" w:space="0" w:color="auto"/>
              <w:bottom w:val="single" w:sz="4" w:space="0" w:color="auto"/>
              <w:right w:val="single" w:sz="4" w:space="0" w:color="auto"/>
            </w:tcBorders>
          </w:tcPr>
          <w:p w:rsidR="00F33D55" w:rsidRDefault="00F33D55" w:rsidP="00492C86">
            <w:pPr>
              <w:jc w:val="center"/>
            </w:pPr>
            <w:r>
              <w:rPr>
                <w:rFonts w:ascii="Sylfaen" w:hAnsi="Sylfaen" w:cs="Calibri"/>
                <w:sz w:val="16"/>
                <w:szCs w:val="16"/>
                <w:lang w:val="hy-AM"/>
              </w:rPr>
              <w:t>լ</w:t>
            </w:r>
          </w:p>
        </w:tc>
        <w:tc>
          <w:tcPr>
            <w:tcW w:w="924"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Arial LatArm" w:hAnsi="Arial LatArm" w:cs="Calibri"/>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Pr="00EE6809" w:rsidRDefault="00F33D55">
            <w:pPr>
              <w:jc w:val="center"/>
              <w:rPr>
                <w:rFonts w:ascii="Sylfaen" w:hAnsi="Sylfaen" w:cs="Calibri"/>
                <w:sz w:val="16"/>
                <w:szCs w:val="16"/>
                <w:lang w:val="hy-AM"/>
              </w:rPr>
            </w:pPr>
            <w:r>
              <w:rPr>
                <w:rFonts w:ascii="Sylfaen" w:hAnsi="Sylfaen" w:cs="Calibri"/>
                <w:sz w:val="16"/>
                <w:szCs w:val="16"/>
                <w:lang w:val="hy-AM"/>
              </w:rPr>
              <w:t>110</w:t>
            </w:r>
          </w:p>
        </w:tc>
        <w:tc>
          <w:tcPr>
            <w:tcW w:w="948" w:type="dxa"/>
            <w:tcBorders>
              <w:top w:val="single" w:sz="4" w:space="0" w:color="auto"/>
              <w:left w:val="single" w:sz="4" w:space="0" w:color="auto"/>
              <w:bottom w:val="single" w:sz="4" w:space="0" w:color="auto"/>
              <w:right w:val="single" w:sz="4" w:space="0" w:color="auto"/>
            </w:tcBorders>
          </w:tcPr>
          <w:p w:rsidR="00F33D55" w:rsidRPr="00EE6809" w:rsidRDefault="00F33D55">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F33D55" w:rsidRPr="00695650" w:rsidRDefault="00F33D55">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F33D55" w:rsidRPr="004619C8" w:rsidRDefault="00F33D55">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F33D55"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F33D55" w:rsidRDefault="00F33D55">
            <w:pPr>
              <w:jc w:val="center"/>
              <w:rPr>
                <w:rFonts w:ascii="GHEA Grapalat" w:hAnsi="GHEA Grapalat"/>
                <w:sz w:val="20"/>
                <w:lang w:val="hy-AM"/>
              </w:rPr>
            </w:pPr>
            <w:r>
              <w:rPr>
                <w:rFonts w:ascii="GHEA Grapalat" w:hAnsi="GHEA Grapalat"/>
                <w:sz w:val="20"/>
                <w:lang w:val="hy-AM"/>
              </w:rPr>
              <w:t>32</w:t>
            </w:r>
          </w:p>
        </w:tc>
        <w:tc>
          <w:tcPr>
            <w:tcW w:w="1417" w:type="dxa"/>
            <w:tcBorders>
              <w:top w:val="single" w:sz="4" w:space="0" w:color="auto"/>
              <w:left w:val="single" w:sz="4" w:space="0" w:color="auto"/>
              <w:bottom w:val="single" w:sz="4" w:space="0" w:color="auto"/>
              <w:right w:val="single" w:sz="4" w:space="0" w:color="auto"/>
            </w:tcBorders>
            <w:vAlign w:val="center"/>
          </w:tcPr>
          <w:p w:rsidR="00F33D55" w:rsidRDefault="00876D7E">
            <w:pPr>
              <w:jc w:val="center"/>
              <w:rPr>
                <w:rFonts w:ascii="Arial Unicode" w:hAnsi="Arial Unicode" w:cs="Calibri"/>
                <w:sz w:val="20"/>
                <w:szCs w:val="20"/>
              </w:rPr>
            </w:pPr>
            <w:r w:rsidRPr="00605334">
              <w:rPr>
                <w:rFonts w:ascii="Sylfaen" w:hAnsi="Sylfaen"/>
                <w:sz w:val="20"/>
              </w:rPr>
              <w:t>15112160</w:t>
            </w:r>
          </w:p>
        </w:tc>
        <w:tc>
          <w:tcPr>
            <w:tcW w:w="1418" w:type="dxa"/>
            <w:tcBorders>
              <w:top w:val="single" w:sz="4" w:space="0" w:color="auto"/>
              <w:left w:val="single" w:sz="4" w:space="0" w:color="auto"/>
              <w:bottom w:val="single" w:sz="4" w:space="0" w:color="auto"/>
              <w:right w:val="single" w:sz="4" w:space="0" w:color="auto"/>
            </w:tcBorders>
            <w:vAlign w:val="center"/>
          </w:tcPr>
          <w:p w:rsidR="00F33D55" w:rsidRPr="0018758C" w:rsidRDefault="00F33D55" w:rsidP="00492C86">
            <w:pPr>
              <w:jc w:val="center"/>
              <w:rPr>
                <w:rFonts w:ascii="Sylfaen" w:hAnsi="Sylfaen" w:cs="Calibri"/>
                <w:sz w:val="20"/>
                <w:szCs w:val="20"/>
                <w:lang w:val="hy-AM"/>
              </w:rPr>
            </w:pPr>
            <w:r w:rsidRPr="0018758C">
              <w:rPr>
                <w:rFonts w:ascii="Sylfaen" w:hAnsi="Sylfaen" w:cs="Calibri"/>
                <w:sz w:val="20"/>
                <w:szCs w:val="20"/>
                <w:lang w:val="hy-AM"/>
              </w:rPr>
              <w:t>Հավի միս</w:t>
            </w:r>
          </w:p>
        </w:tc>
        <w:tc>
          <w:tcPr>
            <w:tcW w:w="709" w:type="dxa"/>
            <w:tcBorders>
              <w:top w:val="single" w:sz="4" w:space="0" w:color="auto"/>
              <w:left w:val="single" w:sz="4" w:space="0" w:color="auto"/>
              <w:bottom w:val="single" w:sz="4" w:space="0" w:color="auto"/>
              <w:right w:val="single" w:sz="4" w:space="0" w:color="auto"/>
            </w:tcBorders>
          </w:tcPr>
          <w:p w:rsidR="00F33D55" w:rsidRDefault="00F33D55">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F33D55" w:rsidRDefault="00876D7E">
            <w:pPr>
              <w:rPr>
                <w:rFonts w:ascii="Arial Unicode" w:hAnsi="Arial Unicode" w:cs="Sylfaen"/>
                <w:bCs/>
                <w:sz w:val="16"/>
                <w:szCs w:val="16"/>
              </w:rPr>
            </w:pPr>
            <w:r w:rsidRPr="00605334">
              <w:rPr>
                <w:rFonts w:ascii="Arial LatArm" w:hAnsi="Arial LatArm"/>
                <w:bCs/>
                <w:sz w:val="16"/>
                <w:szCs w:val="16"/>
              </w:rPr>
              <w:t xml:space="preserve">Ð³íÇ </w:t>
            </w:r>
            <w:r w:rsidRPr="00605334">
              <w:rPr>
                <w:rFonts w:ascii="Sylfaen" w:hAnsi="Sylfaen" w:cs="Sylfaen"/>
                <w:bCs/>
                <w:sz w:val="16"/>
                <w:szCs w:val="16"/>
              </w:rPr>
              <w:t>կրծքամիս</w:t>
            </w:r>
            <w:r>
              <w:rPr>
                <w:rFonts w:ascii="Arial LatArm" w:hAnsi="Arial LatArm"/>
                <w:bCs/>
                <w:sz w:val="16"/>
                <w:szCs w:val="16"/>
              </w:rPr>
              <w:t xml:space="preserve"> ë³é»óí³Í, ï»</w:t>
            </w:r>
            <w:r w:rsidRPr="00605334">
              <w:rPr>
                <w:rFonts w:ascii="Arial LatArm" w:hAnsi="Arial LatArm"/>
                <w:bCs/>
                <w:sz w:val="16"/>
                <w:szCs w:val="16"/>
              </w:rPr>
              <w:t>Õ³Ï³</w:t>
            </w:r>
            <w:r>
              <w:rPr>
                <w:rFonts w:ascii="Arial LatArm" w:hAnsi="Arial LatArm"/>
                <w:bCs/>
                <w:sz w:val="16"/>
                <w:szCs w:val="16"/>
              </w:rPr>
              <w:t>Ý,³ÙµáÕç³Ï³Ý, ³é³Ýó ÏáÕÙÝ³ÏÇ Ñáï»ñÇ: ö³Ã»Ã³íáñí³Í åáÉÇ</w:t>
            </w:r>
            <w:r w:rsidRPr="00605334">
              <w:rPr>
                <w:rFonts w:ascii="Arial LatArm" w:hAnsi="Arial LatArm"/>
                <w:bCs/>
                <w:sz w:val="16"/>
                <w:szCs w:val="16"/>
              </w:rPr>
              <w:t>¿ÃÇÉ»Ý³ÛÇÝ Ã³Õ³ÝÃÝ»ñáí:</w:t>
            </w:r>
          </w:p>
        </w:tc>
        <w:tc>
          <w:tcPr>
            <w:tcW w:w="612" w:type="dxa"/>
            <w:tcBorders>
              <w:top w:val="single" w:sz="4" w:space="0" w:color="auto"/>
              <w:left w:val="single" w:sz="4" w:space="0" w:color="auto"/>
              <w:bottom w:val="single" w:sz="4" w:space="0" w:color="auto"/>
              <w:right w:val="single" w:sz="4" w:space="0" w:color="auto"/>
            </w:tcBorders>
          </w:tcPr>
          <w:p w:rsidR="00F33D55" w:rsidRDefault="00F33D55" w:rsidP="00492C86">
            <w:pPr>
              <w:jc w:val="center"/>
            </w:pPr>
            <w:r w:rsidRPr="00A435A6">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r>
              <w:rPr>
                <w:rFonts w:ascii="Sylfaen" w:hAnsi="Sylfaen" w:cs="Calibri"/>
                <w:sz w:val="16"/>
                <w:szCs w:val="16"/>
                <w:lang w:val="hy-AM"/>
              </w:rPr>
              <w:t>50</w:t>
            </w:r>
          </w:p>
        </w:tc>
        <w:tc>
          <w:tcPr>
            <w:tcW w:w="948" w:type="dxa"/>
            <w:tcBorders>
              <w:top w:val="single" w:sz="4" w:space="0" w:color="auto"/>
              <w:left w:val="single" w:sz="4" w:space="0" w:color="auto"/>
              <w:bottom w:val="single" w:sz="4" w:space="0" w:color="auto"/>
              <w:right w:val="single" w:sz="4" w:space="0" w:color="auto"/>
            </w:tcBorders>
          </w:tcPr>
          <w:p w:rsidR="00F33D55" w:rsidRPr="00EE6809" w:rsidRDefault="00F33D55">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F33D55" w:rsidRPr="00695650" w:rsidRDefault="00F33D55">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F33D55" w:rsidRPr="004619C8" w:rsidRDefault="00F33D55">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F33D55"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F33D55" w:rsidRDefault="00F33D55">
            <w:pPr>
              <w:jc w:val="center"/>
              <w:rPr>
                <w:rFonts w:ascii="GHEA Grapalat" w:hAnsi="GHEA Grapalat"/>
                <w:sz w:val="20"/>
                <w:lang w:val="hy-AM"/>
              </w:rPr>
            </w:pPr>
            <w:r>
              <w:rPr>
                <w:rFonts w:ascii="GHEA Grapalat" w:hAnsi="GHEA Grapalat"/>
                <w:sz w:val="20"/>
                <w:lang w:val="hy-AM"/>
              </w:rPr>
              <w:t>33</w:t>
            </w:r>
          </w:p>
        </w:tc>
        <w:tc>
          <w:tcPr>
            <w:tcW w:w="1417" w:type="dxa"/>
            <w:tcBorders>
              <w:top w:val="single" w:sz="4" w:space="0" w:color="auto"/>
              <w:left w:val="single" w:sz="4" w:space="0" w:color="auto"/>
              <w:bottom w:val="single" w:sz="4" w:space="0" w:color="auto"/>
              <w:right w:val="single" w:sz="4" w:space="0" w:color="auto"/>
            </w:tcBorders>
            <w:vAlign w:val="center"/>
          </w:tcPr>
          <w:p w:rsidR="00F33D55" w:rsidRDefault="00876D7E">
            <w:pPr>
              <w:jc w:val="center"/>
              <w:rPr>
                <w:rFonts w:ascii="Arial Unicode" w:hAnsi="Arial Unicode" w:cs="Calibri"/>
                <w:sz w:val="20"/>
                <w:szCs w:val="20"/>
              </w:rPr>
            </w:pPr>
            <w:r w:rsidRPr="009F76E5">
              <w:rPr>
                <w:rFonts w:ascii="Sylfaen" w:hAnsi="Sylfaen"/>
                <w:sz w:val="20"/>
              </w:rPr>
              <w:t>15111110</w:t>
            </w:r>
          </w:p>
        </w:tc>
        <w:tc>
          <w:tcPr>
            <w:tcW w:w="1418" w:type="dxa"/>
            <w:tcBorders>
              <w:top w:val="single" w:sz="4" w:space="0" w:color="auto"/>
              <w:left w:val="single" w:sz="4" w:space="0" w:color="auto"/>
              <w:bottom w:val="single" w:sz="4" w:space="0" w:color="auto"/>
              <w:right w:val="single" w:sz="4" w:space="0" w:color="auto"/>
            </w:tcBorders>
            <w:vAlign w:val="center"/>
          </w:tcPr>
          <w:p w:rsidR="00F33D55" w:rsidRPr="0018758C" w:rsidRDefault="00F33D55" w:rsidP="00492C86">
            <w:pPr>
              <w:jc w:val="center"/>
              <w:rPr>
                <w:rFonts w:ascii="Sylfaen" w:hAnsi="Sylfaen" w:cs="Calibri"/>
                <w:sz w:val="20"/>
                <w:szCs w:val="20"/>
                <w:lang w:val="hy-AM"/>
              </w:rPr>
            </w:pPr>
            <w:r w:rsidRPr="0018758C">
              <w:rPr>
                <w:rFonts w:ascii="Sylfaen" w:hAnsi="Sylfaen" w:cs="Calibri"/>
                <w:sz w:val="20"/>
                <w:szCs w:val="20"/>
                <w:lang w:val="hy-AM"/>
              </w:rPr>
              <w:t>Տավարի միս</w:t>
            </w:r>
          </w:p>
        </w:tc>
        <w:tc>
          <w:tcPr>
            <w:tcW w:w="709" w:type="dxa"/>
            <w:tcBorders>
              <w:top w:val="single" w:sz="4" w:space="0" w:color="auto"/>
              <w:left w:val="single" w:sz="4" w:space="0" w:color="auto"/>
              <w:bottom w:val="single" w:sz="4" w:space="0" w:color="auto"/>
              <w:right w:val="single" w:sz="4" w:space="0" w:color="auto"/>
            </w:tcBorders>
          </w:tcPr>
          <w:p w:rsidR="00F33D55" w:rsidRDefault="00F33D55">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F33D55" w:rsidRDefault="00876D7E">
            <w:pPr>
              <w:rPr>
                <w:rFonts w:ascii="Arial Unicode" w:hAnsi="Arial Unicode" w:cs="Sylfaen"/>
                <w:bCs/>
                <w:sz w:val="16"/>
                <w:szCs w:val="16"/>
              </w:rPr>
            </w:pPr>
            <w:r w:rsidRPr="00201E0F">
              <w:rPr>
                <w:rFonts w:ascii="Arial LatArm" w:hAnsi="Arial LatArm"/>
                <w:sz w:val="18"/>
                <w:szCs w:val="18"/>
                <w:lang w:val="hy-AM"/>
              </w:rPr>
              <w:t xml:space="preserve">ØÇë ï³í³ñÇ Ã³ñÙ, </w:t>
            </w:r>
            <w:r w:rsidRPr="00201E0F">
              <w:rPr>
                <w:rFonts w:ascii="Sylfaen" w:hAnsi="Sylfaen" w:cs="Sylfaen"/>
                <w:sz w:val="18"/>
                <w:szCs w:val="18"/>
                <w:lang w:val="hy-AM"/>
              </w:rPr>
              <w:t>առանց</w:t>
            </w:r>
            <w:r w:rsidRPr="00201E0F">
              <w:rPr>
                <w:rFonts w:ascii="Arial LatArm" w:hAnsi="Arial LatArm"/>
                <w:sz w:val="18"/>
                <w:szCs w:val="18"/>
                <w:lang w:val="hy-AM"/>
              </w:rPr>
              <w:t xml:space="preserve"> áëÏáñÇ Ùë»ÕÇù, ½³ñ·³ó³Í ÙÏ³ÝÝ»ñáí, å³Ñí³Í 6 Å-Çó áã ³í»ÉÇ£ ä³Õ»óñ³Í ÙëÇ Ù³Ï»ñ»ëÁ ãå»ïù ¿ ÉÇÝÇ ËáÝ³í, å³Ñí³Í 0-</w:t>
            </w:r>
            <w:smartTag w:uri="urn:schemas-microsoft-com:office:smarttags" w:element="metricconverter">
              <w:smartTagPr>
                <w:attr w:name="ProductID" w:val="40C"/>
              </w:smartTagPr>
              <w:r w:rsidRPr="00201E0F">
                <w:rPr>
                  <w:rFonts w:ascii="Arial LatArm" w:hAnsi="Arial LatArm"/>
                  <w:sz w:val="18"/>
                  <w:szCs w:val="18"/>
                  <w:lang w:val="hy-AM"/>
                </w:rPr>
                <w:t>40C</w:t>
              </w:r>
            </w:smartTag>
            <w:r w:rsidRPr="00201E0F">
              <w:rPr>
                <w:rFonts w:ascii="Arial LatArm" w:hAnsi="Arial LatArm"/>
                <w:sz w:val="18"/>
                <w:szCs w:val="18"/>
                <w:lang w:val="hy-AM"/>
              </w:rPr>
              <w:t xml:space="preserve"> ç»ñÙ³ëïÇ×³ÝÇ å³ÛÙ³ÝÝ»ñáõÙ, I å³ñ³ñïáõÃÛ³Ý: ÐÐ ·áñÍáÕ ÝáñÙ»ñÇÝ ¨ ëï³Ý¹³ñïÝ»ñÇÝ Ñ³Ù³å³ï³ëË³Ý:</w:t>
            </w:r>
          </w:p>
        </w:tc>
        <w:tc>
          <w:tcPr>
            <w:tcW w:w="612" w:type="dxa"/>
            <w:tcBorders>
              <w:top w:val="single" w:sz="4" w:space="0" w:color="auto"/>
              <w:left w:val="single" w:sz="4" w:space="0" w:color="auto"/>
              <w:bottom w:val="single" w:sz="4" w:space="0" w:color="auto"/>
              <w:right w:val="single" w:sz="4" w:space="0" w:color="auto"/>
            </w:tcBorders>
          </w:tcPr>
          <w:p w:rsidR="00F33D55" w:rsidRDefault="00F33D55" w:rsidP="00492C86">
            <w:pPr>
              <w:jc w:val="center"/>
            </w:pPr>
            <w:r w:rsidRPr="00A435A6">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r>
              <w:rPr>
                <w:rFonts w:ascii="Sylfaen" w:hAnsi="Sylfaen" w:cs="Calibri"/>
                <w:sz w:val="16"/>
                <w:szCs w:val="16"/>
                <w:lang w:val="hy-AM"/>
              </w:rPr>
              <w:t>25</w:t>
            </w:r>
          </w:p>
        </w:tc>
        <w:tc>
          <w:tcPr>
            <w:tcW w:w="948" w:type="dxa"/>
            <w:tcBorders>
              <w:top w:val="single" w:sz="4" w:space="0" w:color="auto"/>
              <w:left w:val="single" w:sz="4" w:space="0" w:color="auto"/>
              <w:bottom w:val="single" w:sz="4" w:space="0" w:color="auto"/>
              <w:right w:val="single" w:sz="4" w:space="0" w:color="auto"/>
            </w:tcBorders>
          </w:tcPr>
          <w:p w:rsidR="00F33D55" w:rsidRPr="00EE6809" w:rsidRDefault="00F33D55">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F33D55" w:rsidRPr="00695650" w:rsidRDefault="00F33D55">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F33D55" w:rsidRPr="004619C8" w:rsidRDefault="00F33D55">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F33D55"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F33D55" w:rsidRDefault="00F33D55">
            <w:pPr>
              <w:jc w:val="center"/>
              <w:rPr>
                <w:rFonts w:ascii="GHEA Grapalat" w:hAnsi="GHEA Grapalat"/>
                <w:sz w:val="20"/>
                <w:lang w:val="hy-AM"/>
              </w:rPr>
            </w:pPr>
            <w:r>
              <w:rPr>
                <w:rFonts w:ascii="GHEA Grapalat" w:hAnsi="GHEA Grapalat"/>
                <w:sz w:val="20"/>
                <w:lang w:val="hy-AM"/>
              </w:rPr>
              <w:t>34</w:t>
            </w:r>
          </w:p>
        </w:tc>
        <w:tc>
          <w:tcPr>
            <w:tcW w:w="1417" w:type="dxa"/>
            <w:tcBorders>
              <w:top w:val="single" w:sz="4" w:space="0" w:color="auto"/>
              <w:left w:val="single" w:sz="4" w:space="0" w:color="auto"/>
              <w:bottom w:val="single" w:sz="4" w:space="0" w:color="auto"/>
              <w:right w:val="single" w:sz="4" w:space="0" w:color="auto"/>
            </w:tcBorders>
            <w:vAlign w:val="center"/>
          </w:tcPr>
          <w:p w:rsidR="00F33D55" w:rsidRDefault="00876D7E">
            <w:pPr>
              <w:jc w:val="center"/>
              <w:rPr>
                <w:rFonts w:ascii="Arial Unicode" w:hAnsi="Arial Unicode" w:cs="Calibri"/>
                <w:sz w:val="20"/>
                <w:szCs w:val="20"/>
              </w:rPr>
            </w:pPr>
            <w:r w:rsidRPr="00EB4E26">
              <w:rPr>
                <w:rFonts w:ascii="GHEA Grapalat" w:hAnsi="GHEA Grapalat"/>
                <w:sz w:val="20"/>
              </w:rPr>
              <w:t>03142500</w:t>
            </w:r>
          </w:p>
        </w:tc>
        <w:tc>
          <w:tcPr>
            <w:tcW w:w="1418" w:type="dxa"/>
            <w:tcBorders>
              <w:top w:val="single" w:sz="4" w:space="0" w:color="auto"/>
              <w:left w:val="single" w:sz="4" w:space="0" w:color="auto"/>
              <w:bottom w:val="single" w:sz="4" w:space="0" w:color="auto"/>
              <w:right w:val="single" w:sz="4" w:space="0" w:color="auto"/>
            </w:tcBorders>
            <w:vAlign w:val="center"/>
          </w:tcPr>
          <w:p w:rsidR="00F33D55" w:rsidRPr="0018758C" w:rsidRDefault="00F33D55" w:rsidP="00492C86">
            <w:pPr>
              <w:jc w:val="center"/>
              <w:rPr>
                <w:rFonts w:ascii="Sylfaen" w:hAnsi="Sylfaen" w:cs="Calibri"/>
                <w:sz w:val="20"/>
                <w:szCs w:val="20"/>
                <w:lang w:val="hy-AM"/>
              </w:rPr>
            </w:pPr>
            <w:r w:rsidRPr="0018758C">
              <w:rPr>
                <w:rFonts w:ascii="Sylfaen" w:hAnsi="Sylfaen" w:cs="Calibri"/>
                <w:sz w:val="20"/>
                <w:szCs w:val="20"/>
                <w:lang w:val="hy-AM"/>
              </w:rPr>
              <w:t>Ձու</w:t>
            </w:r>
          </w:p>
        </w:tc>
        <w:tc>
          <w:tcPr>
            <w:tcW w:w="709" w:type="dxa"/>
            <w:tcBorders>
              <w:top w:val="single" w:sz="4" w:space="0" w:color="auto"/>
              <w:left w:val="single" w:sz="4" w:space="0" w:color="auto"/>
              <w:bottom w:val="single" w:sz="4" w:space="0" w:color="auto"/>
              <w:right w:val="single" w:sz="4" w:space="0" w:color="auto"/>
            </w:tcBorders>
          </w:tcPr>
          <w:p w:rsidR="00F33D55" w:rsidRDefault="00F33D55">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F33D55" w:rsidRDefault="00876D7E">
            <w:pPr>
              <w:pStyle w:val="afe"/>
              <w:rPr>
                <w:rFonts w:ascii="Arial Unicode" w:hAnsi="Arial Unicode" w:cs="Sylfaen"/>
                <w:sz w:val="16"/>
                <w:szCs w:val="16"/>
              </w:rPr>
            </w:pPr>
            <w:r w:rsidRPr="00201E0F">
              <w:rPr>
                <w:rFonts w:ascii="Arial LatArm" w:hAnsi="Arial LatArm"/>
                <w:sz w:val="18"/>
                <w:szCs w:val="18"/>
                <w:lang w:val="hy-AM"/>
              </w:rPr>
              <w:t xml:space="preserve">1-ÇÝ Ï³ñ·Ç, Òáõ ë»Õ³ÝÇ, ï»ë³Ï³íáñí³Í Áëï Ù»Ï ÓíÇ ½³Ý·í³ÍÇ,  ë»Õ³ÝÇ ÓíÇ </w:t>
            </w:r>
            <w:r w:rsidRPr="00201E0F">
              <w:rPr>
                <w:rFonts w:ascii="Sylfaen" w:hAnsi="Sylfaen" w:cs="Sylfaen"/>
                <w:sz w:val="18"/>
                <w:szCs w:val="18"/>
                <w:lang w:val="hy-AM"/>
              </w:rPr>
              <w:t>պահման</w:t>
            </w:r>
            <w:r w:rsidRPr="00201E0F">
              <w:rPr>
                <w:rFonts w:ascii="Arial LatArm" w:hAnsi="Arial LatArm"/>
                <w:sz w:val="18"/>
                <w:szCs w:val="18"/>
                <w:lang w:val="hy-AM"/>
              </w:rPr>
              <w:t xml:space="preserve"> </w:t>
            </w:r>
            <w:r w:rsidRPr="00201E0F">
              <w:rPr>
                <w:rFonts w:ascii="Sylfaen" w:hAnsi="Sylfaen" w:cs="Sylfaen"/>
                <w:sz w:val="18"/>
                <w:szCs w:val="18"/>
                <w:lang w:val="hy-AM"/>
              </w:rPr>
              <w:t>ժամկետը</w:t>
            </w:r>
            <w:r w:rsidRPr="00201E0F">
              <w:rPr>
                <w:rFonts w:ascii="Arial LatArm" w:hAnsi="Arial LatArm"/>
                <w:sz w:val="18"/>
                <w:szCs w:val="18"/>
                <w:lang w:val="hy-AM"/>
              </w:rPr>
              <w:t xml:space="preserve"> 25 ûñ, ë³éÝ³ñ³Ý³ÛÇÝ å³ÛÙ³ÝÝ»ñáõÙ` 120 ûñ: ÐÐ ·áñÍáÕ ÝáñÙ»ñÇÝ ¨ ëï³Ý¹³ñïÝ»ñÇÝ Ñ³Ù³å³ï³ëË³Ý:</w:t>
            </w:r>
          </w:p>
        </w:tc>
        <w:tc>
          <w:tcPr>
            <w:tcW w:w="612" w:type="dxa"/>
            <w:tcBorders>
              <w:top w:val="single" w:sz="4" w:space="0" w:color="auto"/>
              <w:left w:val="single" w:sz="4" w:space="0" w:color="auto"/>
              <w:bottom w:val="single" w:sz="4" w:space="0" w:color="auto"/>
              <w:right w:val="single" w:sz="4" w:space="0" w:color="auto"/>
            </w:tcBorders>
          </w:tcPr>
          <w:p w:rsidR="00F33D55" w:rsidRDefault="00F33D55" w:rsidP="00492C86">
            <w:pPr>
              <w:jc w:val="center"/>
            </w:pPr>
            <w:r>
              <w:rPr>
                <w:rFonts w:ascii="Sylfaen" w:hAnsi="Sylfaen" w:cs="Calibri"/>
                <w:sz w:val="16"/>
                <w:szCs w:val="16"/>
                <w:lang w:val="hy-AM"/>
              </w:rPr>
              <w:t>հատ</w:t>
            </w:r>
          </w:p>
        </w:tc>
        <w:tc>
          <w:tcPr>
            <w:tcW w:w="924"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r>
              <w:rPr>
                <w:rFonts w:ascii="Sylfaen" w:hAnsi="Sylfaen" w:cs="Calibri"/>
                <w:sz w:val="16"/>
                <w:szCs w:val="16"/>
                <w:lang w:val="hy-AM"/>
              </w:rPr>
              <w:t>1200</w:t>
            </w:r>
          </w:p>
        </w:tc>
        <w:tc>
          <w:tcPr>
            <w:tcW w:w="948" w:type="dxa"/>
            <w:tcBorders>
              <w:top w:val="single" w:sz="4" w:space="0" w:color="auto"/>
              <w:left w:val="single" w:sz="4" w:space="0" w:color="auto"/>
              <w:bottom w:val="single" w:sz="4" w:space="0" w:color="auto"/>
              <w:right w:val="single" w:sz="4" w:space="0" w:color="auto"/>
            </w:tcBorders>
          </w:tcPr>
          <w:p w:rsidR="00F33D55" w:rsidRPr="00EE6809" w:rsidRDefault="00F33D55">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F33D55" w:rsidRPr="00695650" w:rsidRDefault="00F33D55">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F33D55" w:rsidRPr="004619C8" w:rsidRDefault="00F33D55">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F33D55"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F33D55" w:rsidRDefault="00F33D55">
            <w:pPr>
              <w:jc w:val="center"/>
              <w:rPr>
                <w:rFonts w:ascii="GHEA Grapalat" w:hAnsi="GHEA Grapalat"/>
                <w:sz w:val="20"/>
                <w:lang w:val="hy-AM"/>
              </w:rPr>
            </w:pPr>
            <w:r>
              <w:rPr>
                <w:rFonts w:ascii="GHEA Grapalat" w:hAnsi="GHEA Grapalat"/>
                <w:sz w:val="20"/>
                <w:lang w:val="hy-AM"/>
              </w:rPr>
              <w:t>35</w:t>
            </w:r>
          </w:p>
        </w:tc>
        <w:tc>
          <w:tcPr>
            <w:tcW w:w="1417" w:type="dxa"/>
            <w:tcBorders>
              <w:top w:val="single" w:sz="4" w:space="0" w:color="auto"/>
              <w:left w:val="single" w:sz="4" w:space="0" w:color="auto"/>
              <w:bottom w:val="single" w:sz="4" w:space="0" w:color="auto"/>
              <w:right w:val="single" w:sz="4" w:space="0" w:color="auto"/>
            </w:tcBorders>
            <w:vAlign w:val="center"/>
          </w:tcPr>
          <w:p w:rsidR="00F33D55" w:rsidRDefault="00952675">
            <w:pPr>
              <w:jc w:val="center"/>
              <w:rPr>
                <w:rFonts w:ascii="Arial Unicode" w:hAnsi="Arial Unicode" w:cs="Calibri"/>
                <w:sz w:val="20"/>
                <w:szCs w:val="20"/>
              </w:rPr>
            </w:pPr>
            <w:r w:rsidRPr="00EB4E26">
              <w:rPr>
                <w:rFonts w:ascii="GHEA Grapalat" w:hAnsi="GHEA Grapalat"/>
                <w:sz w:val="20"/>
              </w:rPr>
              <w:t>15313000</w:t>
            </w:r>
          </w:p>
        </w:tc>
        <w:tc>
          <w:tcPr>
            <w:tcW w:w="1418" w:type="dxa"/>
            <w:tcBorders>
              <w:top w:val="single" w:sz="4" w:space="0" w:color="auto"/>
              <w:left w:val="single" w:sz="4" w:space="0" w:color="auto"/>
              <w:bottom w:val="single" w:sz="4" w:space="0" w:color="auto"/>
              <w:right w:val="single" w:sz="4" w:space="0" w:color="auto"/>
            </w:tcBorders>
            <w:vAlign w:val="center"/>
          </w:tcPr>
          <w:p w:rsidR="00F33D55" w:rsidRPr="0018758C" w:rsidRDefault="00F33D55" w:rsidP="00492C86">
            <w:pPr>
              <w:jc w:val="center"/>
              <w:rPr>
                <w:rFonts w:ascii="Sylfaen" w:hAnsi="Sylfaen" w:cs="Calibri"/>
                <w:sz w:val="20"/>
                <w:szCs w:val="20"/>
                <w:lang w:val="hy-AM"/>
              </w:rPr>
            </w:pPr>
            <w:r w:rsidRPr="0018758C">
              <w:rPr>
                <w:rFonts w:ascii="Sylfaen" w:hAnsi="Sylfaen" w:cs="Calibri"/>
                <w:sz w:val="20"/>
                <w:szCs w:val="20"/>
                <w:lang w:val="hy-AM"/>
              </w:rPr>
              <w:t>Կարտոֆիլ</w:t>
            </w:r>
          </w:p>
        </w:tc>
        <w:tc>
          <w:tcPr>
            <w:tcW w:w="709" w:type="dxa"/>
            <w:tcBorders>
              <w:top w:val="single" w:sz="4" w:space="0" w:color="auto"/>
              <w:left w:val="single" w:sz="4" w:space="0" w:color="auto"/>
              <w:bottom w:val="single" w:sz="4" w:space="0" w:color="auto"/>
              <w:right w:val="single" w:sz="4" w:space="0" w:color="auto"/>
            </w:tcBorders>
          </w:tcPr>
          <w:p w:rsidR="00F33D55" w:rsidRDefault="00F33D55">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F33D55" w:rsidRDefault="00952675">
            <w:pPr>
              <w:pStyle w:val="afe"/>
              <w:rPr>
                <w:rFonts w:ascii="Arial Unicode" w:hAnsi="Arial Unicode" w:cs="Sylfaen"/>
                <w:bCs/>
                <w:sz w:val="16"/>
                <w:szCs w:val="16"/>
              </w:rPr>
            </w:pPr>
            <w:r w:rsidRPr="00201E0F">
              <w:rPr>
                <w:rFonts w:ascii="Arial LatArm" w:hAnsi="Arial LatArm"/>
                <w:sz w:val="18"/>
                <w:szCs w:val="18"/>
                <w:lang w:val="hy-AM"/>
              </w:rPr>
              <w:t xml:space="preserve">I ï»ë³ÏÇ, ãóñï³Ñ³ñí³Í, ³é³Ýó </w:t>
            </w:r>
            <w:r w:rsidRPr="00201E0F">
              <w:rPr>
                <w:rFonts w:ascii="Sylfaen" w:hAnsi="Sylfaen" w:cs="Sylfaen"/>
                <w:sz w:val="18"/>
                <w:szCs w:val="18"/>
                <w:lang w:val="hy-AM"/>
              </w:rPr>
              <w:t>արտաքին</w:t>
            </w:r>
            <w:r w:rsidRPr="00201E0F">
              <w:rPr>
                <w:rFonts w:ascii="Arial LatArm" w:hAnsi="Arial LatArm"/>
                <w:sz w:val="18"/>
                <w:szCs w:val="18"/>
                <w:lang w:val="hy-AM"/>
              </w:rPr>
              <w:t xml:space="preserve"> íÝ³ëí³ÍùÝ»ñÇ, Ý»Õ Ù³ëÇ ïñ³Ù³·ÇÍÁ 4 ëÙ-Çó áã å³Ï³ë, ï»ë³Ï³Ýáõ Ù³ùñáõÃÛáõÝÁ` 90 %-Çó áã å³Ï³ë, ÷³Ã»Ã³íáñáõÙÁ` ÏïáñÇ, ó³óÝÇ ¨ åáÉÇÙ»ñ³ÛÇÝ å³ñÏ»ñáí: ÐÐ ·áñÍáÕ ÝáñÙ»ñÇÝ ¨ ëï³Ý¹³ñïÝ»ñÇÝ Ñ³Ù³å³ï³ëË³Ý:</w:t>
            </w:r>
          </w:p>
        </w:tc>
        <w:tc>
          <w:tcPr>
            <w:tcW w:w="612" w:type="dxa"/>
            <w:tcBorders>
              <w:top w:val="single" w:sz="4" w:space="0" w:color="auto"/>
              <w:left w:val="single" w:sz="4" w:space="0" w:color="auto"/>
              <w:bottom w:val="single" w:sz="4" w:space="0" w:color="auto"/>
              <w:right w:val="single" w:sz="4" w:space="0" w:color="auto"/>
            </w:tcBorders>
          </w:tcPr>
          <w:p w:rsidR="00F33D55" w:rsidRDefault="00F33D55" w:rsidP="00492C86">
            <w:pPr>
              <w:jc w:val="center"/>
            </w:pPr>
            <w:r w:rsidRPr="00A435A6">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r>
              <w:rPr>
                <w:rFonts w:ascii="Sylfaen" w:hAnsi="Sylfaen" w:cs="Calibri"/>
                <w:sz w:val="16"/>
                <w:szCs w:val="16"/>
                <w:lang w:val="hy-AM"/>
              </w:rPr>
              <w:t>520</w:t>
            </w:r>
          </w:p>
        </w:tc>
        <w:tc>
          <w:tcPr>
            <w:tcW w:w="948" w:type="dxa"/>
            <w:tcBorders>
              <w:top w:val="single" w:sz="4" w:space="0" w:color="auto"/>
              <w:left w:val="single" w:sz="4" w:space="0" w:color="auto"/>
              <w:bottom w:val="single" w:sz="4" w:space="0" w:color="auto"/>
              <w:right w:val="single" w:sz="4" w:space="0" w:color="auto"/>
            </w:tcBorders>
          </w:tcPr>
          <w:p w:rsidR="00F33D55" w:rsidRPr="00EE6809" w:rsidRDefault="00F33D55">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F33D55" w:rsidRPr="00695650" w:rsidRDefault="00F33D55">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F33D55" w:rsidRPr="004619C8" w:rsidRDefault="00F33D55">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F33D55"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F33D55" w:rsidRDefault="00F33D55">
            <w:pPr>
              <w:jc w:val="center"/>
              <w:rPr>
                <w:rFonts w:ascii="GHEA Grapalat" w:hAnsi="GHEA Grapalat"/>
                <w:sz w:val="20"/>
                <w:lang w:val="hy-AM"/>
              </w:rPr>
            </w:pPr>
            <w:r>
              <w:rPr>
                <w:rFonts w:ascii="GHEA Grapalat" w:hAnsi="GHEA Grapalat"/>
                <w:sz w:val="20"/>
                <w:lang w:val="hy-AM"/>
              </w:rPr>
              <w:t>36</w:t>
            </w:r>
          </w:p>
        </w:tc>
        <w:tc>
          <w:tcPr>
            <w:tcW w:w="1417" w:type="dxa"/>
            <w:tcBorders>
              <w:top w:val="single" w:sz="4" w:space="0" w:color="auto"/>
              <w:left w:val="single" w:sz="4" w:space="0" w:color="auto"/>
              <w:bottom w:val="single" w:sz="4" w:space="0" w:color="auto"/>
              <w:right w:val="single" w:sz="4" w:space="0" w:color="auto"/>
            </w:tcBorders>
            <w:vAlign w:val="center"/>
          </w:tcPr>
          <w:p w:rsidR="00F33D55" w:rsidRDefault="00952675">
            <w:pPr>
              <w:jc w:val="center"/>
              <w:rPr>
                <w:rFonts w:ascii="Arial Unicode" w:hAnsi="Arial Unicode" w:cs="Calibri"/>
                <w:sz w:val="20"/>
                <w:szCs w:val="20"/>
              </w:rPr>
            </w:pPr>
            <w:r w:rsidRPr="00E240FB">
              <w:rPr>
                <w:rFonts w:ascii="GHEA Grapalat" w:hAnsi="GHEA Grapalat"/>
                <w:sz w:val="20"/>
              </w:rPr>
              <w:t>15331164</w:t>
            </w:r>
          </w:p>
        </w:tc>
        <w:tc>
          <w:tcPr>
            <w:tcW w:w="1418" w:type="dxa"/>
            <w:tcBorders>
              <w:top w:val="single" w:sz="4" w:space="0" w:color="auto"/>
              <w:left w:val="single" w:sz="4" w:space="0" w:color="auto"/>
              <w:bottom w:val="single" w:sz="4" w:space="0" w:color="auto"/>
              <w:right w:val="single" w:sz="4" w:space="0" w:color="auto"/>
            </w:tcBorders>
            <w:vAlign w:val="center"/>
          </w:tcPr>
          <w:p w:rsidR="00F33D55" w:rsidRPr="0018758C" w:rsidRDefault="00F33D55" w:rsidP="00492C86">
            <w:pPr>
              <w:jc w:val="center"/>
              <w:rPr>
                <w:rFonts w:ascii="Sylfaen" w:hAnsi="Sylfaen" w:cs="Calibri"/>
                <w:sz w:val="20"/>
                <w:szCs w:val="20"/>
                <w:lang w:val="hy-AM"/>
              </w:rPr>
            </w:pPr>
            <w:r w:rsidRPr="0018758C">
              <w:rPr>
                <w:rFonts w:ascii="Sylfaen" w:hAnsi="Sylfaen" w:cs="Calibri"/>
                <w:sz w:val="20"/>
                <w:szCs w:val="20"/>
                <w:lang w:val="hy-AM"/>
              </w:rPr>
              <w:t>Գազար</w:t>
            </w:r>
          </w:p>
        </w:tc>
        <w:tc>
          <w:tcPr>
            <w:tcW w:w="709" w:type="dxa"/>
            <w:tcBorders>
              <w:top w:val="single" w:sz="4" w:space="0" w:color="auto"/>
              <w:left w:val="single" w:sz="4" w:space="0" w:color="auto"/>
              <w:bottom w:val="single" w:sz="4" w:space="0" w:color="auto"/>
              <w:right w:val="single" w:sz="4" w:space="0" w:color="auto"/>
            </w:tcBorders>
          </w:tcPr>
          <w:p w:rsidR="00F33D55" w:rsidRDefault="00F33D55">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F33D55" w:rsidRDefault="00952675">
            <w:pPr>
              <w:rPr>
                <w:rFonts w:ascii="Sylfaen" w:hAnsi="Sylfaen" w:cs="Sylfaen"/>
                <w:bCs/>
                <w:sz w:val="16"/>
                <w:szCs w:val="16"/>
                <w:lang w:val="hy-AM"/>
              </w:rPr>
            </w:pPr>
            <w:r w:rsidRPr="00201E0F">
              <w:rPr>
                <w:rFonts w:ascii="Arial LatArm" w:hAnsi="Arial LatArm"/>
                <w:sz w:val="18"/>
                <w:szCs w:val="18"/>
                <w:lang w:val="hy-AM"/>
              </w:rPr>
              <w:t>êáíáñ³Ï³Ý ï»ë³ÏÇ, ³é³Ýó ³ñï³ùÇÝ íÝ³ëí³ÍùÝ»ñÇ, í³Õ³Ñ³ë, ÙÇçÇÝ »ñÏ³ñáõÃÛáõÝÁ 10-15 ëÙ: ÐÐ ·áñÍáÕ ÝáñÙ»ñÇÝ ¨ ëï³Ý¹³ñïÝ»ñÇÝ Ñ³Ù³å³ï³ëË³Ý:</w:t>
            </w:r>
          </w:p>
        </w:tc>
        <w:tc>
          <w:tcPr>
            <w:tcW w:w="612" w:type="dxa"/>
            <w:tcBorders>
              <w:top w:val="single" w:sz="4" w:space="0" w:color="auto"/>
              <w:left w:val="single" w:sz="4" w:space="0" w:color="auto"/>
              <w:bottom w:val="single" w:sz="4" w:space="0" w:color="auto"/>
              <w:right w:val="single" w:sz="4" w:space="0" w:color="auto"/>
            </w:tcBorders>
          </w:tcPr>
          <w:p w:rsidR="00F33D55" w:rsidRDefault="00F33D55" w:rsidP="00492C86">
            <w:pPr>
              <w:jc w:val="center"/>
            </w:pPr>
            <w:r w:rsidRPr="00A435A6">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r>
              <w:rPr>
                <w:rFonts w:ascii="Sylfaen" w:hAnsi="Sylfaen" w:cs="Calibri"/>
                <w:sz w:val="16"/>
                <w:szCs w:val="16"/>
                <w:lang w:val="hy-AM"/>
              </w:rPr>
              <w:t>150</w:t>
            </w:r>
          </w:p>
        </w:tc>
        <w:tc>
          <w:tcPr>
            <w:tcW w:w="948" w:type="dxa"/>
            <w:tcBorders>
              <w:top w:val="single" w:sz="4" w:space="0" w:color="auto"/>
              <w:left w:val="single" w:sz="4" w:space="0" w:color="auto"/>
              <w:bottom w:val="single" w:sz="4" w:space="0" w:color="auto"/>
              <w:right w:val="single" w:sz="4" w:space="0" w:color="auto"/>
            </w:tcBorders>
          </w:tcPr>
          <w:p w:rsidR="00F33D55" w:rsidRPr="00EE6809" w:rsidRDefault="00F33D55">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F33D55" w:rsidRPr="00695650" w:rsidRDefault="00F33D55">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F33D55" w:rsidRPr="004619C8" w:rsidRDefault="00F33D55">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F33D55"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F33D55" w:rsidRDefault="00F33D55">
            <w:pPr>
              <w:jc w:val="center"/>
              <w:rPr>
                <w:rFonts w:ascii="GHEA Grapalat" w:hAnsi="GHEA Grapalat"/>
                <w:sz w:val="20"/>
                <w:lang w:val="hy-AM"/>
              </w:rPr>
            </w:pPr>
            <w:r>
              <w:rPr>
                <w:rFonts w:ascii="GHEA Grapalat" w:hAnsi="GHEA Grapalat"/>
                <w:sz w:val="20"/>
                <w:lang w:val="hy-AM"/>
              </w:rPr>
              <w:t>37</w:t>
            </w:r>
          </w:p>
        </w:tc>
        <w:tc>
          <w:tcPr>
            <w:tcW w:w="1417" w:type="dxa"/>
            <w:tcBorders>
              <w:top w:val="single" w:sz="4" w:space="0" w:color="auto"/>
              <w:left w:val="single" w:sz="4" w:space="0" w:color="auto"/>
              <w:bottom w:val="single" w:sz="4" w:space="0" w:color="auto"/>
              <w:right w:val="single" w:sz="4" w:space="0" w:color="auto"/>
            </w:tcBorders>
            <w:vAlign w:val="center"/>
          </w:tcPr>
          <w:p w:rsidR="00F33D55" w:rsidRDefault="00952675">
            <w:pPr>
              <w:jc w:val="center"/>
              <w:rPr>
                <w:rFonts w:ascii="Arial Unicode" w:hAnsi="Arial Unicode" w:cs="Calibri"/>
                <w:sz w:val="20"/>
                <w:szCs w:val="20"/>
              </w:rPr>
            </w:pPr>
            <w:r w:rsidRPr="00EB4E26">
              <w:rPr>
                <w:rFonts w:ascii="GHEA Grapalat" w:hAnsi="GHEA Grapalat"/>
                <w:sz w:val="20"/>
              </w:rPr>
              <w:t>15331163</w:t>
            </w:r>
          </w:p>
        </w:tc>
        <w:tc>
          <w:tcPr>
            <w:tcW w:w="1418" w:type="dxa"/>
            <w:tcBorders>
              <w:top w:val="single" w:sz="4" w:space="0" w:color="auto"/>
              <w:left w:val="single" w:sz="4" w:space="0" w:color="auto"/>
              <w:bottom w:val="single" w:sz="4" w:space="0" w:color="auto"/>
              <w:right w:val="single" w:sz="4" w:space="0" w:color="auto"/>
            </w:tcBorders>
            <w:vAlign w:val="center"/>
          </w:tcPr>
          <w:p w:rsidR="00F33D55" w:rsidRPr="0018758C" w:rsidRDefault="00952675" w:rsidP="00492C86">
            <w:pPr>
              <w:jc w:val="center"/>
              <w:rPr>
                <w:rFonts w:ascii="Sylfaen" w:hAnsi="Sylfaen" w:cs="Calibri"/>
                <w:sz w:val="20"/>
                <w:szCs w:val="20"/>
                <w:lang w:val="hy-AM"/>
              </w:rPr>
            </w:pPr>
            <w:r>
              <w:rPr>
                <w:rFonts w:ascii="Sylfaen" w:hAnsi="Sylfaen" w:cs="Calibri"/>
                <w:sz w:val="20"/>
                <w:szCs w:val="20"/>
                <w:lang w:val="hy-AM"/>
              </w:rPr>
              <w:t>Ճակնդեղ/</w:t>
            </w:r>
            <w:r w:rsidR="00F33D55" w:rsidRPr="0018758C">
              <w:rPr>
                <w:rFonts w:ascii="Sylfaen" w:hAnsi="Sylfaen" w:cs="Calibri"/>
                <w:sz w:val="20"/>
                <w:szCs w:val="20"/>
                <w:lang w:val="hy-AM"/>
              </w:rPr>
              <w:t>Բազուկ</w:t>
            </w:r>
            <w:r>
              <w:rPr>
                <w:rFonts w:ascii="Sylfaen" w:hAnsi="Sylfaen" w:cs="Calibri"/>
                <w:sz w:val="20"/>
                <w:szCs w:val="20"/>
                <w:lang w:val="hy-AM"/>
              </w:rPr>
              <w:t>/</w:t>
            </w:r>
          </w:p>
        </w:tc>
        <w:tc>
          <w:tcPr>
            <w:tcW w:w="709" w:type="dxa"/>
            <w:tcBorders>
              <w:top w:val="single" w:sz="4" w:space="0" w:color="auto"/>
              <w:left w:val="single" w:sz="4" w:space="0" w:color="auto"/>
              <w:bottom w:val="single" w:sz="4" w:space="0" w:color="auto"/>
              <w:right w:val="single" w:sz="4" w:space="0" w:color="auto"/>
            </w:tcBorders>
          </w:tcPr>
          <w:p w:rsidR="00F33D55" w:rsidRDefault="00F33D55">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F33D55" w:rsidRDefault="00952675">
            <w:pPr>
              <w:pStyle w:val="afe"/>
              <w:rPr>
                <w:rFonts w:ascii="Arial Unicode" w:hAnsi="Arial Unicode" w:cs="Sylfaen"/>
                <w:bCs/>
                <w:sz w:val="16"/>
                <w:szCs w:val="16"/>
              </w:rPr>
            </w:pPr>
            <w:r w:rsidRPr="00201E0F">
              <w:rPr>
                <w:rFonts w:ascii="Arial LatArm" w:hAnsi="Arial LatArm"/>
                <w:sz w:val="18"/>
                <w:szCs w:val="18"/>
                <w:lang w:val="hy-AM"/>
              </w:rPr>
              <w:t>êáíáñ³Ï³Ý ï»ë³ÏÇ, ³é³Ýó ³ñï³ùÇÝ íÝ³ëí³ÍùÝ»ñÇ, í³Õ³Ñ³ë, ÙÇçÇÝ »ñÏ³ñáõÃÛáõÝÁ 5-7 ëÙ, É³ÛÝùÁ` 10-12 ëÙ: ÐÐ ·áñÍáÕ ÝáñÙ»ñÇÝ ¨ ëï³Ý¹³ñïÝ»ñÇÝ Ñ³Ù³å³ï³ëË³Ý:</w:t>
            </w:r>
          </w:p>
        </w:tc>
        <w:tc>
          <w:tcPr>
            <w:tcW w:w="612" w:type="dxa"/>
            <w:tcBorders>
              <w:top w:val="single" w:sz="4" w:space="0" w:color="auto"/>
              <w:left w:val="single" w:sz="4" w:space="0" w:color="auto"/>
              <w:bottom w:val="single" w:sz="4" w:space="0" w:color="auto"/>
              <w:right w:val="single" w:sz="4" w:space="0" w:color="auto"/>
            </w:tcBorders>
          </w:tcPr>
          <w:p w:rsidR="00F33D55" w:rsidRDefault="00F33D55" w:rsidP="00492C86">
            <w:pPr>
              <w:jc w:val="center"/>
            </w:pPr>
            <w:r w:rsidRPr="00A435A6">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r>
              <w:rPr>
                <w:rFonts w:ascii="Sylfaen" w:hAnsi="Sylfaen" w:cs="Calibri"/>
                <w:sz w:val="16"/>
                <w:szCs w:val="16"/>
                <w:lang w:val="hy-AM"/>
              </w:rPr>
              <w:t>80</w:t>
            </w:r>
          </w:p>
        </w:tc>
        <w:tc>
          <w:tcPr>
            <w:tcW w:w="948" w:type="dxa"/>
            <w:tcBorders>
              <w:top w:val="single" w:sz="4" w:space="0" w:color="auto"/>
              <w:left w:val="single" w:sz="4" w:space="0" w:color="auto"/>
              <w:bottom w:val="single" w:sz="4" w:space="0" w:color="auto"/>
              <w:right w:val="single" w:sz="4" w:space="0" w:color="auto"/>
            </w:tcBorders>
          </w:tcPr>
          <w:p w:rsidR="00F33D55" w:rsidRPr="00EE6809" w:rsidRDefault="00F33D55">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F33D55" w:rsidRPr="00695650" w:rsidRDefault="00F33D55">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F33D55" w:rsidRPr="004619C8" w:rsidRDefault="00F33D55">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F33D55"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F33D55" w:rsidRDefault="00F33D55">
            <w:pPr>
              <w:jc w:val="center"/>
              <w:rPr>
                <w:rFonts w:ascii="GHEA Grapalat" w:hAnsi="GHEA Grapalat"/>
                <w:sz w:val="20"/>
                <w:lang w:val="hy-AM"/>
              </w:rPr>
            </w:pPr>
            <w:r>
              <w:rPr>
                <w:rFonts w:ascii="GHEA Grapalat" w:hAnsi="GHEA Grapalat"/>
                <w:sz w:val="20"/>
                <w:lang w:val="hy-AM"/>
              </w:rPr>
              <w:t>38</w:t>
            </w:r>
          </w:p>
        </w:tc>
        <w:tc>
          <w:tcPr>
            <w:tcW w:w="1417" w:type="dxa"/>
            <w:tcBorders>
              <w:top w:val="single" w:sz="4" w:space="0" w:color="auto"/>
              <w:left w:val="single" w:sz="4" w:space="0" w:color="auto"/>
              <w:bottom w:val="single" w:sz="4" w:space="0" w:color="auto"/>
              <w:right w:val="single" w:sz="4" w:space="0" w:color="auto"/>
            </w:tcBorders>
            <w:vAlign w:val="center"/>
          </w:tcPr>
          <w:p w:rsidR="00F33D55" w:rsidRDefault="00952675">
            <w:pPr>
              <w:jc w:val="center"/>
              <w:rPr>
                <w:rFonts w:ascii="Sylfaen" w:hAnsi="Sylfaen" w:cs="Calibri"/>
                <w:sz w:val="20"/>
                <w:szCs w:val="20"/>
                <w:lang w:val="hy-AM"/>
              </w:rPr>
            </w:pPr>
            <w:r w:rsidRPr="00EB4E26">
              <w:rPr>
                <w:rFonts w:ascii="GHEA Grapalat" w:hAnsi="GHEA Grapalat"/>
                <w:sz w:val="20"/>
              </w:rPr>
              <w:t>15331161</w:t>
            </w:r>
          </w:p>
        </w:tc>
        <w:tc>
          <w:tcPr>
            <w:tcW w:w="1418" w:type="dxa"/>
            <w:tcBorders>
              <w:top w:val="single" w:sz="4" w:space="0" w:color="auto"/>
              <w:left w:val="single" w:sz="4" w:space="0" w:color="auto"/>
              <w:bottom w:val="single" w:sz="4" w:space="0" w:color="auto"/>
              <w:right w:val="single" w:sz="4" w:space="0" w:color="auto"/>
            </w:tcBorders>
            <w:vAlign w:val="center"/>
          </w:tcPr>
          <w:p w:rsidR="00F33D55" w:rsidRPr="0018758C" w:rsidRDefault="00F33D55" w:rsidP="00492C86">
            <w:pPr>
              <w:jc w:val="center"/>
              <w:rPr>
                <w:rFonts w:ascii="Sylfaen" w:hAnsi="Sylfaen" w:cs="Calibri"/>
                <w:sz w:val="20"/>
                <w:szCs w:val="20"/>
                <w:lang w:val="hy-AM"/>
              </w:rPr>
            </w:pPr>
            <w:r w:rsidRPr="0018758C">
              <w:rPr>
                <w:rFonts w:ascii="Sylfaen" w:hAnsi="Sylfaen" w:cs="Calibri"/>
                <w:sz w:val="20"/>
                <w:szCs w:val="20"/>
                <w:lang w:val="hy-AM"/>
              </w:rPr>
              <w:t>Սոխ</w:t>
            </w:r>
          </w:p>
        </w:tc>
        <w:tc>
          <w:tcPr>
            <w:tcW w:w="709" w:type="dxa"/>
            <w:tcBorders>
              <w:top w:val="single" w:sz="4" w:space="0" w:color="auto"/>
              <w:left w:val="single" w:sz="4" w:space="0" w:color="auto"/>
              <w:bottom w:val="single" w:sz="4" w:space="0" w:color="auto"/>
              <w:right w:val="single" w:sz="4" w:space="0" w:color="auto"/>
            </w:tcBorders>
          </w:tcPr>
          <w:p w:rsidR="00F33D55" w:rsidRDefault="00F33D55">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F33D55" w:rsidRDefault="00952675">
            <w:pPr>
              <w:rPr>
                <w:rFonts w:ascii="Arial Unicode" w:hAnsi="Arial Unicode" w:cs="Sylfaen"/>
                <w:bCs/>
                <w:sz w:val="16"/>
                <w:szCs w:val="16"/>
                <w:lang w:val="hy-AM"/>
              </w:rPr>
            </w:pPr>
            <w:r w:rsidRPr="00201E0F">
              <w:rPr>
                <w:rFonts w:ascii="Arial LatArm" w:hAnsi="Arial LatArm"/>
                <w:sz w:val="18"/>
                <w:szCs w:val="18"/>
                <w:lang w:val="hy-AM"/>
              </w:rPr>
              <w:t>ÀÝïÇñ ï»ë³ÏÇ, Ã³ñÙ, ÏÇë³ÏÍáõ, Ý»Õ Ù³ëÇ ïñ³Ù³·ÇÍÁ 3ëÙ-Çó áã å³Ï³ë: ÐÐ ·áñÍáÕ ÝáñÙ»ñÇÝ ¨ ëï³Ý¹³ñïÝ»ñÇÝ Ñ³Ù³å³ï³ëË³Ý:</w:t>
            </w:r>
          </w:p>
        </w:tc>
        <w:tc>
          <w:tcPr>
            <w:tcW w:w="612" w:type="dxa"/>
            <w:tcBorders>
              <w:top w:val="single" w:sz="4" w:space="0" w:color="auto"/>
              <w:left w:val="single" w:sz="4" w:space="0" w:color="auto"/>
              <w:bottom w:val="single" w:sz="4" w:space="0" w:color="auto"/>
              <w:right w:val="single" w:sz="4" w:space="0" w:color="auto"/>
            </w:tcBorders>
          </w:tcPr>
          <w:p w:rsidR="00F33D55" w:rsidRDefault="00F33D55" w:rsidP="00492C86">
            <w:pPr>
              <w:jc w:val="center"/>
            </w:pPr>
            <w:r w:rsidRPr="00A435A6">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r>
              <w:rPr>
                <w:rFonts w:ascii="Sylfaen" w:hAnsi="Sylfaen" w:cs="Calibri"/>
                <w:sz w:val="16"/>
                <w:szCs w:val="16"/>
                <w:lang w:val="hy-AM"/>
              </w:rPr>
              <w:t>80</w:t>
            </w:r>
          </w:p>
        </w:tc>
        <w:tc>
          <w:tcPr>
            <w:tcW w:w="948" w:type="dxa"/>
            <w:tcBorders>
              <w:top w:val="single" w:sz="4" w:space="0" w:color="auto"/>
              <w:left w:val="single" w:sz="4" w:space="0" w:color="auto"/>
              <w:bottom w:val="single" w:sz="4" w:space="0" w:color="auto"/>
              <w:right w:val="single" w:sz="4" w:space="0" w:color="auto"/>
            </w:tcBorders>
          </w:tcPr>
          <w:p w:rsidR="00F33D55" w:rsidRPr="00EE6809" w:rsidRDefault="00F33D55">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F33D55" w:rsidRPr="00695650" w:rsidRDefault="00F33D55">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F33D55" w:rsidRPr="004619C8" w:rsidRDefault="00F33D55">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F33D55"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F33D55" w:rsidRDefault="00F33D55">
            <w:pPr>
              <w:jc w:val="center"/>
              <w:rPr>
                <w:rFonts w:ascii="GHEA Grapalat" w:hAnsi="GHEA Grapalat"/>
                <w:sz w:val="20"/>
                <w:lang w:val="hy-AM"/>
              </w:rPr>
            </w:pPr>
            <w:r>
              <w:rPr>
                <w:rFonts w:ascii="GHEA Grapalat" w:hAnsi="GHEA Grapalat"/>
                <w:sz w:val="20"/>
                <w:lang w:val="hy-AM"/>
              </w:rPr>
              <w:t>39</w:t>
            </w:r>
          </w:p>
        </w:tc>
        <w:tc>
          <w:tcPr>
            <w:tcW w:w="1417" w:type="dxa"/>
            <w:tcBorders>
              <w:top w:val="single" w:sz="4" w:space="0" w:color="auto"/>
              <w:left w:val="single" w:sz="4" w:space="0" w:color="auto"/>
              <w:bottom w:val="single" w:sz="4" w:space="0" w:color="auto"/>
              <w:right w:val="single" w:sz="4" w:space="0" w:color="auto"/>
            </w:tcBorders>
            <w:vAlign w:val="center"/>
          </w:tcPr>
          <w:p w:rsidR="00F33D55" w:rsidRDefault="00952675">
            <w:pPr>
              <w:jc w:val="center"/>
              <w:rPr>
                <w:rFonts w:ascii="Arial Unicode" w:hAnsi="Arial Unicode" w:cs="Calibri"/>
                <w:sz w:val="20"/>
                <w:szCs w:val="20"/>
              </w:rPr>
            </w:pPr>
            <w:r w:rsidRPr="00907819">
              <w:rPr>
                <w:rFonts w:ascii="Sylfaen" w:hAnsi="Sylfaen"/>
                <w:sz w:val="20"/>
                <w:lang w:val="hy-AM"/>
              </w:rPr>
              <w:t>15511600</w:t>
            </w:r>
          </w:p>
        </w:tc>
        <w:tc>
          <w:tcPr>
            <w:tcW w:w="1418" w:type="dxa"/>
            <w:tcBorders>
              <w:top w:val="single" w:sz="4" w:space="0" w:color="auto"/>
              <w:left w:val="single" w:sz="4" w:space="0" w:color="auto"/>
              <w:bottom w:val="single" w:sz="4" w:space="0" w:color="auto"/>
              <w:right w:val="single" w:sz="4" w:space="0" w:color="auto"/>
            </w:tcBorders>
            <w:vAlign w:val="center"/>
          </w:tcPr>
          <w:p w:rsidR="00F33D55" w:rsidRPr="0018758C" w:rsidRDefault="00F33D55" w:rsidP="00492C86">
            <w:pPr>
              <w:jc w:val="center"/>
              <w:rPr>
                <w:rFonts w:ascii="Sylfaen" w:hAnsi="Sylfaen" w:cs="Calibri"/>
                <w:sz w:val="20"/>
                <w:szCs w:val="20"/>
                <w:lang w:val="hy-AM"/>
              </w:rPr>
            </w:pPr>
            <w:r w:rsidRPr="0018758C">
              <w:rPr>
                <w:rFonts w:ascii="Sylfaen" w:hAnsi="Sylfaen" w:cs="Calibri"/>
                <w:sz w:val="20"/>
                <w:szCs w:val="20"/>
                <w:lang w:val="hy-AM"/>
              </w:rPr>
              <w:t>Խտացրած կաթ</w:t>
            </w:r>
            <w:r>
              <w:rPr>
                <w:rFonts w:ascii="Sylfaen" w:hAnsi="Sylfaen" w:cs="Sylfaen"/>
                <w:sz w:val="20"/>
                <w:szCs w:val="20"/>
              </w:rPr>
              <w:t>/450 գր/</w:t>
            </w:r>
          </w:p>
        </w:tc>
        <w:tc>
          <w:tcPr>
            <w:tcW w:w="709" w:type="dxa"/>
            <w:tcBorders>
              <w:top w:val="single" w:sz="4" w:space="0" w:color="auto"/>
              <w:left w:val="single" w:sz="4" w:space="0" w:color="auto"/>
              <w:bottom w:val="single" w:sz="4" w:space="0" w:color="auto"/>
              <w:right w:val="single" w:sz="4" w:space="0" w:color="auto"/>
            </w:tcBorders>
          </w:tcPr>
          <w:p w:rsidR="00F33D55" w:rsidRDefault="00F33D55">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F33D55" w:rsidRPr="00952675" w:rsidRDefault="00952675">
            <w:pPr>
              <w:rPr>
                <w:rFonts w:ascii="Arial Unicode" w:hAnsi="Arial Unicode" w:cs="Sylfaen"/>
                <w:bCs/>
                <w:sz w:val="16"/>
                <w:szCs w:val="16"/>
                <w:lang w:val="hy-AM"/>
              </w:rPr>
            </w:pPr>
            <w:r w:rsidRPr="00907819">
              <w:rPr>
                <w:rFonts w:ascii="Sylfaen" w:hAnsi="Sylfaen" w:cs="Arial"/>
                <w:i/>
                <w:sz w:val="16"/>
                <w:szCs w:val="16"/>
              </w:rPr>
              <w:t>Խտացրած կաթ շաքարով, խոնավությունը`  26,5 %-ից ոչ ավելի, սախարոզը 43,5 %-ից ոչ պակաս, կաթնային չոր նյութերի զանգվածային մասը` 28,5 %-ից ոչ պակաս, թթվայնությունը`  48 0T-ից ոչ ավելի, պիտանելիության մնացորդային ժամկետը մատակարարման պահից  ոչ պակաս քան  70 %: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կանոնակարգիե և «Սննդամթերքի անվտանգության մասին» ՀՀ օրենքի 8-րդ հոդվածի</w:t>
            </w:r>
            <w:r>
              <w:rPr>
                <w:rFonts w:ascii="Sylfaen" w:hAnsi="Sylfaen" w:cs="Arial"/>
                <w:i/>
                <w:sz w:val="16"/>
                <w:szCs w:val="16"/>
                <w:lang w:val="hy-AM"/>
              </w:rPr>
              <w:t>:</w:t>
            </w:r>
          </w:p>
        </w:tc>
        <w:tc>
          <w:tcPr>
            <w:tcW w:w="612" w:type="dxa"/>
            <w:tcBorders>
              <w:top w:val="single" w:sz="4" w:space="0" w:color="auto"/>
              <w:left w:val="single" w:sz="4" w:space="0" w:color="auto"/>
              <w:bottom w:val="single" w:sz="4" w:space="0" w:color="auto"/>
              <w:right w:val="single" w:sz="4" w:space="0" w:color="auto"/>
            </w:tcBorders>
          </w:tcPr>
          <w:p w:rsidR="00F33D55" w:rsidRDefault="00952675" w:rsidP="00492C86">
            <w:pPr>
              <w:jc w:val="center"/>
            </w:pPr>
            <w:r>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r>
              <w:rPr>
                <w:rFonts w:ascii="Sylfaen" w:hAnsi="Sylfaen" w:cs="Calibri"/>
                <w:sz w:val="16"/>
                <w:szCs w:val="16"/>
                <w:lang w:val="hy-AM"/>
              </w:rPr>
              <w:t>15</w:t>
            </w:r>
          </w:p>
        </w:tc>
        <w:tc>
          <w:tcPr>
            <w:tcW w:w="948" w:type="dxa"/>
            <w:tcBorders>
              <w:top w:val="single" w:sz="4" w:space="0" w:color="auto"/>
              <w:left w:val="single" w:sz="4" w:space="0" w:color="auto"/>
              <w:bottom w:val="single" w:sz="4" w:space="0" w:color="auto"/>
              <w:right w:val="single" w:sz="4" w:space="0" w:color="auto"/>
            </w:tcBorders>
          </w:tcPr>
          <w:p w:rsidR="00F33D55" w:rsidRPr="00EE6809" w:rsidRDefault="00F33D55">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F33D55" w:rsidRPr="00695650" w:rsidRDefault="00F33D55">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F33D55" w:rsidRPr="004619C8" w:rsidRDefault="00F33D55">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F33D55"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F33D55" w:rsidRDefault="00F33D55">
            <w:pPr>
              <w:jc w:val="center"/>
              <w:rPr>
                <w:rFonts w:ascii="GHEA Grapalat" w:hAnsi="GHEA Grapalat"/>
                <w:sz w:val="20"/>
                <w:lang w:val="hy-AM"/>
              </w:rPr>
            </w:pPr>
            <w:r>
              <w:rPr>
                <w:rFonts w:ascii="GHEA Grapalat" w:hAnsi="GHEA Grapalat"/>
                <w:sz w:val="20"/>
                <w:lang w:val="hy-AM"/>
              </w:rPr>
              <w:t>40</w:t>
            </w:r>
          </w:p>
        </w:tc>
        <w:tc>
          <w:tcPr>
            <w:tcW w:w="1417" w:type="dxa"/>
            <w:tcBorders>
              <w:top w:val="single" w:sz="4" w:space="0" w:color="auto"/>
              <w:left w:val="single" w:sz="4" w:space="0" w:color="auto"/>
              <w:bottom w:val="single" w:sz="4" w:space="0" w:color="auto"/>
              <w:right w:val="single" w:sz="4" w:space="0" w:color="auto"/>
            </w:tcBorders>
            <w:vAlign w:val="center"/>
          </w:tcPr>
          <w:p w:rsidR="00F33D55" w:rsidRDefault="00952675">
            <w:pPr>
              <w:jc w:val="center"/>
              <w:rPr>
                <w:rFonts w:ascii="Arial Unicode" w:hAnsi="Arial Unicode" w:cs="Calibri"/>
                <w:sz w:val="20"/>
                <w:szCs w:val="20"/>
              </w:rPr>
            </w:pPr>
            <w:r w:rsidRPr="00EB4E26">
              <w:rPr>
                <w:rFonts w:ascii="GHEA Grapalat" w:hAnsi="GHEA Grapalat"/>
                <w:sz w:val="20"/>
              </w:rPr>
              <w:t>15333100</w:t>
            </w:r>
          </w:p>
        </w:tc>
        <w:tc>
          <w:tcPr>
            <w:tcW w:w="1418" w:type="dxa"/>
            <w:tcBorders>
              <w:top w:val="single" w:sz="4" w:space="0" w:color="auto"/>
              <w:left w:val="single" w:sz="4" w:space="0" w:color="auto"/>
              <w:bottom w:val="single" w:sz="4" w:space="0" w:color="auto"/>
              <w:right w:val="single" w:sz="4" w:space="0" w:color="auto"/>
            </w:tcBorders>
            <w:vAlign w:val="center"/>
          </w:tcPr>
          <w:p w:rsidR="00F33D55" w:rsidRPr="0018758C" w:rsidRDefault="00F33D55" w:rsidP="00492C86">
            <w:pPr>
              <w:jc w:val="center"/>
              <w:rPr>
                <w:rFonts w:ascii="Sylfaen" w:hAnsi="Sylfaen" w:cs="Calibri"/>
                <w:sz w:val="20"/>
                <w:szCs w:val="20"/>
                <w:lang w:val="hy-AM"/>
              </w:rPr>
            </w:pPr>
            <w:r w:rsidRPr="0018758C">
              <w:rPr>
                <w:rFonts w:ascii="Sylfaen" w:hAnsi="Sylfaen" w:cs="Calibri"/>
                <w:sz w:val="20"/>
                <w:szCs w:val="20"/>
                <w:lang w:val="hy-AM"/>
              </w:rPr>
              <w:t>Տոմատ</w:t>
            </w:r>
            <w:r w:rsidR="00952675">
              <w:rPr>
                <w:rFonts w:ascii="Sylfaen" w:hAnsi="Sylfaen" w:cs="Calibri"/>
                <w:sz w:val="20"/>
                <w:szCs w:val="20"/>
                <w:lang w:val="hy-AM"/>
              </w:rPr>
              <w:t>ի մածուկ</w:t>
            </w:r>
          </w:p>
        </w:tc>
        <w:tc>
          <w:tcPr>
            <w:tcW w:w="709" w:type="dxa"/>
            <w:tcBorders>
              <w:top w:val="single" w:sz="4" w:space="0" w:color="auto"/>
              <w:left w:val="single" w:sz="4" w:space="0" w:color="auto"/>
              <w:bottom w:val="single" w:sz="4" w:space="0" w:color="auto"/>
              <w:right w:val="single" w:sz="4" w:space="0" w:color="auto"/>
            </w:tcBorders>
          </w:tcPr>
          <w:p w:rsidR="00F33D55" w:rsidRDefault="00F33D55">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F33D55" w:rsidRDefault="00952675">
            <w:pPr>
              <w:rPr>
                <w:rFonts w:ascii="Sylfaen" w:hAnsi="Sylfaen" w:cs="Sylfaen"/>
                <w:bCs/>
                <w:sz w:val="16"/>
                <w:szCs w:val="16"/>
                <w:lang w:val="hy-AM"/>
              </w:rPr>
            </w:pPr>
            <w:r w:rsidRPr="00201E0F">
              <w:rPr>
                <w:rFonts w:ascii="Arial LatArm" w:hAnsi="Arial LatArm"/>
                <w:sz w:val="18"/>
                <w:szCs w:val="18"/>
                <w:lang w:val="hy-AM"/>
              </w:rPr>
              <w:t>´³ñÓñ ï»ë³ÏÇ ³å³Ï» ï³ñ³Ý»ñáí, ÷³Ã»Ã³íáñáõÙÁ` ÙÇÝã¨ 10 ¹Ù3 ï³ñáÕáõÃÛ³Ùµ, ³å³Ï» ï³ñ³ÝÝ»ñáí: ö³Ã»Ã³íáñáõÙÁ` ·áñÍ³ñ³Ý³ÛÇÝ: ÐÐ ·áñÍáÕ ÝáñÙ»ñÇÝ ¨ ëï³Ý¹³ñïÝ»ñÇÝ Ñ³Ù³å³ï³ëË³Ý:</w:t>
            </w:r>
          </w:p>
        </w:tc>
        <w:tc>
          <w:tcPr>
            <w:tcW w:w="612" w:type="dxa"/>
            <w:tcBorders>
              <w:top w:val="single" w:sz="4" w:space="0" w:color="auto"/>
              <w:left w:val="single" w:sz="4" w:space="0" w:color="auto"/>
              <w:bottom w:val="single" w:sz="4" w:space="0" w:color="auto"/>
              <w:right w:val="single" w:sz="4" w:space="0" w:color="auto"/>
            </w:tcBorders>
          </w:tcPr>
          <w:p w:rsidR="00F33D55" w:rsidRDefault="00F33D55" w:rsidP="00492C86">
            <w:pPr>
              <w:jc w:val="center"/>
            </w:pPr>
            <w:r w:rsidRPr="00A435A6">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r>
              <w:rPr>
                <w:rFonts w:ascii="Sylfaen" w:hAnsi="Sylfaen" w:cs="Calibri"/>
                <w:sz w:val="16"/>
                <w:szCs w:val="16"/>
                <w:lang w:val="hy-AM"/>
              </w:rPr>
              <w:t>26</w:t>
            </w:r>
          </w:p>
        </w:tc>
        <w:tc>
          <w:tcPr>
            <w:tcW w:w="948" w:type="dxa"/>
            <w:tcBorders>
              <w:top w:val="single" w:sz="4" w:space="0" w:color="auto"/>
              <w:left w:val="single" w:sz="4" w:space="0" w:color="auto"/>
              <w:bottom w:val="single" w:sz="4" w:space="0" w:color="auto"/>
              <w:right w:val="single" w:sz="4" w:space="0" w:color="auto"/>
            </w:tcBorders>
          </w:tcPr>
          <w:p w:rsidR="00F33D55" w:rsidRPr="00EE6809" w:rsidRDefault="00F33D55">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F33D55" w:rsidRPr="00695650" w:rsidRDefault="00F33D55">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F33D55" w:rsidRPr="004619C8" w:rsidRDefault="00F33D55">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F33D55"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F33D55" w:rsidRDefault="00F33D55" w:rsidP="00492C86">
            <w:pPr>
              <w:jc w:val="center"/>
              <w:rPr>
                <w:rFonts w:ascii="GHEA Grapalat" w:hAnsi="GHEA Grapalat"/>
                <w:sz w:val="20"/>
                <w:lang w:val="hy-AM"/>
              </w:rPr>
            </w:pPr>
            <w:r>
              <w:rPr>
                <w:rFonts w:ascii="GHEA Grapalat" w:hAnsi="GHEA Grapalat"/>
                <w:sz w:val="20"/>
                <w:lang w:val="hy-AM"/>
              </w:rPr>
              <w:t>41</w:t>
            </w:r>
          </w:p>
        </w:tc>
        <w:tc>
          <w:tcPr>
            <w:tcW w:w="1417" w:type="dxa"/>
            <w:tcBorders>
              <w:top w:val="single" w:sz="4" w:space="0" w:color="auto"/>
              <w:left w:val="single" w:sz="4" w:space="0" w:color="auto"/>
              <w:bottom w:val="single" w:sz="4" w:space="0" w:color="auto"/>
              <w:right w:val="single" w:sz="4" w:space="0" w:color="auto"/>
            </w:tcBorders>
            <w:vAlign w:val="center"/>
          </w:tcPr>
          <w:p w:rsidR="00F33D55" w:rsidRDefault="00952675">
            <w:pPr>
              <w:jc w:val="center"/>
              <w:rPr>
                <w:rFonts w:ascii="Sylfaen" w:hAnsi="Sylfaen" w:cs="Calibri"/>
                <w:sz w:val="20"/>
                <w:szCs w:val="20"/>
                <w:lang w:val="hy-AM"/>
              </w:rPr>
            </w:pPr>
            <w:r w:rsidRPr="00E240FB">
              <w:rPr>
                <w:rFonts w:ascii="GHEA Grapalat" w:hAnsi="GHEA Grapalat"/>
                <w:sz w:val="20"/>
              </w:rPr>
              <w:t>03221410</w:t>
            </w:r>
          </w:p>
        </w:tc>
        <w:tc>
          <w:tcPr>
            <w:tcW w:w="1418" w:type="dxa"/>
            <w:tcBorders>
              <w:top w:val="single" w:sz="4" w:space="0" w:color="auto"/>
              <w:left w:val="single" w:sz="4" w:space="0" w:color="auto"/>
              <w:bottom w:val="single" w:sz="4" w:space="0" w:color="auto"/>
              <w:right w:val="single" w:sz="4" w:space="0" w:color="auto"/>
            </w:tcBorders>
            <w:vAlign w:val="center"/>
          </w:tcPr>
          <w:p w:rsidR="00F33D55" w:rsidRPr="0018758C" w:rsidRDefault="00F33D55" w:rsidP="00492C86">
            <w:pPr>
              <w:jc w:val="center"/>
              <w:rPr>
                <w:rFonts w:ascii="Sylfaen" w:hAnsi="Sylfaen" w:cs="Calibri"/>
                <w:sz w:val="20"/>
                <w:szCs w:val="20"/>
                <w:lang w:val="hy-AM"/>
              </w:rPr>
            </w:pPr>
            <w:r w:rsidRPr="0018758C">
              <w:rPr>
                <w:rFonts w:ascii="Sylfaen" w:hAnsi="Sylfaen" w:cs="Calibri"/>
                <w:sz w:val="20"/>
                <w:szCs w:val="20"/>
                <w:lang w:val="hy-AM"/>
              </w:rPr>
              <w:t>Կաղամբ</w:t>
            </w:r>
          </w:p>
        </w:tc>
        <w:tc>
          <w:tcPr>
            <w:tcW w:w="709" w:type="dxa"/>
            <w:tcBorders>
              <w:top w:val="single" w:sz="4" w:space="0" w:color="auto"/>
              <w:left w:val="single" w:sz="4" w:space="0" w:color="auto"/>
              <w:bottom w:val="single" w:sz="4" w:space="0" w:color="auto"/>
              <w:right w:val="single" w:sz="4" w:space="0" w:color="auto"/>
            </w:tcBorders>
          </w:tcPr>
          <w:p w:rsidR="00F33D55" w:rsidRDefault="00F33D55">
            <w:pPr>
              <w:jc w:val="center"/>
              <w:rPr>
                <w:rFonts w:ascii="Arial Unicode" w:hAnsi="Arial Unicode"/>
                <w:sz w:val="16"/>
                <w:szCs w:val="16"/>
              </w:rPr>
            </w:pPr>
          </w:p>
        </w:tc>
        <w:tc>
          <w:tcPr>
            <w:tcW w:w="4110" w:type="dxa"/>
            <w:tcBorders>
              <w:top w:val="single" w:sz="4" w:space="0" w:color="auto"/>
              <w:left w:val="single" w:sz="4" w:space="0" w:color="auto"/>
              <w:bottom w:val="single" w:sz="4" w:space="0" w:color="auto"/>
              <w:right w:val="single" w:sz="4" w:space="0" w:color="auto"/>
            </w:tcBorders>
            <w:vAlign w:val="center"/>
          </w:tcPr>
          <w:p w:rsidR="00F33D55" w:rsidRDefault="00952675">
            <w:pPr>
              <w:pStyle w:val="afe"/>
              <w:rPr>
                <w:rFonts w:ascii="Arial Unicode" w:hAnsi="Arial Unicode" w:cs="Sylfaen"/>
                <w:bCs/>
                <w:sz w:val="16"/>
                <w:szCs w:val="16"/>
              </w:rPr>
            </w:pPr>
            <w:r w:rsidRPr="00201E0F">
              <w:rPr>
                <w:rFonts w:ascii="Arial LatArm" w:hAnsi="Arial LatArm"/>
                <w:sz w:val="18"/>
                <w:szCs w:val="18"/>
                <w:lang w:val="hy-AM"/>
              </w:rPr>
              <w:t xml:space="preserve">¶ÉáõË Ï³Õ³Ùµ, </w:t>
            </w:r>
            <w:r w:rsidRPr="00201E0F">
              <w:rPr>
                <w:rFonts w:ascii="Sylfaen" w:hAnsi="Sylfaen" w:cs="Sylfaen"/>
                <w:sz w:val="18"/>
                <w:szCs w:val="18"/>
                <w:lang w:val="hy-AM"/>
              </w:rPr>
              <w:t>առանց</w:t>
            </w:r>
            <w:r w:rsidRPr="00201E0F">
              <w:rPr>
                <w:rFonts w:ascii="Arial LatArm" w:hAnsi="Arial LatArm"/>
                <w:sz w:val="18"/>
                <w:szCs w:val="18"/>
                <w:lang w:val="hy-AM"/>
              </w:rPr>
              <w:t xml:space="preserve"> </w:t>
            </w:r>
            <w:r w:rsidRPr="00201E0F">
              <w:rPr>
                <w:rFonts w:ascii="Sylfaen" w:hAnsi="Sylfaen" w:cs="Sylfaen"/>
                <w:sz w:val="18"/>
                <w:szCs w:val="18"/>
                <w:lang w:val="hy-AM"/>
              </w:rPr>
              <w:t>արտաքին</w:t>
            </w:r>
            <w:r w:rsidRPr="00201E0F">
              <w:rPr>
                <w:rFonts w:ascii="Arial LatArm" w:hAnsi="Arial LatArm"/>
                <w:sz w:val="18"/>
                <w:szCs w:val="18"/>
                <w:lang w:val="hy-AM"/>
              </w:rPr>
              <w:t xml:space="preserve"> </w:t>
            </w:r>
            <w:r w:rsidRPr="00201E0F">
              <w:rPr>
                <w:rFonts w:ascii="Sylfaen" w:hAnsi="Sylfaen" w:cs="Sylfaen"/>
                <w:sz w:val="18"/>
                <w:szCs w:val="18"/>
                <w:lang w:val="hy-AM"/>
              </w:rPr>
              <w:t>վնասվածքների</w:t>
            </w:r>
            <w:r w:rsidRPr="00201E0F">
              <w:rPr>
                <w:rFonts w:ascii="Arial LatArm" w:hAnsi="Arial LatArm"/>
                <w:sz w:val="18"/>
                <w:szCs w:val="18"/>
                <w:lang w:val="hy-AM"/>
              </w:rPr>
              <w:t xml:space="preserve">, </w:t>
            </w:r>
            <w:r w:rsidRPr="00201E0F">
              <w:rPr>
                <w:rFonts w:ascii="Sylfaen" w:hAnsi="Sylfaen" w:cs="Sylfaen"/>
                <w:sz w:val="18"/>
                <w:szCs w:val="18"/>
                <w:lang w:val="hy-AM"/>
              </w:rPr>
              <w:t>չցրտահարված</w:t>
            </w:r>
            <w:r w:rsidRPr="00201E0F">
              <w:rPr>
                <w:rFonts w:ascii="Arial LatArm" w:hAnsi="Arial LatArm"/>
                <w:sz w:val="18"/>
                <w:szCs w:val="18"/>
                <w:lang w:val="hy-AM"/>
              </w:rPr>
              <w:t>, ëáíáñ³Ï³Ý ï»ë³ÏÝ»ñÇ: ÐÐ ·áñÍáÕ ÝáñÙ»ñÇÝ ¨ ëï³Ý¹³ñïÝ»ñÇÝ Ñ³Ù³å³ï³ëË³Ý:</w:t>
            </w:r>
          </w:p>
        </w:tc>
        <w:tc>
          <w:tcPr>
            <w:tcW w:w="612" w:type="dxa"/>
            <w:tcBorders>
              <w:top w:val="single" w:sz="4" w:space="0" w:color="auto"/>
              <w:left w:val="single" w:sz="4" w:space="0" w:color="auto"/>
              <w:bottom w:val="single" w:sz="4" w:space="0" w:color="auto"/>
              <w:right w:val="single" w:sz="4" w:space="0" w:color="auto"/>
            </w:tcBorders>
          </w:tcPr>
          <w:p w:rsidR="00F33D55" w:rsidRDefault="00F33D55" w:rsidP="00492C86">
            <w:pPr>
              <w:jc w:val="center"/>
            </w:pPr>
            <w:r w:rsidRPr="00A435A6">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r>
              <w:rPr>
                <w:rFonts w:ascii="Sylfaen" w:hAnsi="Sylfaen" w:cs="Calibri"/>
                <w:sz w:val="16"/>
                <w:szCs w:val="16"/>
                <w:lang w:val="hy-AM"/>
              </w:rPr>
              <w:t>320</w:t>
            </w:r>
          </w:p>
        </w:tc>
        <w:tc>
          <w:tcPr>
            <w:tcW w:w="948" w:type="dxa"/>
            <w:tcBorders>
              <w:top w:val="single" w:sz="4" w:space="0" w:color="auto"/>
              <w:left w:val="single" w:sz="4" w:space="0" w:color="auto"/>
              <w:bottom w:val="single" w:sz="4" w:space="0" w:color="auto"/>
              <w:right w:val="single" w:sz="4" w:space="0" w:color="auto"/>
            </w:tcBorders>
          </w:tcPr>
          <w:p w:rsidR="00F33D55" w:rsidRPr="00EE6809" w:rsidRDefault="00F33D55">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F33D55" w:rsidRPr="00695650" w:rsidRDefault="00F33D55">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F33D55" w:rsidRPr="004619C8" w:rsidRDefault="00F33D55">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F33D55"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F33D55" w:rsidRDefault="00F33D55" w:rsidP="00492C86">
            <w:pPr>
              <w:jc w:val="center"/>
              <w:rPr>
                <w:rFonts w:ascii="GHEA Grapalat" w:hAnsi="GHEA Grapalat"/>
                <w:sz w:val="20"/>
                <w:lang w:val="hy-AM"/>
              </w:rPr>
            </w:pPr>
            <w:r>
              <w:rPr>
                <w:rFonts w:ascii="GHEA Grapalat" w:hAnsi="GHEA Grapalat"/>
                <w:sz w:val="20"/>
                <w:lang w:val="hy-AM"/>
              </w:rPr>
              <w:t>42</w:t>
            </w:r>
          </w:p>
        </w:tc>
        <w:tc>
          <w:tcPr>
            <w:tcW w:w="1417" w:type="dxa"/>
            <w:tcBorders>
              <w:top w:val="single" w:sz="4" w:space="0" w:color="auto"/>
              <w:left w:val="single" w:sz="4" w:space="0" w:color="auto"/>
              <w:bottom w:val="single" w:sz="4" w:space="0" w:color="auto"/>
              <w:right w:val="single" w:sz="4" w:space="0" w:color="auto"/>
            </w:tcBorders>
            <w:vAlign w:val="center"/>
          </w:tcPr>
          <w:p w:rsidR="00F33D55" w:rsidRDefault="00952675">
            <w:pPr>
              <w:jc w:val="center"/>
              <w:rPr>
                <w:rFonts w:ascii="Sylfaen" w:hAnsi="Sylfaen" w:cs="Calibri"/>
                <w:sz w:val="20"/>
                <w:szCs w:val="20"/>
                <w:lang w:val="hy-AM"/>
              </w:rPr>
            </w:pPr>
            <w:r w:rsidRPr="00E240FB">
              <w:rPr>
                <w:rFonts w:ascii="GHEA Grapalat" w:hAnsi="GHEA Grapalat"/>
                <w:sz w:val="20"/>
              </w:rPr>
              <w:t>15842310</w:t>
            </w:r>
          </w:p>
        </w:tc>
        <w:tc>
          <w:tcPr>
            <w:tcW w:w="1418" w:type="dxa"/>
            <w:tcBorders>
              <w:top w:val="single" w:sz="4" w:space="0" w:color="auto"/>
              <w:left w:val="single" w:sz="4" w:space="0" w:color="auto"/>
              <w:bottom w:val="single" w:sz="4" w:space="0" w:color="auto"/>
              <w:right w:val="single" w:sz="4" w:space="0" w:color="auto"/>
            </w:tcBorders>
            <w:vAlign w:val="center"/>
          </w:tcPr>
          <w:p w:rsidR="00F33D55" w:rsidRPr="0018758C" w:rsidRDefault="00F33D55" w:rsidP="00492C86">
            <w:pPr>
              <w:jc w:val="center"/>
              <w:rPr>
                <w:rFonts w:ascii="Sylfaen" w:hAnsi="Sylfaen" w:cs="Sylfaen"/>
                <w:sz w:val="20"/>
                <w:szCs w:val="20"/>
                <w:lang w:val="hy-AM"/>
              </w:rPr>
            </w:pPr>
            <w:r w:rsidRPr="0018758C">
              <w:rPr>
                <w:rFonts w:ascii="Sylfaen" w:hAnsi="Sylfaen" w:cs="Sylfaen"/>
                <w:sz w:val="20"/>
                <w:szCs w:val="20"/>
                <w:lang w:val="hy-AM"/>
              </w:rPr>
              <w:t>Կոնֆետ</w:t>
            </w:r>
          </w:p>
        </w:tc>
        <w:tc>
          <w:tcPr>
            <w:tcW w:w="709" w:type="dxa"/>
            <w:tcBorders>
              <w:top w:val="single" w:sz="4" w:space="0" w:color="auto"/>
              <w:left w:val="single" w:sz="4" w:space="0" w:color="auto"/>
              <w:bottom w:val="single" w:sz="4" w:space="0" w:color="auto"/>
              <w:right w:val="single" w:sz="4" w:space="0" w:color="auto"/>
            </w:tcBorders>
          </w:tcPr>
          <w:p w:rsidR="00F33D55" w:rsidRDefault="00F33D55">
            <w:pPr>
              <w:jc w:val="center"/>
              <w:rPr>
                <w:rFonts w:ascii="Arial Unicode" w:hAnsi="Arial Unicode"/>
                <w:sz w:val="16"/>
                <w:szCs w:val="16"/>
              </w:rPr>
            </w:pPr>
          </w:p>
        </w:tc>
        <w:tc>
          <w:tcPr>
            <w:tcW w:w="4110" w:type="dxa"/>
            <w:tcBorders>
              <w:top w:val="single" w:sz="4" w:space="0" w:color="auto"/>
              <w:left w:val="single" w:sz="4" w:space="0" w:color="auto"/>
              <w:bottom w:val="single" w:sz="4" w:space="0" w:color="auto"/>
              <w:right w:val="single" w:sz="4" w:space="0" w:color="auto"/>
            </w:tcBorders>
            <w:vAlign w:val="center"/>
          </w:tcPr>
          <w:p w:rsidR="00F33D55" w:rsidRPr="00952675" w:rsidRDefault="00952675">
            <w:pPr>
              <w:pStyle w:val="afe"/>
              <w:rPr>
                <w:rFonts w:ascii="Sylfaen" w:hAnsi="Sylfaen" w:cs="Sylfaen"/>
                <w:bCs/>
                <w:sz w:val="16"/>
                <w:szCs w:val="16"/>
                <w:lang w:val="hy-AM"/>
              </w:rPr>
            </w:pPr>
            <w:r w:rsidRPr="00201E0F">
              <w:rPr>
                <w:rFonts w:ascii="Sylfaen" w:hAnsi="Sylfaen" w:cs="Sylfaen"/>
                <w:sz w:val="18"/>
                <w:szCs w:val="18"/>
                <w:lang w:val="hy-AM"/>
              </w:rPr>
              <w:t>Կարամել</w:t>
            </w:r>
            <w:r w:rsidRPr="00201E0F">
              <w:rPr>
                <w:rFonts w:ascii="Arial LatArm" w:hAnsi="Arial LatArm"/>
                <w:sz w:val="18"/>
                <w:szCs w:val="18"/>
                <w:lang w:val="hy-AM"/>
              </w:rPr>
              <w:t xml:space="preserve"> </w:t>
            </w:r>
            <w:r w:rsidRPr="00201E0F">
              <w:rPr>
                <w:rFonts w:ascii="Sylfaen" w:hAnsi="Sylfaen" w:cs="Sylfaen"/>
                <w:sz w:val="18"/>
                <w:szCs w:val="18"/>
                <w:lang w:val="hy-AM"/>
              </w:rPr>
              <w:t>կաթնային</w:t>
            </w:r>
            <w:r w:rsidRPr="00201E0F">
              <w:rPr>
                <w:rFonts w:ascii="Arial LatArm" w:hAnsi="Arial LatArm"/>
                <w:sz w:val="18"/>
                <w:szCs w:val="18"/>
                <w:lang w:val="hy-AM"/>
              </w:rPr>
              <w:t xml:space="preserve">, </w:t>
            </w:r>
            <w:r w:rsidRPr="00201E0F">
              <w:rPr>
                <w:rFonts w:ascii="Sylfaen" w:hAnsi="Sylfaen" w:cs="Sylfaen"/>
                <w:sz w:val="18"/>
                <w:szCs w:val="18"/>
                <w:lang w:val="hy-AM"/>
              </w:rPr>
              <w:t>պոմադային</w:t>
            </w:r>
            <w:r w:rsidRPr="00201E0F">
              <w:rPr>
                <w:rFonts w:ascii="Arial LatArm" w:hAnsi="Arial LatArm"/>
                <w:sz w:val="18"/>
                <w:szCs w:val="18"/>
                <w:lang w:val="hy-AM"/>
              </w:rPr>
              <w:t xml:space="preserve">, </w:t>
            </w:r>
            <w:r w:rsidRPr="00201E0F">
              <w:rPr>
                <w:rFonts w:ascii="Sylfaen" w:hAnsi="Sylfaen" w:cs="Sylfaen"/>
                <w:sz w:val="18"/>
                <w:szCs w:val="18"/>
                <w:lang w:val="hy-AM"/>
              </w:rPr>
              <w:t>մրգային</w:t>
            </w:r>
            <w:r w:rsidRPr="00201E0F">
              <w:rPr>
                <w:rFonts w:ascii="Arial LatArm" w:hAnsi="Arial LatArm"/>
                <w:sz w:val="18"/>
                <w:szCs w:val="18"/>
                <w:lang w:val="hy-AM"/>
              </w:rPr>
              <w:t xml:space="preserve">, </w:t>
            </w:r>
            <w:r w:rsidRPr="00201E0F">
              <w:rPr>
                <w:rFonts w:ascii="Sylfaen" w:hAnsi="Sylfaen" w:cs="Sylfaen"/>
                <w:sz w:val="18"/>
                <w:szCs w:val="18"/>
                <w:lang w:val="hy-AM"/>
              </w:rPr>
              <w:t>դոնդողային</w:t>
            </w:r>
            <w:r w:rsidRPr="00201E0F">
              <w:rPr>
                <w:rFonts w:ascii="Arial LatArm" w:hAnsi="Arial LatArm"/>
                <w:sz w:val="18"/>
                <w:szCs w:val="18"/>
                <w:lang w:val="hy-AM"/>
              </w:rPr>
              <w:t xml:space="preserve">, </w:t>
            </w:r>
            <w:r w:rsidRPr="00201E0F">
              <w:rPr>
                <w:rFonts w:ascii="Sylfaen" w:hAnsi="Sylfaen" w:cs="Sylfaen"/>
                <w:sz w:val="18"/>
                <w:szCs w:val="18"/>
                <w:lang w:val="hy-AM"/>
              </w:rPr>
              <w:t>դոնդողամրգային</w:t>
            </w:r>
            <w:r w:rsidRPr="00201E0F">
              <w:rPr>
                <w:rFonts w:ascii="Arial LatArm" w:hAnsi="Arial LatArm"/>
                <w:sz w:val="18"/>
                <w:szCs w:val="18"/>
                <w:lang w:val="hy-AM"/>
              </w:rPr>
              <w:t xml:space="preserve">, </w:t>
            </w:r>
            <w:r w:rsidRPr="00201E0F">
              <w:rPr>
                <w:rFonts w:ascii="Sylfaen" w:hAnsi="Sylfaen" w:cs="Sylfaen"/>
                <w:sz w:val="18"/>
                <w:szCs w:val="18"/>
                <w:lang w:val="hy-AM"/>
              </w:rPr>
              <w:t>նշակարկանդային</w:t>
            </w:r>
            <w:r w:rsidRPr="00201E0F">
              <w:rPr>
                <w:rFonts w:ascii="Arial LatArm" w:hAnsi="Arial LatArm"/>
                <w:sz w:val="18"/>
                <w:szCs w:val="18"/>
                <w:lang w:val="hy-AM"/>
              </w:rPr>
              <w:t xml:space="preserve">, </w:t>
            </w:r>
            <w:r w:rsidRPr="00201E0F">
              <w:rPr>
                <w:rFonts w:ascii="Sylfaen" w:hAnsi="Sylfaen" w:cs="Sylfaen"/>
                <w:sz w:val="18"/>
                <w:szCs w:val="18"/>
                <w:lang w:val="hy-AM"/>
              </w:rPr>
              <w:t>գրիլյաժային</w:t>
            </w:r>
            <w:r w:rsidRPr="00201E0F">
              <w:rPr>
                <w:rFonts w:ascii="Arial LatArm" w:hAnsi="Arial LatArm"/>
                <w:sz w:val="18"/>
                <w:szCs w:val="18"/>
                <w:lang w:val="hy-AM"/>
              </w:rPr>
              <w:t xml:space="preserve">, </w:t>
            </w:r>
            <w:r w:rsidRPr="00201E0F">
              <w:rPr>
                <w:rFonts w:ascii="Sylfaen" w:hAnsi="Sylfaen" w:cs="Sylfaen"/>
                <w:sz w:val="18"/>
                <w:szCs w:val="18"/>
                <w:lang w:val="hy-AM"/>
              </w:rPr>
              <w:t>պրալինե</w:t>
            </w:r>
            <w:r w:rsidRPr="00201E0F">
              <w:rPr>
                <w:rFonts w:ascii="Arial LatArm" w:hAnsi="Arial LatArm"/>
                <w:sz w:val="18"/>
                <w:szCs w:val="18"/>
                <w:lang w:val="hy-AM"/>
              </w:rPr>
              <w:t xml:space="preserve"> </w:t>
            </w:r>
            <w:r w:rsidRPr="00201E0F">
              <w:rPr>
                <w:rFonts w:ascii="Sylfaen" w:hAnsi="Sylfaen" w:cs="Sylfaen"/>
                <w:sz w:val="18"/>
                <w:szCs w:val="18"/>
                <w:lang w:val="hy-AM"/>
              </w:rPr>
              <w:t>հավելանյութերով։</w:t>
            </w:r>
            <w:r w:rsidRPr="00201E0F">
              <w:rPr>
                <w:rFonts w:ascii="Arial LatArm" w:hAnsi="Arial LatArm"/>
                <w:sz w:val="18"/>
                <w:szCs w:val="18"/>
                <w:lang w:val="hy-AM"/>
              </w:rPr>
              <w:t xml:space="preserve"> </w:t>
            </w:r>
            <w:r w:rsidRPr="00201E0F">
              <w:rPr>
                <w:rFonts w:ascii="Sylfaen" w:hAnsi="Sylfaen" w:cs="Sylfaen"/>
                <w:sz w:val="18"/>
                <w:szCs w:val="18"/>
                <w:lang w:val="hy-AM"/>
              </w:rPr>
              <w:t>Կախված</w:t>
            </w:r>
            <w:r w:rsidRPr="00201E0F">
              <w:rPr>
                <w:rFonts w:ascii="Arial LatArm" w:hAnsi="Arial LatArm"/>
                <w:sz w:val="18"/>
                <w:szCs w:val="18"/>
                <w:lang w:val="hy-AM"/>
              </w:rPr>
              <w:t xml:space="preserve"> </w:t>
            </w:r>
            <w:r w:rsidRPr="00201E0F">
              <w:rPr>
                <w:rFonts w:ascii="Sylfaen" w:hAnsi="Sylfaen" w:cs="Sylfaen"/>
                <w:sz w:val="18"/>
                <w:szCs w:val="18"/>
                <w:lang w:val="hy-AM"/>
              </w:rPr>
              <w:t>կոնֆետի</w:t>
            </w:r>
            <w:r w:rsidRPr="00201E0F">
              <w:rPr>
                <w:rFonts w:ascii="Arial LatArm" w:hAnsi="Arial LatArm"/>
                <w:sz w:val="18"/>
                <w:szCs w:val="18"/>
                <w:lang w:val="hy-AM"/>
              </w:rPr>
              <w:t xml:space="preserve"> </w:t>
            </w:r>
            <w:r w:rsidRPr="00201E0F">
              <w:rPr>
                <w:rFonts w:ascii="Sylfaen" w:hAnsi="Sylfaen" w:cs="Sylfaen"/>
                <w:sz w:val="18"/>
                <w:szCs w:val="18"/>
                <w:lang w:val="hy-AM"/>
              </w:rPr>
              <w:t>տեսակից</w:t>
            </w:r>
            <w:r w:rsidRPr="00201E0F">
              <w:rPr>
                <w:rFonts w:ascii="Arial LatArm" w:hAnsi="Arial LatArm"/>
                <w:sz w:val="18"/>
                <w:szCs w:val="18"/>
                <w:lang w:val="hy-AM"/>
              </w:rPr>
              <w:t xml:space="preserve"> </w:t>
            </w:r>
            <w:r w:rsidRPr="00201E0F">
              <w:rPr>
                <w:rFonts w:ascii="Sylfaen" w:hAnsi="Sylfaen" w:cs="Sylfaen"/>
                <w:sz w:val="18"/>
                <w:szCs w:val="18"/>
                <w:lang w:val="hy-AM"/>
              </w:rPr>
              <w:t>խոնավության</w:t>
            </w:r>
            <w:r w:rsidRPr="00201E0F">
              <w:rPr>
                <w:rFonts w:ascii="Arial LatArm" w:hAnsi="Arial LatArm"/>
                <w:sz w:val="18"/>
                <w:szCs w:val="18"/>
                <w:lang w:val="hy-AM"/>
              </w:rPr>
              <w:t xml:space="preserve"> </w:t>
            </w:r>
            <w:r w:rsidRPr="00201E0F">
              <w:rPr>
                <w:rFonts w:ascii="Sylfaen" w:hAnsi="Sylfaen" w:cs="Sylfaen"/>
                <w:sz w:val="18"/>
                <w:szCs w:val="18"/>
                <w:lang w:val="hy-AM"/>
              </w:rPr>
              <w:t>զանգվածային</w:t>
            </w:r>
            <w:r w:rsidRPr="00201E0F">
              <w:rPr>
                <w:rFonts w:ascii="Arial LatArm" w:hAnsi="Arial LatArm"/>
                <w:sz w:val="18"/>
                <w:szCs w:val="18"/>
                <w:lang w:val="hy-AM"/>
              </w:rPr>
              <w:t xml:space="preserve"> </w:t>
            </w:r>
            <w:r w:rsidRPr="00201E0F">
              <w:rPr>
                <w:rFonts w:ascii="Sylfaen" w:hAnsi="Sylfaen" w:cs="Sylfaen"/>
                <w:sz w:val="18"/>
                <w:szCs w:val="18"/>
                <w:lang w:val="hy-AM"/>
              </w:rPr>
              <w:t>մասը</w:t>
            </w:r>
            <w:r w:rsidRPr="00201E0F">
              <w:rPr>
                <w:rFonts w:ascii="Arial LatArm" w:hAnsi="Arial LatArm"/>
                <w:sz w:val="18"/>
                <w:szCs w:val="18"/>
                <w:lang w:val="hy-AM"/>
              </w:rPr>
              <w:t>` 4-25 %-</w:t>
            </w:r>
            <w:r w:rsidRPr="00201E0F">
              <w:rPr>
                <w:rFonts w:ascii="Sylfaen" w:hAnsi="Sylfaen" w:cs="Sylfaen"/>
                <w:sz w:val="18"/>
                <w:szCs w:val="18"/>
                <w:lang w:val="hy-AM"/>
              </w:rPr>
              <w:t>ից</w:t>
            </w:r>
            <w:r w:rsidRPr="00201E0F">
              <w:rPr>
                <w:rFonts w:ascii="Arial LatArm" w:hAnsi="Arial LatArm"/>
                <w:sz w:val="18"/>
                <w:szCs w:val="18"/>
                <w:lang w:val="hy-AM"/>
              </w:rPr>
              <w:t xml:space="preserve"> </w:t>
            </w:r>
            <w:r w:rsidRPr="00201E0F">
              <w:rPr>
                <w:rFonts w:ascii="Sylfaen" w:hAnsi="Sylfaen" w:cs="Sylfaen"/>
                <w:sz w:val="18"/>
                <w:szCs w:val="18"/>
                <w:lang w:val="hy-AM"/>
              </w:rPr>
              <w:t>ոչ</w:t>
            </w:r>
            <w:r w:rsidRPr="00201E0F">
              <w:rPr>
                <w:rFonts w:ascii="Arial LatArm" w:hAnsi="Arial LatArm"/>
                <w:sz w:val="18"/>
                <w:szCs w:val="18"/>
                <w:lang w:val="hy-AM"/>
              </w:rPr>
              <w:t xml:space="preserve"> </w:t>
            </w:r>
            <w:r w:rsidRPr="00201E0F">
              <w:rPr>
                <w:rFonts w:ascii="Sylfaen" w:hAnsi="Sylfaen" w:cs="Sylfaen"/>
                <w:sz w:val="18"/>
                <w:szCs w:val="18"/>
                <w:lang w:val="hy-AM"/>
              </w:rPr>
              <w:t>ավել</w:t>
            </w:r>
            <w:r w:rsidRPr="00201E0F">
              <w:rPr>
                <w:rFonts w:ascii="Arial LatArm" w:hAnsi="Arial LatArm"/>
                <w:sz w:val="18"/>
                <w:szCs w:val="18"/>
                <w:lang w:val="hy-AM"/>
              </w:rPr>
              <w:t xml:space="preserve">, </w:t>
            </w:r>
            <w:r w:rsidRPr="00201E0F">
              <w:rPr>
                <w:rFonts w:ascii="Sylfaen" w:hAnsi="Sylfaen" w:cs="Sylfaen"/>
                <w:sz w:val="18"/>
                <w:szCs w:val="18"/>
                <w:lang w:val="hy-AM"/>
              </w:rPr>
              <w:t>ԳՕՍՏ</w:t>
            </w:r>
            <w:r w:rsidRPr="00201E0F">
              <w:rPr>
                <w:rFonts w:ascii="Arial LatArm" w:hAnsi="Arial LatArm"/>
                <w:sz w:val="18"/>
                <w:szCs w:val="18"/>
                <w:lang w:val="hy-AM"/>
              </w:rPr>
              <w:t xml:space="preserve"> 4570-93 </w:t>
            </w:r>
            <w:r w:rsidRPr="00201E0F">
              <w:rPr>
                <w:rFonts w:ascii="Sylfaen" w:hAnsi="Sylfaen" w:cs="Sylfaen"/>
                <w:sz w:val="18"/>
                <w:szCs w:val="18"/>
                <w:lang w:val="hy-AM"/>
              </w:rPr>
              <w:t>կամ</w:t>
            </w:r>
            <w:r w:rsidRPr="00201E0F">
              <w:rPr>
                <w:rFonts w:ascii="Arial LatArm" w:hAnsi="Arial LatArm"/>
                <w:sz w:val="18"/>
                <w:szCs w:val="18"/>
                <w:lang w:val="hy-AM"/>
              </w:rPr>
              <w:t xml:space="preserve"> </w:t>
            </w:r>
            <w:r w:rsidRPr="00201E0F">
              <w:rPr>
                <w:rFonts w:ascii="Sylfaen" w:hAnsi="Sylfaen" w:cs="Sylfaen"/>
                <w:sz w:val="18"/>
                <w:szCs w:val="18"/>
                <w:lang w:val="hy-AM"/>
              </w:rPr>
              <w:t>համարժեք</w:t>
            </w:r>
            <w:r w:rsidRPr="00201E0F">
              <w:rPr>
                <w:rFonts w:ascii="Arial LatArm" w:hAnsi="Arial LatArm"/>
                <w:sz w:val="18"/>
                <w:szCs w:val="18"/>
                <w:lang w:val="hy-AM"/>
              </w:rPr>
              <w:t xml:space="preserve">, </w:t>
            </w:r>
            <w:r w:rsidRPr="00201E0F">
              <w:rPr>
                <w:rFonts w:ascii="Sylfaen" w:hAnsi="Sylfaen" w:cs="Sylfaen"/>
                <w:sz w:val="18"/>
                <w:szCs w:val="18"/>
                <w:lang w:val="hy-AM"/>
              </w:rPr>
              <w:t>փաթեթավորումը</w:t>
            </w:r>
            <w:r w:rsidRPr="00201E0F">
              <w:rPr>
                <w:rFonts w:ascii="Arial LatArm" w:hAnsi="Arial LatArm"/>
                <w:sz w:val="18"/>
                <w:szCs w:val="18"/>
                <w:lang w:val="hy-AM"/>
              </w:rPr>
              <w:t xml:space="preserve">` </w:t>
            </w:r>
            <w:r w:rsidRPr="00201E0F">
              <w:rPr>
                <w:rFonts w:ascii="Sylfaen" w:hAnsi="Sylfaen" w:cs="Sylfaen"/>
                <w:sz w:val="18"/>
                <w:szCs w:val="18"/>
                <w:lang w:val="hy-AM"/>
              </w:rPr>
              <w:t>նրբաթիթեղի</w:t>
            </w:r>
            <w:r w:rsidRPr="00201E0F">
              <w:rPr>
                <w:rFonts w:ascii="Arial LatArm" w:hAnsi="Arial LatArm"/>
                <w:sz w:val="18"/>
                <w:szCs w:val="18"/>
                <w:lang w:val="hy-AM"/>
              </w:rPr>
              <w:t xml:space="preserve"> </w:t>
            </w:r>
            <w:r w:rsidRPr="00201E0F">
              <w:rPr>
                <w:rFonts w:ascii="Sylfaen" w:hAnsi="Sylfaen" w:cs="Sylfaen"/>
                <w:sz w:val="18"/>
                <w:szCs w:val="18"/>
                <w:lang w:val="hy-AM"/>
              </w:rPr>
              <w:t>և</w:t>
            </w:r>
            <w:r w:rsidRPr="00201E0F">
              <w:rPr>
                <w:rFonts w:ascii="Arial LatArm" w:hAnsi="Arial LatArm"/>
                <w:sz w:val="18"/>
                <w:szCs w:val="18"/>
                <w:lang w:val="hy-AM"/>
              </w:rPr>
              <w:t xml:space="preserve"> </w:t>
            </w:r>
            <w:r w:rsidRPr="00201E0F">
              <w:rPr>
                <w:rFonts w:ascii="Sylfaen" w:hAnsi="Sylfaen" w:cs="Sylfaen"/>
                <w:sz w:val="18"/>
                <w:szCs w:val="18"/>
                <w:lang w:val="hy-AM"/>
              </w:rPr>
              <w:t>թղթի</w:t>
            </w:r>
            <w:r w:rsidRPr="00201E0F">
              <w:rPr>
                <w:rFonts w:ascii="Arial LatArm" w:hAnsi="Arial LatArm"/>
                <w:sz w:val="18"/>
                <w:szCs w:val="18"/>
                <w:lang w:val="hy-AM"/>
              </w:rPr>
              <w:t xml:space="preserve"> </w:t>
            </w:r>
            <w:r w:rsidRPr="00201E0F">
              <w:rPr>
                <w:rFonts w:ascii="Sylfaen" w:hAnsi="Sylfaen" w:cs="Sylfaen"/>
                <w:sz w:val="18"/>
                <w:szCs w:val="18"/>
                <w:lang w:val="hy-AM"/>
              </w:rPr>
              <w:t>մեջ</w:t>
            </w:r>
            <w:r w:rsidRPr="00201E0F">
              <w:rPr>
                <w:rFonts w:ascii="Arial LatArm" w:hAnsi="Arial LatArm"/>
                <w:sz w:val="18"/>
                <w:szCs w:val="18"/>
                <w:lang w:val="hy-AM"/>
              </w:rPr>
              <w:t xml:space="preserve">, </w:t>
            </w:r>
            <w:r w:rsidRPr="00201E0F">
              <w:rPr>
                <w:rFonts w:ascii="Sylfaen" w:hAnsi="Sylfaen" w:cs="Sylfaen"/>
                <w:sz w:val="18"/>
                <w:szCs w:val="18"/>
                <w:lang w:val="hy-AM"/>
              </w:rPr>
              <w:t>չփաթաթված</w:t>
            </w:r>
            <w:r w:rsidRPr="00201E0F">
              <w:rPr>
                <w:rFonts w:ascii="Arial LatArm" w:hAnsi="Arial LatArm"/>
                <w:sz w:val="18"/>
                <w:szCs w:val="18"/>
                <w:lang w:val="hy-AM"/>
              </w:rPr>
              <w:t xml:space="preserve">` </w:t>
            </w:r>
            <w:r w:rsidRPr="00201E0F">
              <w:rPr>
                <w:rFonts w:ascii="Sylfaen" w:hAnsi="Sylfaen" w:cs="Sylfaen"/>
                <w:sz w:val="18"/>
                <w:szCs w:val="18"/>
                <w:lang w:val="hy-AM"/>
              </w:rPr>
              <w:t>հատավոր</w:t>
            </w:r>
            <w:r w:rsidRPr="00201E0F">
              <w:rPr>
                <w:rFonts w:ascii="Arial LatArm" w:hAnsi="Arial LatArm"/>
                <w:sz w:val="18"/>
                <w:szCs w:val="18"/>
                <w:lang w:val="hy-AM"/>
              </w:rPr>
              <w:t xml:space="preserve">, </w:t>
            </w:r>
            <w:r w:rsidRPr="00201E0F">
              <w:rPr>
                <w:rFonts w:ascii="Sylfaen" w:hAnsi="Sylfaen" w:cs="Sylfaen"/>
                <w:sz w:val="18"/>
                <w:szCs w:val="18"/>
                <w:lang w:val="hy-AM"/>
              </w:rPr>
              <w:t>կշռածրարված</w:t>
            </w:r>
            <w:r w:rsidRPr="00201E0F">
              <w:rPr>
                <w:rFonts w:ascii="Arial LatArm" w:hAnsi="Arial LatArm"/>
                <w:sz w:val="18"/>
                <w:szCs w:val="18"/>
                <w:lang w:val="hy-AM"/>
              </w:rPr>
              <w:t xml:space="preserve"> </w:t>
            </w:r>
            <w:r w:rsidRPr="00201E0F">
              <w:rPr>
                <w:rFonts w:ascii="Sylfaen" w:hAnsi="Sylfaen" w:cs="Sylfaen"/>
                <w:sz w:val="18"/>
                <w:szCs w:val="18"/>
                <w:lang w:val="hy-AM"/>
              </w:rPr>
              <w:t>տուփերով</w:t>
            </w:r>
            <w:r w:rsidRPr="00201E0F">
              <w:rPr>
                <w:rFonts w:ascii="Arial LatArm" w:hAnsi="Arial LatArm"/>
                <w:sz w:val="18"/>
                <w:szCs w:val="18"/>
                <w:lang w:val="hy-AM"/>
              </w:rPr>
              <w:t xml:space="preserve">, </w:t>
            </w:r>
            <w:r w:rsidRPr="00201E0F">
              <w:rPr>
                <w:rFonts w:ascii="Sylfaen" w:hAnsi="Sylfaen" w:cs="Sylfaen"/>
                <w:sz w:val="18"/>
                <w:szCs w:val="18"/>
                <w:lang w:val="hy-AM"/>
              </w:rPr>
              <w:t>խառը</w:t>
            </w:r>
            <w:r w:rsidRPr="00201E0F">
              <w:rPr>
                <w:rFonts w:ascii="Arial LatArm" w:hAnsi="Arial LatArm"/>
                <w:sz w:val="18"/>
                <w:szCs w:val="18"/>
                <w:lang w:val="hy-AM"/>
              </w:rPr>
              <w:t xml:space="preserve"> </w:t>
            </w:r>
            <w:r w:rsidRPr="00201E0F">
              <w:rPr>
                <w:rFonts w:ascii="Sylfaen" w:hAnsi="Sylfaen" w:cs="Sylfaen"/>
                <w:sz w:val="18"/>
                <w:szCs w:val="18"/>
                <w:lang w:val="hy-AM"/>
              </w:rPr>
              <w:t>տեսականիով</w:t>
            </w:r>
            <w:r w:rsidRPr="00201E0F">
              <w:rPr>
                <w:rFonts w:ascii="Arial LatArm" w:hAnsi="Arial LatArm"/>
                <w:sz w:val="18"/>
                <w:szCs w:val="18"/>
                <w:lang w:val="hy-AM"/>
              </w:rPr>
              <w:t xml:space="preserve">, </w:t>
            </w:r>
            <w:r w:rsidRPr="00201E0F">
              <w:rPr>
                <w:rFonts w:ascii="Sylfaen" w:hAnsi="Sylfaen" w:cs="Sylfaen"/>
                <w:sz w:val="18"/>
                <w:szCs w:val="18"/>
                <w:lang w:val="hy-AM"/>
              </w:rPr>
              <w:t>ԳՕՍՏ</w:t>
            </w:r>
            <w:r w:rsidRPr="00201E0F">
              <w:rPr>
                <w:rFonts w:ascii="Arial LatArm" w:hAnsi="Arial LatArm"/>
                <w:sz w:val="18"/>
                <w:szCs w:val="18"/>
                <w:lang w:val="hy-AM"/>
              </w:rPr>
              <w:t xml:space="preserve"> 4570-93 </w:t>
            </w:r>
            <w:r w:rsidRPr="00201E0F">
              <w:rPr>
                <w:rFonts w:ascii="Sylfaen" w:hAnsi="Sylfaen" w:cs="Sylfaen"/>
                <w:sz w:val="18"/>
                <w:szCs w:val="18"/>
                <w:lang w:val="hy-AM"/>
              </w:rPr>
              <w:t>կամ</w:t>
            </w:r>
            <w:r w:rsidRPr="00201E0F">
              <w:rPr>
                <w:rFonts w:ascii="Arial LatArm" w:hAnsi="Arial LatArm"/>
                <w:sz w:val="18"/>
                <w:szCs w:val="18"/>
                <w:lang w:val="hy-AM"/>
              </w:rPr>
              <w:t xml:space="preserve"> </w:t>
            </w:r>
            <w:r w:rsidRPr="00201E0F">
              <w:rPr>
                <w:rFonts w:ascii="Sylfaen" w:hAnsi="Sylfaen" w:cs="Sylfaen"/>
                <w:sz w:val="18"/>
                <w:szCs w:val="18"/>
                <w:lang w:val="hy-AM"/>
              </w:rPr>
              <w:t>համարժեք։Անվտանգությունը</w:t>
            </w:r>
            <w:r w:rsidRPr="00201E0F">
              <w:rPr>
                <w:rFonts w:ascii="Arial LatArm" w:hAnsi="Arial LatArm"/>
                <w:sz w:val="18"/>
                <w:szCs w:val="18"/>
                <w:lang w:val="hy-AM"/>
              </w:rPr>
              <w:t xml:space="preserve">` </w:t>
            </w:r>
            <w:r w:rsidRPr="00201E0F">
              <w:rPr>
                <w:rFonts w:ascii="Sylfaen" w:hAnsi="Sylfaen" w:cs="Sylfaen"/>
                <w:sz w:val="18"/>
                <w:szCs w:val="18"/>
                <w:lang w:val="hy-AM"/>
              </w:rPr>
              <w:t>ըստ</w:t>
            </w:r>
            <w:r w:rsidRPr="00201E0F">
              <w:rPr>
                <w:rFonts w:ascii="Arial LatArm" w:hAnsi="Arial LatArm"/>
                <w:sz w:val="18"/>
                <w:szCs w:val="18"/>
                <w:lang w:val="hy-AM"/>
              </w:rPr>
              <w:t xml:space="preserve"> N 2-III-4.9-01-2010 </w:t>
            </w:r>
            <w:r w:rsidRPr="00201E0F">
              <w:rPr>
                <w:rFonts w:ascii="Sylfaen" w:hAnsi="Sylfaen" w:cs="Sylfaen"/>
                <w:sz w:val="18"/>
                <w:szCs w:val="18"/>
                <w:lang w:val="hy-AM"/>
              </w:rPr>
              <w:t>հիգիենիկ</w:t>
            </w:r>
            <w:r w:rsidRPr="00201E0F">
              <w:rPr>
                <w:rFonts w:ascii="Arial LatArm" w:hAnsi="Arial LatArm"/>
                <w:sz w:val="18"/>
                <w:szCs w:val="18"/>
                <w:lang w:val="hy-AM"/>
              </w:rPr>
              <w:t xml:space="preserve"> </w:t>
            </w:r>
            <w:r w:rsidRPr="00201E0F">
              <w:rPr>
                <w:rFonts w:ascii="Sylfaen" w:hAnsi="Sylfaen" w:cs="Sylfaen"/>
                <w:sz w:val="18"/>
                <w:szCs w:val="18"/>
                <w:lang w:val="hy-AM"/>
              </w:rPr>
              <w:t>նորմատիվների</w:t>
            </w:r>
            <w:r w:rsidRPr="00201E0F">
              <w:rPr>
                <w:rFonts w:ascii="Arial LatArm" w:hAnsi="Arial LatArm"/>
                <w:sz w:val="18"/>
                <w:szCs w:val="18"/>
                <w:lang w:val="hy-AM"/>
              </w:rPr>
              <w:t xml:space="preserve">, </w:t>
            </w:r>
            <w:r w:rsidRPr="00201E0F">
              <w:rPr>
                <w:rFonts w:ascii="Sylfaen" w:hAnsi="Sylfaen" w:cs="Sylfaen"/>
                <w:sz w:val="18"/>
                <w:szCs w:val="18"/>
                <w:lang w:val="hy-AM"/>
              </w:rPr>
              <w:t>իսկ</w:t>
            </w:r>
            <w:r w:rsidRPr="00201E0F">
              <w:rPr>
                <w:rFonts w:ascii="Arial LatArm" w:hAnsi="Arial LatArm"/>
                <w:sz w:val="18"/>
                <w:szCs w:val="18"/>
                <w:lang w:val="hy-AM"/>
              </w:rPr>
              <w:t xml:space="preserve"> </w:t>
            </w:r>
            <w:r w:rsidRPr="00201E0F">
              <w:rPr>
                <w:rFonts w:ascii="Sylfaen" w:hAnsi="Sylfaen" w:cs="Sylfaen"/>
                <w:sz w:val="18"/>
                <w:szCs w:val="18"/>
                <w:lang w:val="hy-AM"/>
              </w:rPr>
              <w:t>մակնշումը</w:t>
            </w:r>
            <w:r w:rsidRPr="00201E0F">
              <w:rPr>
                <w:rFonts w:ascii="Arial LatArm" w:hAnsi="Arial LatArm"/>
                <w:sz w:val="18"/>
                <w:szCs w:val="18"/>
                <w:lang w:val="hy-AM"/>
              </w:rPr>
              <w:t xml:space="preserve">` </w:t>
            </w:r>
            <w:r w:rsidRPr="00201E0F">
              <w:rPr>
                <w:rFonts w:ascii="Arial LatArm" w:hAnsi="Arial LatArm" w:cs="Arial LatArm"/>
                <w:sz w:val="18"/>
                <w:szCs w:val="18"/>
                <w:lang w:val="hy-AM"/>
              </w:rPr>
              <w:t>«</w:t>
            </w:r>
            <w:r w:rsidRPr="00201E0F">
              <w:rPr>
                <w:rFonts w:ascii="Sylfaen" w:hAnsi="Sylfaen" w:cs="Sylfaen"/>
                <w:sz w:val="18"/>
                <w:szCs w:val="18"/>
                <w:lang w:val="hy-AM"/>
              </w:rPr>
              <w:t>Սննդամթերքի</w:t>
            </w:r>
            <w:r w:rsidRPr="00201E0F">
              <w:rPr>
                <w:rFonts w:ascii="Arial LatArm" w:hAnsi="Arial LatArm"/>
                <w:sz w:val="18"/>
                <w:szCs w:val="18"/>
                <w:lang w:val="hy-AM"/>
              </w:rPr>
              <w:t xml:space="preserve"> </w:t>
            </w:r>
            <w:r w:rsidRPr="00201E0F">
              <w:rPr>
                <w:rFonts w:ascii="Sylfaen" w:hAnsi="Sylfaen" w:cs="Sylfaen"/>
                <w:sz w:val="18"/>
                <w:szCs w:val="18"/>
                <w:lang w:val="hy-AM"/>
              </w:rPr>
              <w:t>անվտանգության</w:t>
            </w:r>
            <w:r w:rsidRPr="00201E0F">
              <w:rPr>
                <w:rFonts w:ascii="Arial LatArm" w:hAnsi="Arial LatArm"/>
                <w:sz w:val="18"/>
                <w:szCs w:val="18"/>
                <w:lang w:val="hy-AM"/>
              </w:rPr>
              <w:t xml:space="preserve"> </w:t>
            </w:r>
            <w:r w:rsidRPr="00201E0F">
              <w:rPr>
                <w:rFonts w:ascii="Sylfaen" w:hAnsi="Sylfaen" w:cs="Sylfaen"/>
                <w:sz w:val="18"/>
                <w:szCs w:val="18"/>
                <w:lang w:val="hy-AM"/>
              </w:rPr>
              <w:t>մասին</w:t>
            </w:r>
            <w:r w:rsidRPr="00201E0F">
              <w:rPr>
                <w:rFonts w:ascii="Arial LatArm" w:hAnsi="Arial LatArm" w:cs="Arial LatArm"/>
                <w:sz w:val="18"/>
                <w:szCs w:val="18"/>
                <w:lang w:val="hy-AM"/>
              </w:rPr>
              <w:t>»</w:t>
            </w:r>
            <w:r w:rsidRPr="00201E0F">
              <w:rPr>
                <w:rFonts w:ascii="Arial LatArm" w:hAnsi="Arial LatArm"/>
                <w:sz w:val="18"/>
                <w:szCs w:val="18"/>
                <w:lang w:val="hy-AM"/>
              </w:rPr>
              <w:t xml:space="preserve"> </w:t>
            </w:r>
            <w:r w:rsidRPr="00201E0F">
              <w:rPr>
                <w:rFonts w:ascii="Sylfaen" w:hAnsi="Sylfaen" w:cs="Sylfaen"/>
                <w:sz w:val="18"/>
                <w:szCs w:val="18"/>
                <w:lang w:val="hy-AM"/>
              </w:rPr>
              <w:t>ՀՀ</w:t>
            </w:r>
            <w:r w:rsidRPr="00201E0F">
              <w:rPr>
                <w:rFonts w:ascii="Arial LatArm" w:hAnsi="Arial LatArm"/>
                <w:sz w:val="18"/>
                <w:szCs w:val="18"/>
                <w:lang w:val="hy-AM"/>
              </w:rPr>
              <w:t xml:space="preserve"> </w:t>
            </w:r>
            <w:r w:rsidRPr="00201E0F">
              <w:rPr>
                <w:rFonts w:ascii="Sylfaen" w:hAnsi="Sylfaen" w:cs="Sylfaen"/>
                <w:sz w:val="18"/>
                <w:szCs w:val="18"/>
                <w:lang w:val="hy-AM"/>
              </w:rPr>
              <w:t>օրենքի</w:t>
            </w:r>
            <w:r w:rsidRPr="00201E0F">
              <w:rPr>
                <w:rFonts w:ascii="Arial LatArm" w:hAnsi="Arial LatArm"/>
                <w:sz w:val="18"/>
                <w:szCs w:val="18"/>
                <w:lang w:val="hy-AM"/>
              </w:rPr>
              <w:t xml:space="preserve"> 8-</w:t>
            </w:r>
            <w:r w:rsidRPr="00201E0F">
              <w:rPr>
                <w:rFonts w:ascii="Sylfaen" w:hAnsi="Sylfaen" w:cs="Sylfaen"/>
                <w:sz w:val="18"/>
                <w:szCs w:val="18"/>
                <w:lang w:val="hy-AM"/>
              </w:rPr>
              <w:t>րդհոդվածի</w:t>
            </w:r>
            <w:r>
              <w:rPr>
                <w:rFonts w:ascii="Sylfaen" w:hAnsi="Sylfaen" w:cs="Sylfaen"/>
                <w:sz w:val="18"/>
                <w:szCs w:val="18"/>
                <w:lang w:val="hy-AM"/>
              </w:rPr>
              <w:t>:</w:t>
            </w:r>
          </w:p>
        </w:tc>
        <w:tc>
          <w:tcPr>
            <w:tcW w:w="612" w:type="dxa"/>
            <w:tcBorders>
              <w:top w:val="single" w:sz="4" w:space="0" w:color="auto"/>
              <w:left w:val="single" w:sz="4" w:space="0" w:color="auto"/>
              <w:bottom w:val="single" w:sz="4" w:space="0" w:color="auto"/>
              <w:right w:val="single" w:sz="4" w:space="0" w:color="auto"/>
            </w:tcBorders>
          </w:tcPr>
          <w:p w:rsidR="00F33D55" w:rsidRDefault="00F33D55" w:rsidP="00492C86">
            <w:pPr>
              <w:jc w:val="center"/>
            </w:pPr>
            <w:r w:rsidRPr="00A435A6">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r>
              <w:rPr>
                <w:rFonts w:ascii="Sylfaen" w:hAnsi="Sylfaen" w:cs="Calibri"/>
                <w:sz w:val="16"/>
                <w:szCs w:val="16"/>
                <w:lang w:val="hy-AM"/>
              </w:rPr>
              <w:t>15</w:t>
            </w:r>
          </w:p>
        </w:tc>
        <w:tc>
          <w:tcPr>
            <w:tcW w:w="948" w:type="dxa"/>
            <w:tcBorders>
              <w:top w:val="single" w:sz="4" w:space="0" w:color="auto"/>
              <w:left w:val="single" w:sz="4" w:space="0" w:color="auto"/>
              <w:bottom w:val="single" w:sz="4" w:space="0" w:color="auto"/>
              <w:right w:val="single" w:sz="4" w:space="0" w:color="auto"/>
            </w:tcBorders>
          </w:tcPr>
          <w:p w:rsidR="00F33D55" w:rsidRPr="00EE6809" w:rsidRDefault="00F33D55">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F33D55" w:rsidRPr="00695650" w:rsidRDefault="00F33D55">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F33D55" w:rsidRPr="004619C8" w:rsidRDefault="00F33D55">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F33D55"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F33D55" w:rsidRDefault="00F33D55" w:rsidP="00492C86">
            <w:pPr>
              <w:jc w:val="center"/>
              <w:rPr>
                <w:rFonts w:ascii="GHEA Grapalat" w:hAnsi="GHEA Grapalat"/>
                <w:sz w:val="20"/>
                <w:lang w:val="hy-AM"/>
              </w:rPr>
            </w:pPr>
            <w:r>
              <w:rPr>
                <w:rFonts w:ascii="GHEA Grapalat" w:hAnsi="GHEA Grapalat"/>
                <w:sz w:val="20"/>
                <w:lang w:val="hy-AM"/>
              </w:rPr>
              <w:t>43</w:t>
            </w:r>
          </w:p>
        </w:tc>
        <w:tc>
          <w:tcPr>
            <w:tcW w:w="1417" w:type="dxa"/>
            <w:tcBorders>
              <w:top w:val="single" w:sz="4" w:space="0" w:color="auto"/>
              <w:left w:val="single" w:sz="4" w:space="0" w:color="auto"/>
              <w:bottom w:val="single" w:sz="4" w:space="0" w:color="auto"/>
              <w:right w:val="single" w:sz="4" w:space="0" w:color="auto"/>
            </w:tcBorders>
            <w:vAlign w:val="center"/>
          </w:tcPr>
          <w:p w:rsidR="00F33D55" w:rsidRDefault="00952675">
            <w:pPr>
              <w:jc w:val="center"/>
              <w:rPr>
                <w:rFonts w:ascii="Arial Unicode" w:hAnsi="Arial Unicode" w:cs="Calibri"/>
                <w:sz w:val="20"/>
                <w:szCs w:val="20"/>
              </w:rPr>
            </w:pPr>
            <w:r w:rsidRPr="00EB4E26">
              <w:rPr>
                <w:rFonts w:ascii="GHEA Grapalat" w:hAnsi="GHEA Grapalat"/>
                <w:sz w:val="20"/>
              </w:rPr>
              <w:t>15332140</w:t>
            </w:r>
          </w:p>
        </w:tc>
        <w:tc>
          <w:tcPr>
            <w:tcW w:w="1418" w:type="dxa"/>
            <w:tcBorders>
              <w:top w:val="single" w:sz="4" w:space="0" w:color="auto"/>
              <w:left w:val="single" w:sz="4" w:space="0" w:color="auto"/>
              <w:bottom w:val="single" w:sz="4" w:space="0" w:color="auto"/>
              <w:right w:val="single" w:sz="4" w:space="0" w:color="auto"/>
            </w:tcBorders>
            <w:vAlign w:val="center"/>
          </w:tcPr>
          <w:p w:rsidR="00F33D55" w:rsidRPr="0018758C" w:rsidRDefault="00F33D55" w:rsidP="00492C86">
            <w:pPr>
              <w:jc w:val="center"/>
              <w:rPr>
                <w:rFonts w:ascii="Sylfaen" w:hAnsi="Sylfaen" w:cs="Sylfaen"/>
                <w:sz w:val="20"/>
                <w:szCs w:val="20"/>
                <w:lang w:val="hy-AM"/>
              </w:rPr>
            </w:pPr>
            <w:r w:rsidRPr="0018758C">
              <w:rPr>
                <w:rFonts w:ascii="Sylfaen" w:hAnsi="Sylfaen" w:cs="Sylfaen"/>
                <w:sz w:val="20"/>
                <w:szCs w:val="20"/>
                <w:lang w:val="hy-AM"/>
              </w:rPr>
              <w:t>Խնձոր</w:t>
            </w:r>
          </w:p>
        </w:tc>
        <w:tc>
          <w:tcPr>
            <w:tcW w:w="709" w:type="dxa"/>
            <w:tcBorders>
              <w:top w:val="single" w:sz="4" w:space="0" w:color="auto"/>
              <w:left w:val="single" w:sz="4" w:space="0" w:color="auto"/>
              <w:bottom w:val="single" w:sz="4" w:space="0" w:color="auto"/>
              <w:right w:val="single" w:sz="4" w:space="0" w:color="auto"/>
            </w:tcBorders>
          </w:tcPr>
          <w:p w:rsidR="00F33D55" w:rsidRDefault="00F33D55">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F33D55" w:rsidRDefault="00952675">
            <w:pPr>
              <w:rPr>
                <w:rFonts w:ascii="Arial Unicode" w:hAnsi="Arial Unicode" w:cs="Sylfaen"/>
                <w:sz w:val="16"/>
                <w:szCs w:val="16"/>
                <w:lang w:val="hy-AM"/>
              </w:rPr>
            </w:pPr>
            <w:r w:rsidRPr="00201E0F">
              <w:rPr>
                <w:rFonts w:ascii="Arial LatArm" w:hAnsi="Arial LatArm"/>
                <w:sz w:val="18"/>
                <w:szCs w:val="18"/>
                <w:lang w:val="hy-AM"/>
              </w:rPr>
              <w:t>ÊÝÓáñ Ã³ñÙ, åïÕ³</w:t>
            </w:r>
            <w:r w:rsidRPr="00201E0F">
              <w:rPr>
                <w:rFonts w:ascii="Sylfaen" w:hAnsi="Sylfaen" w:cs="Sylfaen"/>
                <w:sz w:val="18"/>
                <w:szCs w:val="18"/>
                <w:lang w:val="hy-AM"/>
              </w:rPr>
              <w:t>բ</w:t>
            </w:r>
            <w:r w:rsidRPr="00201E0F">
              <w:rPr>
                <w:rFonts w:ascii="Arial LatArm" w:hAnsi="Arial LatArm"/>
                <w:sz w:val="18"/>
                <w:szCs w:val="18"/>
                <w:lang w:val="hy-AM"/>
              </w:rPr>
              <w:t>³Ý³Ï³Ý I ËÙ</w:t>
            </w:r>
            <w:r w:rsidRPr="00201E0F">
              <w:rPr>
                <w:rFonts w:ascii="Sylfaen" w:hAnsi="Sylfaen" w:cs="Sylfaen"/>
                <w:sz w:val="18"/>
                <w:szCs w:val="18"/>
                <w:lang w:val="hy-AM"/>
              </w:rPr>
              <w:t>բ</w:t>
            </w:r>
            <w:r w:rsidRPr="00201E0F">
              <w:rPr>
                <w:rFonts w:ascii="Arial LatArm" w:hAnsi="Arial LatArm"/>
                <w:sz w:val="18"/>
                <w:szCs w:val="18"/>
                <w:lang w:val="hy-AM"/>
              </w:rPr>
              <w:t xml:space="preserve">Ç, Ý»Õ ïñ³Ù³·ÇÍÁ 5 ëÙ-Çó áã å³Ï³ë: ²é³Ýó íÝ³ëí³ÍùÝ»ñÇ, Ã³ñÙ ¨ ³ËáñÅ»ÉÇ </w:t>
            </w:r>
            <w:r w:rsidRPr="00201E0F">
              <w:rPr>
                <w:rFonts w:ascii="Sylfaen" w:hAnsi="Sylfaen" w:cs="Sylfaen"/>
                <w:sz w:val="18"/>
                <w:szCs w:val="18"/>
                <w:lang w:val="hy-AM"/>
              </w:rPr>
              <w:t>տ</w:t>
            </w:r>
            <w:r w:rsidRPr="00201E0F">
              <w:rPr>
                <w:rFonts w:ascii="Arial LatArm" w:hAnsi="Arial LatArm"/>
                <w:sz w:val="18"/>
                <w:szCs w:val="18"/>
                <w:lang w:val="hy-AM"/>
              </w:rPr>
              <w:t>»ëùáí: ÐÐ ·áñÍáÕ ÝáñÙ»ñÇÝ ¨ ëï³Ý¹³ñïÝ»ñÇÝ Ñ³Ù³å³ï³ëË³Ý:</w:t>
            </w:r>
          </w:p>
        </w:tc>
        <w:tc>
          <w:tcPr>
            <w:tcW w:w="612" w:type="dxa"/>
            <w:tcBorders>
              <w:top w:val="single" w:sz="4" w:space="0" w:color="auto"/>
              <w:left w:val="single" w:sz="4" w:space="0" w:color="auto"/>
              <w:bottom w:val="single" w:sz="4" w:space="0" w:color="auto"/>
              <w:right w:val="single" w:sz="4" w:space="0" w:color="auto"/>
            </w:tcBorders>
          </w:tcPr>
          <w:p w:rsidR="00F33D55" w:rsidRDefault="00F33D55" w:rsidP="00492C86">
            <w:pPr>
              <w:jc w:val="center"/>
            </w:pPr>
            <w:r w:rsidRPr="00A435A6">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r>
              <w:rPr>
                <w:rFonts w:ascii="Sylfaen" w:hAnsi="Sylfaen" w:cs="Calibri"/>
                <w:sz w:val="16"/>
                <w:szCs w:val="16"/>
                <w:lang w:val="hy-AM"/>
              </w:rPr>
              <w:t>140</w:t>
            </w:r>
          </w:p>
        </w:tc>
        <w:tc>
          <w:tcPr>
            <w:tcW w:w="948" w:type="dxa"/>
            <w:tcBorders>
              <w:top w:val="single" w:sz="4" w:space="0" w:color="auto"/>
              <w:left w:val="single" w:sz="4" w:space="0" w:color="auto"/>
              <w:bottom w:val="single" w:sz="4" w:space="0" w:color="auto"/>
              <w:right w:val="single" w:sz="4" w:space="0" w:color="auto"/>
            </w:tcBorders>
          </w:tcPr>
          <w:p w:rsidR="00F33D55" w:rsidRPr="00EE6809" w:rsidRDefault="00F33D55">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F33D55" w:rsidRPr="00695650" w:rsidRDefault="00F33D55">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F33D55" w:rsidRPr="004619C8" w:rsidRDefault="00F33D55">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F33D55"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F33D55" w:rsidRDefault="00F33D55" w:rsidP="00492C86">
            <w:pPr>
              <w:jc w:val="center"/>
              <w:rPr>
                <w:rFonts w:ascii="GHEA Grapalat" w:hAnsi="GHEA Grapalat"/>
                <w:sz w:val="20"/>
                <w:lang w:val="hy-AM"/>
              </w:rPr>
            </w:pPr>
            <w:r>
              <w:rPr>
                <w:rFonts w:ascii="GHEA Grapalat" w:hAnsi="GHEA Grapalat"/>
                <w:sz w:val="20"/>
                <w:lang w:val="hy-AM"/>
              </w:rPr>
              <w:t>44</w:t>
            </w:r>
          </w:p>
        </w:tc>
        <w:tc>
          <w:tcPr>
            <w:tcW w:w="1417" w:type="dxa"/>
            <w:tcBorders>
              <w:top w:val="single" w:sz="4" w:space="0" w:color="auto"/>
              <w:left w:val="single" w:sz="4" w:space="0" w:color="auto"/>
              <w:bottom w:val="single" w:sz="4" w:space="0" w:color="auto"/>
              <w:right w:val="single" w:sz="4" w:space="0" w:color="auto"/>
            </w:tcBorders>
            <w:vAlign w:val="center"/>
          </w:tcPr>
          <w:p w:rsidR="00F33D55" w:rsidRDefault="00952675">
            <w:pPr>
              <w:jc w:val="center"/>
              <w:rPr>
                <w:rFonts w:ascii="Sylfaen" w:hAnsi="Sylfaen" w:cs="Calibri"/>
                <w:sz w:val="20"/>
                <w:szCs w:val="20"/>
                <w:lang w:val="hy-AM"/>
              </w:rPr>
            </w:pPr>
            <w:r w:rsidRPr="00EB4E26">
              <w:rPr>
                <w:rFonts w:ascii="GHEA Grapalat" w:hAnsi="GHEA Grapalat"/>
                <w:sz w:val="20"/>
              </w:rPr>
              <w:t>15512000</w:t>
            </w:r>
          </w:p>
        </w:tc>
        <w:tc>
          <w:tcPr>
            <w:tcW w:w="1418" w:type="dxa"/>
            <w:tcBorders>
              <w:top w:val="single" w:sz="4" w:space="0" w:color="auto"/>
              <w:left w:val="single" w:sz="4" w:space="0" w:color="auto"/>
              <w:bottom w:val="single" w:sz="4" w:space="0" w:color="auto"/>
              <w:right w:val="single" w:sz="4" w:space="0" w:color="auto"/>
            </w:tcBorders>
            <w:vAlign w:val="center"/>
          </w:tcPr>
          <w:p w:rsidR="00F33D55" w:rsidRPr="0018758C" w:rsidRDefault="00F33D55" w:rsidP="00492C86">
            <w:pPr>
              <w:jc w:val="center"/>
              <w:rPr>
                <w:rFonts w:ascii="Sylfaen" w:hAnsi="Sylfaen" w:cs="Sylfaen"/>
                <w:sz w:val="20"/>
                <w:szCs w:val="20"/>
                <w:lang w:val="hy-AM"/>
              </w:rPr>
            </w:pPr>
            <w:r w:rsidRPr="0018758C">
              <w:rPr>
                <w:rFonts w:ascii="Sylfaen" w:hAnsi="Sylfaen" w:cs="Sylfaen"/>
                <w:sz w:val="20"/>
                <w:szCs w:val="20"/>
                <w:lang w:val="hy-AM"/>
              </w:rPr>
              <w:t>Թթվասեր</w:t>
            </w:r>
          </w:p>
        </w:tc>
        <w:tc>
          <w:tcPr>
            <w:tcW w:w="709" w:type="dxa"/>
            <w:tcBorders>
              <w:top w:val="single" w:sz="4" w:space="0" w:color="auto"/>
              <w:left w:val="single" w:sz="4" w:space="0" w:color="auto"/>
              <w:bottom w:val="single" w:sz="4" w:space="0" w:color="auto"/>
              <w:right w:val="single" w:sz="4" w:space="0" w:color="auto"/>
            </w:tcBorders>
          </w:tcPr>
          <w:p w:rsidR="00F33D55" w:rsidRDefault="00F33D55">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F33D55" w:rsidRDefault="00952675">
            <w:pPr>
              <w:rPr>
                <w:rFonts w:ascii="Arial Unicode" w:hAnsi="Arial Unicode" w:cs="Sylfaen"/>
                <w:sz w:val="16"/>
                <w:szCs w:val="16"/>
                <w:lang w:val="hy-AM"/>
              </w:rPr>
            </w:pPr>
            <w:r w:rsidRPr="00201E0F">
              <w:rPr>
                <w:rFonts w:ascii="Arial LatArm" w:hAnsi="Arial LatArm"/>
                <w:bCs/>
                <w:sz w:val="18"/>
                <w:szCs w:val="18"/>
              </w:rPr>
              <w:t xml:space="preserve">Â³ñÙ ÏáíÇ Ï³ÃÇó, ÛáõÕ³ÛÝáõÃÛáõÝÁ` 20%-Çó áã å³Ï³ë, ÃÃí³ÛÝáõÃÛáõÝÁ` 65-100 T: </w:t>
            </w:r>
            <w:r w:rsidRPr="00201E0F">
              <w:rPr>
                <w:rFonts w:ascii="Sylfaen" w:hAnsi="Sylfaen" w:cs="Sylfaen"/>
                <w:sz w:val="18"/>
                <w:szCs w:val="18"/>
              </w:rPr>
              <w:t>Գ</w:t>
            </w:r>
            <w:r w:rsidRPr="00201E0F">
              <w:rPr>
                <w:rFonts w:ascii="Arial LatArm" w:hAnsi="Arial LatArm"/>
                <w:sz w:val="18"/>
                <w:szCs w:val="18"/>
              </w:rPr>
              <w:t xml:space="preserve">áñÍ³ñ³Ý³ÛÇÝ ³ñï³¹ñáõÃÛ³Ùµ </w:t>
            </w:r>
            <w:r w:rsidRPr="00201E0F">
              <w:rPr>
                <w:rFonts w:ascii="Sylfaen" w:hAnsi="Sylfaen" w:cs="Sylfaen"/>
                <w:sz w:val="18"/>
                <w:szCs w:val="18"/>
              </w:rPr>
              <w:t>և</w:t>
            </w:r>
            <w:r w:rsidRPr="00201E0F">
              <w:rPr>
                <w:rFonts w:ascii="Arial LatArm" w:hAnsi="Arial LatArm"/>
                <w:sz w:val="18"/>
                <w:szCs w:val="18"/>
              </w:rPr>
              <w:t xml:space="preserve"> </w:t>
            </w:r>
            <w:r w:rsidRPr="00201E0F">
              <w:rPr>
                <w:rFonts w:ascii="Sylfaen" w:hAnsi="Sylfaen" w:cs="Sylfaen"/>
                <w:sz w:val="18"/>
                <w:szCs w:val="18"/>
              </w:rPr>
              <w:t>փաթեթավորմամբ</w:t>
            </w:r>
            <w:r w:rsidRPr="00201E0F">
              <w:rPr>
                <w:rFonts w:ascii="Arial LatArm" w:hAnsi="Arial LatArm"/>
                <w:sz w:val="18"/>
                <w:szCs w:val="18"/>
              </w:rPr>
              <w:t>: ÐÐ ·áñÍáÕ ÝáñÙ»ñÇÝ ¨ ëï³Ý¹³ñïÝ»ñÇÝ Ñ³Ù³å³ï³ëË³Ý:</w:t>
            </w:r>
          </w:p>
        </w:tc>
        <w:tc>
          <w:tcPr>
            <w:tcW w:w="612" w:type="dxa"/>
            <w:tcBorders>
              <w:top w:val="single" w:sz="4" w:space="0" w:color="auto"/>
              <w:left w:val="single" w:sz="4" w:space="0" w:color="auto"/>
              <w:bottom w:val="single" w:sz="4" w:space="0" w:color="auto"/>
              <w:right w:val="single" w:sz="4" w:space="0" w:color="auto"/>
            </w:tcBorders>
          </w:tcPr>
          <w:p w:rsidR="00F33D55" w:rsidRDefault="00F33D55" w:rsidP="00492C86">
            <w:pPr>
              <w:jc w:val="center"/>
            </w:pPr>
            <w:r w:rsidRPr="00A435A6">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r>
              <w:rPr>
                <w:rFonts w:ascii="Sylfaen" w:hAnsi="Sylfaen" w:cs="Calibri"/>
                <w:sz w:val="16"/>
                <w:szCs w:val="16"/>
                <w:lang w:val="hy-AM"/>
              </w:rPr>
              <w:t>35</w:t>
            </w:r>
          </w:p>
        </w:tc>
        <w:tc>
          <w:tcPr>
            <w:tcW w:w="948" w:type="dxa"/>
            <w:tcBorders>
              <w:top w:val="single" w:sz="4" w:space="0" w:color="auto"/>
              <w:left w:val="single" w:sz="4" w:space="0" w:color="auto"/>
              <w:bottom w:val="single" w:sz="4" w:space="0" w:color="auto"/>
              <w:right w:val="single" w:sz="4" w:space="0" w:color="auto"/>
            </w:tcBorders>
          </w:tcPr>
          <w:p w:rsidR="00F33D55" w:rsidRPr="00EE6809" w:rsidRDefault="00F33D55">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F33D55" w:rsidRPr="00695650" w:rsidRDefault="00F33D55">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F33D55" w:rsidRPr="004619C8" w:rsidRDefault="00F33D55">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F33D55"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F33D55" w:rsidRDefault="00F33D55" w:rsidP="00492C86">
            <w:pPr>
              <w:jc w:val="center"/>
              <w:rPr>
                <w:rFonts w:ascii="GHEA Grapalat" w:hAnsi="GHEA Grapalat"/>
                <w:sz w:val="20"/>
                <w:lang w:val="hy-AM"/>
              </w:rPr>
            </w:pPr>
            <w:r>
              <w:rPr>
                <w:rFonts w:ascii="GHEA Grapalat" w:hAnsi="GHEA Grapalat"/>
                <w:sz w:val="20"/>
                <w:lang w:val="hy-AM"/>
              </w:rPr>
              <w:t>45</w:t>
            </w:r>
          </w:p>
        </w:tc>
        <w:tc>
          <w:tcPr>
            <w:tcW w:w="1417" w:type="dxa"/>
            <w:tcBorders>
              <w:top w:val="single" w:sz="4" w:space="0" w:color="auto"/>
              <w:left w:val="single" w:sz="4" w:space="0" w:color="auto"/>
              <w:bottom w:val="single" w:sz="4" w:space="0" w:color="auto"/>
              <w:right w:val="single" w:sz="4" w:space="0" w:color="auto"/>
            </w:tcBorders>
            <w:vAlign w:val="center"/>
          </w:tcPr>
          <w:p w:rsidR="00F33D55" w:rsidRDefault="00952675">
            <w:pPr>
              <w:jc w:val="center"/>
              <w:rPr>
                <w:rFonts w:ascii="Sylfaen" w:hAnsi="Sylfaen" w:cs="Calibri"/>
                <w:sz w:val="20"/>
                <w:szCs w:val="20"/>
                <w:lang w:val="hy-AM"/>
              </w:rPr>
            </w:pPr>
            <w:r w:rsidRPr="00FE30F9">
              <w:rPr>
                <w:rFonts w:ascii="Sylfaen" w:hAnsi="Sylfaen"/>
                <w:sz w:val="20"/>
              </w:rPr>
              <w:t>15332192</w:t>
            </w:r>
          </w:p>
        </w:tc>
        <w:tc>
          <w:tcPr>
            <w:tcW w:w="1418" w:type="dxa"/>
            <w:tcBorders>
              <w:top w:val="single" w:sz="4" w:space="0" w:color="auto"/>
              <w:left w:val="single" w:sz="4" w:space="0" w:color="auto"/>
              <w:bottom w:val="single" w:sz="4" w:space="0" w:color="auto"/>
              <w:right w:val="single" w:sz="4" w:space="0" w:color="auto"/>
            </w:tcBorders>
            <w:vAlign w:val="center"/>
          </w:tcPr>
          <w:p w:rsidR="00F33D55" w:rsidRPr="0018758C" w:rsidRDefault="00F33D55" w:rsidP="00492C86">
            <w:pPr>
              <w:jc w:val="center"/>
              <w:rPr>
                <w:rFonts w:ascii="Sylfaen" w:hAnsi="Sylfaen" w:cs="Sylfaen"/>
                <w:sz w:val="20"/>
                <w:szCs w:val="20"/>
                <w:lang w:val="hy-AM"/>
              </w:rPr>
            </w:pPr>
            <w:r w:rsidRPr="0018758C">
              <w:rPr>
                <w:rFonts w:ascii="Sylfaen" w:hAnsi="Sylfaen" w:cs="Sylfaen"/>
                <w:sz w:val="20"/>
                <w:szCs w:val="20"/>
                <w:lang w:val="hy-AM"/>
              </w:rPr>
              <w:t>Մանդարին</w:t>
            </w:r>
          </w:p>
        </w:tc>
        <w:tc>
          <w:tcPr>
            <w:tcW w:w="709" w:type="dxa"/>
            <w:tcBorders>
              <w:top w:val="single" w:sz="4" w:space="0" w:color="auto"/>
              <w:left w:val="single" w:sz="4" w:space="0" w:color="auto"/>
              <w:bottom w:val="single" w:sz="4" w:space="0" w:color="auto"/>
              <w:right w:val="single" w:sz="4" w:space="0" w:color="auto"/>
            </w:tcBorders>
          </w:tcPr>
          <w:p w:rsidR="00F33D55" w:rsidRDefault="00F33D55">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F33D55" w:rsidRPr="00952675" w:rsidRDefault="00952675">
            <w:pPr>
              <w:rPr>
                <w:rFonts w:ascii="Sylfaen" w:hAnsi="Sylfaen" w:cs="Sylfaen"/>
                <w:sz w:val="16"/>
                <w:szCs w:val="16"/>
                <w:lang w:val="hy-AM"/>
              </w:rPr>
            </w:pPr>
            <w:r w:rsidRPr="00201E0F">
              <w:rPr>
                <w:rFonts w:ascii="Sylfaen" w:hAnsi="Sylfaen" w:cs="Sylfaen"/>
                <w:sz w:val="18"/>
                <w:szCs w:val="18"/>
                <w:lang w:val="hy-AM"/>
              </w:rPr>
              <w:t>Մանդարին</w:t>
            </w:r>
            <w:r w:rsidRPr="00201E0F">
              <w:rPr>
                <w:rFonts w:ascii="Arial LatArm" w:hAnsi="Arial LatArm"/>
                <w:sz w:val="18"/>
                <w:szCs w:val="18"/>
                <w:lang w:val="hy-AM"/>
              </w:rPr>
              <w:t xml:space="preserve"> </w:t>
            </w:r>
            <w:r w:rsidRPr="00201E0F">
              <w:rPr>
                <w:rFonts w:ascii="Sylfaen" w:hAnsi="Sylfaen" w:cs="Sylfaen"/>
                <w:sz w:val="18"/>
                <w:szCs w:val="18"/>
                <w:lang w:val="hy-AM"/>
              </w:rPr>
              <w:t>թարմ</w:t>
            </w:r>
            <w:r w:rsidRPr="00201E0F">
              <w:rPr>
                <w:rFonts w:ascii="Arial LatArm" w:hAnsi="Arial LatArm"/>
                <w:sz w:val="18"/>
                <w:szCs w:val="18"/>
                <w:lang w:val="hy-AM"/>
              </w:rPr>
              <w:t xml:space="preserve">, I </w:t>
            </w:r>
            <w:r w:rsidRPr="00201E0F">
              <w:rPr>
                <w:rFonts w:ascii="Sylfaen" w:hAnsi="Sylfaen" w:cs="Sylfaen"/>
                <w:sz w:val="18"/>
                <w:szCs w:val="18"/>
                <w:lang w:val="hy-AM"/>
              </w:rPr>
              <w:t>պտղաբանական</w:t>
            </w:r>
            <w:r w:rsidRPr="00201E0F">
              <w:rPr>
                <w:rFonts w:ascii="Arial LatArm" w:hAnsi="Arial LatArm"/>
                <w:sz w:val="18"/>
                <w:szCs w:val="18"/>
                <w:lang w:val="hy-AM"/>
              </w:rPr>
              <w:t xml:space="preserve"> </w:t>
            </w:r>
            <w:r w:rsidRPr="00201E0F">
              <w:rPr>
                <w:rFonts w:ascii="Sylfaen" w:hAnsi="Sylfaen" w:cs="Sylfaen"/>
                <w:sz w:val="18"/>
                <w:szCs w:val="18"/>
                <w:lang w:val="hy-AM"/>
              </w:rPr>
              <w:t>խմբի</w:t>
            </w:r>
            <w:r w:rsidRPr="00201E0F">
              <w:rPr>
                <w:rFonts w:ascii="Arial LatArm" w:hAnsi="Arial LatArm"/>
                <w:sz w:val="18"/>
                <w:szCs w:val="18"/>
                <w:lang w:val="hy-AM"/>
              </w:rPr>
              <w:t xml:space="preserve">, </w:t>
            </w:r>
            <w:r w:rsidRPr="00201E0F">
              <w:rPr>
                <w:rFonts w:ascii="Sylfaen" w:hAnsi="Sylfaen" w:cs="Sylfaen"/>
                <w:sz w:val="18"/>
                <w:szCs w:val="18"/>
                <w:lang w:val="hy-AM"/>
              </w:rPr>
              <w:t>դեղին</w:t>
            </w:r>
            <w:r w:rsidRPr="00201E0F">
              <w:rPr>
                <w:rFonts w:ascii="Arial LatArm" w:hAnsi="Arial LatArm"/>
                <w:sz w:val="18"/>
                <w:szCs w:val="18"/>
                <w:lang w:val="hy-AM"/>
              </w:rPr>
              <w:t xml:space="preserve"> </w:t>
            </w:r>
            <w:r w:rsidRPr="00201E0F">
              <w:rPr>
                <w:rFonts w:ascii="Sylfaen" w:hAnsi="Sylfaen" w:cs="Sylfaen"/>
                <w:sz w:val="18"/>
                <w:szCs w:val="18"/>
                <w:lang w:val="hy-AM"/>
              </w:rPr>
              <w:t>կեղևով</w:t>
            </w:r>
            <w:r w:rsidRPr="00201E0F">
              <w:rPr>
                <w:rFonts w:ascii="Arial LatArm" w:hAnsi="Arial LatArm"/>
                <w:sz w:val="18"/>
                <w:szCs w:val="18"/>
                <w:lang w:val="hy-AM"/>
              </w:rPr>
              <w:t xml:space="preserve"> </w:t>
            </w:r>
            <w:r w:rsidRPr="00201E0F">
              <w:rPr>
                <w:rFonts w:ascii="Sylfaen" w:hAnsi="Sylfaen" w:cs="Sylfaen"/>
                <w:sz w:val="18"/>
                <w:szCs w:val="18"/>
                <w:lang w:val="hy-AM"/>
              </w:rPr>
              <w:t>և</w:t>
            </w:r>
            <w:r w:rsidRPr="00201E0F">
              <w:rPr>
                <w:rFonts w:ascii="Arial LatArm" w:hAnsi="Arial LatArm"/>
                <w:sz w:val="18"/>
                <w:szCs w:val="18"/>
                <w:lang w:val="hy-AM"/>
              </w:rPr>
              <w:t xml:space="preserve"> </w:t>
            </w:r>
            <w:r w:rsidRPr="00201E0F">
              <w:rPr>
                <w:rFonts w:ascii="Sylfaen" w:hAnsi="Sylfaen" w:cs="Sylfaen"/>
                <w:sz w:val="18"/>
                <w:szCs w:val="18"/>
                <w:lang w:val="hy-AM"/>
              </w:rPr>
              <w:t>պտղամսով</w:t>
            </w:r>
            <w:r w:rsidRPr="00201E0F">
              <w:rPr>
                <w:rFonts w:ascii="Arial LatArm" w:hAnsi="Arial LatArm"/>
                <w:sz w:val="18"/>
                <w:szCs w:val="18"/>
                <w:lang w:val="hy-AM"/>
              </w:rPr>
              <w:t xml:space="preserve">, </w:t>
            </w:r>
            <w:r w:rsidRPr="00201E0F">
              <w:rPr>
                <w:rFonts w:ascii="Sylfaen" w:hAnsi="Sylfaen" w:cs="Sylfaen"/>
                <w:sz w:val="18"/>
                <w:szCs w:val="18"/>
                <w:lang w:val="hy-AM"/>
              </w:rPr>
              <w:t>նեղ</w:t>
            </w:r>
            <w:r w:rsidRPr="00201E0F">
              <w:rPr>
                <w:rFonts w:ascii="Arial LatArm" w:hAnsi="Arial LatArm"/>
                <w:sz w:val="18"/>
                <w:szCs w:val="18"/>
                <w:lang w:val="hy-AM"/>
              </w:rPr>
              <w:t xml:space="preserve"> </w:t>
            </w:r>
            <w:r w:rsidRPr="00201E0F">
              <w:rPr>
                <w:rFonts w:ascii="Sylfaen" w:hAnsi="Sylfaen" w:cs="Sylfaen"/>
                <w:sz w:val="18"/>
                <w:szCs w:val="18"/>
                <w:lang w:val="hy-AM"/>
              </w:rPr>
              <w:t>տրամագիծը</w:t>
            </w:r>
            <w:r w:rsidRPr="00201E0F">
              <w:rPr>
                <w:rFonts w:ascii="Arial LatArm" w:hAnsi="Arial LatArm"/>
                <w:sz w:val="18"/>
                <w:szCs w:val="18"/>
                <w:lang w:val="hy-AM"/>
              </w:rPr>
              <w:t xml:space="preserve"> 5 </w:t>
            </w:r>
            <w:r w:rsidRPr="00201E0F">
              <w:rPr>
                <w:rFonts w:ascii="Sylfaen" w:hAnsi="Sylfaen" w:cs="Sylfaen"/>
                <w:sz w:val="18"/>
                <w:szCs w:val="18"/>
                <w:lang w:val="hy-AM"/>
              </w:rPr>
              <w:t>սմ</w:t>
            </w:r>
            <w:r w:rsidRPr="00201E0F">
              <w:rPr>
                <w:rFonts w:ascii="Arial LatArm" w:hAnsi="Arial LatArm"/>
                <w:sz w:val="18"/>
                <w:szCs w:val="18"/>
                <w:lang w:val="hy-AM"/>
              </w:rPr>
              <w:t>-</w:t>
            </w:r>
            <w:r w:rsidRPr="00201E0F">
              <w:rPr>
                <w:rFonts w:ascii="Sylfaen" w:hAnsi="Sylfaen" w:cs="Sylfaen"/>
                <w:sz w:val="18"/>
                <w:szCs w:val="18"/>
                <w:lang w:val="hy-AM"/>
              </w:rPr>
              <w:t>ից</w:t>
            </w:r>
            <w:r w:rsidRPr="00201E0F">
              <w:rPr>
                <w:rFonts w:ascii="Arial LatArm" w:hAnsi="Arial LatArm"/>
                <w:sz w:val="18"/>
                <w:szCs w:val="18"/>
                <w:lang w:val="hy-AM"/>
              </w:rPr>
              <w:t xml:space="preserve"> </w:t>
            </w:r>
            <w:r w:rsidRPr="00201E0F">
              <w:rPr>
                <w:rFonts w:ascii="Sylfaen" w:hAnsi="Sylfaen" w:cs="Sylfaen"/>
                <w:sz w:val="18"/>
                <w:szCs w:val="18"/>
                <w:lang w:val="hy-AM"/>
              </w:rPr>
              <w:t>ոչ</w:t>
            </w:r>
            <w:r w:rsidRPr="00201E0F">
              <w:rPr>
                <w:rFonts w:ascii="Arial LatArm" w:hAnsi="Arial LatArm"/>
                <w:sz w:val="18"/>
                <w:szCs w:val="18"/>
                <w:lang w:val="hy-AM"/>
              </w:rPr>
              <w:t xml:space="preserve"> </w:t>
            </w:r>
            <w:r w:rsidRPr="00201E0F">
              <w:rPr>
                <w:rFonts w:ascii="Sylfaen" w:hAnsi="Sylfaen" w:cs="Sylfaen"/>
                <w:sz w:val="18"/>
                <w:szCs w:val="18"/>
                <w:lang w:val="hy-AM"/>
              </w:rPr>
              <w:t>պակաս</w:t>
            </w:r>
            <w:r w:rsidRPr="00201E0F">
              <w:rPr>
                <w:rFonts w:ascii="Arial LatArm" w:hAnsi="Arial LatArm"/>
                <w:sz w:val="18"/>
                <w:szCs w:val="18"/>
                <w:lang w:val="hy-AM"/>
              </w:rPr>
              <w:t xml:space="preserve">, </w:t>
            </w:r>
            <w:r w:rsidRPr="00201E0F">
              <w:rPr>
                <w:rFonts w:ascii="Sylfaen" w:hAnsi="Sylfaen" w:cs="Sylfaen"/>
                <w:sz w:val="18"/>
                <w:szCs w:val="18"/>
                <w:lang w:val="hy-AM"/>
              </w:rPr>
              <w:t>անվտանգությունը</w:t>
            </w:r>
            <w:r w:rsidRPr="00201E0F">
              <w:rPr>
                <w:rFonts w:ascii="Arial LatArm" w:hAnsi="Arial LatArm"/>
                <w:sz w:val="18"/>
                <w:szCs w:val="18"/>
                <w:lang w:val="hy-AM"/>
              </w:rPr>
              <w:t xml:space="preserve">, </w:t>
            </w:r>
            <w:r w:rsidRPr="00201E0F">
              <w:rPr>
                <w:rFonts w:ascii="Sylfaen" w:hAnsi="Sylfaen" w:cs="Sylfaen"/>
                <w:sz w:val="18"/>
                <w:szCs w:val="18"/>
                <w:lang w:val="hy-AM"/>
              </w:rPr>
              <w:t>փաթեթավորումը</w:t>
            </w:r>
            <w:r w:rsidRPr="00201E0F">
              <w:rPr>
                <w:rFonts w:ascii="Arial LatArm" w:hAnsi="Arial LatArm"/>
                <w:sz w:val="18"/>
                <w:szCs w:val="18"/>
                <w:lang w:val="hy-AM"/>
              </w:rPr>
              <w:t xml:space="preserve"> </w:t>
            </w:r>
            <w:r w:rsidRPr="00201E0F">
              <w:rPr>
                <w:rFonts w:ascii="Sylfaen" w:hAnsi="Sylfaen" w:cs="Sylfaen"/>
                <w:sz w:val="18"/>
                <w:szCs w:val="18"/>
                <w:lang w:val="hy-AM"/>
              </w:rPr>
              <w:t>և</w:t>
            </w:r>
            <w:r w:rsidRPr="00201E0F">
              <w:rPr>
                <w:rFonts w:ascii="Arial LatArm" w:hAnsi="Arial LatArm"/>
                <w:sz w:val="18"/>
                <w:szCs w:val="18"/>
                <w:lang w:val="hy-AM"/>
              </w:rPr>
              <w:t xml:space="preserve"> </w:t>
            </w:r>
            <w:r w:rsidRPr="00201E0F">
              <w:rPr>
                <w:rFonts w:ascii="Sylfaen" w:hAnsi="Sylfaen" w:cs="Sylfaen"/>
                <w:sz w:val="18"/>
                <w:szCs w:val="18"/>
                <w:lang w:val="hy-AM"/>
              </w:rPr>
              <w:t>մակնշումը</w:t>
            </w:r>
            <w:r w:rsidRPr="00201E0F">
              <w:rPr>
                <w:rFonts w:ascii="Arial LatArm" w:hAnsi="Arial LatArm"/>
                <w:sz w:val="18"/>
                <w:szCs w:val="18"/>
                <w:lang w:val="hy-AM"/>
              </w:rPr>
              <w:t xml:space="preserve">` </w:t>
            </w:r>
            <w:r w:rsidRPr="00201E0F">
              <w:rPr>
                <w:rFonts w:ascii="Sylfaen" w:hAnsi="Sylfaen" w:cs="Sylfaen"/>
                <w:sz w:val="18"/>
                <w:szCs w:val="18"/>
                <w:lang w:val="hy-AM"/>
              </w:rPr>
              <w:t>ըստ</w:t>
            </w:r>
            <w:r w:rsidRPr="00201E0F">
              <w:rPr>
                <w:rFonts w:ascii="Arial LatArm" w:hAnsi="Arial LatArm"/>
                <w:sz w:val="18"/>
                <w:szCs w:val="18"/>
                <w:lang w:val="hy-AM"/>
              </w:rPr>
              <w:t xml:space="preserve"> </w:t>
            </w:r>
            <w:r w:rsidRPr="00201E0F">
              <w:rPr>
                <w:rFonts w:ascii="Sylfaen" w:hAnsi="Sylfaen" w:cs="Sylfaen"/>
                <w:sz w:val="18"/>
                <w:szCs w:val="18"/>
                <w:lang w:val="hy-AM"/>
              </w:rPr>
              <w:t>ՀՀ</w:t>
            </w:r>
            <w:r w:rsidRPr="00201E0F">
              <w:rPr>
                <w:rFonts w:ascii="Arial LatArm" w:hAnsi="Arial LatArm"/>
                <w:sz w:val="18"/>
                <w:szCs w:val="18"/>
                <w:lang w:val="hy-AM"/>
              </w:rPr>
              <w:t xml:space="preserve"> </w:t>
            </w:r>
            <w:r w:rsidRPr="00201E0F">
              <w:rPr>
                <w:rFonts w:ascii="Sylfaen" w:hAnsi="Sylfaen" w:cs="Sylfaen"/>
                <w:sz w:val="18"/>
                <w:szCs w:val="18"/>
                <w:lang w:val="hy-AM"/>
              </w:rPr>
              <w:t>կառ</w:t>
            </w:r>
            <w:r w:rsidRPr="00201E0F">
              <w:rPr>
                <w:rFonts w:ascii="Arial LatArm" w:hAnsi="Arial LatArm"/>
                <w:sz w:val="18"/>
                <w:szCs w:val="18"/>
                <w:lang w:val="hy-AM"/>
              </w:rPr>
              <w:t>. 2006</w:t>
            </w:r>
            <w:r w:rsidRPr="00201E0F">
              <w:rPr>
                <w:rFonts w:ascii="Sylfaen" w:hAnsi="Sylfaen" w:cs="Sylfaen"/>
                <w:sz w:val="18"/>
                <w:szCs w:val="18"/>
                <w:lang w:val="hy-AM"/>
              </w:rPr>
              <w:t>թ</w:t>
            </w:r>
            <w:r w:rsidRPr="00201E0F">
              <w:rPr>
                <w:rFonts w:ascii="Arial LatArm" w:hAnsi="Arial LatArm"/>
                <w:sz w:val="18"/>
                <w:szCs w:val="18"/>
                <w:lang w:val="hy-AM"/>
              </w:rPr>
              <w:t xml:space="preserve">. </w:t>
            </w:r>
            <w:r w:rsidRPr="00201E0F">
              <w:rPr>
                <w:rFonts w:ascii="Sylfaen" w:hAnsi="Sylfaen" w:cs="Sylfaen"/>
                <w:sz w:val="18"/>
                <w:szCs w:val="18"/>
                <w:lang w:val="hy-AM"/>
              </w:rPr>
              <w:t>դեկտեմբերի</w:t>
            </w:r>
            <w:r w:rsidRPr="00201E0F">
              <w:rPr>
                <w:rFonts w:ascii="Arial LatArm" w:hAnsi="Arial LatArm"/>
                <w:sz w:val="18"/>
                <w:szCs w:val="18"/>
                <w:lang w:val="hy-AM"/>
              </w:rPr>
              <w:t xml:space="preserve"> 21-</w:t>
            </w:r>
            <w:r w:rsidRPr="00201E0F">
              <w:rPr>
                <w:rFonts w:ascii="Sylfaen" w:hAnsi="Sylfaen" w:cs="Sylfaen"/>
                <w:sz w:val="18"/>
                <w:szCs w:val="18"/>
                <w:lang w:val="hy-AM"/>
              </w:rPr>
              <w:t>ի</w:t>
            </w:r>
            <w:r w:rsidRPr="00201E0F">
              <w:rPr>
                <w:rFonts w:ascii="Arial LatArm" w:hAnsi="Arial LatArm"/>
                <w:sz w:val="18"/>
                <w:szCs w:val="18"/>
                <w:lang w:val="hy-AM"/>
              </w:rPr>
              <w:t xml:space="preserve"> N 1913-</w:t>
            </w:r>
            <w:r w:rsidRPr="00201E0F">
              <w:rPr>
                <w:rFonts w:ascii="Sylfaen" w:hAnsi="Sylfaen" w:cs="Sylfaen"/>
                <w:sz w:val="18"/>
                <w:szCs w:val="18"/>
                <w:lang w:val="hy-AM"/>
              </w:rPr>
              <w:t>Ն</w:t>
            </w:r>
            <w:r w:rsidRPr="00201E0F">
              <w:rPr>
                <w:rFonts w:ascii="Arial LatArm" w:hAnsi="Arial LatArm"/>
                <w:sz w:val="18"/>
                <w:szCs w:val="18"/>
                <w:lang w:val="hy-AM"/>
              </w:rPr>
              <w:t xml:space="preserve"> </w:t>
            </w:r>
            <w:r w:rsidRPr="00201E0F">
              <w:rPr>
                <w:rFonts w:ascii="Sylfaen" w:hAnsi="Sylfaen" w:cs="Sylfaen"/>
                <w:sz w:val="18"/>
                <w:szCs w:val="18"/>
                <w:lang w:val="hy-AM"/>
              </w:rPr>
              <w:t>որոշմամբ</w:t>
            </w:r>
            <w:r w:rsidRPr="00201E0F">
              <w:rPr>
                <w:rFonts w:ascii="Arial LatArm" w:hAnsi="Arial LatArm"/>
                <w:sz w:val="18"/>
                <w:szCs w:val="18"/>
                <w:lang w:val="hy-AM"/>
              </w:rPr>
              <w:t xml:space="preserve"> </w:t>
            </w:r>
            <w:r w:rsidRPr="00201E0F">
              <w:rPr>
                <w:rFonts w:ascii="Sylfaen" w:hAnsi="Sylfaen" w:cs="Sylfaen"/>
                <w:sz w:val="18"/>
                <w:szCs w:val="18"/>
                <w:lang w:val="hy-AM"/>
              </w:rPr>
              <w:t>հաստատված</w:t>
            </w:r>
            <w:r w:rsidRPr="00201E0F">
              <w:rPr>
                <w:rFonts w:ascii="Arial LatArm" w:hAnsi="Arial LatArm"/>
                <w:sz w:val="18"/>
                <w:szCs w:val="18"/>
                <w:lang w:val="hy-AM"/>
              </w:rPr>
              <w:t xml:space="preserve"> </w:t>
            </w:r>
            <w:r w:rsidRPr="00201E0F">
              <w:rPr>
                <w:rFonts w:ascii="Arial LatArm" w:hAnsi="Arial LatArm" w:cs="Arial LatArm"/>
                <w:sz w:val="18"/>
                <w:szCs w:val="18"/>
                <w:lang w:val="hy-AM"/>
              </w:rPr>
              <w:t>«</w:t>
            </w:r>
            <w:r w:rsidRPr="00201E0F">
              <w:rPr>
                <w:rFonts w:ascii="Sylfaen" w:hAnsi="Sylfaen" w:cs="Sylfaen"/>
                <w:sz w:val="18"/>
                <w:szCs w:val="18"/>
                <w:lang w:val="hy-AM"/>
              </w:rPr>
              <w:t>Թարմ</w:t>
            </w:r>
            <w:r w:rsidRPr="00201E0F">
              <w:rPr>
                <w:rFonts w:ascii="Arial LatArm" w:hAnsi="Arial LatArm"/>
                <w:sz w:val="18"/>
                <w:szCs w:val="18"/>
                <w:lang w:val="hy-AM"/>
              </w:rPr>
              <w:t xml:space="preserve"> </w:t>
            </w:r>
            <w:r w:rsidRPr="00201E0F">
              <w:rPr>
                <w:rFonts w:ascii="Sylfaen" w:hAnsi="Sylfaen" w:cs="Sylfaen"/>
                <w:sz w:val="18"/>
                <w:szCs w:val="18"/>
                <w:lang w:val="hy-AM"/>
              </w:rPr>
              <w:t>պտուղ</w:t>
            </w:r>
            <w:r w:rsidRPr="00201E0F">
              <w:rPr>
                <w:rFonts w:ascii="Arial LatArm" w:hAnsi="Arial LatArm"/>
                <w:sz w:val="18"/>
                <w:szCs w:val="18"/>
                <w:lang w:val="hy-AM"/>
              </w:rPr>
              <w:t>-</w:t>
            </w:r>
            <w:r w:rsidRPr="00201E0F">
              <w:rPr>
                <w:rFonts w:ascii="Sylfaen" w:hAnsi="Sylfaen" w:cs="Sylfaen"/>
                <w:sz w:val="18"/>
                <w:szCs w:val="18"/>
                <w:lang w:val="hy-AM"/>
              </w:rPr>
              <w:t>բանջարեղենի</w:t>
            </w:r>
            <w:r w:rsidRPr="00201E0F">
              <w:rPr>
                <w:rFonts w:ascii="Arial LatArm" w:hAnsi="Arial LatArm"/>
                <w:sz w:val="18"/>
                <w:szCs w:val="18"/>
                <w:lang w:val="hy-AM"/>
              </w:rPr>
              <w:t xml:space="preserve"> </w:t>
            </w:r>
            <w:r w:rsidRPr="00201E0F">
              <w:rPr>
                <w:rFonts w:ascii="Sylfaen" w:hAnsi="Sylfaen" w:cs="Sylfaen"/>
                <w:sz w:val="18"/>
                <w:szCs w:val="18"/>
                <w:lang w:val="hy-AM"/>
              </w:rPr>
              <w:t>տեխ</w:t>
            </w:r>
            <w:r w:rsidRPr="00201E0F">
              <w:rPr>
                <w:rFonts w:ascii="Arial LatArm" w:hAnsi="Arial LatArm"/>
                <w:sz w:val="18"/>
                <w:szCs w:val="18"/>
                <w:lang w:val="hy-AM"/>
              </w:rPr>
              <w:t xml:space="preserve">. </w:t>
            </w:r>
            <w:r w:rsidRPr="00201E0F">
              <w:rPr>
                <w:rFonts w:ascii="Sylfaen" w:hAnsi="Sylfaen" w:cs="Sylfaen"/>
                <w:sz w:val="18"/>
                <w:szCs w:val="18"/>
                <w:lang w:val="hy-AM"/>
              </w:rPr>
              <w:t>Կանոնակարգի</w:t>
            </w:r>
            <w:r w:rsidRPr="00201E0F">
              <w:rPr>
                <w:rFonts w:ascii="Arial LatArm" w:hAnsi="Arial LatArm"/>
                <w:sz w:val="18"/>
                <w:szCs w:val="18"/>
                <w:lang w:val="hy-AM"/>
              </w:rPr>
              <w:t>, ë³ÝÇï³ñ³Ñ³Ù³×³ñ³Ï³ÛÇÝ Ï³ÝáÝÝ»ñÇ ¨ ÝáñÙ»ñÇ  §êÝÝ¹³ÙÃ»ñùÇ ³Ýíï³Ý·áõÃÛ³Ý Ù³ëÇÝ¦ ÐÐ ûñ»ÝùÇ 8-ñ¹ Ñá¹í³ÍÇ</w:t>
            </w:r>
            <w:r>
              <w:rPr>
                <w:rFonts w:ascii="Sylfaen" w:hAnsi="Sylfaen"/>
                <w:sz w:val="18"/>
                <w:szCs w:val="18"/>
                <w:lang w:val="hy-AM"/>
              </w:rPr>
              <w:t>:</w:t>
            </w:r>
          </w:p>
        </w:tc>
        <w:tc>
          <w:tcPr>
            <w:tcW w:w="612" w:type="dxa"/>
            <w:tcBorders>
              <w:top w:val="single" w:sz="4" w:space="0" w:color="auto"/>
              <w:left w:val="single" w:sz="4" w:space="0" w:color="auto"/>
              <w:bottom w:val="single" w:sz="4" w:space="0" w:color="auto"/>
              <w:right w:val="single" w:sz="4" w:space="0" w:color="auto"/>
            </w:tcBorders>
          </w:tcPr>
          <w:p w:rsidR="00F33D55" w:rsidRDefault="00F33D55" w:rsidP="00492C86">
            <w:pPr>
              <w:jc w:val="center"/>
            </w:pPr>
            <w:r w:rsidRPr="00A435A6">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r>
              <w:rPr>
                <w:rFonts w:ascii="Sylfaen" w:hAnsi="Sylfaen" w:cs="Calibri"/>
                <w:sz w:val="16"/>
                <w:szCs w:val="16"/>
                <w:lang w:val="hy-AM"/>
              </w:rPr>
              <w:t>40</w:t>
            </w:r>
          </w:p>
        </w:tc>
        <w:tc>
          <w:tcPr>
            <w:tcW w:w="948" w:type="dxa"/>
            <w:tcBorders>
              <w:top w:val="single" w:sz="4" w:space="0" w:color="auto"/>
              <w:left w:val="single" w:sz="4" w:space="0" w:color="auto"/>
              <w:bottom w:val="single" w:sz="4" w:space="0" w:color="auto"/>
              <w:right w:val="single" w:sz="4" w:space="0" w:color="auto"/>
            </w:tcBorders>
          </w:tcPr>
          <w:p w:rsidR="00F33D55" w:rsidRPr="00EE6809" w:rsidRDefault="00F33D55">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F33D55" w:rsidRPr="00695650" w:rsidRDefault="00F33D55">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F33D55" w:rsidRPr="004619C8" w:rsidRDefault="00F33D55">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F33D55"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F33D55" w:rsidRDefault="00F33D55" w:rsidP="00492C86">
            <w:pPr>
              <w:jc w:val="center"/>
              <w:rPr>
                <w:rFonts w:ascii="GHEA Grapalat" w:hAnsi="GHEA Grapalat"/>
                <w:sz w:val="20"/>
                <w:lang w:val="hy-AM"/>
              </w:rPr>
            </w:pPr>
            <w:r>
              <w:rPr>
                <w:rFonts w:ascii="GHEA Grapalat" w:hAnsi="GHEA Grapalat"/>
                <w:sz w:val="20"/>
                <w:lang w:val="hy-AM"/>
              </w:rPr>
              <w:t>46</w:t>
            </w:r>
          </w:p>
        </w:tc>
        <w:tc>
          <w:tcPr>
            <w:tcW w:w="1417" w:type="dxa"/>
            <w:tcBorders>
              <w:top w:val="single" w:sz="4" w:space="0" w:color="auto"/>
              <w:left w:val="single" w:sz="4" w:space="0" w:color="auto"/>
              <w:bottom w:val="single" w:sz="4" w:space="0" w:color="auto"/>
              <w:right w:val="single" w:sz="4" w:space="0" w:color="auto"/>
            </w:tcBorders>
            <w:vAlign w:val="center"/>
          </w:tcPr>
          <w:p w:rsidR="00F33D55" w:rsidRDefault="00952675">
            <w:pPr>
              <w:jc w:val="center"/>
              <w:rPr>
                <w:rFonts w:ascii="Sylfaen" w:hAnsi="Sylfaen" w:cs="Calibri"/>
                <w:sz w:val="20"/>
                <w:szCs w:val="20"/>
                <w:lang w:val="hy-AM"/>
              </w:rPr>
            </w:pPr>
            <w:r>
              <w:rPr>
                <w:rFonts w:ascii="GHEA Grapalat" w:hAnsi="GHEA Grapalat"/>
                <w:sz w:val="20"/>
                <w:lang w:val="hy-AM"/>
              </w:rPr>
              <w:t>1533115</w:t>
            </w:r>
            <w:r>
              <w:rPr>
                <w:rFonts w:ascii="GHEA Grapalat" w:hAnsi="GHEA Grapalat"/>
                <w:sz w:val="20"/>
                <w:lang w:val="ru-RU"/>
              </w:rPr>
              <w:t>2</w:t>
            </w:r>
          </w:p>
        </w:tc>
        <w:tc>
          <w:tcPr>
            <w:tcW w:w="1418" w:type="dxa"/>
            <w:tcBorders>
              <w:top w:val="single" w:sz="4" w:space="0" w:color="auto"/>
              <w:left w:val="single" w:sz="4" w:space="0" w:color="auto"/>
              <w:bottom w:val="single" w:sz="4" w:space="0" w:color="auto"/>
              <w:right w:val="single" w:sz="4" w:space="0" w:color="auto"/>
            </w:tcBorders>
            <w:vAlign w:val="center"/>
          </w:tcPr>
          <w:p w:rsidR="00F33D55" w:rsidRPr="0018758C" w:rsidRDefault="00F33D55" w:rsidP="00492C86">
            <w:pPr>
              <w:jc w:val="center"/>
              <w:rPr>
                <w:rFonts w:ascii="Sylfaen" w:hAnsi="Sylfaen" w:cs="Sylfaen"/>
                <w:sz w:val="20"/>
                <w:szCs w:val="20"/>
                <w:lang w:val="hy-AM"/>
              </w:rPr>
            </w:pPr>
            <w:r w:rsidRPr="0018758C">
              <w:rPr>
                <w:rFonts w:ascii="Sylfaen" w:hAnsi="Sylfaen" w:cs="Sylfaen"/>
                <w:sz w:val="20"/>
                <w:szCs w:val="20"/>
                <w:lang w:val="hy-AM"/>
              </w:rPr>
              <w:t>Սիսեռ</w:t>
            </w:r>
          </w:p>
        </w:tc>
        <w:tc>
          <w:tcPr>
            <w:tcW w:w="709" w:type="dxa"/>
            <w:tcBorders>
              <w:top w:val="single" w:sz="4" w:space="0" w:color="auto"/>
              <w:left w:val="single" w:sz="4" w:space="0" w:color="auto"/>
              <w:bottom w:val="single" w:sz="4" w:space="0" w:color="auto"/>
              <w:right w:val="single" w:sz="4" w:space="0" w:color="auto"/>
            </w:tcBorders>
          </w:tcPr>
          <w:p w:rsidR="00F33D55" w:rsidRDefault="00F33D55">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tcPr>
          <w:p w:rsidR="00F33D55" w:rsidRPr="00952675" w:rsidRDefault="00952675">
            <w:pPr>
              <w:jc w:val="center"/>
              <w:rPr>
                <w:rFonts w:ascii="Sylfaen" w:hAnsi="Sylfaen"/>
                <w:sz w:val="20"/>
                <w:lang w:val="hy-AM"/>
              </w:rPr>
            </w:pPr>
            <w:r>
              <w:rPr>
                <w:rFonts w:ascii="Sylfaen" w:hAnsi="Sylfaen" w:cs="Sylfaen"/>
                <w:bCs/>
                <w:sz w:val="18"/>
                <w:szCs w:val="18"/>
              </w:rPr>
              <w:t>Սիսեռ</w:t>
            </w:r>
            <w:r w:rsidRPr="00201E0F">
              <w:rPr>
                <w:rFonts w:ascii="Arial LatArm" w:hAnsi="Arial LatArm"/>
                <w:bCs/>
                <w:sz w:val="18"/>
                <w:szCs w:val="18"/>
                <w:lang w:val="hy-AM"/>
              </w:rPr>
              <w:t xml:space="preserve">, </w:t>
            </w:r>
            <w:r w:rsidRPr="00201E0F">
              <w:rPr>
                <w:rFonts w:ascii="Sylfaen" w:hAnsi="Sylfaen" w:cs="Sylfaen"/>
                <w:bCs/>
                <w:sz w:val="18"/>
                <w:szCs w:val="18"/>
                <w:lang w:val="hy-AM"/>
              </w:rPr>
              <w:t>միագույն</w:t>
            </w:r>
            <w:r w:rsidRPr="00201E0F">
              <w:rPr>
                <w:rFonts w:ascii="Arial LatArm" w:hAnsi="Arial LatArm"/>
                <w:bCs/>
                <w:sz w:val="18"/>
                <w:szCs w:val="18"/>
                <w:lang w:val="hy-AM"/>
              </w:rPr>
              <w:t xml:space="preserve">, </w:t>
            </w:r>
            <w:r w:rsidRPr="00201E0F">
              <w:rPr>
                <w:rFonts w:ascii="Sylfaen" w:hAnsi="Sylfaen" w:cs="Sylfaen"/>
                <w:bCs/>
                <w:sz w:val="18"/>
                <w:szCs w:val="18"/>
                <w:lang w:val="hy-AM"/>
              </w:rPr>
              <w:t>ցայտուն</w:t>
            </w:r>
            <w:r w:rsidRPr="00201E0F">
              <w:rPr>
                <w:rFonts w:ascii="Arial LatArm" w:hAnsi="Arial LatArm"/>
                <w:bCs/>
                <w:sz w:val="18"/>
                <w:szCs w:val="18"/>
                <w:lang w:val="hy-AM"/>
              </w:rPr>
              <w:t xml:space="preserve">, </w:t>
            </w:r>
            <w:r w:rsidRPr="00201E0F">
              <w:rPr>
                <w:rFonts w:ascii="Sylfaen" w:hAnsi="Sylfaen" w:cs="Sylfaen"/>
                <w:bCs/>
                <w:sz w:val="18"/>
                <w:szCs w:val="18"/>
                <w:lang w:val="hy-AM"/>
              </w:rPr>
              <w:t>չոր</w:t>
            </w:r>
            <w:r w:rsidRPr="00201E0F">
              <w:rPr>
                <w:rFonts w:ascii="Arial LatArm" w:hAnsi="Arial LatArm"/>
                <w:bCs/>
                <w:sz w:val="18"/>
                <w:szCs w:val="18"/>
                <w:lang w:val="hy-AM"/>
              </w:rPr>
              <w:t xml:space="preserve">` </w:t>
            </w:r>
            <w:r w:rsidRPr="00201E0F">
              <w:rPr>
                <w:rFonts w:ascii="Sylfaen" w:hAnsi="Sylfaen" w:cs="Sylfaen"/>
                <w:bCs/>
                <w:sz w:val="18"/>
                <w:szCs w:val="18"/>
                <w:lang w:val="hy-AM"/>
              </w:rPr>
              <w:t>խոնավությունը</w:t>
            </w:r>
            <w:r w:rsidRPr="00201E0F">
              <w:rPr>
                <w:rFonts w:ascii="Arial LatArm" w:hAnsi="Arial LatArm"/>
                <w:bCs/>
                <w:sz w:val="18"/>
                <w:szCs w:val="18"/>
                <w:lang w:val="hy-AM"/>
              </w:rPr>
              <w:t xml:space="preserve"> 15 %-</w:t>
            </w:r>
            <w:r w:rsidRPr="00201E0F">
              <w:rPr>
                <w:rFonts w:ascii="Sylfaen" w:hAnsi="Sylfaen" w:cs="Sylfaen"/>
                <w:bCs/>
                <w:sz w:val="18"/>
                <w:szCs w:val="18"/>
                <w:lang w:val="hy-AM"/>
              </w:rPr>
              <w:t>ից</w:t>
            </w:r>
            <w:r w:rsidRPr="00201E0F">
              <w:rPr>
                <w:rFonts w:ascii="Arial LatArm" w:hAnsi="Arial LatArm"/>
                <w:bCs/>
                <w:sz w:val="18"/>
                <w:szCs w:val="18"/>
                <w:lang w:val="hy-AM"/>
              </w:rPr>
              <w:t xml:space="preserve"> </w:t>
            </w:r>
            <w:r w:rsidRPr="00201E0F">
              <w:rPr>
                <w:rFonts w:ascii="Sylfaen" w:hAnsi="Sylfaen" w:cs="Sylfaen"/>
                <w:bCs/>
                <w:sz w:val="18"/>
                <w:szCs w:val="18"/>
                <w:lang w:val="hy-AM"/>
              </w:rPr>
              <w:t>ոչ</w:t>
            </w:r>
            <w:r w:rsidRPr="00201E0F">
              <w:rPr>
                <w:rFonts w:ascii="Arial LatArm" w:hAnsi="Arial LatArm"/>
                <w:bCs/>
                <w:sz w:val="18"/>
                <w:szCs w:val="18"/>
                <w:lang w:val="hy-AM"/>
              </w:rPr>
              <w:t xml:space="preserve"> </w:t>
            </w:r>
            <w:r w:rsidRPr="00201E0F">
              <w:rPr>
                <w:rFonts w:ascii="Sylfaen" w:hAnsi="Sylfaen" w:cs="Sylfaen"/>
                <w:bCs/>
                <w:sz w:val="18"/>
                <w:szCs w:val="18"/>
                <w:lang w:val="hy-AM"/>
              </w:rPr>
              <w:t>ավելի</w:t>
            </w:r>
            <w:r w:rsidRPr="00201E0F">
              <w:rPr>
                <w:rFonts w:ascii="Arial LatArm" w:hAnsi="Arial LatArm"/>
                <w:bCs/>
                <w:sz w:val="18"/>
                <w:szCs w:val="18"/>
                <w:lang w:val="hy-AM"/>
              </w:rPr>
              <w:t xml:space="preserve"> </w:t>
            </w:r>
            <w:r w:rsidRPr="00201E0F">
              <w:rPr>
                <w:rFonts w:ascii="Sylfaen" w:hAnsi="Sylfaen" w:cs="Sylfaen"/>
                <w:bCs/>
                <w:sz w:val="18"/>
                <w:szCs w:val="18"/>
                <w:lang w:val="hy-AM"/>
              </w:rPr>
              <w:t>կամ</w:t>
            </w:r>
            <w:r w:rsidRPr="00201E0F">
              <w:rPr>
                <w:rFonts w:ascii="Arial LatArm" w:hAnsi="Arial LatArm"/>
                <w:bCs/>
                <w:sz w:val="18"/>
                <w:szCs w:val="18"/>
                <w:lang w:val="hy-AM"/>
              </w:rPr>
              <w:t xml:space="preserve"> </w:t>
            </w:r>
            <w:r w:rsidRPr="00201E0F">
              <w:rPr>
                <w:rFonts w:ascii="Sylfaen" w:hAnsi="Sylfaen" w:cs="Sylfaen"/>
                <w:bCs/>
                <w:sz w:val="18"/>
                <w:szCs w:val="18"/>
                <w:lang w:val="hy-AM"/>
              </w:rPr>
              <w:t>միջին</w:t>
            </w:r>
            <w:r w:rsidRPr="00201E0F">
              <w:rPr>
                <w:rFonts w:ascii="Arial LatArm" w:hAnsi="Arial LatArm"/>
                <w:bCs/>
                <w:sz w:val="18"/>
                <w:szCs w:val="18"/>
                <w:lang w:val="hy-AM"/>
              </w:rPr>
              <w:t xml:space="preserve"> </w:t>
            </w:r>
            <w:r w:rsidRPr="00201E0F">
              <w:rPr>
                <w:rFonts w:ascii="Sylfaen" w:hAnsi="Sylfaen" w:cs="Sylfaen"/>
                <w:bCs/>
                <w:sz w:val="18"/>
                <w:szCs w:val="18"/>
                <w:lang w:val="hy-AM"/>
              </w:rPr>
              <w:t>չորությամբ</w:t>
            </w:r>
            <w:r w:rsidRPr="00201E0F">
              <w:rPr>
                <w:rFonts w:ascii="Arial LatArm" w:hAnsi="Arial LatArm"/>
                <w:bCs/>
                <w:sz w:val="18"/>
                <w:szCs w:val="18"/>
                <w:lang w:val="hy-AM"/>
              </w:rPr>
              <w:t xml:space="preserve">` (15,1-18,0) %: </w:t>
            </w:r>
            <w:r w:rsidRPr="00201E0F">
              <w:rPr>
                <w:rFonts w:ascii="Sylfaen" w:hAnsi="Sylfaen" w:cs="Sylfaen"/>
                <w:bCs/>
                <w:sz w:val="18"/>
                <w:szCs w:val="18"/>
                <w:lang w:val="hy-AM"/>
              </w:rPr>
              <w:t>Անվտանգությունը</w:t>
            </w:r>
            <w:r w:rsidRPr="00201E0F">
              <w:rPr>
                <w:rFonts w:ascii="Arial LatArm" w:hAnsi="Arial LatArm"/>
                <w:bCs/>
                <w:sz w:val="18"/>
                <w:szCs w:val="18"/>
                <w:lang w:val="hy-AM"/>
              </w:rPr>
              <w:t xml:space="preserve">` </w:t>
            </w:r>
            <w:r w:rsidRPr="00201E0F">
              <w:rPr>
                <w:rFonts w:ascii="Sylfaen" w:hAnsi="Sylfaen" w:cs="Sylfaen"/>
                <w:bCs/>
                <w:sz w:val="18"/>
                <w:szCs w:val="18"/>
                <w:lang w:val="hy-AM"/>
              </w:rPr>
              <w:t>ըստ</w:t>
            </w:r>
            <w:r w:rsidRPr="00201E0F">
              <w:rPr>
                <w:rFonts w:ascii="Arial LatArm" w:hAnsi="Arial LatArm"/>
                <w:bCs/>
                <w:sz w:val="18"/>
                <w:szCs w:val="18"/>
                <w:lang w:val="hy-AM"/>
              </w:rPr>
              <w:t xml:space="preserve"> N 2-III-4.9-01-2010 </w:t>
            </w:r>
            <w:r w:rsidRPr="00201E0F">
              <w:rPr>
                <w:rFonts w:ascii="Sylfaen" w:hAnsi="Sylfaen" w:cs="Sylfaen"/>
                <w:bCs/>
                <w:sz w:val="18"/>
                <w:szCs w:val="18"/>
                <w:lang w:val="hy-AM"/>
              </w:rPr>
              <w:t>հիգիենիկ</w:t>
            </w:r>
            <w:r w:rsidRPr="00201E0F">
              <w:rPr>
                <w:rFonts w:ascii="Arial LatArm" w:hAnsi="Arial LatArm"/>
                <w:bCs/>
                <w:sz w:val="18"/>
                <w:szCs w:val="18"/>
                <w:lang w:val="hy-AM"/>
              </w:rPr>
              <w:t xml:space="preserve"> </w:t>
            </w:r>
            <w:r w:rsidRPr="00201E0F">
              <w:rPr>
                <w:rFonts w:ascii="Sylfaen" w:hAnsi="Sylfaen" w:cs="Sylfaen"/>
                <w:bCs/>
                <w:sz w:val="18"/>
                <w:szCs w:val="18"/>
                <w:lang w:val="hy-AM"/>
              </w:rPr>
              <w:t>նորմատիվների</w:t>
            </w:r>
            <w:r w:rsidRPr="00201E0F">
              <w:rPr>
                <w:rFonts w:ascii="Arial LatArm" w:hAnsi="Arial LatArm"/>
                <w:bCs/>
                <w:sz w:val="18"/>
                <w:szCs w:val="18"/>
                <w:lang w:val="hy-AM"/>
              </w:rPr>
              <w:t>, «</w:t>
            </w:r>
            <w:r w:rsidRPr="00201E0F">
              <w:rPr>
                <w:rFonts w:ascii="Sylfaen" w:hAnsi="Sylfaen" w:cs="Sylfaen"/>
                <w:bCs/>
                <w:sz w:val="18"/>
                <w:szCs w:val="18"/>
                <w:lang w:val="hy-AM"/>
              </w:rPr>
              <w:t>Սննդամթերքի</w:t>
            </w:r>
            <w:r w:rsidRPr="00201E0F">
              <w:rPr>
                <w:rFonts w:ascii="Arial LatArm" w:hAnsi="Arial LatArm"/>
                <w:bCs/>
                <w:sz w:val="18"/>
                <w:szCs w:val="18"/>
                <w:lang w:val="hy-AM"/>
              </w:rPr>
              <w:t xml:space="preserve"> </w:t>
            </w:r>
            <w:r w:rsidRPr="00201E0F">
              <w:rPr>
                <w:rFonts w:ascii="Sylfaen" w:hAnsi="Sylfaen" w:cs="Sylfaen"/>
                <w:bCs/>
                <w:sz w:val="18"/>
                <w:szCs w:val="18"/>
                <w:lang w:val="hy-AM"/>
              </w:rPr>
              <w:t>անվտանգության</w:t>
            </w:r>
            <w:r w:rsidRPr="00201E0F">
              <w:rPr>
                <w:rFonts w:ascii="Arial LatArm" w:hAnsi="Arial LatArm"/>
                <w:bCs/>
                <w:sz w:val="18"/>
                <w:szCs w:val="18"/>
                <w:lang w:val="hy-AM"/>
              </w:rPr>
              <w:t xml:space="preserve"> </w:t>
            </w:r>
            <w:r w:rsidRPr="00201E0F">
              <w:rPr>
                <w:rFonts w:ascii="Sylfaen" w:hAnsi="Sylfaen" w:cs="Sylfaen"/>
                <w:bCs/>
                <w:sz w:val="18"/>
                <w:szCs w:val="18"/>
                <w:lang w:val="hy-AM"/>
              </w:rPr>
              <w:t>մասին</w:t>
            </w:r>
            <w:r w:rsidRPr="00201E0F">
              <w:rPr>
                <w:rFonts w:ascii="Arial LatArm" w:hAnsi="Arial LatArm"/>
                <w:bCs/>
                <w:sz w:val="18"/>
                <w:szCs w:val="18"/>
                <w:lang w:val="hy-AM"/>
              </w:rPr>
              <w:t xml:space="preserve">» </w:t>
            </w:r>
            <w:r w:rsidRPr="00201E0F">
              <w:rPr>
                <w:rFonts w:ascii="Sylfaen" w:hAnsi="Sylfaen" w:cs="Sylfaen"/>
                <w:bCs/>
                <w:sz w:val="18"/>
                <w:szCs w:val="18"/>
                <w:lang w:val="hy-AM"/>
              </w:rPr>
              <w:t>ՀՀ</w:t>
            </w:r>
            <w:r w:rsidRPr="00201E0F">
              <w:rPr>
                <w:rFonts w:ascii="Arial LatArm" w:hAnsi="Arial LatArm"/>
                <w:bCs/>
                <w:sz w:val="18"/>
                <w:szCs w:val="18"/>
                <w:lang w:val="hy-AM"/>
              </w:rPr>
              <w:t xml:space="preserve"> </w:t>
            </w:r>
            <w:r w:rsidRPr="00201E0F">
              <w:rPr>
                <w:rFonts w:ascii="Sylfaen" w:hAnsi="Sylfaen" w:cs="Sylfaen"/>
                <w:bCs/>
                <w:sz w:val="18"/>
                <w:szCs w:val="18"/>
                <w:lang w:val="hy-AM"/>
              </w:rPr>
              <w:t>օրենքի</w:t>
            </w:r>
            <w:r w:rsidRPr="00201E0F">
              <w:rPr>
                <w:rFonts w:ascii="Arial LatArm" w:hAnsi="Arial LatArm"/>
                <w:bCs/>
                <w:sz w:val="18"/>
                <w:szCs w:val="18"/>
                <w:lang w:val="hy-AM"/>
              </w:rPr>
              <w:t xml:space="preserve"> 8-</w:t>
            </w:r>
            <w:r w:rsidRPr="00201E0F">
              <w:rPr>
                <w:rFonts w:ascii="Sylfaen" w:hAnsi="Sylfaen" w:cs="Sylfaen"/>
                <w:bCs/>
                <w:sz w:val="18"/>
                <w:szCs w:val="18"/>
                <w:lang w:val="hy-AM"/>
              </w:rPr>
              <w:t>րդ</w:t>
            </w:r>
            <w:r w:rsidRPr="00201E0F">
              <w:rPr>
                <w:rFonts w:ascii="Arial LatArm" w:hAnsi="Arial LatArm"/>
                <w:bCs/>
                <w:sz w:val="18"/>
                <w:szCs w:val="18"/>
                <w:lang w:val="hy-AM"/>
              </w:rPr>
              <w:t xml:space="preserve"> </w:t>
            </w:r>
            <w:r w:rsidRPr="00201E0F">
              <w:rPr>
                <w:rFonts w:ascii="Sylfaen" w:hAnsi="Sylfaen" w:cs="Sylfaen"/>
                <w:bCs/>
                <w:sz w:val="18"/>
                <w:szCs w:val="18"/>
                <w:lang w:val="hy-AM"/>
              </w:rPr>
              <w:t>հոդվածի</w:t>
            </w:r>
            <w:r w:rsidRPr="00201E0F">
              <w:rPr>
                <w:rFonts w:ascii="Arial LatArm" w:hAnsi="Arial LatArm"/>
                <w:bCs/>
                <w:sz w:val="18"/>
                <w:szCs w:val="18"/>
                <w:lang w:val="hy-AM"/>
              </w:rPr>
              <w:t xml:space="preserve">: </w:t>
            </w:r>
            <w:r w:rsidRPr="00201E0F">
              <w:rPr>
                <w:rFonts w:ascii="Sylfaen" w:hAnsi="Sylfaen" w:cs="Sylfaen"/>
                <w:bCs/>
                <w:sz w:val="18"/>
                <w:szCs w:val="18"/>
                <w:lang w:val="hy-AM"/>
              </w:rPr>
              <w:t>Պիտանելիության</w:t>
            </w:r>
            <w:r w:rsidRPr="00201E0F">
              <w:rPr>
                <w:rFonts w:ascii="Arial LatArm" w:hAnsi="Arial LatArm"/>
                <w:bCs/>
                <w:sz w:val="18"/>
                <w:szCs w:val="18"/>
                <w:lang w:val="hy-AM"/>
              </w:rPr>
              <w:t xml:space="preserve"> </w:t>
            </w:r>
            <w:r w:rsidRPr="00201E0F">
              <w:rPr>
                <w:rFonts w:ascii="Sylfaen" w:hAnsi="Sylfaen" w:cs="Sylfaen"/>
                <w:bCs/>
                <w:sz w:val="18"/>
                <w:szCs w:val="18"/>
                <w:lang w:val="hy-AM"/>
              </w:rPr>
              <w:t>մնացորդային</w:t>
            </w:r>
            <w:r w:rsidRPr="00201E0F">
              <w:rPr>
                <w:rFonts w:ascii="Arial LatArm" w:hAnsi="Arial LatArm"/>
                <w:bCs/>
                <w:sz w:val="18"/>
                <w:szCs w:val="18"/>
                <w:lang w:val="hy-AM"/>
              </w:rPr>
              <w:t xml:space="preserve"> </w:t>
            </w:r>
            <w:r w:rsidRPr="00201E0F">
              <w:rPr>
                <w:rFonts w:ascii="Sylfaen" w:hAnsi="Sylfaen" w:cs="Sylfaen"/>
                <w:bCs/>
                <w:sz w:val="18"/>
                <w:szCs w:val="18"/>
                <w:lang w:val="hy-AM"/>
              </w:rPr>
              <w:t>ժամկետը</w:t>
            </w:r>
            <w:r w:rsidRPr="00201E0F">
              <w:rPr>
                <w:rFonts w:ascii="Arial LatArm" w:hAnsi="Arial LatArm"/>
                <w:bCs/>
                <w:sz w:val="18"/>
                <w:szCs w:val="18"/>
                <w:lang w:val="hy-AM"/>
              </w:rPr>
              <w:t xml:space="preserve"> </w:t>
            </w:r>
            <w:r w:rsidRPr="00201E0F">
              <w:rPr>
                <w:rFonts w:ascii="Sylfaen" w:hAnsi="Sylfaen" w:cs="Sylfaen"/>
                <w:bCs/>
                <w:sz w:val="18"/>
                <w:szCs w:val="18"/>
                <w:lang w:val="hy-AM"/>
              </w:rPr>
              <w:t>ոչ</w:t>
            </w:r>
            <w:r w:rsidRPr="00201E0F">
              <w:rPr>
                <w:rFonts w:ascii="Arial LatArm" w:hAnsi="Arial LatArm"/>
                <w:bCs/>
                <w:sz w:val="18"/>
                <w:szCs w:val="18"/>
                <w:lang w:val="hy-AM"/>
              </w:rPr>
              <w:t xml:space="preserve"> </w:t>
            </w:r>
            <w:r w:rsidRPr="00201E0F">
              <w:rPr>
                <w:rFonts w:ascii="Sylfaen" w:hAnsi="Sylfaen" w:cs="Sylfaen"/>
                <w:bCs/>
                <w:sz w:val="18"/>
                <w:szCs w:val="18"/>
                <w:lang w:val="hy-AM"/>
              </w:rPr>
              <w:t>պակաս</w:t>
            </w:r>
            <w:r w:rsidRPr="00201E0F">
              <w:rPr>
                <w:rFonts w:ascii="Arial LatArm" w:hAnsi="Arial LatArm"/>
                <w:bCs/>
                <w:sz w:val="18"/>
                <w:szCs w:val="18"/>
                <w:lang w:val="hy-AM"/>
              </w:rPr>
              <w:t xml:space="preserve">  50 %</w:t>
            </w:r>
            <w:r>
              <w:rPr>
                <w:rFonts w:ascii="Sylfaen" w:hAnsi="Sylfaen"/>
                <w:bCs/>
                <w:sz w:val="18"/>
                <w:szCs w:val="18"/>
                <w:lang w:val="hy-AM"/>
              </w:rPr>
              <w:t>:</w:t>
            </w:r>
          </w:p>
        </w:tc>
        <w:tc>
          <w:tcPr>
            <w:tcW w:w="612" w:type="dxa"/>
            <w:tcBorders>
              <w:top w:val="single" w:sz="4" w:space="0" w:color="auto"/>
              <w:left w:val="single" w:sz="4" w:space="0" w:color="auto"/>
              <w:bottom w:val="single" w:sz="4" w:space="0" w:color="auto"/>
              <w:right w:val="single" w:sz="4" w:space="0" w:color="auto"/>
            </w:tcBorders>
          </w:tcPr>
          <w:p w:rsidR="00F33D55" w:rsidRDefault="00F33D55" w:rsidP="00492C86">
            <w:pPr>
              <w:jc w:val="center"/>
            </w:pPr>
            <w:r w:rsidRPr="00A435A6">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r>
              <w:rPr>
                <w:rFonts w:ascii="Sylfaen" w:hAnsi="Sylfaen" w:cs="Calibri"/>
                <w:sz w:val="16"/>
                <w:szCs w:val="16"/>
                <w:lang w:val="hy-AM"/>
              </w:rPr>
              <w:t>15</w:t>
            </w:r>
          </w:p>
        </w:tc>
        <w:tc>
          <w:tcPr>
            <w:tcW w:w="948" w:type="dxa"/>
            <w:tcBorders>
              <w:top w:val="single" w:sz="4" w:space="0" w:color="auto"/>
              <w:left w:val="single" w:sz="4" w:space="0" w:color="auto"/>
              <w:bottom w:val="single" w:sz="4" w:space="0" w:color="auto"/>
              <w:right w:val="single" w:sz="4" w:space="0" w:color="auto"/>
            </w:tcBorders>
          </w:tcPr>
          <w:p w:rsidR="00F33D55" w:rsidRPr="00EE6809" w:rsidRDefault="00F33D55">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F33D55" w:rsidRPr="00695650" w:rsidRDefault="00F33D55">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F33D55" w:rsidRPr="004619C8" w:rsidRDefault="00F33D55">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F33D55"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hideMark/>
          </w:tcPr>
          <w:p w:rsidR="00F33D55" w:rsidRDefault="00F33D55" w:rsidP="00492C86">
            <w:pPr>
              <w:jc w:val="center"/>
              <w:rPr>
                <w:rFonts w:ascii="GHEA Grapalat" w:hAnsi="GHEA Grapalat"/>
                <w:sz w:val="20"/>
                <w:lang w:val="hy-AM"/>
              </w:rPr>
            </w:pPr>
            <w:r>
              <w:rPr>
                <w:rFonts w:ascii="GHEA Grapalat" w:hAnsi="GHEA Grapalat"/>
                <w:sz w:val="20"/>
                <w:lang w:val="hy-AM"/>
              </w:rPr>
              <w:t>47</w:t>
            </w:r>
          </w:p>
        </w:tc>
        <w:tc>
          <w:tcPr>
            <w:tcW w:w="1417" w:type="dxa"/>
            <w:tcBorders>
              <w:top w:val="single" w:sz="4" w:space="0" w:color="auto"/>
              <w:left w:val="single" w:sz="4" w:space="0" w:color="auto"/>
              <w:bottom w:val="single" w:sz="4" w:space="0" w:color="auto"/>
              <w:right w:val="single" w:sz="4" w:space="0" w:color="auto"/>
            </w:tcBorders>
            <w:vAlign w:val="center"/>
          </w:tcPr>
          <w:p w:rsidR="00F33D55" w:rsidRDefault="00952675">
            <w:pPr>
              <w:jc w:val="center"/>
              <w:rPr>
                <w:rFonts w:ascii="Sylfaen" w:hAnsi="Sylfaen" w:cs="Calibri"/>
                <w:sz w:val="20"/>
                <w:szCs w:val="20"/>
                <w:lang w:val="hy-AM"/>
              </w:rPr>
            </w:pPr>
            <w:r w:rsidRPr="00532C72">
              <w:rPr>
                <w:rFonts w:ascii="Arial LatArm" w:hAnsi="Arial LatArm"/>
                <w:sz w:val="20"/>
                <w:lang w:val="hy-AM"/>
              </w:rPr>
              <w:t>03222112</w:t>
            </w:r>
          </w:p>
        </w:tc>
        <w:tc>
          <w:tcPr>
            <w:tcW w:w="1418" w:type="dxa"/>
            <w:tcBorders>
              <w:top w:val="single" w:sz="4" w:space="0" w:color="auto"/>
              <w:left w:val="single" w:sz="4" w:space="0" w:color="auto"/>
              <w:bottom w:val="single" w:sz="4" w:space="0" w:color="auto"/>
              <w:right w:val="single" w:sz="4" w:space="0" w:color="auto"/>
            </w:tcBorders>
            <w:vAlign w:val="center"/>
          </w:tcPr>
          <w:p w:rsidR="00F33D55" w:rsidRPr="0018758C" w:rsidRDefault="00F33D55" w:rsidP="00492C86">
            <w:pPr>
              <w:jc w:val="center"/>
              <w:rPr>
                <w:rFonts w:ascii="Sylfaen" w:hAnsi="Sylfaen" w:cs="Sylfaen"/>
                <w:sz w:val="20"/>
                <w:szCs w:val="20"/>
                <w:lang w:val="hy-AM"/>
              </w:rPr>
            </w:pPr>
            <w:r>
              <w:rPr>
                <w:rFonts w:ascii="Sylfaen" w:hAnsi="Sylfaen" w:cs="Sylfaen"/>
                <w:sz w:val="20"/>
                <w:szCs w:val="20"/>
                <w:lang w:val="hy-AM"/>
              </w:rPr>
              <w:t>Արմավ /</w:t>
            </w:r>
            <w:r w:rsidRPr="0018758C">
              <w:rPr>
                <w:rFonts w:ascii="Sylfaen" w:hAnsi="Sylfaen" w:cs="Sylfaen"/>
                <w:sz w:val="20"/>
                <w:szCs w:val="20"/>
                <w:lang w:val="hy-AM"/>
              </w:rPr>
              <w:t>Խուրմա</w:t>
            </w:r>
            <w:r>
              <w:rPr>
                <w:rFonts w:ascii="Sylfaen" w:hAnsi="Sylfaen" w:cs="Sylfaen"/>
                <w:sz w:val="20"/>
                <w:szCs w:val="20"/>
                <w:lang w:val="hy-AM"/>
              </w:rPr>
              <w:t>/</w:t>
            </w:r>
          </w:p>
        </w:tc>
        <w:tc>
          <w:tcPr>
            <w:tcW w:w="709" w:type="dxa"/>
            <w:tcBorders>
              <w:top w:val="single" w:sz="4" w:space="0" w:color="auto"/>
              <w:left w:val="single" w:sz="4" w:space="0" w:color="auto"/>
              <w:bottom w:val="single" w:sz="4" w:space="0" w:color="auto"/>
              <w:right w:val="single" w:sz="4" w:space="0" w:color="auto"/>
            </w:tcBorders>
          </w:tcPr>
          <w:p w:rsidR="00F33D55" w:rsidRDefault="00F33D55">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F33D55" w:rsidRDefault="00952675">
            <w:pPr>
              <w:rPr>
                <w:rFonts w:ascii="Sylfaen" w:hAnsi="Sylfaen"/>
                <w:sz w:val="18"/>
                <w:szCs w:val="18"/>
                <w:lang w:val="hy-AM"/>
              </w:rPr>
            </w:pPr>
            <w:r>
              <w:rPr>
                <w:rFonts w:ascii="Sylfaen" w:hAnsi="Sylfaen" w:cs="Sylfaen"/>
                <w:sz w:val="16"/>
                <w:szCs w:val="16"/>
                <w:lang w:val="hy-AM"/>
              </w:rPr>
              <w:t>Արմավի</w:t>
            </w:r>
            <w:r w:rsidRPr="00F327AE">
              <w:rPr>
                <w:rFonts w:ascii="Arial LatArm" w:hAnsi="Arial LatArm" w:cs="Calibri"/>
                <w:sz w:val="16"/>
                <w:szCs w:val="16"/>
              </w:rPr>
              <w:t xml:space="preserve"> </w:t>
            </w:r>
            <w:r w:rsidRPr="00F327AE">
              <w:rPr>
                <w:rFonts w:ascii="Sylfaen" w:hAnsi="Sylfaen" w:cs="Sylfaen"/>
                <w:sz w:val="16"/>
                <w:szCs w:val="16"/>
              </w:rPr>
              <w:t>հումքով</w:t>
            </w:r>
            <w:r w:rsidRPr="00F327AE">
              <w:rPr>
                <w:rFonts w:ascii="Arial LatArm" w:hAnsi="Arial LatArm" w:cs="Calibri"/>
                <w:sz w:val="16"/>
                <w:szCs w:val="16"/>
              </w:rPr>
              <w:t xml:space="preserve"> </w:t>
            </w:r>
            <w:r w:rsidRPr="00F327AE">
              <w:rPr>
                <w:rFonts w:ascii="Sylfaen" w:hAnsi="Sylfaen" w:cs="Sylfaen"/>
                <w:sz w:val="16"/>
                <w:szCs w:val="16"/>
              </w:rPr>
              <w:t>պատրաստված</w:t>
            </w:r>
            <w:r w:rsidRPr="00F327AE">
              <w:rPr>
                <w:rFonts w:ascii="Arial LatArm" w:hAnsi="Arial LatArm" w:cs="Calibri"/>
                <w:sz w:val="16"/>
                <w:szCs w:val="16"/>
              </w:rPr>
              <w:t xml:space="preserve"> </w:t>
            </w:r>
            <w:r>
              <w:rPr>
                <w:rFonts w:ascii="Sylfaen" w:hAnsi="Sylfaen" w:cs="Calibri"/>
                <w:sz w:val="16"/>
                <w:szCs w:val="16"/>
                <w:lang w:val="hy-AM"/>
              </w:rPr>
              <w:t>քաղցր չիր</w:t>
            </w:r>
            <w:r w:rsidRPr="00F327AE">
              <w:rPr>
                <w:rFonts w:ascii="Arial LatArm" w:hAnsi="Arial LatArm" w:cs="Calibri"/>
                <w:sz w:val="16"/>
                <w:szCs w:val="16"/>
              </w:rPr>
              <w:t>:</w:t>
            </w:r>
            <w:r w:rsidRPr="00F327AE">
              <w:rPr>
                <w:rFonts w:ascii="Sylfaen" w:hAnsi="Sylfaen" w:cs="Sylfaen"/>
                <w:sz w:val="16"/>
                <w:szCs w:val="16"/>
              </w:rPr>
              <w:t>Ըստ</w:t>
            </w:r>
            <w:r w:rsidRPr="00F327AE">
              <w:rPr>
                <w:rFonts w:ascii="Arial LatArm" w:hAnsi="Arial LatArm" w:cs="Calibri"/>
                <w:sz w:val="16"/>
                <w:szCs w:val="16"/>
              </w:rPr>
              <w:t xml:space="preserve"> </w:t>
            </w:r>
            <w:r w:rsidRPr="00F327AE">
              <w:rPr>
                <w:rFonts w:ascii="Arial LatArm" w:hAnsi="Arial LatArm" w:cs="Arial LatArm"/>
                <w:sz w:val="16"/>
                <w:szCs w:val="16"/>
              </w:rPr>
              <w:t>“</w:t>
            </w:r>
            <w:r w:rsidRPr="00F327AE">
              <w:rPr>
                <w:rFonts w:ascii="Sylfaen" w:hAnsi="Sylfaen" w:cs="Sylfaen"/>
                <w:sz w:val="16"/>
                <w:szCs w:val="16"/>
              </w:rPr>
              <w:t>Սննդամթերքի</w:t>
            </w:r>
            <w:r w:rsidRPr="00F327AE">
              <w:rPr>
                <w:rFonts w:ascii="Arial LatArm" w:hAnsi="Arial LatArm" w:cs="Calibri"/>
                <w:sz w:val="16"/>
                <w:szCs w:val="16"/>
              </w:rPr>
              <w:t xml:space="preserve"> </w:t>
            </w:r>
            <w:r w:rsidRPr="00F327AE">
              <w:rPr>
                <w:rFonts w:ascii="Sylfaen" w:hAnsi="Sylfaen" w:cs="Sylfaen"/>
                <w:sz w:val="16"/>
                <w:szCs w:val="16"/>
              </w:rPr>
              <w:t>անվտանգության</w:t>
            </w:r>
            <w:r w:rsidRPr="00F327AE">
              <w:rPr>
                <w:rFonts w:ascii="Arial LatArm" w:hAnsi="Arial LatArm" w:cs="Calibri"/>
                <w:sz w:val="16"/>
                <w:szCs w:val="16"/>
              </w:rPr>
              <w:t xml:space="preserve"> </w:t>
            </w:r>
            <w:r w:rsidRPr="00F327AE">
              <w:rPr>
                <w:rFonts w:ascii="Sylfaen" w:hAnsi="Sylfaen" w:cs="Sylfaen"/>
                <w:sz w:val="16"/>
                <w:szCs w:val="16"/>
              </w:rPr>
              <w:t>մասին</w:t>
            </w:r>
            <w:r w:rsidRPr="00F327AE">
              <w:rPr>
                <w:rFonts w:ascii="Arial LatArm" w:hAnsi="Arial LatArm" w:cs="Arial LatArm"/>
                <w:sz w:val="16"/>
                <w:szCs w:val="16"/>
              </w:rPr>
              <w:t>”</w:t>
            </w:r>
            <w:r w:rsidRPr="00F327AE">
              <w:rPr>
                <w:rFonts w:ascii="Arial LatArm" w:hAnsi="Arial LatArm" w:cs="Calibri"/>
                <w:sz w:val="16"/>
                <w:szCs w:val="16"/>
              </w:rPr>
              <w:t xml:space="preserve"> </w:t>
            </w:r>
            <w:r w:rsidRPr="00F327AE">
              <w:rPr>
                <w:rFonts w:ascii="Sylfaen" w:hAnsi="Sylfaen" w:cs="Sylfaen"/>
                <w:sz w:val="16"/>
                <w:szCs w:val="16"/>
              </w:rPr>
              <w:t>ՀՀ</w:t>
            </w:r>
            <w:r w:rsidRPr="00F327AE">
              <w:rPr>
                <w:rFonts w:ascii="Arial LatArm" w:hAnsi="Arial LatArm" w:cs="Calibri"/>
                <w:sz w:val="16"/>
                <w:szCs w:val="16"/>
              </w:rPr>
              <w:t xml:space="preserve"> </w:t>
            </w:r>
            <w:r w:rsidRPr="00F327AE">
              <w:rPr>
                <w:rFonts w:ascii="Sylfaen" w:hAnsi="Sylfaen" w:cs="Sylfaen"/>
                <w:sz w:val="16"/>
                <w:szCs w:val="16"/>
              </w:rPr>
              <w:t>օրենքի</w:t>
            </w:r>
            <w:r w:rsidRPr="00F327AE">
              <w:rPr>
                <w:rFonts w:ascii="Arial LatArm" w:hAnsi="Arial LatArm" w:cs="Calibri"/>
                <w:sz w:val="16"/>
                <w:szCs w:val="16"/>
              </w:rPr>
              <w:t xml:space="preserve"> 8-</w:t>
            </w:r>
            <w:r w:rsidRPr="00F327AE">
              <w:rPr>
                <w:rFonts w:ascii="Sylfaen" w:hAnsi="Sylfaen" w:cs="Sylfaen"/>
                <w:sz w:val="16"/>
                <w:szCs w:val="16"/>
              </w:rPr>
              <w:t>րդ</w:t>
            </w:r>
            <w:r w:rsidRPr="00F327AE">
              <w:rPr>
                <w:rFonts w:ascii="Arial LatArm" w:hAnsi="Arial LatArm" w:cs="Calibri"/>
                <w:sz w:val="16"/>
                <w:szCs w:val="16"/>
              </w:rPr>
              <w:t xml:space="preserve"> </w:t>
            </w:r>
            <w:r w:rsidRPr="00F327AE">
              <w:rPr>
                <w:rFonts w:ascii="Sylfaen" w:hAnsi="Sylfaen" w:cs="Sylfaen"/>
                <w:sz w:val="16"/>
                <w:szCs w:val="16"/>
              </w:rPr>
              <w:t>հոդվածի</w:t>
            </w:r>
            <w:r w:rsidRPr="00F327AE">
              <w:rPr>
                <w:rFonts w:ascii="Arial LatArm" w:hAnsi="Arial LatArm" w:cs="Calibri"/>
                <w:sz w:val="16"/>
                <w:szCs w:val="16"/>
              </w:rPr>
              <w:t>:</w:t>
            </w:r>
            <w:r w:rsidRPr="00F327AE">
              <w:rPr>
                <w:rFonts w:ascii="Sylfaen" w:hAnsi="Sylfaen" w:cs="Sylfaen"/>
                <w:sz w:val="16"/>
                <w:szCs w:val="16"/>
              </w:rPr>
              <w:t>Մատակարարումը՝</w:t>
            </w:r>
            <w:r w:rsidRPr="00F327AE">
              <w:rPr>
                <w:rFonts w:ascii="Arial LatArm" w:hAnsi="Arial LatArm" w:cs="Calibri"/>
                <w:sz w:val="16"/>
                <w:szCs w:val="16"/>
              </w:rPr>
              <w:t xml:space="preserve">  </w:t>
            </w:r>
            <w:r w:rsidRPr="00F327AE">
              <w:rPr>
                <w:rFonts w:ascii="Sylfaen" w:hAnsi="Sylfaen" w:cs="Sylfaen"/>
                <w:sz w:val="16"/>
                <w:szCs w:val="16"/>
              </w:rPr>
              <w:t>ՀՀ</w:t>
            </w:r>
            <w:r w:rsidRPr="00F327AE">
              <w:rPr>
                <w:rFonts w:ascii="Arial LatArm" w:hAnsi="Arial LatArm" w:cs="Calibri"/>
                <w:sz w:val="16"/>
                <w:szCs w:val="16"/>
              </w:rPr>
              <w:t xml:space="preserve"> </w:t>
            </w:r>
            <w:r w:rsidRPr="00F327AE">
              <w:rPr>
                <w:rFonts w:ascii="Sylfaen" w:hAnsi="Sylfaen" w:cs="Sylfaen"/>
                <w:sz w:val="16"/>
                <w:szCs w:val="16"/>
              </w:rPr>
              <w:t>կառավարության</w:t>
            </w:r>
            <w:r w:rsidRPr="00F327AE">
              <w:rPr>
                <w:rFonts w:ascii="Arial LatArm" w:hAnsi="Arial LatArm" w:cs="Calibri"/>
                <w:sz w:val="16"/>
                <w:szCs w:val="16"/>
              </w:rPr>
              <w:t xml:space="preserve">  2011 </w:t>
            </w:r>
            <w:r w:rsidRPr="00F327AE">
              <w:rPr>
                <w:rFonts w:ascii="Sylfaen" w:hAnsi="Sylfaen" w:cs="Sylfaen"/>
                <w:sz w:val="16"/>
                <w:szCs w:val="16"/>
              </w:rPr>
              <w:t>թվականի</w:t>
            </w:r>
            <w:r w:rsidRPr="00F327AE">
              <w:rPr>
                <w:rFonts w:ascii="Arial LatArm" w:hAnsi="Arial LatArm" w:cs="Calibri"/>
                <w:sz w:val="16"/>
                <w:szCs w:val="16"/>
              </w:rPr>
              <w:t xml:space="preserve"> </w:t>
            </w:r>
            <w:r w:rsidRPr="00F327AE">
              <w:rPr>
                <w:rFonts w:ascii="Sylfaen" w:hAnsi="Sylfaen" w:cs="Sylfaen"/>
                <w:sz w:val="16"/>
                <w:szCs w:val="16"/>
              </w:rPr>
              <w:t>հունվարի</w:t>
            </w:r>
            <w:r w:rsidRPr="00F327AE">
              <w:rPr>
                <w:rFonts w:ascii="Arial LatArm" w:hAnsi="Arial LatArm" w:cs="Calibri"/>
                <w:sz w:val="16"/>
                <w:szCs w:val="16"/>
              </w:rPr>
              <w:t xml:space="preserve"> 20-</w:t>
            </w:r>
            <w:r w:rsidRPr="00F327AE">
              <w:rPr>
                <w:rFonts w:ascii="Sylfaen" w:hAnsi="Sylfaen" w:cs="Sylfaen"/>
                <w:sz w:val="16"/>
                <w:szCs w:val="16"/>
              </w:rPr>
              <w:t>ի</w:t>
            </w:r>
            <w:r w:rsidRPr="00F327AE">
              <w:rPr>
                <w:rFonts w:ascii="Arial LatArm" w:hAnsi="Arial LatArm" w:cs="Calibri"/>
                <w:sz w:val="16"/>
                <w:szCs w:val="16"/>
              </w:rPr>
              <w:t xml:space="preserve"> N 34-</w:t>
            </w:r>
            <w:r w:rsidRPr="00F327AE">
              <w:rPr>
                <w:rFonts w:ascii="Sylfaen" w:hAnsi="Sylfaen" w:cs="Sylfaen"/>
                <w:sz w:val="16"/>
                <w:szCs w:val="16"/>
              </w:rPr>
              <w:t>ն</w:t>
            </w:r>
            <w:r w:rsidRPr="00F327AE">
              <w:rPr>
                <w:rFonts w:ascii="Arial LatArm" w:hAnsi="Arial LatArm" w:cs="Calibri"/>
                <w:sz w:val="16"/>
                <w:szCs w:val="16"/>
              </w:rPr>
              <w:t xml:space="preserve"> </w:t>
            </w:r>
            <w:r w:rsidRPr="00F327AE">
              <w:rPr>
                <w:rFonts w:ascii="Sylfaen" w:hAnsi="Sylfaen" w:cs="Sylfaen"/>
                <w:sz w:val="16"/>
                <w:szCs w:val="16"/>
              </w:rPr>
              <w:t>որոշմանը</w:t>
            </w:r>
            <w:r w:rsidRPr="00F327AE">
              <w:rPr>
                <w:rFonts w:ascii="Arial LatArm" w:hAnsi="Arial LatArm" w:cs="Calibri"/>
                <w:sz w:val="16"/>
                <w:szCs w:val="16"/>
              </w:rPr>
              <w:t xml:space="preserve"> </w:t>
            </w:r>
            <w:r w:rsidRPr="00F327AE">
              <w:rPr>
                <w:rFonts w:ascii="Sylfaen" w:hAnsi="Sylfaen" w:cs="Sylfaen"/>
                <w:sz w:val="16"/>
                <w:szCs w:val="16"/>
              </w:rPr>
              <w:t>համապատասխան</w:t>
            </w:r>
            <w:r w:rsidRPr="00F327AE">
              <w:rPr>
                <w:rFonts w:ascii="Arial LatArm" w:hAnsi="Arial LatArm" w:cs="Calibri"/>
                <w:sz w:val="16"/>
                <w:szCs w:val="16"/>
              </w:rPr>
              <w:t>:</w:t>
            </w:r>
          </w:p>
        </w:tc>
        <w:tc>
          <w:tcPr>
            <w:tcW w:w="612" w:type="dxa"/>
            <w:tcBorders>
              <w:top w:val="single" w:sz="4" w:space="0" w:color="auto"/>
              <w:left w:val="single" w:sz="4" w:space="0" w:color="auto"/>
              <w:bottom w:val="single" w:sz="4" w:space="0" w:color="auto"/>
              <w:right w:val="single" w:sz="4" w:space="0" w:color="auto"/>
            </w:tcBorders>
          </w:tcPr>
          <w:p w:rsidR="00F33D55" w:rsidRDefault="00F33D55" w:rsidP="00492C86">
            <w:pPr>
              <w:jc w:val="center"/>
            </w:pPr>
            <w:r w:rsidRPr="00A435A6">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r>
              <w:rPr>
                <w:rFonts w:ascii="Sylfaen" w:hAnsi="Sylfaen" w:cs="Calibri"/>
                <w:sz w:val="16"/>
                <w:szCs w:val="16"/>
                <w:lang w:val="hy-AM"/>
              </w:rPr>
              <w:t>5</w:t>
            </w:r>
          </w:p>
        </w:tc>
        <w:tc>
          <w:tcPr>
            <w:tcW w:w="948" w:type="dxa"/>
            <w:tcBorders>
              <w:top w:val="single" w:sz="4" w:space="0" w:color="auto"/>
              <w:left w:val="single" w:sz="4" w:space="0" w:color="auto"/>
              <w:bottom w:val="single" w:sz="4" w:space="0" w:color="auto"/>
              <w:right w:val="single" w:sz="4" w:space="0" w:color="auto"/>
            </w:tcBorders>
          </w:tcPr>
          <w:p w:rsidR="00F33D55" w:rsidRPr="00EE6809" w:rsidRDefault="00F33D55">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F33D55" w:rsidRPr="00695650" w:rsidRDefault="00F33D55">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F33D55" w:rsidRPr="004619C8" w:rsidRDefault="00F33D55">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F33D55"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tcPr>
          <w:p w:rsidR="00F33D55" w:rsidRDefault="00F33D55" w:rsidP="00492C86">
            <w:pPr>
              <w:jc w:val="center"/>
              <w:rPr>
                <w:rFonts w:ascii="GHEA Grapalat" w:hAnsi="GHEA Grapalat"/>
                <w:sz w:val="20"/>
                <w:lang w:val="hy-AM"/>
              </w:rPr>
            </w:pPr>
            <w:r>
              <w:rPr>
                <w:rFonts w:ascii="GHEA Grapalat" w:hAnsi="GHEA Grapalat"/>
                <w:sz w:val="20"/>
                <w:lang w:val="hy-AM"/>
              </w:rPr>
              <w:t>48</w:t>
            </w:r>
          </w:p>
        </w:tc>
        <w:tc>
          <w:tcPr>
            <w:tcW w:w="141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20"/>
                <w:szCs w:val="20"/>
                <w:lang w:val="hy-AM"/>
              </w:rPr>
            </w:pPr>
          </w:p>
        </w:tc>
        <w:tc>
          <w:tcPr>
            <w:tcW w:w="1418" w:type="dxa"/>
            <w:tcBorders>
              <w:top w:val="single" w:sz="4" w:space="0" w:color="auto"/>
              <w:left w:val="single" w:sz="4" w:space="0" w:color="auto"/>
              <w:bottom w:val="single" w:sz="4" w:space="0" w:color="auto"/>
              <w:right w:val="single" w:sz="4" w:space="0" w:color="auto"/>
            </w:tcBorders>
            <w:vAlign w:val="center"/>
          </w:tcPr>
          <w:p w:rsidR="00F33D55" w:rsidRPr="0018758C" w:rsidRDefault="00F33D55" w:rsidP="00492C86">
            <w:pPr>
              <w:jc w:val="center"/>
              <w:rPr>
                <w:rFonts w:ascii="Sylfaen" w:hAnsi="Sylfaen" w:cs="Sylfaen"/>
                <w:sz w:val="20"/>
                <w:szCs w:val="20"/>
                <w:lang w:val="hy-AM"/>
              </w:rPr>
            </w:pPr>
            <w:r w:rsidRPr="0018758C">
              <w:rPr>
                <w:rFonts w:ascii="Sylfaen" w:hAnsi="Sylfaen" w:cs="Sylfaen"/>
                <w:sz w:val="20"/>
                <w:szCs w:val="20"/>
                <w:lang w:val="hy-AM"/>
              </w:rPr>
              <w:t>Սև պղպեղ</w:t>
            </w:r>
            <w:r w:rsidR="004D14AD">
              <w:rPr>
                <w:rFonts w:ascii="Sylfaen" w:hAnsi="Sylfaen" w:cs="Sylfaen"/>
                <w:sz w:val="20"/>
                <w:szCs w:val="20"/>
                <w:lang w:val="hy-AM"/>
              </w:rPr>
              <w:t xml:space="preserve"> /աղացած,քաղցր/</w:t>
            </w:r>
          </w:p>
        </w:tc>
        <w:tc>
          <w:tcPr>
            <w:tcW w:w="709" w:type="dxa"/>
            <w:tcBorders>
              <w:top w:val="single" w:sz="4" w:space="0" w:color="auto"/>
              <w:left w:val="single" w:sz="4" w:space="0" w:color="auto"/>
              <w:bottom w:val="single" w:sz="4" w:space="0" w:color="auto"/>
              <w:right w:val="single" w:sz="4" w:space="0" w:color="auto"/>
            </w:tcBorders>
          </w:tcPr>
          <w:p w:rsidR="00F33D55" w:rsidRDefault="00F33D55">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F33D55" w:rsidRDefault="004D14AD" w:rsidP="004D14AD">
            <w:pPr>
              <w:rPr>
                <w:rFonts w:ascii="Sylfaen" w:hAnsi="Sylfaen"/>
                <w:sz w:val="18"/>
                <w:szCs w:val="18"/>
                <w:lang w:val="hy-AM"/>
              </w:rPr>
            </w:pPr>
            <w:r w:rsidRPr="00201E0F">
              <w:rPr>
                <w:rFonts w:ascii="Sylfaen" w:hAnsi="Sylfaen" w:cs="Sylfaen"/>
                <w:sz w:val="18"/>
                <w:szCs w:val="18"/>
              </w:rPr>
              <w:t>Քաղցր</w:t>
            </w:r>
            <w:r w:rsidRPr="00201E0F">
              <w:rPr>
                <w:rFonts w:ascii="Arial LatArm" w:hAnsi="Arial LatArm"/>
                <w:sz w:val="18"/>
                <w:szCs w:val="18"/>
              </w:rPr>
              <w:t xml:space="preserve"> </w:t>
            </w:r>
            <w:r w:rsidRPr="00201E0F">
              <w:rPr>
                <w:rFonts w:ascii="Sylfaen" w:hAnsi="Sylfaen" w:cs="Sylfaen"/>
                <w:sz w:val="18"/>
                <w:szCs w:val="18"/>
              </w:rPr>
              <w:t>համեմունք</w:t>
            </w:r>
            <w:r w:rsidRPr="00201E0F">
              <w:rPr>
                <w:rFonts w:ascii="Arial LatArm" w:hAnsi="Arial LatArm"/>
                <w:sz w:val="18"/>
                <w:szCs w:val="18"/>
              </w:rPr>
              <w:t xml:space="preserve"> </w:t>
            </w:r>
            <w:r w:rsidRPr="00201E0F">
              <w:rPr>
                <w:rFonts w:ascii="Sylfaen" w:hAnsi="Sylfaen" w:cs="Sylfaen"/>
                <w:sz w:val="18"/>
                <w:szCs w:val="18"/>
              </w:rPr>
              <w:t>աղացած</w:t>
            </w:r>
            <w:r w:rsidRPr="00201E0F">
              <w:rPr>
                <w:rFonts w:ascii="Arial LatArm" w:hAnsi="Arial LatArm"/>
                <w:sz w:val="18"/>
                <w:szCs w:val="18"/>
              </w:rPr>
              <w:t xml:space="preserve">, </w:t>
            </w:r>
            <w:r w:rsidRPr="00201E0F">
              <w:rPr>
                <w:rFonts w:ascii="Sylfaen" w:hAnsi="Sylfaen" w:cs="Sylfaen"/>
                <w:sz w:val="18"/>
                <w:szCs w:val="18"/>
              </w:rPr>
              <w:t>խոնավության</w:t>
            </w:r>
            <w:r w:rsidRPr="00201E0F">
              <w:rPr>
                <w:rFonts w:ascii="Arial LatArm" w:hAnsi="Arial LatArm"/>
                <w:sz w:val="18"/>
                <w:szCs w:val="18"/>
              </w:rPr>
              <w:t xml:space="preserve"> </w:t>
            </w:r>
            <w:r w:rsidRPr="00201E0F">
              <w:rPr>
                <w:rFonts w:ascii="Sylfaen" w:hAnsi="Sylfaen" w:cs="Sylfaen"/>
                <w:sz w:val="18"/>
                <w:szCs w:val="18"/>
              </w:rPr>
              <w:t>զանգվածային</w:t>
            </w:r>
            <w:r w:rsidRPr="00201E0F">
              <w:rPr>
                <w:rFonts w:ascii="Arial LatArm" w:hAnsi="Arial LatArm"/>
                <w:sz w:val="18"/>
                <w:szCs w:val="18"/>
              </w:rPr>
              <w:t xml:space="preserve"> </w:t>
            </w:r>
            <w:r w:rsidRPr="00201E0F">
              <w:rPr>
                <w:rFonts w:ascii="Sylfaen" w:hAnsi="Sylfaen" w:cs="Sylfaen"/>
                <w:sz w:val="18"/>
                <w:szCs w:val="18"/>
              </w:rPr>
              <w:t>մասը</w:t>
            </w:r>
            <w:r w:rsidRPr="00201E0F">
              <w:rPr>
                <w:rFonts w:ascii="Arial LatArm" w:hAnsi="Arial LatArm"/>
                <w:sz w:val="18"/>
                <w:szCs w:val="18"/>
              </w:rPr>
              <w:t>` 10%-</w:t>
            </w:r>
            <w:r w:rsidRPr="00201E0F">
              <w:rPr>
                <w:rFonts w:ascii="Sylfaen" w:hAnsi="Sylfaen" w:cs="Sylfaen"/>
                <w:sz w:val="18"/>
                <w:szCs w:val="18"/>
              </w:rPr>
              <w:t>ից</w:t>
            </w:r>
            <w:r w:rsidRPr="00201E0F">
              <w:rPr>
                <w:rFonts w:ascii="Arial LatArm" w:hAnsi="Arial LatArm"/>
                <w:sz w:val="18"/>
                <w:szCs w:val="18"/>
              </w:rPr>
              <w:t xml:space="preserve"> </w:t>
            </w:r>
            <w:r w:rsidRPr="00201E0F">
              <w:rPr>
                <w:rFonts w:ascii="Sylfaen" w:hAnsi="Sylfaen" w:cs="Sylfaen"/>
                <w:sz w:val="18"/>
                <w:szCs w:val="18"/>
              </w:rPr>
              <w:t>ոչ</w:t>
            </w:r>
            <w:r w:rsidRPr="00201E0F">
              <w:rPr>
                <w:rFonts w:ascii="Arial LatArm" w:hAnsi="Arial LatArm"/>
                <w:sz w:val="18"/>
                <w:szCs w:val="18"/>
              </w:rPr>
              <w:t xml:space="preserve"> </w:t>
            </w:r>
            <w:r w:rsidRPr="00201E0F">
              <w:rPr>
                <w:rFonts w:ascii="Sylfaen" w:hAnsi="Sylfaen" w:cs="Sylfaen"/>
                <w:sz w:val="18"/>
                <w:szCs w:val="18"/>
              </w:rPr>
              <w:t>ավելի</w:t>
            </w:r>
            <w:r w:rsidRPr="00201E0F">
              <w:rPr>
                <w:rFonts w:ascii="Arial LatArm" w:hAnsi="Arial LatArm"/>
                <w:sz w:val="18"/>
                <w:szCs w:val="18"/>
              </w:rPr>
              <w:t xml:space="preserve">, </w:t>
            </w:r>
            <w:r w:rsidRPr="00201E0F">
              <w:rPr>
                <w:rFonts w:ascii="Sylfaen" w:hAnsi="Sylfaen" w:cs="Sylfaen"/>
                <w:sz w:val="18"/>
                <w:szCs w:val="18"/>
              </w:rPr>
              <w:t>մոխրի</w:t>
            </w:r>
            <w:r w:rsidRPr="00201E0F">
              <w:rPr>
                <w:rFonts w:ascii="Arial LatArm" w:hAnsi="Arial LatArm"/>
                <w:sz w:val="18"/>
                <w:szCs w:val="18"/>
              </w:rPr>
              <w:t xml:space="preserve"> </w:t>
            </w:r>
            <w:r w:rsidRPr="00201E0F">
              <w:rPr>
                <w:rFonts w:ascii="Sylfaen" w:hAnsi="Sylfaen" w:cs="Sylfaen"/>
                <w:sz w:val="18"/>
                <w:szCs w:val="18"/>
              </w:rPr>
              <w:t>առկայությունը</w:t>
            </w:r>
            <w:r w:rsidRPr="00201E0F">
              <w:rPr>
                <w:rFonts w:ascii="Arial LatArm" w:hAnsi="Arial LatArm"/>
                <w:sz w:val="18"/>
                <w:szCs w:val="18"/>
              </w:rPr>
              <w:t>` 9%-</w:t>
            </w:r>
            <w:r w:rsidRPr="00201E0F">
              <w:rPr>
                <w:rFonts w:ascii="Sylfaen" w:hAnsi="Sylfaen" w:cs="Sylfaen"/>
                <w:sz w:val="18"/>
                <w:szCs w:val="18"/>
              </w:rPr>
              <w:t>ից</w:t>
            </w:r>
            <w:r w:rsidRPr="00201E0F">
              <w:rPr>
                <w:rFonts w:ascii="Arial LatArm" w:hAnsi="Arial LatArm"/>
                <w:sz w:val="18"/>
                <w:szCs w:val="18"/>
              </w:rPr>
              <w:t xml:space="preserve"> </w:t>
            </w:r>
            <w:r w:rsidRPr="00201E0F">
              <w:rPr>
                <w:rFonts w:ascii="Sylfaen" w:hAnsi="Sylfaen" w:cs="Sylfaen"/>
                <w:sz w:val="18"/>
                <w:szCs w:val="18"/>
              </w:rPr>
              <w:t>ոչ</w:t>
            </w:r>
            <w:r w:rsidRPr="00201E0F">
              <w:rPr>
                <w:rFonts w:ascii="Arial LatArm" w:hAnsi="Arial LatArm"/>
                <w:sz w:val="18"/>
                <w:szCs w:val="18"/>
              </w:rPr>
              <w:t xml:space="preserve"> </w:t>
            </w:r>
            <w:r w:rsidRPr="00201E0F">
              <w:rPr>
                <w:rFonts w:ascii="Sylfaen" w:hAnsi="Sylfaen" w:cs="Sylfaen"/>
                <w:sz w:val="18"/>
                <w:szCs w:val="18"/>
              </w:rPr>
              <w:t>ավել</w:t>
            </w:r>
            <w:r w:rsidRPr="00201E0F">
              <w:rPr>
                <w:rFonts w:ascii="Arial LatArm" w:hAnsi="Arial LatArm"/>
                <w:sz w:val="18"/>
                <w:szCs w:val="18"/>
              </w:rPr>
              <w:t xml:space="preserve">, </w:t>
            </w:r>
            <w:r w:rsidRPr="00201E0F">
              <w:rPr>
                <w:rFonts w:ascii="Sylfaen" w:hAnsi="Sylfaen" w:cs="Sylfaen"/>
                <w:sz w:val="18"/>
                <w:szCs w:val="18"/>
              </w:rPr>
              <w:t>փաթեթավորումը</w:t>
            </w:r>
            <w:r w:rsidRPr="00201E0F">
              <w:rPr>
                <w:rFonts w:ascii="Arial LatArm" w:hAnsi="Arial LatArm"/>
                <w:sz w:val="18"/>
                <w:szCs w:val="18"/>
              </w:rPr>
              <w:t xml:space="preserve">` </w:t>
            </w:r>
            <w:r w:rsidRPr="00201E0F">
              <w:rPr>
                <w:rFonts w:ascii="Sylfaen" w:hAnsi="Sylfaen" w:cs="Sylfaen"/>
                <w:sz w:val="18"/>
                <w:szCs w:val="18"/>
              </w:rPr>
              <w:t>չա</w:t>
            </w:r>
            <w:r w:rsidRPr="00201E0F">
              <w:rPr>
                <w:rFonts w:ascii="Arial LatArm" w:hAnsi="Arial LatArm" w:cs="Arial LatArm"/>
                <w:sz w:val="18"/>
                <w:szCs w:val="18"/>
              </w:rPr>
              <w:t>¬</w:t>
            </w:r>
            <w:r w:rsidRPr="00201E0F">
              <w:rPr>
                <w:rFonts w:ascii="Sylfaen" w:hAnsi="Sylfaen" w:cs="Sylfaen"/>
                <w:sz w:val="18"/>
                <w:szCs w:val="18"/>
              </w:rPr>
              <w:t>փա</w:t>
            </w:r>
            <w:r w:rsidRPr="00201E0F">
              <w:rPr>
                <w:rFonts w:ascii="Arial LatArm" w:hAnsi="Arial LatArm" w:cs="Arial LatArm"/>
                <w:sz w:val="18"/>
                <w:szCs w:val="18"/>
              </w:rPr>
              <w:t>¬</w:t>
            </w:r>
            <w:r w:rsidRPr="00201E0F">
              <w:rPr>
                <w:rFonts w:ascii="Sylfaen" w:hAnsi="Sylfaen" w:cs="Sylfaen"/>
                <w:sz w:val="18"/>
                <w:szCs w:val="18"/>
              </w:rPr>
              <w:t>ծրարված</w:t>
            </w:r>
            <w:r w:rsidRPr="00201E0F">
              <w:rPr>
                <w:rFonts w:ascii="Arial LatArm" w:hAnsi="Arial LatArm"/>
                <w:sz w:val="18"/>
                <w:szCs w:val="18"/>
              </w:rPr>
              <w:t xml:space="preserve"> 0,015 </w:t>
            </w:r>
            <w:r w:rsidRPr="00201E0F">
              <w:rPr>
                <w:rFonts w:ascii="Sylfaen" w:hAnsi="Sylfaen" w:cs="Sylfaen"/>
                <w:sz w:val="18"/>
                <w:szCs w:val="18"/>
              </w:rPr>
              <w:t>կգ</w:t>
            </w:r>
            <w:r w:rsidRPr="00201E0F">
              <w:rPr>
                <w:rFonts w:ascii="Arial LatArm" w:hAnsi="Arial LatArm"/>
                <w:sz w:val="18"/>
                <w:szCs w:val="18"/>
              </w:rPr>
              <w:t>-</w:t>
            </w:r>
            <w:r w:rsidRPr="00201E0F">
              <w:rPr>
                <w:rFonts w:ascii="Sylfaen" w:hAnsi="Sylfaen" w:cs="Sylfaen"/>
                <w:sz w:val="18"/>
                <w:szCs w:val="18"/>
              </w:rPr>
              <w:t>ից</w:t>
            </w:r>
            <w:r w:rsidRPr="00201E0F">
              <w:rPr>
                <w:rFonts w:ascii="Arial LatArm" w:hAnsi="Arial LatArm"/>
                <w:sz w:val="18"/>
                <w:szCs w:val="18"/>
              </w:rPr>
              <w:t xml:space="preserve"> </w:t>
            </w:r>
            <w:r w:rsidRPr="00201E0F">
              <w:rPr>
                <w:rFonts w:ascii="Sylfaen" w:hAnsi="Sylfaen" w:cs="Sylfaen"/>
                <w:sz w:val="18"/>
                <w:szCs w:val="18"/>
              </w:rPr>
              <w:t>մինչև</w:t>
            </w:r>
            <w:r w:rsidRPr="00201E0F">
              <w:rPr>
                <w:rFonts w:ascii="Arial LatArm" w:hAnsi="Arial LatArm"/>
                <w:sz w:val="18"/>
                <w:szCs w:val="18"/>
              </w:rPr>
              <w:t xml:space="preserve"> 5 </w:t>
            </w:r>
            <w:r w:rsidRPr="00201E0F">
              <w:rPr>
                <w:rFonts w:ascii="Sylfaen" w:hAnsi="Sylfaen" w:cs="Sylfaen"/>
                <w:sz w:val="18"/>
                <w:szCs w:val="18"/>
              </w:rPr>
              <w:t>կգ</w:t>
            </w:r>
            <w:r w:rsidRPr="00201E0F">
              <w:rPr>
                <w:rFonts w:ascii="Arial LatArm" w:hAnsi="Arial LatArm"/>
                <w:sz w:val="18"/>
                <w:szCs w:val="18"/>
              </w:rPr>
              <w:t xml:space="preserve"> </w:t>
            </w:r>
            <w:r w:rsidRPr="00201E0F">
              <w:rPr>
                <w:rFonts w:ascii="Sylfaen" w:hAnsi="Sylfaen" w:cs="Sylfaen"/>
                <w:sz w:val="18"/>
                <w:szCs w:val="18"/>
              </w:rPr>
              <w:t>զանգվածներով</w:t>
            </w:r>
            <w:r w:rsidRPr="00201E0F">
              <w:rPr>
                <w:rFonts w:ascii="Arial LatArm" w:hAnsi="Arial LatArm"/>
                <w:sz w:val="18"/>
                <w:szCs w:val="18"/>
              </w:rPr>
              <w:t xml:space="preserve">, </w:t>
            </w:r>
            <w:r w:rsidRPr="00201E0F">
              <w:rPr>
                <w:rFonts w:ascii="Sylfaen" w:hAnsi="Sylfaen" w:cs="Sylfaen"/>
                <w:sz w:val="18"/>
                <w:szCs w:val="18"/>
              </w:rPr>
              <w:t>թղթե</w:t>
            </w:r>
            <w:r w:rsidRPr="00201E0F">
              <w:rPr>
                <w:rFonts w:ascii="Arial LatArm" w:hAnsi="Arial LatArm"/>
                <w:sz w:val="18"/>
                <w:szCs w:val="18"/>
              </w:rPr>
              <w:t xml:space="preserve"> </w:t>
            </w:r>
            <w:r w:rsidRPr="00201E0F">
              <w:rPr>
                <w:rFonts w:ascii="Sylfaen" w:hAnsi="Sylfaen" w:cs="Sylfaen"/>
                <w:sz w:val="18"/>
                <w:szCs w:val="18"/>
              </w:rPr>
              <w:t>կամ</w:t>
            </w:r>
            <w:r w:rsidRPr="00201E0F">
              <w:rPr>
                <w:rFonts w:ascii="Arial LatArm" w:hAnsi="Arial LatArm"/>
                <w:sz w:val="18"/>
                <w:szCs w:val="18"/>
              </w:rPr>
              <w:t xml:space="preserve"> </w:t>
            </w:r>
            <w:r w:rsidRPr="00201E0F">
              <w:rPr>
                <w:rFonts w:ascii="Sylfaen" w:hAnsi="Sylfaen" w:cs="Sylfaen"/>
                <w:sz w:val="18"/>
                <w:szCs w:val="18"/>
              </w:rPr>
              <w:t>ստվարաթղթե</w:t>
            </w:r>
            <w:r w:rsidRPr="00201E0F">
              <w:rPr>
                <w:rFonts w:ascii="Arial LatArm" w:hAnsi="Arial LatArm"/>
                <w:sz w:val="18"/>
                <w:szCs w:val="18"/>
              </w:rPr>
              <w:t xml:space="preserve"> </w:t>
            </w:r>
            <w:r w:rsidRPr="00201E0F">
              <w:rPr>
                <w:rFonts w:ascii="Sylfaen" w:hAnsi="Sylfaen" w:cs="Sylfaen"/>
                <w:sz w:val="18"/>
                <w:szCs w:val="18"/>
              </w:rPr>
              <w:t>կամ</w:t>
            </w:r>
            <w:r w:rsidRPr="00201E0F">
              <w:rPr>
                <w:rFonts w:ascii="Arial LatArm" w:hAnsi="Arial LatArm"/>
                <w:sz w:val="18"/>
                <w:szCs w:val="18"/>
              </w:rPr>
              <w:t xml:space="preserve"> </w:t>
            </w:r>
            <w:r w:rsidRPr="00201E0F">
              <w:rPr>
                <w:rFonts w:ascii="Sylfaen" w:hAnsi="Sylfaen" w:cs="Sylfaen"/>
                <w:sz w:val="18"/>
                <w:szCs w:val="18"/>
              </w:rPr>
              <w:t>պոլիէթի</w:t>
            </w:r>
            <w:r w:rsidRPr="00201E0F">
              <w:rPr>
                <w:rFonts w:ascii="Arial LatArm" w:hAnsi="Arial LatArm" w:cs="Arial LatArm"/>
                <w:sz w:val="18"/>
                <w:szCs w:val="18"/>
              </w:rPr>
              <w:t>¬</w:t>
            </w:r>
            <w:r w:rsidRPr="00201E0F">
              <w:rPr>
                <w:rFonts w:ascii="Sylfaen" w:hAnsi="Sylfaen" w:cs="Sylfaen"/>
                <w:sz w:val="18"/>
                <w:szCs w:val="18"/>
              </w:rPr>
              <w:t>լե</w:t>
            </w:r>
            <w:r w:rsidRPr="00201E0F">
              <w:rPr>
                <w:rFonts w:ascii="Arial LatArm" w:hAnsi="Arial LatArm" w:cs="Arial LatArm"/>
                <w:sz w:val="18"/>
                <w:szCs w:val="18"/>
              </w:rPr>
              <w:t>¬</w:t>
            </w:r>
            <w:r w:rsidRPr="00201E0F">
              <w:rPr>
                <w:rFonts w:ascii="Sylfaen" w:hAnsi="Sylfaen" w:cs="Sylfaen"/>
                <w:sz w:val="18"/>
                <w:szCs w:val="18"/>
              </w:rPr>
              <w:t>նա</w:t>
            </w:r>
            <w:r w:rsidRPr="00201E0F">
              <w:rPr>
                <w:rFonts w:ascii="Arial LatArm" w:hAnsi="Arial LatArm" w:cs="Arial LatArm"/>
                <w:sz w:val="18"/>
                <w:szCs w:val="18"/>
              </w:rPr>
              <w:t>¬</w:t>
            </w:r>
            <w:r w:rsidRPr="00201E0F">
              <w:rPr>
                <w:rFonts w:ascii="Sylfaen" w:hAnsi="Sylfaen" w:cs="Sylfaen"/>
                <w:sz w:val="18"/>
                <w:szCs w:val="18"/>
              </w:rPr>
              <w:t>յին</w:t>
            </w:r>
            <w:r w:rsidRPr="00201E0F">
              <w:rPr>
                <w:rFonts w:ascii="Arial LatArm" w:hAnsi="Arial LatArm"/>
                <w:sz w:val="18"/>
                <w:szCs w:val="18"/>
              </w:rPr>
              <w:t xml:space="preserve"> </w:t>
            </w:r>
            <w:r w:rsidRPr="00201E0F">
              <w:rPr>
                <w:rFonts w:ascii="Sylfaen" w:hAnsi="Sylfaen" w:cs="Sylfaen"/>
                <w:sz w:val="18"/>
                <w:szCs w:val="18"/>
              </w:rPr>
              <w:t>տոպրակներում</w:t>
            </w:r>
            <w:r w:rsidRPr="00201E0F">
              <w:rPr>
                <w:rFonts w:ascii="Arial LatArm" w:hAnsi="Arial LatArm"/>
                <w:sz w:val="18"/>
                <w:szCs w:val="18"/>
              </w:rPr>
              <w:t xml:space="preserve">, </w:t>
            </w:r>
            <w:r w:rsidRPr="00201E0F">
              <w:rPr>
                <w:rFonts w:ascii="Sylfaen" w:hAnsi="Sylfaen" w:cs="Sylfaen"/>
                <w:sz w:val="18"/>
                <w:szCs w:val="18"/>
              </w:rPr>
              <w:t>ԳՕՍՏ</w:t>
            </w:r>
            <w:r w:rsidRPr="00201E0F">
              <w:rPr>
                <w:rFonts w:ascii="Arial LatArm" w:hAnsi="Arial LatArm"/>
                <w:sz w:val="18"/>
                <w:szCs w:val="18"/>
              </w:rPr>
              <w:t xml:space="preserve"> 29053-91</w:t>
            </w:r>
            <w:r w:rsidRPr="00201E0F">
              <w:rPr>
                <w:rFonts w:ascii="Tahoma" w:hAnsi="Tahoma" w:cs="Tahoma"/>
                <w:sz w:val="18"/>
                <w:szCs w:val="18"/>
              </w:rPr>
              <w:t>։</w:t>
            </w:r>
            <w:r w:rsidRPr="00201E0F">
              <w:rPr>
                <w:rFonts w:ascii="Arial LatArm" w:hAnsi="Arial LatArm"/>
                <w:sz w:val="18"/>
                <w:szCs w:val="18"/>
              </w:rPr>
              <w:t xml:space="preserve"> </w:t>
            </w:r>
            <w:r w:rsidRPr="00201E0F">
              <w:rPr>
                <w:rFonts w:ascii="Sylfaen" w:hAnsi="Sylfaen" w:cs="Sylfaen"/>
                <w:sz w:val="18"/>
                <w:szCs w:val="18"/>
              </w:rPr>
              <w:t>Անվտան</w:t>
            </w:r>
            <w:r w:rsidRPr="00201E0F">
              <w:rPr>
                <w:rFonts w:ascii="Arial LatArm" w:hAnsi="Arial LatArm" w:cs="Arial LatArm"/>
                <w:sz w:val="18"/>
                <w:szCs w:val="18"/>
              </w:rPr>
              <w:t>¬</w:t>
            </w:r>
            <w:r w:rsidRPr="00201E0F">
              <w:rPr>
                <w:rFonts w:ascii="Sylfaen" w:hAnsi="Sylfaen" w:cs="Sylfaen"/>
                <w:sz w:val="18"/>
                <w:szCs w:val="18"/>
              </w:rPr>
              <w:t>գությունը</w:t>
            </w:r>
            <w:r w:rsidRPr="00201E0F">
              <w:rPr>
                <w:rFonts w:ascii="Arial LatArm" w:hAnsi="Arial LatArm"/>
                <w:sz w:val="18"/>
                <w:szCs w:val="18"/>
              </w:rPr>
              <w:t xml:space="preserve"> </w:t>
            </w:r>
            <w:r w:rsidRPr="00201E0F">
              <w:rPr>
                <w:rFonts w:ascii="Sylfaen" w:hAnsi="Sylfaen" w:cs="Sylfaen"/>
                <w:sz w:val="18"/>
                <w:szCs w:val="18"/>
              </w:rPr>
              <w:t>և</w:t>
            </w:r>
            <w:r w:rsidRPr="00201E0F">
              <w:rPr>
                <w:rFonts w:ascii="Arial LatArm" w:hAnsi="Arial LatArm"/>
                <w:sz w:val="18"/>
                <w:szCs w:val="18"/>
              </w:rPr>
              <w:t xml:space="preserve"> </w:t>
            </w:r>
            <w:r w:rsidRPr="00201E0F">
              <w:rPr>
                <w:rFonts w:ascii="Sylfaen" w:hAnsi="Sylfaen" w:cs="Sylfaen"/>
                <w:sz w:val="18"/>
                <w:szCs w:val="18"/>
              </w:rPr>
              <w:t>մակնշումը՝</w:t>
            </w:r>
            <w:r w:rsidRPr="00201E0F">
              <w:rPr>
                <w:rFonts w:ascii="Arial LatArm" w:hAnsi="Arial LatArm"/>
                <w:sz w:val="18"/>
                <w:szCs w:val="18"/>
              </w:rPr>
              <w:t xml:space="preserve"> N 2-III-4.9-01-2010 </w:t>
            </w:r>
            <w:r w:rsidRPr="00201E0F">
              <w:rPr>
                <w:rFonts w:ascii="Sylfaen" w:hAnsi="Sylfaen" w:cs="Sylfaen"/>
                <w:sz w:val="18"/>
                <w:szCs w:val="18"/>
              </w:rPr>
              <w:t>հիգիենիկ</w:t>
            </w:r>
            <w:r w:rsidRPr="00201E0F">
              <w:rPr>
                <w:rFonts w:ascii="Arial LatArm" w:hAnsi="Arial LatArm"/>
                <w:sz w:val="18"/>
                <w:szCs w:val="18"/>
              </w:rPr>
              <w:t xml:space="preserve"> </w:t>
            </w:r>
            <w:r w:rsidRPr="00201E0F">
              <w:rPr>
                <w:rFonts w:ascii="Sylfaen" w:hAnsi="Sylfaen" w:cs="Sylfaen"/>
                <w:sz w:val="18"/>
                <w:szCs w:val="18"/>
              </w:rPr>
              <w:t>նորմատիվների</w:t>
            </w:r>
            <w:r w:rsidRPr="00201E0F">
              <w:rPr>
                <w:rFonts w:ascii="Arial LatArm" w:hAnsi="Arial LatArm"/>
                <w:sz w:val="18"/>
                <w:szCs w:val="18"/>
              </w:rPr>
              <w:t xml:space="preserve"> </w:t>
            </w:r>
            <w:r w:rsidRPr="00201E0F">
              <w:rPr>
                <w:rFonts w:ascii="Sylfaen" w:hAnsi="Sylfaen" w:cs="Sylfaen"/>
                <w:sz w:val="18"/>
                <w:szCs w:val="18"/>
              </w:rPr>
              <w:t>և</w:t>
            </w:r>
            <w:r w:rsidRPr="00201E0F">
              <w:rPr>
                <w:rFonts w:ascii="Arial LatArm" w:hAnsi="Arial LatArm"/>
                <w:sz w:val="18"/>
                <w:szCs w:val="18"/>
              </w:rPr>
              <w:t xml:space="preserve"> </w:t>
            </w:r>
            <w:r w:rsidRPr="00201E0F">
              <w:rPr>
                <w:rFonts w:ascii="Arial LatArm" w:hAnsi="Arial LatArm" w:cs="Arial LatArm"/>
                <w:sz w:val="18"/>
                <w:szCs w:val="18"/>
              </w:rPr>
              <w:t>“</w:t>
            </w:r>
            <w:r w:rsidRPr="00201E0F">
              <w:rPr>
                <w:rFonts w:ascii="Sylfaen" w:hAnsi="Sylfaen" w:cs="Sylfaen"/>
                <w:sz w:val="18"/>
                <w:szCs w:val="18"/>
              </w:rPr>
              <w:t>Սննդա</w:t>
            </w:r>
            <w:r w:rsidRPr="00201E0F">
              <w:rPr>
                <w:rFonts w:ascii="Arial LatArm" w:hAnsi="Arial LatArm" w:cs="Arial LatArm"/>
                <w:sz w:val="18"/>
                <w:szCs w:val="18"/>
              </w:rPr>
              <w:t>¬</w:t>
            </w:r>
            <w:r w:rsidRPr="00201E0F">
              <w:rPr>
                <w:rFonts w:ascii="Sylfaen" w:hAnsi="Sylfaen" w:cs="Sylfaen"/>
                <w:sz w:val="18"/>
                <w:szCs w:val="18"/>
              </w:rPr>
              <w:t>մթերքի</w:t>
            </w:r>
            <w:r w:rsidRPr="00201E0F">
              <w:rPr>
                <w:rFonts w:ascii="Arial LatArm" w:hAnsi="Arial LatArm"/>
                <w:sz w:val="18"/>
                <w:szCs w:val="18"/>
              </w:rPr>
              <w:t xml:space="preserve"> </w:t>
            </w:r>
            <w:r w:rsidRPr="00201E0F">
              <w:rPr>
                <w:rFonts w:ascii="Sylfaen" w:hAnsi="Sylfaen" w:cs="Sylfaen"/>
                <w:sz w:val="18"/>
                <w:szCs w:val="18"/>
              </w:rPr>
              <w:t>անվտանգության</w:t>
            </w:r>
            <w:r w:rsidRPr="00201E0F">
              <w:rPr>
                <w:rFonts w:ascii="Arial LatArm" w:hAnsi="Arial LatArm"/>
                <w:sz w:val="18"/>
                <w:szCs w:val="18"/>
              </w:rPr>
              <w:t xml:space="preserve"> </w:t>
            </w:r>
            <w:r w:rsidRPr="00201E0F">
              <w:rPr>
                <w:rFonts w:ascii="Sylfaen" w:hAnsi="Sylfaen" w:cs="Sylfaen"/>
                <w:sz w:val="18"/>
                <w:szCs w:val="18"/>
              </w:rPr>
              <w:t>մասին</w:t>
            </w:r>
            <w:r w:rsidRPr="00201E0F">
              <w:rPr>
                <w:rFonts w:ascii="Arial LatArm" w:hAnsi="Arial LatArm" w:cs="Arial LatArm"/>
                <w:sz w:val="18"/>
                <w:szCs w:val="18"/>
              </w:rPr>
              <w:t>”</w:t>
            </w:r>
            <w:r w:rsidRPr="00201E0F">
              <w:rPr>
                <w:rFonts w:ascii="Arial LatArm" w:hAnsi="Arial LatArm"/>
                <w:sz w:val="18"/>
                <w:szCs w:val="18"/>
              </w:rPr>
              <w:t xml:space="preserve"> </w:t>
            </w:r>
            <w:r w:rsidRPr="00201E0F">
              <w:rPr>
                <w:rFonts w:ascii="Sylfaen" w:hAnsi="Sylfaen" w:cs="Sylfaen"/>
                <w:sz w:val="18"/>
                <w:szCs w:val="18"/>
              </w:rPr>
              <w:t>ՀՀ</w:t>
            </w:r>
            <w:r w:rsidRPr="00201E0F">
              <w:rPr>
                <w:rFonts w:ascii="Arial LatArm" w:hAnsi="Arial LatArm"/>
                <w:sz w:val="18"/>
                <w:szCs w:val="18"/>
              </w:rPr>
              <w:t xml:space="preserve"> </w:t>
            </w:r>
            <w:r w:rsidRPr="00201E0F">
              <w:rPr>
                <w:rFonts w:ascii="Sylfaen" w:hAnsi="Sylfaen" w:cs="Sylfaen"/>
                <w:sz w:val="18"/>
                <w:szCs w:val="18"/>
              </w:rPr>
              <w:t>օրենքի</w:t>
            </w:r>
            <w:r w:rsidRPr="00201E0F">
              <w:rPr>
                <w:rFonts w:ascii="Arial LatArm" w:hAnsi="Arial LatArm"/>
                <w:sz w:val="18"/>
                <w:szCs w:val="18"/>
              </w:rPr>
              <w:t xml:space="preserve"> 8-</w:t>
            </w:r>
            <w:r w:rsidRPr="00201E0F">
              <w:rPr>
                <w:rFonts w:ascii="Sylfaen" w:hAnsi="Sylfaen" w:cs="Sylfaen"/>
                <w:sz w:val="18"/>
                <w:szCs w:val="18"/>
              </w:rPr>
              <w:t>րդ</w:t>
            </w:r>
            <w:r w:rsidRPr="00201E0F">
              <w:rPr>
                <w:rFonts w:ascii="Arial LatArm" w:hAnsi="Arial LatArm"/>
                <w:sz w:val="18"/>
                <w:szCs w:val="18"/>
              </w:rPr>
              <w:t xml:space="preserve"> </w:t>
            </w:r>
            <w:r w:rsidRPr="00201E0F">
              <w:rPr>
                <w:rFonts w:ascii="Sylfaen" w:hAnsi="Sylfaen" w:cs="Sylfaen"/>
                <w:sz w:val="18"/>
                <w:szCs w:val="18"/>
              </w:rPr>
              <w:t>հոդվածի</w:t>
            </w:r>
            <w:r w:rsidRPr="00201E0F">
              <w:rPr>
                <w:rFonts w:ascii="Arial LatArm" w:hAnsi="Arial LatArm"/>
                <w:sz w:val="18"/>
                <w:szCs w:val="18"/>
              </w:rPr>
              <w:t>:</w:t>
            </w:r>
          </w:p>
        </w:tc>
        <w:tc>
          <w:tcPr>
            <w:tcW w:w="612" w:type="dxa"/>
            <w:tcBorders>
              <w:top w:val="single" w:sz="4" w:space="0" w:color="auto"/>
              <w:left w:val="single" w:sz="4" w:space="0" w:color="auto"/>
              <w:bottom w:val="single" w:sz="4" w:space="0" w:color="auto"/>
              <w:right w:val="single" w:sz="4" w:space="0" w:color="auto"/>
            </w:tcBorders>
            <w:vAlign w:val="center"/>
          </w:tcPr>
          <w:p w:rsidR="00F33D55" w:rsidRPr="00492C86" w:rsidRDefault="00F33D55">
            <w:pPr>
              <w:jc w:val="center"/>
              <w:rPr>
                <w:rFonts w:ascii="Sylfaen" w:hAnsi="Sylfaen" w:cs="Calibri"/>
                <w:sz w:val="16"/>
                <w:szCs w:val="16"/>
                <w:lang w:val="hy-AM"/>
              </w:rPr>
            </w:pPr>
            <w:r>
              <w:rPr>
                <w:rFonts w:ascii="Sylfaen" w:hAnsi="Sylfaen" w:cs="Calibri"/>
                <w:sz w:val="16"/>
                <w:szCs w:val="16"/>
                <w:lang w:val="hy-AM"/>
              </w:rPr>
              <w:t>տուփ</w:t>
            </w:r>
          </w:p>
        </w:tc>
        <w:tc>
          <w:tcPr>
            <w:tcW w:w="924"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r>
              <w:rPr>
                <w:rFonts w:ascii="Sylfaen" w:hAnsi="Sylfaen" w:cs="Calibri"/>
                <w:sz w:val="16"/>
                <w:szCs w:val="16"/>
                <w:lang w:val="hy-AM"/>
              </w:rPr>
              <w:t>5</w:t>
            </w:r>
          </w:p>
        </w:tc>
        <w:tc>
          <w:tcPr>
            <w:tcW w:w="948" w:type="dxa"/>
            <w:tcBorders>
              <w:top w:val="single" w:sz="4" w:space="0" w:color="auto"/>
              <w:left w:val="single" w:sz="4" w:space="0" w:color="auto"/>
              <w:bottom w:val="single" w:sz="4" w:space="0" w:color="auto"/>
              <w:right w:val="single" w:sz="4" w:space="0" w:color="auto"/>
            </w:tcBorders>
          </w:tcPr>
          <w:p w:rsidR="00F33D55" w:rsidRPr="00EE6809" w:rsidRDefault="00F33D55">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F33D55" w:rsidRPr="00695650" w:rsidRDefault="00F33D55">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F33D55" w:rsidRPr="004619C8" w:rsidRDefault="00F33D55">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F33D55"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tcPr>
          <w:p w:rsidR="00F33D55" w:rsidRDefault="00F33D55">
            <w:pPr>
              <w:jc w:val="center"/>
              <w:rPr>
                <w:rFonts w:ascii="GHEA Grapalat" w:hAnsi="GHEA Grapalat"/>
                <w:sz w:val="20"/>
                <w:lang w:val="hy-AM"/>
              </w:rPr>
            </w:pPr>
            <w:r>
              <w:rPr>
                <w:rFonts w:ascii="GHEA Grapalat" w:hAnsi="GHEA Grapalat"/>
                <w:sz w:val="20"/>
                <w:lang w:val="hy-AM"/>
              </w:rPr>
              <w:t>49</w:t>
            </w:r>
          </w:p>
        </w:tc>
        <w:tc>
          <w:tcPr>
            <w:tcW w:w="1417" w:type="dxa"/>
            <w:tcBorders>
              <w:top w:val="single" w:sz="4" w:space="0" w:color="auto"/>
              <w:left w:val="single" w:sz="4" w:space="0" w:color="auto"/>
              <w:bottom w:val="single" w:sz="4" w:space="0" w:color="auto"/>
              <w:right w:val="single" w:sz="4" w:space="0" w:color="auto"/>
            </w:tcBorders>
            <w:vAlign w:val="center"/>
          </w:tcPr>
          <w:p w:rsidR="00F33D55" w:rsidRDefault="004D14AD">
            <w:pPr>
              <w:jc w:val="center"/>
              <w:rPr>
                <w:rFonts w:ascii="Sylfaen" w:hAnsi="Sylfaen" w:cs="Calibri"/>
                <w:sz w:val="20"/>
                <w:szCs w:val="20"/>
                <w:lang w:val="hy-AM"/>
              </w:rPr>
            </w:pPr>
            <w:r w:rsidRPr="00C175DA">
              <w:rPr>
                <w:rFonts w:ascii="Arial LatArm" w:hAnsi="Arial LatArm"/>
                <w:sz w:val="20"/>
                <w:lang w:val="hy-AM"/>
              </w:rPr>
              <w:t>15331166</w:t>
            </w:r>
          </w:p>
        </w:tc>
        <w:tc>
          <w:tcPr>
            <w:tcW w:w="1418" w:type="dxa"/>
            <w:tcBorders>
              <w:top w:val="single" w:sz="4" w:space="0" w:color="auto"/>
              <w:left w:val="single" w:sz="4" w:space="0" w:color="auto"/>
              <w:bottom w:val="single" w:sz="4" w:space="0" w:color="auto"/>
              <w:right w:val="single" w:sz="4" w:space="0" w:color="auto"/>
            </w:tcBorders>
            <w:vAlign w:val="center"/>
          </w:tcPr>
          <w:p w:rsidR="00F33D55" w:rsidRPr="0018758C" w:rsidRDefault="00F33D55" w:rsidP="00492C86">
            <w:pPr>
              <w:jc w:val="center"/>
              <w:rPr>
                <w:rFonts w:ascii="Sylfaen" w:hAnsi="Sylfaen" w:cs="Sylfaen"/>
                <w:sz w:val="20"/>
                <w:szCs w:val="20"/>
                <w:lang w:val="hy-AM"/>
              </w:rPr>
            </w:pPr>
            <w:r w:rsidRPr="0018758C">
              <w:rPr>
                <w:rFonts w:ascii="Sylfaen" w:hAnsi="Sylfaen" w:cs="Sylfaen"/>
                <w:sz w:val="20"/>
                <w:szCs w:val="20"/>
                <w:lang w:val="hy-AM"/>
              </w:rPr>
              <w:t>Վարունգ</w:t>
            </w:r>
          </w:p>
        </w:tc>
        <w:tc>
          <w:tcPr>
            <w:tcW w:w="709" w:type="dxa"/>
            <w:tcBorders>
              <w:top w:val="single" w:sz="4" w:space="0" w:color="auto"/>
              <w:left w:val="single" w:sz="4" w:space="0" w:color="auto"/>
              <w:bottom w:val="single" w:sz="4" w:space="0" w:color="auto"/>
              <w:right w:val="single" w:sz="4" w:space="0" w:color="auto"/>
            </w:tcBorders>
          </w:tcPr>
          <w:p w:rsidR="00F33D55" w:rsidRDefault="00F33D55">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F33D55" w:rsidRDefault="004D14AD">
            <w:pPr>
              <w:rPr>
                <w:rFonts w:ascii="Sylfaen" w:hAnsi="Sylfaen"/>
                <w:sz w:val="18"/>
                <w:szCs w:val="18"/>
                <w:lang w:val="hy-AM"/>
              </w:rPr>
            </w:pPr>
            <w:r>
              <w:rPr>
                <w:rFonts w:ascii="Sylfaen" w:hAnsi="Sylfaen" w:cs="Sylfaen"/>
                <w:sz w:val="16"/>
                <w:szCs w:val="16"/>
              </w:rPr>
              <w:t>Սով</w:t>
            </w:r>
            <w:r>
              <w:rPr>
                <w:rFonts w:ascii="Sylfaen" w:hAnsi="Sylfaen" w:cs="Sylfaen"/>
                <w:sz w:val="16"/>
                <w:szCs w:val="16"/>
                <w:lang w:val="hy-AM"/>
              </w:rPr>
              <w:t>ո</w:t>
            </w:r>
            <w:r w:rsidRPr="00C175DA">
              <w:rPr>
                <w:rFonts w:ascii="Sylfaen" w:hAnsi="Sylfaen" w:cs="Sylfaen"/>
                <w:sz w:val="16"/>
                <w:szCs w:val="16"/>
              </w:rPr>
              <w:t>րական</w:t>
            </w:r>
            <w:r w:rsidRPr="00C175DA">
              <w:rPr>
                <w:rFonts w:ascii="Arial LatArm" w:hAnsi="Arial LatArm" w:cs="Calibri"/>
                <w:sz w:val="16"/>
                <w:szCs w:val="16"/>
              </w:rPr>
              <w:t xml:space="preserve"> </w:t>
            </w:r>
            <w:r w:rsidRPr="00C175DA">
              <w:rPr>
                <w:rFonts w:ascii="Sylfaen" w:hAnsi="Sylfaen" w:cs="Sylfaen"/>
                <w:sz w:val="16"/>
                <w:szCs w:val="16"/>
              </w:rPr>
              <w:t>և</w:t>
            </w:r>
            <w:r w:rsidRPr="00C175DA">
              <w:rPr>
                <w:rFonts w:ascii="Arial LatArm" w:hAnsi="Arial LatArm" w:cs="Calibri"/>
                <w:sz w:val="16"/>
                <w:szCs w:val="16"/>
              </w:rPr>
              <w:t xml:space="preserve"> </w:t>
            </w:r>
            <w:r w:rsidRPr="00C175DA">
              <w:rPr>
                <w:rFonts w:ascii="Sylfaen" w:hAnsi="Sylfaen" w:cs="Sylfaen"/>
                <w:sz w:val="16"/>
                <w:szCs w:val="16"/>
              </w:rPr>
              <w:t>ընտիր</w:t>
            </w:r>
            <w:r w:rsidRPr="00C175DA">
              <w:rPr>
                <w:rFonts w:ascii="Arial LatArm" w:hAnsi="Arial LatArm" w:cs="Calibri"/>
                <w:sz w:val="16"/>
                <w:szCs w:val="16"/>
              </w:rPr>
              <w:t xml:space="preserve"> </w:t>
            </w:r>
            <w:r w:rsidRPr="00C175DA">
              <w:rPr>
                <w:rFonts w:ascii="Sylfaen" w:hAnsi="Sylfaen" w:cs="Sylfaen"/>
                <w:sz w:val="16"/>
                <w:szCs w:val="16"/>
              </w:rPr>
              <w:t>տեսակի։</w:t>
            </w:r>
            <w:r w:rsidRPr="00C175DA">
              <w:rPr>
                <w:rFonts w:ascii="Arial LatArm" w:hAnsi="Arial LatArm" w:cs="Calibri"/>
                <w:sz w:val="16"/>
                <w:szCs w:val="16"/>
              </w:rPr>
              <w:t xml:space="preserve"> </w:t>
            </w:r>
            <w:r w:rsidRPr="00C175DA">
              <w:rPr>
                <w:rFonts w:ascii="Sylfaen" w:hAnsi="Sylfaen" w:cs="Sylfaen"/>
                <w:sz w:val="16"/>
                <w:szCs w:val="16"/>
              </w:rPr>
              <w:t>Անվտանգությունը</w:t>
            </w:r>
            <w:r w:rsidRPr="00C175DA">
              <w:rPr>
                <w:rFonts w:ascii="Arial LatArm" w:hAnsi="Arial LatArm" w:cs="Calibri"/>
                <w:sz w:val="16"/>
                <w:szCs w:val="16"/>
              </w:rPr>
              <w:t xml:space="preserve"> </w:t>
            </w:r>
            <w:r w:rsidRPr="00C175DA">
              <w:rPr>
                <w:rFonts w:ascii="Sylfaen" w:hAnsi="Sylfaen" w:cs="Sylfaen"/>
                <w:sz w:val="16"/>
                <w:szCs w:val="16"/>
              </w:rPr>
              <w:t>և</w:t>
            </w:r>
            <w:r w:rsidRPr="00C175DA">
              <w:rPr>
                <w:rFonts w:ascii="Arial LatArm" w:hAnsi="Arial LatArm" w:cs="Calibri"/>
                <w:sz w:val="16"/>
                <w:szCs w:val="16"/>
              </w:rPr>
              <w:t xml:space="preserve"> </w:t>
            </w:r>
            <w:r w:rsidRPr="00C175DA">
              <w:rPr>
                <w:rFonts w:ascii="Sylfaen" w:hAnsi="Sylfaen" w:cs="Sylfaen"/>
                <w:sz w:val="16"/>
                <w:szCs w:val="16"/>
              </w:rPr>
              <w:t>մակնշումը՝</w:t>
            </w:r>
            <w:r w:rsidRPr="00C175DA">
              <w:rPr>
                <w:rFonts w:ascii="Arial LatArm" w:hAnsi="Arial LatArm" w:cs="Calibri"/>
                <w:sz w:val="16"/>
                <w:szCs w:val="16"/>
              </w:rPr>
              <w:t xml:space="preserve"> </w:t>
            </w:r>
            <w:r w:rsidRPr="00C175DA">
              <w:rPr>
                <w:rFonts w:ascii="Sylfaen" w:hAnsi="Sylfaen" w:cs="Sylfaen"/>
                <w:sz w:val="16"/>
                <w:szCs w:val="16"/>
              </w:rPr>
              <w:t>ըստ</w:t>
            </w:r>
            <w:r w:rsidRPr="00C175DA">
              <w:rPr>
                <w:rFonts w:ascii="Arial LatArm" w:hAnsi="Arial LatArm" w:cs="Calibri"/>
                <w:sz w:val="16"/>
                <w:szCs w:val="16"/>
              </w:rPr>
              <w:t xml:space="preserve"> </w:t>
            </w:r>
            <w:r w:rsidRPr="00C175DA">
              <w:rPr>
                <w:rFonts w:ascii="Sylfaen" w:hAnsi="Sylfaen" w:cs="Sylfaen"/>
                <w:sz w:val="16"/>
                <w:szCs w:val="16"/>
              </w:rPr>
              <w:t>ՀՀ</w:t>
            </w:r>
            <w:r w:rsidRPr="00C175DA">
              <w:rPr>
                <w:rFonts w:ascii="Arial LatArm" w:hAnsi="Arial LatArm" w:cs="Calibri"/>
                <w:sz w:val="16"/>
                <w:szCs w:val="16"/>
              </w:rPr>
              <w:t xml:space="preserve"> </w:t>
            </w:r>
            <w:r w:rsidRPr="00C175DA">
              <w:rPr>
                <w:rFonts w:ascii="Sylfaen" w:hAnsi="Sylfaen" w:cs="Sylfaen"/>
                <w:sz w:val="16"/>
                <w:szCs w:val="16"/>
              </w:rPr>
              <w:t>կառավարության</w:t>
            </w:r>
            <w:r w:rsidRPr="00C175DA">
              <w:rPr>
                <w:rFonts w:ascii="Arial LatArm" w:hAnsi="Arial LatArm" w:cs="Calibri"/>
                <w:sz w:val="16"/>
                <w:szCs w:val="16"/>
              </w:rPr>
              <w:t xml:space="preserve"> 2006</w:t>
            </w:r>
            <w:r w:rsidRPr="00C175DA">
              <w:rPr>
                <w:rFonts w:ascii="Sylfaen" w:hAnsi="Sylfaen" w:cs="Sylfaen"/>
                <w:sz w:val="16"/>
                <w:szCs w:val="16"/>
              </w:rPr>
              <w:t>թ</w:t>
            </w:r>
            <w:r w:rsidRPr="00C175DA">
              <w:rPr>
                <w:rFonts w:ascii="Arial LatArm" w:hAnsi="Arial LatArm" w:cs="Calibri"/>
                <w:sz w:val="16"/>
                <w:szCs w:val="16"/>
              </w:rPr>
              <w:t xml:space="preserve">. </w:t>
            </w:r>
            <w:r w:rsidRPr="00C175DA">
              <w:rPr>
                <w:rFonts w:ascii="Sylfaen" w:hAnsi="Sylfaen" w:cs="Sylfaen"/>
                <w:sz w:val="16"/>
                <w:szCs w:val="16"/>
              </w:rPr>
              <w:t>դեկտեմբերի</w:t>
            </w:r>
            <w:r w:rsidRPr="00C175DA">
              <w:rPr>
                <w:rFonts w:ascii="Arial LatArm" w:hAnsi="Arial LatArm" w:cs="Calibri"/>
                <w:sz w:val="16"/>
                <w:szCs w:val="16"/>
              </w:rPr>
              <w:t xml:space="preserve"> 21-</w:t>
            </w:r>
            <w:r w:rsidRPr="00C175DA">
              <w:rPr>
                <w:rFonts w:ascii="Sylfaen" w:hAnsi="Sylfaen" w:cs="Sylfaen"/>
                <w:sz w:val="16"/>
                <w:szCs w:val="16"/>
              </w:rPr>
              <w:t>ի</w:t>
            </w:r>
            <w:r w:rsidRPr="00C175DA">
              <w:rPr>
                <w:rFonts w:ascii="Arial LatArm" w:hAnsi="Arial LatArm" w:cs="Calibri"/>
                <w:sz w:val="16"/>
                <w:szCs w:val="16"/>
              </w:rPr>
              <w:t xml:space="preserve"> N 1913-</w:t>
            </w:r>
            <w:r w:rsidRPr="00C175DA">
              <w:rPr>
                <w:rFonts w:ascii="Sylfaen" w:hAnsi="Sylfaen" w:cs="Sylfaen"/>
                <w:sz w:val="16"/>
                <w:szCs w:val="16"/>
              </w:rPr>
              <w:t>Ն</w:t>
            </w:r>
            <w:r w:rsidRPr="00C175DA">
              <w:rPr>
                <w:rFonts w:ascii="Arial LatArm" w:hAnsi="Arial LatArm" w:cs="Calibri"/>
                <w:sz w:val="16"/>
                <w:szCs w:val="16"/>
              </w:rPr>
              <w:t xml:space="preserve"> </w:t>
            </w:r>
            <w:r w:rsidRPr="00C175DA">
              <w:rPr>
                <w:rFonts w:ascii="Sylfaen" w:hAnsi="Sylfaen" w:cs="Sylfaen"/>
                <w:sz w:val="16"/>
                <w:szCs w:val="16"/>
              </w:rPr>
              <w:t>որոշմամբ</w:t>
            </w:r>
            <w:r w:rsidRPr="00C175DA">
              <w:rPr>
                <w:rFonts w:ascii="Arial LatArm" w:hAnsi="Arial LatArm" w:cs="Calibri"/>
                <w:sz w:val="16"/>
                <w:szCs w:val="16"/>
              </w:rPr>
              <w:t xml:space="preserve"> </w:t>
            </w:r>
            <w:r w:rsidRPr="00C175DA">
              <w:rPr>
                <w:rFonts w:ascii="Sylfaen" w:hAnsi="Sylfaen" w:cs="Sylfaen"/>
                <w:sz w:val="16"/>
                <w:szCs w:val="16"/>
              </w:rPr>
              <w:t>հաստատված</w:t>
            </w:r>
            <w:r w:rsidRPr="00C175DA">
              <w:rPr>
                <w:rFonts w:ascii="Arial LatArm" w:hAnsi="Arial LatArm" w:cs="Calibri"/>
                <w:sz w:val="16"/>
                <w:szCs w:val="16"/>
              </w:rPr>
              <w:t xml:space="preserve"> </w:t>
            </w:r>
            <w:r w:rsidRPr="00C175DA">
              <w:rPr>
                <w:rFonts w:ascii="Arial LatArm" w:hAnsi="Arial LatArm" w:cs="Arial LatArm"/>
                <w:sz w:val="16"/>
                <w:szCs w:val="16"/>
              </w:rPr>
              <w:t>“</w:t>
            </w:r>
            <w:r w:rsidRPr="00C175DA">
              <w:rPr>
                <w:rFonts w:ascii="Sylfaen" w:hAnsi="Sylfaen" w:cs="Sylfaen"/>
                <w:sz w:val="16"/>
                <w:szCs w:val="16"/>
              </w:rPr>
              <w:t>Թարմ</w:t>
            </w:r>
            <w:r w:rsidRPr="00C175DA">
              <w:rPr>
                <w:rFonts w:ascii="Arial LatArm" w:hAnsi="Arial LatArm" w:cs="Calibri"/>
                <w:sz w:val="16"/>
                <w:szCs w:val="16"/>
              </w:rPr>
              <w:t xml:space="preserve"> </w:t>
            </w:r>
            <w:r w:rsidRPr="00C175DA">
              <w:rPr>
                <w:rFonts w:ascii="Sylfaen" w:hAnsi="Sylfaen" w:cs="Sylfaen"/>
                <w:sz w:val="16"/>
                <w:szCs w:val="16"/>
              </w:rPr>
              <w:t>պտուղ</w:t>
            </w:r>
            <w:r w:rsidRPr="00C175DA">
              <w:rPr>
                <w:rFonts w:ascii="Arial LatArm" w:hAnsi="Arial LatArm" w:cs="Calibri"/>
                <w:sz w:val="16"/>
                <w:szCs w:val="16"/>
              </w:rPr>
              <w:t>-</w:t>
            </w:r>
            <w:r w:rsidRPr="00C175DA">
              <w:rPr>
                <w:rFonts w:ascii="Sylfaen" w:hAnsi="Sylfaen" w:cs="Sylfaen"/>
                <w:sz w:val="16"/>
                <w:szCs w:val="16"/>
              </w:rPr>
              <w:t>բանջարեղենի</w:t>
            </w:r>
            <w:r w:rsidRPr="00C175DA">
              <w:rPr>
                <w:rFonts w:ascii="Arial LatArm" w:hAnsi="Arial LatArm" w:cs="Calibri"/>
                <w:sz w:val="16"/>
                <w:szCs w:val="16"/>
              </w:rPr>
              <w:t xml:space="preserve"> </w:t>
            </w:r>
            <w:r w:rsidRPr="00C175DA">
              <w:rPr>
                <w:rFonts w:ascii="Sylfaen" w:hAnsi="Sylfaen" w:cs="Sylfaen"/>
                <w:sz w:val="16"/>
                <w:szCs w:val="16"/>
              </w:rPr>
              <w:t>տեխնիկական</w:t>
            </w:r>
            <w:r w:rsidRPr="00C175DA">
              <w:rPr>
                <w:rFonts w:ascii="Arial LatArm" w:hAnsi="Arial LatArm" w:cs="Calibri"/>
                <w:sz w:val="16"/>
                <w:szCs w:val="16"/>
              </w:rPr>
              <w:t xml:space="preserve"> </w:t>
            </w:r>
            <w:r w:rsidRPr="00C175DA">
              <w:rPr>
                <w:rFonts w:ascii="Sylfaen" w:hAnsi="Sylfaen" w:cs="Sylfaen"/>
                <w:sz w:val="16"/>
                <w:szCs w:val="16"/>
              </w:rPr>
              <w:t>կանոնակարգի</w:t>
            </w:r>
            <w:r w:rsidRPr="00C175DA">
              <w:rPr>
                <w:rFonts w:ascii="Arial LatArm" w:hAnsi="Arial LatArm" w:cs="Arial LatArm"/>
                <w:sz w:val="16"/>
                <w:szCs w:val="16"/>
              </w:rPr>
              <w:t>”</w:t>
            </w:r>
            <w:r w:rsidRPr="00C175DA">
              <w:rPr>
                <w:rFonts w:ascii="Arial LatArm" w:hAnsi="Arial LatArm" w:cs="Calibri"/>
                <w:sz w:val="16"/>
                <w:szCs w:val="16"/>
              </w:rPr>
              <w:t xml:space="preserve"> </w:t>
            </w:r>
            <w:r w:rsidRPr="00C175DA">
              <w:rPr>
                <w:rFonts w:ascii="Sylfaen" w:hAnsi="Sylfaen" w:cs="Sylfaen"/>
                <w:sz w:val="16"/>
                <w:szCs w:val="16"/>
              </w:rPr>
              <w:t>և</w:t>
            </w:r>
            <w:r w:rsidRPr="00C175DA">
              <w:rPr>
                <w:rFonts w:ascii="Arial LatArm" w:hAnsi="Arial LatArm" w:cs="Calibri"/>
                <w:sz w:val="16"/>
                <w:szCs w:val="16"/>
              </w:rPr>
              <w:t xml:space="preserve"> </w:t>
            </w:r>
            <w:r w:rsidRPr="00C175DA">
              <w:rPr>
                <w:rFonts w:ascii="Arial LatArm" w:hAnsi="Arial LatArm" w:cs="Arial LatArm"/>
                <w:sz w:val="16"/>
                <w:szCs w:val="16"/>
              </w:rPr>
              <w:t>“</w:t>
            </w:r>
            <w:r w:rsidRPr="00C175DA">
              <w:rPr>
                <w:rFonts w:ascii="Sylfaen" w:hAnsi="Sylfaen" w:cs="Sylfaen"/>
                <w:sz w:val="16"/>
                <w:szCs w:val="16"/>
              </w:rPr>
              <w:t>Սննդամթերքի</w:t>
            </w:r>
            <w:r w:rsidRPr="00C175DA">
              <w:rPr>
                <w:rFonts w:ascii="Arial LatArm" w:hAnsi="Arial LatArm" w:cs="Calibri"/>
                <w:sz w:val="16"/>
                <w:szCs w:val="16"/>
              </w:rPr>
              <w:t xml:space="preserve"> </w:t>
            </w:r>
            <w:r w:rsidRPr="00C175DA">
              <w:rPr>
                <w:rFonts w:ascii="Sylfaen" w:hAnsi="Sylfaen" w:cs="Sylfaen"/>
                <w:sz w:val="16"/>
                <w:szCs w:val="16"/>
              </w:rPr>
              <w:t>անվտանգության</w:t>
            </w:r>
            <w:r w:rsidRPr="00C175DA">
              <w:rPr>
                <w:rFonts w:ascii="Arial LatArm" w:hAnsi="Arial LatArm" w:cs="Calibri"/>
                <w:sz w:val="16"/>
                <w:szCs w:val="16"/>
              </w:rPr>
              <w:t xml:space="preserve"> </w:t>
            </w:r>
            <w:r w:rsidRPr="00C175DA">
              <w:rPr>
                <w:rFonts w:ascii="Sylfaen" w:hAnsi="Sylfaen" w:cs="Sylfaen"/>
                <w:sz w:val="16"/>
                <w:szCs w:val="16"/>
              </w:rPr>
              <w:t>մասին</w:t>
            </w:r>
            <w:r w:rsidRPr="00C175DA">
              <w:rPr>
                <w:rFonts w:ascii="Arial LatArm" w:hAnsi="Arial LatArm" w:cs="Arial LatArm"/>
                <w:sz w:val="16"/>
                <w:szCs w:val="16"/>
              </w:rPr>
              <w:t>”</w:t>
            </w:r>
            <w:r w:rsidRPr="00C175DA">
              <w:rPr>
                <w:rFonts w:ascii="Arial LatArm" w:hAnsi="Arial LatArm" w:cs="Calibri"/>
                <w:sz w:val="16"/>
                <w:szCs w:val="16"/>
              </w:rPr>
              <w:t xml:space="preserve"> </w:t>
            </w:r>
            <w:r w:rsidRPr="00C175DA">
              <w:rPr>
                <w:rFonts w:ascii="Sylfaen" w:hAnsi="Sylfaen" w:cs="Sylfaen"/>
                <w:sz w:val="16"/>
                <w:szCs w:val="16"/>
              </w:rPr>
              <w:t>ՀՀ</w:t>
            </w:r>
            <w:r w:rsidRPr="00C175DA">
              <w:rPr>
                <w:rFonts w:ascii="Arial LatArm" w:hAnsi="Arial LatArm" w:cs="Calibri"/>
                <w:sz w:val="16"/>
                <w:szCs w:val="16"/>
              </w:rPr>
              <w:t xml:space="preserve"> </w:t>
            </w:r>
            <w:r w:rsidRPr="00C175DA">
              <w:rPr>
                <w:rFonts w:ascii="Sylfaen" w:hAnsi="Sylfaen" w:cs="Sylfaen"/>
                <w:sz w:val="16"/>
                <w:szCs w:val="16"/>
              </w:rPr>
              <w:t>օրենքի</w:t>
            </w:r>
            <w:r w:rsidRPr="00C175DA">
              <w:rPr>
                <w:rFonts w:ascii="Arial LatArm" w:hAnsi="Arial LatArm" w:cs="Calibri"/>
                <w:sz w:val="16"/>
                <w:szCs w:val="16"/>
              </w:rPr>
              <w:t xml:space="preserve"> 8-</w:t>
            </w:r>
            <w:r w:rsidRPr="00C175DA">
              <w:rPr>
                <w:rFonts w:ascii="Sylfaen" w:hAnsi="Sylfaen" w:cs="Sylfaen"/>
                <w:sz w:val="16"/>
                <w:szCs w:val="16"/>
              </w:rPr>
              <w:t>րդ</w:t>
            </w:r>
            <w:r w:rsidRPr="00C175DA">
              <w:rPr>
                <w:rFonts w:ascii="Arial LatArm" w:hAnsi="Arial LatArm" w:cs="Calibri"/>
                <w:sz w:val="16"/>
                <w:szCs w:val="16"/>
              </w:rPr>
              <w:t xml:space="preserve"> </w:t>
            </w:r>
            <w:r w:rsidRPr="00C175DA">
              <w:rPr>
                <w:rFonts w:ascii="Sylfaen" w:hAnsi="Sylfaen" w:cs="Sylfaen"/>
                <w:sz w:val="16"/>
                <w:szCs w:val="16"/>
              </w:rPr>
              <w:t>հոդվածի</w:t>
            </w:r>
            <w:r w:rsidRPr="00C175DA">
              <w:rPr>
                <w:rFonts w:ascii="Arial LatArm" w:hAnsi="Arial LatArm" w:cs="Calibri"/>
                <w:sz w:val="16"/>
                <w:szCs w:val="16"/>
              </w:rPr>
              <w:t>:</w:t>
            </w:r>
            <w:r w:rsidRPr="00C175DA">
              <w:rPr>
                <w:rFonts w:ascii="Sylfaen" w:hAnsi="Sylfaen" w:cs="Sylfaen"/>
                <w:sz w:val="16"/>
                <w:szCs w:val="16"/>
              </w:rPr>
              <w:t>Մատակարարումը՝</w:t>
            </w:r>
            <w:r w:rsidRPr="00C175DA">
              <w:rPr>
                <w:rFonts w:ascii="Arial LatArm" w:hAnsi="Arial LatArm" w:cs="Calibri"/>
                <w:sz w:val="16"/>
                <w:szCs w:val="16"/>
              </w:rPr>
              <w:t xml:space="preserve">  </w:t>
            </w:r>
            <w:r w:rsidRPr="00C175DA">
              <w:rPr>
                <w:rFonts w:ascii="Sylfaen" w:hAnsi="Sylfaen" w:cs="Sylfaen"/>
                <w:sz w:val="16"/>
                <w:szCs w:val="16"/>
              </w:rPr>
              <w:t>ՀՀ</w:t>
            </w:r>
            <w:r w:rsidRPr="00C175DA">
              <w:rPr>
                <w:rFonts w:ascii="Arial LatArm" w:hAnsi="Arial LatArm" w:cs="Calibri"/>
                <w:sz w:val="16"/>
                <w:szCs w:val="16"/>
              </w:rPr>
              <w:t xml:space="preserve"> </w:t>
            </w:r>
            <w:r w:rsidRPr="00C175DA">
              <w:rPr>
                <w:rFonts w:ascii="Sylfaen" w:hAnsi="Sylfaen" w:cs="Sylfaen"/>
                <w:sz w:val="16"/>
                <w:szCs w:val="16"/>
              </w:rPr>
              <w:t>կառավարության</w:t>
            </w:r>
            <w:r w:rsidRPr="00C175DA">
              <w:rPr>
                <w:rFonts w:ascii="Arial LatArm" w:hAnsi="Arial LatArm" w:cs="Calibri"/>
                <w:sz w:val="16"/>
                <w:szCs w:val="16"/>
              </w:rPr>
              <w:t xml:space="preserve">  2011 </w:t>
            </w:r>
            <w:r w:rsidRPr="00C175DA">
              <w:rPr>
                <w:rFonts w:ascii="Sylfaen" w:hAnsi="Sylfaen" w:cs="Sylfaen"/>
                <w:sz w:val="16"/>
                <w:szCs w:val="16"/>
              </w:rPr>
              <w:t>թվականի</w:t>
            </w:r>
            <w:r w:rsidRPr="00C175DA">
              <w:rPr>
                <w:rFonts w:ascii="Arial LatArm" w:hAnsi="Arial LatArm" w:cs="Calibri"/>
                <w:sz w:val="16"/>
                <w:szCs w:val="16"/>
              </w:rPr>
              <w:t xml:space="preserve"> </w:t>
            </w:r>
            <w:r w:rsidRPr="00C175DA">
              <w:rPr>
                <w:rFonts w:ascii="Sylfaen" w:hAnsi="Sylfaen" w:cs="Sylfaen"/>
                <w:sz w:val="16"/>
                <w:szCs w:val="16"/>
              </w:rPr>
              <w:t>հունվարի</w:t>
            </w:r>
            <w:r w:rsidRPr="00C175DA">
              <w:rPr>
                <w:rFonts w:ascii="Arial LatArm" w:hAnsi="Arial LatArm" w:cs="Calibri"/>
                <w:sz w:val="16"/>
                <w:szCs w:val="16"/>
              </w:rPr>
              <w:t xml:space="preserve"> 20-</w:t>
            </w:r>
            <w:r w:rsidRPr="00C175DA">
              <w:rPr>
                <w:rFonts w:ascii="Sylfaen" w:hAnsi="Sylfaen" w:cs="Sylfaen"/>
                <w:sz w:val="16"/>
                <w:szCs w:val="16"/>
              </w:rPr>
              <w:t>ի</w:t>
            </w:r>
            <w:r w:rsidRPr="00C175DA">
              <w:rPr>
                <w:rFonts w:ascii="Arial LatArm" w:hAnsi="Arial LatArm" w:cs="Calibri"/>
                <w:sz w:val="16"/>
                <w:szCs w:val="16"/>
              </w:rPr>
              <w:t xml:space="preserve"> N 34-</w:t>
            </w:r>
            <w:r w:rsidRPr="00C175DA">
              <w:rPr>
                <w:rFonts w:ascii="Sylfaen" w:hAnsi="Sylfaen" w:cs="Sylfaen"/>
                <w:sz w:val="16"/>
                <w:szCs w:val="16"/>
              </w:rPr>
              <w:t>ն</w:t>
            </w:r>
            <w:r w:rsidRPr="00C175DA">
              <w:rPr>
                <w:rFonts w:ascii="Arial LatArm" w:hAnsi="Arial LatArm" w:cs="Calibri"/>
                <w:sz w:val="16"/>
                <w:szCs w:val="16"/>
              </w:rPr>
              <w:t xml:space="preserve"> </w:t>
            </w:r>
            <w:r w:rsidRPr="00C175DA">
              <w:rPr>
                <w:rFonts w:ascii="Sylfaen" w:hAnsi="Sylfaen" w:cs="Sylfaen"/>
                <w:sz w:val="16"/>
                <w:szCs w:val="16"/>
              </w:rPr>
              <w:t>որոշմանը</w:t>
            </w:r>
            <w:r w:rsidRPr="00C175DA">
              <w:rPr>
                <w:rFonts w:ascii="Arial LatArm" w:hAnsi="Arial LatArm" w:cs="Calibri"/>
                <w:sz w:val="16"/>
                <w:szCs w:val="16"/>
              </w:rPr>
              <w:t xml:space="preserve"> </w:t>
            </w:r>
            <w:r w:rsidRPr="00C175DA">
              <w:rPr>
                <w:rFonts w:ascii="Sylfaen" w:hAnsi="Sylfaen" w:cs="Sylfaen"/>
                <w:sz w:val="16"/>
                <w:szCs w:val="16"/>
              </w:rPr>
              <w:t>համապատասխան</w:t>
            </w:r>
            <w:r w:rsidRPr="00C175DA">
              <w:rPr>
                <w:rFonts w:ascii="Arial LatArm" w:hAnsi="Arial LatArm" w:cs="Calibri"/>
                <w:sz w:val="16"/>
                <w:szCs w:val="16"/>
              </w:rPr>
              <w:t>:</w:t>
            </w:r>
          </w:p>
        </w:tc>
        <w:tc>
          <w:tcPr>
            <w:tcW w:w="612" w:type="dxa"/>
            <w:tcBorders>
              <w:top w:val="single" w:sz="4" w:space="0" w:color="auto"/>
              <w:left w:val="single" w:sz="4" w:space="0" w:color="auto"/>
              <w:bottom w:val="single" w:sz="4" w:space="0" w:color="auto"/>
              <w:right w:val="single" w:sz="4" w:space="0" w:color="auto"/>
            </w:tcBorders>
          </w:tcPr>
          <w:p w:rsidR="00F33D55" w:rsidRDefault="00F33D55" w:rsidP="00492C86">
            <w:pPr>
              <w:jc w:val="center"/>
            </w:pPr>
            <w:r w:rsidRPr="009E74C2">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r>
              <w:rPr>
                <w:rFonts w:ascii="Sylfaen" w:hAnsi="Sylfaen" w:cs="Calibri"/>
                <w:sz w:val="16"/>
                <w:szCs w:val="16"/>
                <w:lang w:val="hy-AM"/>
              </w:rPr>
              <w:t>25</w:t>
            </w:r>
          </w:p>
        </w:tc>
        <w:tc>
          <w:tcPr>
            <w:tcW w:w="948" w:type="dxa"/>
            <w:tcBorders>
              <w:top w:val="single" w:sz="4" w:space="0" w:color="auto"/>
              <w:left w:val="single" w:sz="4" w:space="0" w:color="auto"/>
              <w:bottom w:val="single" w:sz="4" w:space="0" w:color="auto"/>
              <w:right w:val="single" w:sz="4" w:space="0" w:color="auto"/>
            </w:tcBorders>
          </w:tcPr>
          <w:p w:rsidR="00F33D55" w:rsidRPr="00EE6809" w:rsidRDefault="00F33D55">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F33D55" w:rsidRPr="00695650" w:rsidRDefault="00F33D55">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F33D55" w:rsidRPr="004619C8" w:rsidRDefault="00F33D55">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F33D55"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tcPr>
          <w:p w:rsidR="00F33D55" w:rsidRDefault="00F33D55" w:rsidP="00492C86">
            <w:pPr>
              <w:jc w:val="center"/>
              <w:rPr>
                <w:rFonts w:ascii="GHEA Grapalat" w:hAnsi="GHEA Grapalat"/>
                <w:sz w:val="20"/>
                <w:lang w:val="hy-AM"/>
              </w:rPr>
            </w:pPr>
            <w:r>
              <w:rPr>
                <w:rFonts w:ascii="GHEA Grapalat" w:hAnsi="GHEA Grapalat"/>
                <w:sz w:val="20"/>
                <w:lang w:val="hy-AM"/>
              </w:rPr>
              <w:t>50</w:t>
            </w:r>
          </w:p>
        </w:tc>
        <w:tc>
          <w:tcPr>
            <w:tcW w:w="1417" w:type="dxa"/>
            <w:tcBorders>
              <w:top w:val="single" w:sz="4" w:space="0" w:color="auto"/>
              <w:left w:val="single" w:sz="4" w:space="0" w:color="auto"/>
              <w:bottom w:val="single" w:sz="4" w:space="0" w:color="auto"/>
              <w:right w:val="single" w:sz="4" w:space="0" w:color="auto"/>
            </w:tcBorders>
            <w:vAlign w:val="center"/>
          </w:tcPr>
          <w:p w:rsidR="00F33D55" w:rsidRDefault="004D14AD">
            <w:pPr>
              <w:jc w:val="center"/>
              <w:rPr>
                <w:rFonts w:ascii="Sylfaen" w:hAnsi="Sylfaen" w:cs="Calibri"/>
                <w:sz w:val="20"/>
                <w:szCs w:val="20"/>
                <w:lang w:val="hy-AM"/>
              </w:rPr>
            </w:pPr>
            <w:r w:rsidRPr="009C3AFF">
              <w:rPr>
                <w:rFonts w:ascii="Sylfaen" w:hAnsi="Sylfaen"/>
                <w:sz w:val="20"/>
              </w:rPr>
              <w:t>03221122</w:t>
            </w:r>
          </w:p>
        </w:tc>
        <w:tc>
          <w:tcPr>
            <w:tcW w:w="1418" w:type="dxa"/>
            <w:tcBorders>
              <w:top w:val="single" w:sz="4" w:space="0" w:color="auto"/>
              <w:left w:val="single" w:sz="4" w:space="0" w:color="auto"/>
              <w:bottom w:val="single" w:sz="4" w:space="0" w:color="auto"/>
              <w:right w:val="single" w:sz="4" w:space="0" w:color="auto"/>
            </w:tcBorders>
            <w:vAlign w:val="center"/>
          </w:tcPr>
          <w:p w:rsidR="00F33D55" w:rsidRPr="0018758C" w:rsidRDefault="00F33D55" w:rsidP="00492C86">
            <w:pPr>
              <w:jc w:val="center"/>
              <w:rPr>
                <w:rFonts w:ascii="Sylfaen" w:hAnsi="Sylfaen" w:cs="Sylfaen"/>
                <w:sz w:val="20"/>
                <w:szCs w:val="20"/>
                <w:lang w:val="hy-AM"/>
              </w:rPr>
            </w:pPr>
            <w:r w:rsidRPr="0018758C">
              <w:rPr>
                <w:rFonts w:ascii="Sylfaen" w:hAnsi="Sylfaen" w:cs="Sylfaen"/>
                <w:sz w:val="20"/>
                <w:szCs w:val="20"/>
                <w:lang w:val="hy-AM"/>
              </w:rPr>
              <w:t>Դդմիկ</w:t>
            </w:r>
          </w:p>
        </w:tc>
        <w:tc>
          <w:tcPr>
            <w:tcW w:w="709" w:type="dxa"/>
            <w:tcBorders>
              <w:top w:val="single" w:sz="4" w:space="0" w:color="auto"/>
              <w:left w:val="single" w:sz="4" w:space="0" w:color="auto"/>
              <w:bottom w:val="single" w:sz="4" w:space="0" w:color="auto"/>
              <w:right w:val="single" w:sz="4" w:space="0" w:color="auto"/>
            </w:tcBorders>
          </w:tcPr>
          <w:p w:rsidR="00F33D55" w:rsidRDefault="00F33D55">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F33D55" w:rsidRDefault="004D14AD">
            <w:pPr>
              <w:rPr>
                <w:rFonts w:ascii="Sylfaen" w:hAnsi="Sylfaen"/>
                <w:sz w:val="18"/>
                <w:szCs w:val="18"/>
                <w:lang w:val="hy-AM"/>
              </w:rPr>
            </w:pPr>
            <w:r>
              <w:rPr>
                <w:rFonts w:ascii="Sylfaen" w:hAnsi="Sylfaen"/>
                <w:sz w:val="18"/>
                <w:szCs w:val="18"/>
                <w:lang w:val="hy-AM"/>
              </w:rPr>
              <w:t>Դդմիկ</w:t>
            </w:r>
            <w:r w:rsidRPr="00201E0F">
              <w:rPr>
                <w:rFonts w:ascii="Arial LatArm" w:hAnsi="Arial LatArm"/>
                <w:sz w:val="18"/>
                <w:szCs w:val="18"/>
                <w:lang w:val="hy-AM"/>
              </w:rPr>
              <w:t xml:space="preserve"> Ã³ñÙ, åïÕ³</w:t>
            </w:r>
            <w:r w:rsidRPr="00201E0F">
              <w:rPr>
                <w:rFonts w:ascii="Sylfaen" w:hAnsi="Sylfaen" w:cs="Sylfaen"/>
                <w:sz w:val="18"/>
                <w:szCs w:val="18"/>
                <w:lang w:val="hy-AM"/>
              </w:rPr>
              <w:t>բ</w:t>
            </w:r>
            <w:r w:rsidRPr="00201E0F">
              <w:rPr>
                <w:rFonts w:ascii="Arial LatArm" w:hAnsi="Arial LatArm"/>
                <w:sz w:val="18"/>
                <w:szCs w:val="18"/>
                <w:lang w:val="hy-AM"/>
              </w:rPr>
              <w:t>³Ý³Ï³Ý I ËÙ</w:t>
            </w:r>
            <w:r w:rsidRPr="00201E0F">
              <w:rPr>
                <w:rFonts w:ascii="Sylfaen" w:hAnsi="Sylfaen" w:cs="Sylfaen"/>
                <w:sz w:val="18"/>
                <w:szCs w:val="18"/>
                <w:lang w:val="hy-AM"/>
              </w:rPr>
              <w:t>բ</w:t>
            </w:r>
            <w:r w:rsidRPr="00201E0F">
              <w:rPr>
                <w:rFonts w:ascii="Arial LatArm" w:hAnsi="Arial LatArm"/>
                <w:sz w:val="18"/>
                <w:szCs w:val="18"/>
                <w:lang w:val="hy-AM"/>
              </w:rPr>
              <w:t xml:space="preserve">Ç, Ý»Õ ïñ³Ù³·ÇÍÁ 5 ëÙ-Çó áã å³Ï³ë: ²é³Ýó íÝ³ëí³ÍùÝ»ñÇ, Ã³ñÙ ¨ ³ËáñÅ»ÉÇ </w:t>
            </w:r>
            <w:r w:rsidRPr="00201E0F">
              <w:rPr>
                <w:rFonts w:ascii="Sylfaen" w:hAnsi="Sylfaen" w:cs="Sylfaen"/>
                <w:sz w:val="18"/>
                <w:szCs w:val="18"/>
                <w:lang w:val="hy-AM"/>
              </w:rPr>
              <w:t>տ</w:t>
            </w:r>
            <w:r w:rsidRPr="00201E0F">
              <w:rPr>
                <w:rFonts w:ascii="Arial LatArm" w:hAnsi="Arial LatArm"/>
                <w:sz w:val="18"/>
                <w:szCs w:val="18"/>
                <w:lang w:val="hy-AM"/>
              </w:rPr>
              <w:t>»ëùáí: ÐÐ ·áñÍáÕ ÝáñÙ»ñÇÝ ¨ ëï³Ý¹³ñïÝ»ñÇÝ Ñ³Ù³å³ï³ëË³Ý:</w:t>
            </w:r>
          </w:p>
        </w:tc>
        <w:tc>
          <w:tcPr>
            <w:tcW w:w="612" w:type="dxa"/>
            <w:tcBorders>
              <w:top w:val="single" w:sz="4" w:space="0" w:color="auto"/>
              <w:left w:val="single" w:sz="4" w:space="0" w:color="auto"/>
              <w:bottom w:val="single" w:sz="4" w:space="0" w:color="auto"/>
              <w:right w:val="single" w:sz="4" w:space="0" w:color="auto"/>
            </w:tcBorders>
          </w:tcPr>
          <w:p w:rsidR="00F33D55" w:rsidRDefault="00F33D55" w:rsidP="00492C86">
            <w:pPr>
              <w:jc w:val="center"/>
            </w:pPr>
            <w:r w:rsidRPr="009E74C2">
              <w:rPr>
                <w:rFonts w:ascii="Sylfaen" w:hAnsi="Sylfaen" w:cs="Calibri"/>
                <w:sz w:val="16"/>
                <w:szCs w:val="16"/>
                <w:lang w:val="hy-AM"/>
              </w:rPr>
              <w:t>կգ</w:t>
            </w:r>
          </w:p>
        </w:tc>
        <w:tc>
          <w:tcPr>
            <w:tcW w:w="924"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r>
              <w:rPr>
                <w:rFonts w:ascii="Sylfaen" w:hAnsi="Sylfaen" w:cs="Calibri"/>
                <w:sz w:val="16"/>
                <w:szCs w:val="16"/>
                <w:lang w:val="hy-AM"/>
              </w:rPr>
              <w:t>25</w:t>
            </w:r>
          </w:p>
        </w:tc>
        <w:tc>
          <w:tcPr>
            <w:tcW w:w="948" w:type="dxa"/>
            <w:tcBorders>
              <w:top w:val="single" w:sz="4" w:space="0" w:color="auto"/>
              <w:left w:val="single" w:sz="4" w:space="0" w:color="auto"/>
              <w:bottom w:val="single" w:sz="4" w:space="0" w:color="auto"/>
              <w:right w:val="single" w:sz="4" w:space="0" w:color="auto"/>
            </w:tcBorders>
          </w:tcPr>
          <w:p w:rsidR="00F33D55" w:rsidRPr="00EE6809" w:rsidRDefault="00F33D55">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F33D55" w:rsidRPr="00695650" w:rsidRDefault="00F33D55">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F33D55" w:rsidRPr="004619C8" w:rsidRDefault="00F33D55">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F33D55"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tcPr>
          <w:p w:rsidR="00F33D55" w:rsidRDefault="00F33D55" w:rsidP="00492C86">
            <w:pPr>
              <w:jc w:val="center"/>
              <w:rPr>
                <w:rFonts w:ascii="GHEA Grapalat" w:hAnsi="GHEA Grapalat"/>
                <w:sz w:val="20"/>
                <w:lang w:val="hy-AM"/>
              </w:rPr>
            </w:pPr>
            <w:r>
              <w:rPr>
                <w:rFonts w:ascii="GHEA Grapalat" w:hAnsi="GHEA Grapalat"/>
                <w:sz w:val="20"/>
                <w:lang w:val="hy-AM"/>
              </w:rPr>
              <w:t>51</w:t>
            </w:r>
          </w:p>
        </w:tc>
        <w:tc>
          <w:tcPr>
            <w:tcW w:w="1417" w:type="dxa"/>
            <w:tcBorders>
              <w:top w:val="single" w:sz="4" w:space="0" w:color="auto"/>
              <w:left w:val="single" w:sz="4" w:space="0" w:color="auto"/>
              <w:bottom w:val="single" w:sz="4" w:space="0" w:color="auto"/>
              <w:right w:val="single" w:sz="4" w:space="0" w:color="auto"/>
            </w:tcBorders>
            <w:vAlign w:val="center"/>
          </w:tcPr>
          <w:p w:rsidR="00F33D55" w:rsidRDefault="004D14AD">
            <w:pPr>
              <w:jc w:val="center"/>
              <w:rPr>
                <w:rFonts w:ascii="Sylfaen" w:hAnsi="Sylfaen" w:cs="Calibri"/>
                <w:sz w:val="20"/>
                <w:szCs w:val="20"/>
                <w:lang w:val="hy-AM"/>
              </w:rPr>
            </w:pPr>
            <w:r>
              <w:t>15871110</w:t>
            </w:r>
          </w:p>
        </w:tc>
        <w:tc>
          <w:tcPr>
            <w:tcW w:w="1418" w:type="dxa"/>
            <w:tcBorders>
              <w:top w:val="single" w:sz="4" w:space="0" w:color="auto"/>
              <w:left w:val="single" w:sz="4" w:space="0" w:color="auto"/>
              <w:bottom w:val="single" w:sz="4" w:space="0" w:color="auto"/>
              <w:right w:val="single" w:sz="4" w:space="0" w:color="auto"/>
            </w:tcBorders>
            <w:vAlign w:val="center"/>
          </w:tcPr>
          <w:p w:rsidR="00F33D55" w:rsidRPr="0018758C" w:rsidRDefault="00F33D55" w:rsidP="00492C86">
            <w:pPr>
              <w:jc w:val="center"/>
              <w:rPr>
                <w:rFonts w:ascii="Sylfaen" w:hAnsi="Sylfaen" w:cs="Sylfaen"/>
                <w:sz w:val="20"/>
                <w:szCs w:val="20"/>
                <w:lang w:val="hy-AM"/>
              </w:rPr>
            </w:pPr>
            <w:r w:rsidRPr="0018758C">
              <w:rPr>
                <w:rFonts w:ascii="Sylfaen" w:hAnsi="Sylfaen" w:cs="Sylfaen"/>
                <w:sz w:val="20"/>
                <w:szCs w:val="20"/>
                <w:lang w:val="hy-AM"/>
              </w:rPr>
              <w:t>Խնձորի քացախ</w:t>
            </w:r>
          </w:p>
        </w:tc>
        <w:tc>
          <w:tcPr>
            <w:tcW w:w="709" w:type="dxa"/>
            <w:tcBorders>
              <w:top w:val="single" w:sz="4" w:space="0" w:color="auto"/>
              <w:left w:val="single" w:sz="4" w:space="0" w:color="auto"/>
              <w:bottom w:val="single" w:sz="4" w:space="0" w:color="auto"/>
              <w:right w:val="single" w:sz="4" w:space="0" w:color="auto"/>
            </w:tcBorders>
          </w:tcPr>
          <w:p w:rsidR="00F33D55" w:rsidRDefault="00F33D55">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F33D55" w:rsidRPr="004D14AD" w:rsidRDefault="004D14AD">
            <w:pPr>
              <w:rPr>
                <w:rFonts w:ascii="Sylfaen" w:hAnsi="Sylfaen"/>
                <w:sz w:val="18"/>
                <w:szCs w:val="18"/>
                <w:lang w:val="hy-AM"/>
              </w:rPr>
            </w:pPr>
            <w:r w:rsidRPr="004D14AD">
              <w:rPr>
                <w:rFonts w:ascii="Sylfaen" w:hAnsi="Sylfaen" w:cs="Sylfaen"/>
                <w:sz w:val="18"/>
              </w:rPr>
              <w:t>Քացախ</w:t>
            </w:r>
            <w:r w:rsidRPr="004D14AD">
              <w:rPr>
                <w:sz w:val="18"/>
              </w:rPr>
              <w:t xml:space="preserve"> </w:t>
            </w:r>
            <w:r w:rsidRPr="004D14AD">
              <w:rPr>
                <w:rFonts w:ascii="Sylfaen" w:hAnsi="Sylfaen" w:cs="Sylfaen"/>
                <w:sz w:val="18"/>
              </w:rPr>
              <w:t>խնձորի</w:t>
            </w:r>
            <w:r w:rsidRPr="004D14AD">
              <w:rPr>
                <w:sz w:val="18"/>
              </w:rPr>
              <w:t xml:space="preserve">, </w:t>
            </w:r>
            <w:r w:rsidRPr="004D14AD">
              <w:rPr>
                <w:rFonts w:ascii="Sylfaen" w:hAnsi="Sylfaen" w:cs="Sylfaen"/>
                <w:sz w:val="18"/>
              </w:rPr>
              <w:t>պատրաստված</w:t>
            </w:r>
            <w:r w:rsidRPr="004D14AD">
              <w:rPr>
                <w:sz w:val="18"/>
              </w:rPr>
              <w:t xml:space="preserve"> </w:t>
            </w:r>
            <w:r w:rsidRPr="004D14AD">
              <w:rPr>
                <w:rFonts w:ascii="Sylfaen" w:hAnsi="Sylfaen" w:cs="Sylfaen"/>
                <w:sz w:val="18"/>
              </w:rPr>
              <w:t>թարմ</w:t>
            </w:r>
            <w:r w:rsidRPr="004D14AD">
              <w:rPr>
                <w:sz w:val="18"/>
              </w:rPr>
              <w:t xml:space="preserve"> </w:t>
            </w:r>
            <w:r w:rsidRPr="004D14AD">
              <w:rPr>
                <w:rFonts w:ascii="Sylfaen" w:hAnsi="Sylfaen" w:cs="Sylfaen"/>
                <w:sz w:val="18"/>
              </w:rPr>
              <w:t>խնձորից</w:t>
            </w:r>
            <w:r w:rsidRPr="004D14AD">
              <w:rPr>
                <w:sz w:val="18"/>
              </w:rPr>
              <w:t xml:space="preserve">, </w:t>
            </w:r>
            <w:r w:rsidRPr="004D14AD">
              <w:rPr>
                <w:rFonts w:ascii="Sylfaen" w:hAnsi="Sylfaen" w:cs="Sylfaen"/>
                <w:sz w:val="18"/>
              </w:rPr>
              <w:t>թույլատրվող</w:t>
            </w:r>
            <w:r w:rsidRPr="004D14AD">
              <w:rPr>
                <w:sz w:val="18"/>
              </w:rPr>
              <w:t xml:space="preserve"> </w:t>
            </w:r>
            <w:r w:rsidRPr="004D14AD">
              <w:rPr>
                <w:rFonts w:ascii="Sylfaen" w:hAnsi="Sylfaen" w:cs="Sylfaen"/>
                <w:sz w:val="18"/>
              </w:rPr>
              <w:t>թթուների</w:t>
            </w:r>
            <w:r w:rsidRPr="004D14AD">
              <w:rPr>
                <w:sz w:val="18"/>
              </w:rPr>
              <w:t xml:space="preserve"> </w:t>
            </w:r>
            <w:r w:rsidRPr="004D14AD">
              <w:rPr>
                <w:rFonts w:ascii="Sylfaen" w:hAnsi="Sylfaen" w:cs="Sylfaen"/>
                <w:sz w:val="18"/>
              </w:rPr>
              <w:t>զանգվածային</w:t>
            </w:r>
            <w:r w:rsidRPr="004D14AD">
              <w:rPr>
                <w:sz w:val="18"/>
              </w:rPr>
              <w:t xml:space="preserve"> </w:t>
            </w:r>
            <w:r w:rsidRPr="004D14AD">
              <w:rPr>
                <w:rFonts w:ascii="Sylfaen" w:hAnsi="Sylfaen" w:cs="Sylfaen"/>
                <w:sz w:val="18"/>
              </w:rPr>
              <w:t>մասը</w:t>
            </w:r>
            <w:r w:rsidRPr="004D14AD">
              <w:rPr>
                <w:sz w:val="18"/>
              </w:rPr>
              <w:t xml:space="preserve">` 4,0 %, </w:t>
            </w:r>
            <w:r w:rsidRPr="004D14AD">
              <w:rPr>
                <w:rFonts w:ascii="Sylfaen" w:hAnsi="Sylfaen" w:cs="Sylfaen"/>
                <w:sz w:val="18"/>
              </w:rPr>
              <w:t>մնացորդային</w:t>
            </w:r>
            <w:r w:rsidRPr="004D14AD">
              <w:rPr>
                <w:sz w:val="18"/>
              </w:rPr>
              <w:t xml:space="preserve"> </w:t>
            </w:r>
            <w:r w:rsidRPr="004D14AD">
              <w:rPr>
                <w:rFonts w:ascii="Sylfaen" w:hAnsi="Sylfaen" w:cs="Sylfaen"/>
                <w:sz w:val="18"/>
              </w:rPr>
              <w:t>սպիրտի</w:t>
            </w:r>
            <w:r w:rsidRPr="004D14AD">
              <w:rPr>
                <w:sz w:val="18"/>
              </w:rPr>
              <w:t xml:space="preserve"> </w:t>
            </w:r>
            <w:r w:rsidRPr="004D14AD">
              <w:rPr>
                <w:rFonts w:ascii="Sylfaen" w:hAnsi="Sylfaen" w:cs="Sylfaen"/>
                <w:sz w:val="18"/>
              </w:rPr>
              <w:t>ծավալը</w:t>
            </w:r>
            <w:r w:rsidRPr="004D14AD">
              <w:rPr>
                <w:sz w:val="18"/>
              </w:rPr>
              <w:t xml:space="preserve"> 0,3 %</w:t>
            </w:r>
            <w:r w:rsidRPr="004D14AD">
              <w:rPr>
                <w:rFonts w:ascii="Tahoma" w:hAnsi="Tahoma" w:cs="Tahoma"/>
                <w:sz w:val="18"/>
              </w:rPr>
              <w:t>։</w:t>
            </w:r>
            <w:r w:rsidRPr="004D14AD">
              <w:rPr>
                <w:sz w:val="18"/>
              </w:rPr>
              <w:t xml:space="preserve"> </w:t>
            </w:r>
            <w:r w:rsidRPr="004D14AD">
              <w:rPr>
                <w:rFonts w:ascii="Sylfaen" w:hAnsi="Sylfaen" w:cs="Sylfaen"/>
                <w:sz w:val="18"/>
              </w:rPr>
              <w:t>Անվտանգությունը</w:t>
            </w:r>
            <w:r w:rsidRPr="004D14AD">
              <w:rPr>
                <w:sz w:val="18"/>
              </w:rPr>
              <w:t xml:space="preserve">` </w:t>
            </w:r>
            <w:r w:rsidRPr="004D14AD">
              <w:rPr>
                <w:rFonts w:ascii="Sylfaen" w:hAnsi="Sylfaen" w:cs="Sylfaen"/>
                <w:sz w:val="18"/>
              </w:rPr>
              <w:t>ըստ</w:t>
            </w:r>
            <w:r w:rsidRPr="004D14AD">
              <w:rPr>
                <w:sz w:val="18"/>
              </w:rPr>
              <w:t xml:space="preserve"> 2-III-4.9-01-2010 </w:t>
            </w:r>
            <w:r w:rsidRPr="004D14AD">
              <w:rPr>
                <w:rFonts w:ascii="Sylfaen" w:hAnsi="Sylfaen" w:cs="Sylfaen"/>
                <w:sz w:val="18"/>
              </w:rPr>
              <w:t>հիգիենիկ</w:t>
            </w:r>
            <w:r w:rsidRPr="004D14AD">
              <w:rPr>
                <w:sz w:val="18"/>
              </w:rPr>
              <w:t xml:space="preserve"> </w:t>
            </w:r>
            <w:r w:rsidRPr="004D14AD">
              <w:rPr>
                <w:rFonts w:ascii="Sylfaen" w:hAnsi="Sylfaen" w:cs="Sylfaen"/>
                <w:sz w:val="18"/>
              </w:rPr>
              <w:t>նորմատիվների</w:t>
            </w:r>
            <w:r w:rsidRPr="004D14AD">
              <w:rPr>
                <w:sz w:val="18"/>
              </w:rPr>
              <w:t xml:space="preserve">, </w:t>
            </w:r>
            <w:r w:rsidRPr="004D14AD">
              <w:rPr>
                <w:rFonts w:ascii="Sylfaen" w:hAnsi="Sylfaen" w:cs="Sylfaen"/>
                <w:sz w:val="18"/>
              </w:rPr>
              <w:t>իսկ</w:t>
            </w:r>
            <w:r w:rsidRPr="004D14AD">
              <w:rPr>
                <w:sz w:val="18"/>
              </w:rPr>
              <w:t xml:space="preserve"> </w:t>
            </w:r>
            <w:r w:rsidRPr="004D14AD">
              <w:rPr>
                <w:rFonts w:ascii="Sylfaen" w:hAnsi="Sylfaen" w:cs="Sylfaen"/>
                <w:sz w:val="18"/>
              </w:rPr>
              <w:t>մակնշումը</w:t>
            </w:r>
            <w:r w:rsidRPr="004D14AD">
              <w:rPr>
                <w:sz w:val="18"/>
              </w:rPr>
              <w:t>`"</w:t>
            </w:r>
            <w:r w:rsidRPr="004D14AD">
              <w:rPr>
                <w:rFonts w:ascii="Sylfaen" w:hAnsi="Sylfaen" w:cs="Sylfaen"/>
                <w:sz w:val="18"/>
              </w:rPr>
              <w:t>Սննդամթերքի</w:t>
            </w:r>
            <w:r w:rsidRPr="004D14AD">
              <w:rPr>
                <w:sz w:val="18"/>
              </w:rPr>
              <w:t xml:space="preserve"> </w:t>
            </w:r>
            <w:r w:rsidRPr="004D14AD">
              <w:rPr>
                <w:rFonts w:ascii="Sylfaen" w:hAnsi="Sylfaen" w:cs="Sylfaen"/>
                <w:sz w:val="18"/>
              </w:rPr>
              <w:t>անվտանգության</w:t>
            </w:r>
            <w:r w:rsidRPr="004D14AD">
              <w:rPr>
                <w:sz w:val="18"/>
              </w:rPr>
              <w:t xml:space="preserve"> </w:t>
            </w:r>
            <w:r w:rsidRPr="004D14AD">
              <w:rPr>
                <w:rFonts w:ascii="Sylfaen" w:hAnsi="Sylfaen" w:cs="Sylfaen"/>
                <w:sz w:val="18"/>
              </w:rPr>
              <w:t>մասին</w:t>
            </w:r>
            <w:r w:rsidRPr="004D14AD">
              <w:rPr>
                <w:sz w:val="18"/>
              </w:rPr>
              <w:t xml:space="preserve">" </w:t>
            </w:r>
            <w:r w:rsidRPr="004D14AD">
              <w:rPr>
                <w:rFonts w:ascii="Sylfaen" w:hAnsi="Sylfaen" w:cs="Sylfaen"/>
                <w:sz w:val="18"/>
              </w:rPr>
              <w:t>ՀՀ</w:t>
            </w:r>
            <w:r w:rsidRPr="004D14AD">
              <w:rPr>
                <w:sz w:val="18"/>
              </w:rPr>
              <w:t xml:space="preserve"> </w:t>
            </w:r>
            <w:r w:rsidRPr="004D14AD">
              <w:rPr>
                <w:rFonts w:ascii="Sylfaen" w:hAnsi="Sylfaen" w:cs="Sylfaen"/>
                <w:sz w:val="18"/>
              </w:rPr>
              <w:t>օրենքի</w:t>
            </w:r>
            <w:r w:rsidRPr="004D14AD">
              <w:rPr>
                <w:sz w:val="18"/>
              </w:rPr>
              <w:t xml:space="preserve"> 8-</w:t>
            </w:r>
            <w:r w:rsidRPr="004D14AD">
              <w:rPr>
                <w:rFonts w:ascii="Sylfaen" w:hAnsi="Sylfaen" w:cs="Sylfaen"/>
                <w:sz w:val="18"/>
              </w:rPr>
              <w:t>րդ</w:t>
            </w:r>
            <w:r w:rsidRPr="004D14AD">
              <w:rPr>
                <w:sz w:val="18"/>
              </w:rPr>
              <w:t xml:space="preserve"> </w:t>
            </w:r>
            <w:r w:rsidRPr="004D14AD">
              <w:rPr>
                <w:rFonts w:ascii="Sylfaen" w:hAnsi="Sylfaen" w:cs="Sylfaen"/>
                <w:sz w:val="18"/>
              </w:rPr>
              <w:t>հոդվածի</w:t>
            </w:r>
            <w:r>
              <w:rPr>
                <w:rFonts w:ascii="Sylfaen" w:hAnsi="Sylfaen" w:cs="Sylfaen"/>
                <w:sz w:val="18"/>
                <w:lang w:val="hy-AM"/>
              </w:rPr>
              <w:t>:</w:t>
            </w:r>
          </w:p>
        </w:tc>
        <w:tc>
          <w:tcPr>
            <w:tcW w:w="612" w:type="dxa"/>
            <w:tcBorders>
              <w:top w:val="single" w:sz="4" w:space="0" w:color="auto"/>
              <w:left w:val="single" w:sz="4" w:space="0" w:color="auto"/>
              <w:bottom w:val="single" w:sz="4" w:space="0" w:color="auto"/>
              <w:right w:val="single" w:sz="4" w:space="0" w:color="auto"/>
            </w:tcBorders>
            <w:vAlign w:val="center"/>
          </w:tcPr>
          <w:p w:rsidR="00F33D55" w:rsidRPr="00492C86" w:rsidRDefault="00F33D55">
            <w:pPr>
              <w:jc w:val="center"/>
              <w:rPr>
                <w:rFonts w:ascii="Sylfaen" w:hAnsi="Sylfaen" w:cs="Calibri"/>
                <w:sz w:val="16"/>
                <w:szCs w:val="16"/>
                <w:lang w:val="hy-AM"/>
              </w:rPr>
            </w:pPr>
            <w:r>
              <w:rPr>
                <w:rFonts w:ascii="Sylfaen" w:hAnsi="Sylfaen" w:cs="Calibri"/>
                <w:sz w:val="16"/>
                <w:szCs w:val="16"/>
                <w:lang w:val="hy-AM"/>
              </w:rPr>
              <w:t>շիշ</w:t>
            </w:r>
          </w:p>
        </w:tc>
        <w:tc>
          <w:tcPr>
            <w:tcW w:w="924"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r>
              <w:rPr>
                <w:rFonts w:ascii="Sylfaen" w:hAnsi="Sylfaen" w:cs="Calibri"/>
                <w:sz w:val="16"/>
                <w:szCs w:val="16"/>
                <w:lang w:val="hy-AM"/>
              </w:rPr>
              <w:t>3</w:t>
            </w:r>
          </w:p>
        </w:tc>
        <w:tc>
          <w:tcPr>
            <w:tcW w:w="948" w:type="dxa"/>
            <w:tcBorders>
              <w:top w:val="single" w:sz="4" w:space="0" w:color="auto"/>
              <w:left w:val="single" w:sz="4" w:space="0" w:color="auto"/>
              <w:bottom w:val="single" w:sz="4" w:space="0" w:color="auto"/>
              <w:right w:val="single" w:sz="4" w:space="0" w:color="auto"/>
            </w:tcBorders>
          </w:tcPr>
          <w:p w:rsidR="00F33D55" w:rsidRPr="00EE6809" w:rsidRDefault="00F33D55">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F33D55" w:rsidRPr="00695650" w:rsidRDefault="00F33D55">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F33D55" w:rsidRPr="004619C8" w:rsidRDefault="00F33D55">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F33D55"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tcPr>
          <w:p w:rsidR="00F33D55" w:rsidRDefault="00F33D55" w:rsidP="00492C86">
            <w:pPr>
              <w:jc w:val="center"/>
              <w:rPr>
                <w:rFonts w:ascii="GHEA Grapalat" w:hAnsi="GHEA Grapalat"/>
                <w:sz w:val="20"/>
                <w:lang w:val="hy-AM"/>
              </w:rPr>
            </w:pPr>
            <w:r>
              <w:rPr>
                <w:rFonts w:ascii="GHEA Grapalat" w:hAnsi="GHEA Grapalat"/>
                <w:sz w:val="20"/>
                <w:lang w:val="hy-AM"/>
              </w:rPr>
              <w:t>52</w:t>
            </w:r>
          </w:p>
        </w:tc>
        <w:tc>
          <w:tcPr>
            <w:tcW w:w="1417" w:type="dxa"/>
            <w:tcBorders>
              <w:top w:val="single" w:sz="4" w:space="0" w:color="auto"/>
              <w:left w:val="single" w:sz="4" w:space="0" w:color="auto"/>
              <w:bottom w:val="single" w:sz="4" w:space="0" w:color="auto"/>
              <w:right w:val="single" w:sz="4" w:space="0" w:color="auto"/>
            </w:tcBorders>
            <w:vAlign w:val="center"/>
          </w:tcPr>
          <w:p w:rsidR="00F33D55" w:rsidRDefault="004D14AD">
            <w:pPr>
              <w:jc w:val="center"/>
              <w:rPr>
                <w:rFonts w:ascii="Sylfaen" w:hAnsi="Sylfaen" w:cs="Calibri"/>
                <w:sz w:val="20"/>
                <w:szCs w:val="20"/>
                <w:lang w:val="hy-AM"/>
              </w:rPr>
            </w:pPr>
            <w:r w:rsidRPr="00F671F2">
              <w:rPr>
                <w:rFonts w:ascii="Sylfaen" w:hAnsi="Sylfaen"/>
                <w:sz w:val="20"/>
                <w:szCs w:val="20"/>
              </w:rPr>
              <w:t>15872600</w:t>
            </w:r>
          </w:p>
        </w:tc>
        <w:tc>
          <w:tcPr>
            <w:tcW w:w="1418" w:type="dxa"/>
            <w:tcBorders>
              <w:top w:val="single" w:sz="4" w:space="0" w:color="auto"/>
              <w:left w:val="single" w:sz="4" w:space="0" w:color="auto"/>
              <w:bottom w:val="single" w:sz="4" w:space="0" w:color="auto"/>
              <w:right w:val="single" w:sz="4" w:space="0" w:color="auto"/>
            </w:tcBorders>
            <w:vAlign w:val="center"/>
          </w:tcPr>
          <w:p w:rsidR="00F33D55" w:rsidRPr="0018758C" w:rsidRDefault="00F33D55" w:rsidP="00492C86">
            <w:pPr>
              <w:jc w:val="center"/>
              <w:rPr>
                <w:rFonts w:ascii="Sylfaen" w:hAnsi="Sylfaen" w:cs="Sylfaen"/>
                <w:sz w:val="20"/>
                <w:szCs w:val="20"/>
                <w:lang w:val="hy-AM"/>
              </w:rPr>
            </w:pPr>
            <w:r w:rsidRPr="0018758C">
              <w:rPr>
                <w:rFonts w:ascii="Sylfaen" w:hAnsi="Sylfaen" w:cs="Sylfaen"/>
                <w:sz w:val="20"/>
                <w:szCs w:val="20"/>
                <w:lang w:val="hy-AM"/>
              </w:rPr>
              <w:t>Սոդա</w:t>
            </w:r>
            <w:r w:rsidR="004D14AD">
              <w:rPr>
                <w:rFonts w:ascii="Sylfaen" w:hAnsi="Sylfaen" w:cs="Sylfaen"/>
                <w:sz w:val="20"/>
                <w:szCs w:val="20"/>
                <w:lang w:val="hy-AM"/>
              </w:rPr>
              <w:t xml:space="preserve"> /0.25կգ/</w:t>
            </w:r>
          </w:p>
        </w:tc>
        <w:tc>
          <w:tcPr>
            <w:tcW w:w="709" w:type="dxa"/>
            <w:tcBorders>
              <w:top w:val="single" w:sz="4" w:space="0" w:color="auto"/>
              <w:left w:val="single" w:sz="4" w:space="0" w:color="auto"/>
              <w:bottom w:val="single" w:sz="4" w:space="0" w:color="auto"/>
              <w:right w:val="single" w:sz="4" w:space="0" w:color="auto"/>
            </w:tcBorders>
          </w:tcPr>
          <w:p w:rsidR="00F33D55" w:rsidRDefault="00F33D55">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F33D55" w:rsidRDefault="004D14AD">
            <w:pPr>
              <w:rPr>
                <w:rFonts w:ascii="Sylfaen" w:hAnsi="Sylfaen"/>
                <w:sz w:val="18"/>
                <w:szCs w:val="18"/>
                <w:lang w:val="hy-AM"/>
              </w:rPr>
            </w:pPr>
            <w:r w:rsidRPr="00201E0F">
              <w:rPr>
                <w:rFonts w:ascii="Arial LatArm" w:hAnsi="Arial LatArm"/>
                <w:sz w:val="18"/>
                <w:szCs w:val="18"/>
                <w:lang w:val="hy-AM"/>
              </w:rPr>
              <w:t>â³÷³Íñ³ñí³Í, ·áñÍ³ñ³Ý³ÛÇÝ ÷³Ã»Ã³íáñÙ³Ùµ: ÐÐ ·áñÍáÕ ÝáñÙ»ñÇÝ ¨ ëï³Ý¹³ñïÝ»ñÇÝ Ñ³Ù³å³ï³ëË³Ý:</w:t>
            </w:r>
          </w:p>
        </w:tc>
        <w:tc>
          <w:tcPr>
            <w:tcW w:w="612" w:type="dxa"/>
            <w:tcBorders>
              <w:top w:val="single" w:sz="4" w:space="0" w:color="auto"/>
              <w:left w:val="single" w:sz="4" w:space="0" w:color="auto"/>
              <w:bottom w:val="single" w:sz="4" w:space="0" w:color="auto"/>
              <w:right w:val="single" w:sz="4" w:space="0" w:color="auto"/>
            </w:tcBorders>
            <w:vAlign w:val="center"/>
          </w:tcPr>
          <w:p w:rsidR="00F33D55" w:rsidRPr="00492C86" w:rsidRDefault="00F33D55">
            <w:pPr>
              <w:jc w:val="center"/>
              <w:rPr>
                <w:rFonts w:ascii="Sylfaen" w:hAnsi="Sylfaen" w:cs="Calibri"/>
                <w:sz w:val="16"/>
                <w:szCs w:val="16"/>
                <w:lang w:val="hy-AM"/>
              </w:rPr>
            </w:pPr>
            <w:r>
              <w:rPr>
                <w:rFonts w:ascii="Sylfaen" w:hAnsi="Sylfaen" w:cs="Calibri"/>
                <w:sz w:val="16"/>
                <w:szCs w:val="16"/>
                <w:lang w:val="hy-AM"/>
              </w:rPr>
              <w:t>Տուփ</w:t>
            </w:r>
          </w:p>
        </w:tc>
        <w:tc>
          <w:tcPr>
            <w:tcW w:w="924"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r>
              <w:rPr>
                <w:rFonts w:ascii="Sylfaen" w:hAnsi="Sylfaen" w:cs="Calibri"/>
                <w:sz w:val="16"/>
                <w:szCs w:val="16"/>
                <w:lang w:val="hy-AM"/>
              </w:rPr>
              <w:t>3</w:t>
            </w:r>
          </w:p>
        </w:tc>
        <w:tc>
          <w:tcPr>
            <w:tcW w:w="948" w:type="dxa"/>
            <w:tcBorders>
              <w:top w:val="single" w:sz="4" w:space="0" w:color="auto"/>
              <w:left w:val="single" w:sz="4" w:space="0" w:color="auto"/>
              <w:bottom w:val="single" w:sz="4" w:space="0" w:color="auto"/>
              <w:right w:val="single" w:sz="4" w:space="0" w:color="auto"/>
            </w:tcBorders>
          </w:tcPr>
          <w:p w:rsidR="00F33D55" w:rsidRPr="00EE6809" w:rsidRDefault="00F33D55">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F33D55" w:rsidRPr="00695650" w:rsidRDefault="00F33D55">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F33D55" w:rsidRPr="004619C8" w:rsidRDefault="00F33D55">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r w:rsidR="00F33D55" w:rsidRPr="0037229B" w:rsidTr="001631ED">
        <w:trPr>
          <w:trHeight w:val="246"/>
        </w:trPr>
        <w:tc>
          <w:tcPr>
            <w:tcW w:w="581" w:type="dxa"/>
            <w:tcBorders>
              <w:top w:val="single" w:sz="4" w:space="0" w:color="auto"/>
              <w:left w:val="single" w:sz="4" w:space="0" w:color="auto"/>
              <w:bottom w:val="single" w:sz="4" w:space="0" w:color="auto"/>
              <w:right w:val="single" w:sz="4" w:space="0" w:color="auto"/>
            </w:tcBorders>
          </w:tcPr>
          <w:p w:rsidR="00F33D55" w:rsidRDefault="00F33D55" w:rsidP="00492C86">
            <w:pPr>
              <w:jc w:val="center"/>
              <w:rPr>
                <w:rFonts w:ascii="GHEA Grapalat" w:hAnsi="GHEA Grapalat"/>
                <w:sz w:val="20"/>
                <w:lang w:val="hy-AM"/>
              </w:rPr>
            </w:pPr>
            <w:r>
              <w:rPr>
                <w:rFonts w:ascii="GHEA Grapalat" w:hAnsi="GHEA Grapalat"/>
                <w:sz w:val="20"/>
                <w:lang w:val="hy-AM"/>
              </w:rPr>
              <w:t>53</w:t>
            </w:r>
          </w:p>
        </w:tc>
        <w:tc>
          <w:tcPr>
            <w:tcW w:w="1417" w:type="dxa"/>
            <w:tcBorders>
              <w:top w:val="single" w:sz="4" w:space="0" w:color="auto"/>
              <w:left w:val="single" w:sz="4" w:space="0" w:color="auto"/>
              <w:bottom w:val="single" w:sz="4" w:space="0" w:color="auto"/>
              <w:right w:val="single" w:sz="4" w:space="0" w:color="auto"/>
            </w:tcBorders>
            <w:vAlign w:val="center"/>
          </w:tcPr>
          <w:p w:rsidR="00F33D55" w:rsidRDefault="004D14AD">
            <w:pPr>
              <w:jc w:val="center"/>
              <w:rPr>
                <w:rFonts w:ascii="Sylfaen" w:hAnsi="Sylfaen" w:cs="Calibri"/>
                <w:sz w:val="20"/>
                <w:szCs w:val="20"/>
                <w:lang w:val="hy-AM"/>
              </w:rPr>
            </w:pPr>
            <w:r w:rsidRPr="001845D4">
              <w:rPr>
                <w:rFonts w:ascii="Sylfaen" w:hAnsi="Sylfaen"/>
                <w:sz w:val="20"/>
                <w:lang w:val="hy-AM"/>
              </w:rPr>
              <w:t>15898000</w:t>
            </w:r>
          </w:p>
        </w:tc>
        <w:tc>
          <w:tcPr>
            <w:tcW w:w="1418" w:type="dxa"/>
            <w:tcBorders>
              <w:top w:val="single" w:sz="4" w:space="0" w:color="auto"/>
              <w:left w:val="single" w:sz="4" w:space="0" w:color="auto"/>
              <w:bottom w:val="single" w:sz="4" w:space="0" w:color="auto"/>
              <w:right w:val="single" w:sz="4" w:space="0" w:color="auto"/>
            </w:tcBorders>
            <w:vAlign w:val="center"/>
          </w:tcPr>
          <w:p w:rsidR="00F33D55" w:rsidRPr="0018758C" w:rsidRDefault="00F33D55" w:rsidP="00492C86">
            <w:pPr>
              <w:jc w:val="center"/>
              <w:rPr>
                <w:rFonts w:ascii="Sylfaen" w:hAnsi="Sylfaen" w:cs="Sylfaen"/>
                <w:sz w:val="20"/>
                <w:szCs w:val="20"/>
                <w:lang w:val="hy-AM"/>
              </w:rPr>
            </w:pPr>
            <w:r>
              <w:rPr>
                <w:rFonts w:ascii="Sylfaen" w:hAnsi="Sylfaen" w:cs="Sylfaen"/>
                <w:sz w:val="20"/>
                <w:szCs w:val="20"/>
                <w:lang w:val="hy-AM"/>
              </w:rPr>
              <w:t>Խմորիչ</w:t>
            </w:r>
            <w:r w:rsidR="004D14AD">
              <w:rPr>
                <w:rFonts w:ascii="Sylfaen" w:hAnsi="Sylfaen" w:cs="Sylfaen"/>
                <w:sz w:val="20"/>
                <w:szCs w:val="20"/>
                <w:lang w:val="hy-AM"/>
              </w:rPr>
              <w:t xml:space="preserve"> /100գ./</w:t>
            </w:r>
          </w:p>
        </w:tc>
        <w:tc>
          <w:tcPr>
            <w:tcW w:w="709" w:type="dxa"/>
            <w:tcBorders>
              <w:top w:val="single" w:sz="4" w:space="0" w:color="auto"/>
              <w:left w:val="single" w:sz="4" w:space="0" w:color="auto"/>
              <w:bottom w:val="single" w:sz="4" w:space="0" w:color="auto"/>
              <w:right w:val="single" w:sz="4" w:space="0" w:color="auto"/>
            </w:tcBorders>
          </w:tcPr>
          <w:p w:rsidR="00F33D55" w:rsidRDefault="00F33D55">
            <w:pPr>
              <w:jc w:val="center"/>
              <w:rPr>
                <w:rFonts w:ascii="GHEA Grapalat" w:hAnsi="GHEA Grapalat"/>
                <w:sz w:val="20"/>
              </w:rPr>
            </w:pPr>
          </w:p>
        </w:tc>
        <w:tc>
          <w:tcPr>
            <w:tcW w:w="4110" w:type="dxa"/>
            <w:tcBorders>
              <w:top w:val="single" w:sz="4" w:space="0" w:color="auto"/>
              <w:left w:val="single" w:sz="4" w:space="0" w:color="auto"/>
              <w:bottom w:val="single" w:sz="4" w:space="0" w:color="auto"/>
              <w:right w:val="single" w:sz="4" w:space="0" w:color="auto"/>
            </w:tcBorders>
            <w:vAlign w:val="center"/>
          </w:tcPr>
          <w:p w:rsidR="00F33D55" w:rsidRDefault="004D14AD">
            <w:pPr>
              <w:rPr>
                <w:rFonts w:ascii="Sylfaen" w:hAnsi="Sylfaen"/>
                <w:sz w:val="18"/>
                <w:szCs w:val="18"/>
                <w:lang w:val="hy-AM"/>
              </w:rPr>
            </w:pPr>
            <w:r w:rsidRPr="00201E0F">
              <w:rPr>
                <w:rFonts w:ascii="Sylfaen" w:hAnsi="Sylfaen" w:cs="Sylfaen"/>
                <w:sz w:val="18"/>
                <w:szCs w:val="18"/>
                <w:lang w:val="hy-AM"/>
              </w:rPr>
              <w:t>Չոր</w:t>
            </w:r>
            <w:r w:rsidRPr="00201E0F">
              <w:rPr>
                <w:rFonts w:ascii="Arial LatArm" w:hAnsi="Arial LatArm"/>
                <w:sz w:val="18"/>
                <w:szCs w:val="18"/>
                <w:lang w:val="hy-AM"/>
              </w:rPr>
              <w:t xml:space="preserve">, </w:t>
            </w:r>
            <w:r w:rsidRPr="00201E0F">
              <w:rPr>
                <w:rFonts w:ascii="Sylfaen" w:hAnsi="Sylfaen" w:cs="Sylfaen"/>
                <w:sz w:val="18"/>
                <w:szCs w:val="18"/>
                <w:lang w:val="hy-AM"/>
              </w:rPr>
              <w:t>գործարանային</w:t>
            </w:r>
            <w:r w:rsidRPr="00201E0F">
              <w:rPr>
                <w:rFonts w:ascii="Arial LatArm" w:hAnsi="Arial LatArm"/>
                <w:sz w:val="18"/>
                <w:szCs w:val="18"/>
                <w:lang w:val="hy-AM"/>
              </w:rPr>
              <w:t xml:space="preserve"> </w:t>
            </w:r>
            <w:r w:rsidRPr="00201E0F">
              <w:rPr>
                <w:rFonts w:ascii="Sylfaen" w:hAnsi="Sylfaen" w:cs="Sylfaen"/>
                <w:sz w:val="18"/>
                <w:szCs w:val="18"/>
                <w:lang w:val="hy-AM"/>
              </w:rPr>
              <w:t>փաթեթավորված</w:t>
            </w:r>
            <w:r w:rsidRPr="00201E0F">
              <w:rPr>
                <w:rFonts w:ascii="Arial LatArm" w:hAnsi="Arial LatArm"/>
                <w:sz w:val="18"/>
                <w:szCs w:val="18"/>
                <w:lang w:val="hy-AM"/>
              </w:rPr>
              <w:t xml:space="preserve">, </w:t>
            </w:r>
            <w:r w:rsidRPr="00201E0F">
              <w:rPr>
                <w:rFonts w:ascii="Sylfaen" w:hAnsi="Sylfaen" w:cs="Sylfaen"/>
                <w:sz w:val="18"/>
                <w:szCs w:val="18"/>
                <w:lang w:val="hy-AM"/>
              </w:rPr>
              <w:t>չափածրարված</w:t>
            </w:r>
            <w:r w:rsidRPr="00201E0F">
              <w:rPr>
                <w:rFonts w:ascii="Arial LatArm" w:hAnsi="Arial LatArm"/>
                <w:sz w:val="18"/>
                <w:szCs w:val="18"/>
                <w:lang w:val="hy-AM"/>
              </w:rPr>
              <w:t xml:space="preserve">, </w:t>
            </w:r>
            <w:r w:rsidRPr="00201E0F">
              <w:rPr>
                <w:rFonts w:ascii="Sylfaen" w:hAnsi="Sylfaen" w:cs="Sylfaen"/>
                <w:sz w:val="18"/>
                <w:szCs w:val="18"/>
                <w:lang w:val="hy-AM"/>
              </w:rPr>
              <w:t>խոնավությունը</w:t>
            </w:r>
            <w:r w:rsidRPr="00201E0F">
              <w:rPr>
                <w:rFonts w:ascii="Arial LatArm" w:hAnsi="Arial LatArm"/>
                <w:sz w:val="18"/>
                <w:szCs w:val="18"/>
                <w:lang w:val="hy-AM"/>
              </w:rPr>
              <w:t>` 8 %-</w:t>
            </w:r>
            <w:r w:rsidRPr="00201E0F">
              <w:rPr>
                <w:rFonts w:ascii="Sylfaen" w:hAnsi="Sylfaen" w:cs="Sylfaen"/>
                <w:sz w:val="18"/>
                <w:szCs w:val="18"/>
                <w:lang w:val="hy-AM"/>
              </w:rPr>
              <w:t>ից</w:t>
            </w:r>
            <w:r w:rsidRPr="00201E0F">
              <w:rPr>
                <w:rFonts w:ascii="Arial LatArm" w:hAnsi="Arial LatArm"/>
                <w:sz w:val="18"/>
                <w:szCs w:val="18"/>
                <w:lang w:val="hy-AM"/>
              </w:rPr>
              <w:t xml:space="preserve"> </w:t>
            </w:r>
            <w:r w:rsidRPr="00201E0F">
              <w:rPr>
                <w:rFonts w:ascii="Sylfaen" w:hAnsi="Sylfaen" w:cs="Sylfaen"/>
                <w:sz w:val="18"/>
                <w:szCs w:val="18"/>
                <w:lang w:val="hy-AM"/>
              </w:rPr>
              <w:t>ոչ</w:t>
            </w:r>
            <w:r w:rsidRPr="00201E0F">
              <w:rPr>
                <w:rFonts w:ascii="Arial LatArm" w:hAnsi="Arial LatArm"/>
                <w:sz w:val="18"/>
                <w:szCs w:val="18"/>
                <w:lang w:val="hy-AM"/>
              </w:rPr>
              <w:t xml:space="preserve"> </w:t>
            </w:r>
            <w:r w:rsidRPr="00201E0F">
              <w:rPr>
                <w:rFonts w:ascii="Sylfaen" w:hAnsi="Sylfaen" w:cs="Sylfaen"/>
                <w:sz w:val="18"/>
                <w:szCs w:val="18"/>
                <w:lang w:val="hy-AM"/>
              </w:rPr>
              <w:t>ավելի</w:t>
            </w:r>
            <w:r w:rsidRPr="00201E0F">
              <w:rPr>
                <w:rFonts w:ascii="Arial LatArm" w:hAnsi="Arial LatArm"/>
                <w:sz w:val="18"/>
                <w:szCs w:val="18"/>
                <w:lang w:val="hy-AM"/>
              </w:rPr>
              <w:t xml:space="preserve">: </w:t>
            </w:r>
            <w:r w:rsidRPr="00201E0F">
              <w:rPr>
                <w:rFonts w:ascii="Sylfaen" w:hAnsi="Sylfaen" w:cs="Sylfaen"/>
                <w:sz w:val="18"/>
                <w:szCs w:val="18"/>
                <w:lang w:val="hy-AM"/>
              </w:rPr>
              <w:t>Անվտանգությունը</w:t>
            </w:r>
            <w:r w:rsidRPr="00201E0F">
              <w:rPr>
                <w:rFonts w:ascii="Arial LatArm" w:hAnsi="Arial LatArm"/>
                <w:sz w:val="18"/>
                <w:szCs w:val="18"/>
                <w:lang w:val="hy-AM"/>
              </w:rPr>
              <w:t xml:space="preserve">`  N 2-III-4.9-01-2010 </w:t>
            </w:r>
            <w:r w:rsidRPr="00201E0F">
              <w:rPr>
                <w:rFonts w:ascii="Sylfaen" w:hAnsi="Sylfaen" w:cs="Sylfaen"/>
                <w:sz w:val="18"/>
                <w:szCs w:val="18"/>
                <w:lang w:val="hy-AM"/>
              </w:rPr>
              <w:t>հիգիենիկ</w:t>
            </w:r>
            <w:r w:rsidRPr="00201E0F">
              <w:rPr>
                <w:rFonts w:ascii="Arial LatArm" w:hAnsi="Arial LatArm"/>
                <w:sz w:val="18"/>
                <w:szCs w:val="18"/>
                <w:lang w:val="hy-AM"/>
              </w:rPr>
              <w:t xml:space="preserve"> </w:t>
            </w:r>
            <w:r w:rsidRPr="00201E0F">
              <w:rPr>
                <w:rFonts w:ascii="Sylfaen" w:hAnsi="Sylfaen" w:cs="Sylfaen"/>
                <w:sz w:val="18"/>
                <w:szCs w:val="18"/>
                <w:lang w:val="hy-AM"/>
              </w:rPr>
              <w:t>նորմատիվների</w:t>
            </w:r>
            <w:r w:rsidRPr="00201E0F">
              <w:rPr>
                <w:rFonts w:ascii="Arial LatArm" w:hAnsi="Arial LatArm"/>
                <w:sz w:val="18"/>
                <w:szCs w:val="18"/>
                <w:lang w:val="hy-AM"/>
              </w:rPr>
              <w:t xml:space="preserve"> </w:t>
            </w:r>
            <w:r w:rsidRPr="00201E0F">
              <w:rPr>
                <w:rFonts w:ascii="Sylfaen" w:hAnsi="Sylfaen" w:cs="Sylfaen"/>
                <w:sz w:val="18"/>
                <w:szCs w:val="18"/>
                <w:lang w:val="hy-AM"/>
              </w:rPr>
              <w:t>և</w:t>
            </w:r>
            <w:r w:rsidRPr="00201E0F">
              <w:rPr>
                <w:rFonts w:ascii="Arial LatArm" w:hAnsi="Arial LatArm"/>
                <w:sz w:val="18"/>
                <w:szCs w:val="18"/>
                <w:lang w:val="hy-AM"/>
              </w:rPr>
              <w:t xml:space="preserve"> </w:t>
            </w:r>
            <w:r w:rsidRPr="00201E0F">
              <w:rPr>
                <w:rFonts w:ascii="Arial LatArm" w:hAnsi="Arial LatArm" w:cs="Arial LatArm"/>
                <w:sz w:val="18"/>
                <w:szCs w:val="18"/>
                <w:lang w:val="hy-AM"/>
              </w:rPr>
              <w:t>«</w:t>
            </w:r>
            <w:r w:rsidRPr="00201E0F">
              <w:rPr>
                <w:rFonts w:ascii="Sylfaen" w:hAnsi="Sylfaen" w:cs="Sylfaen"/>
                <w:sz w:val="18"/>
                <w:szCs w:val="18"/>
                <w:lang w:val="hy-AM"/>
              </w:rPr>
              <w:t>Սննդամթերքի</w:t>
            </w:r>
            <w:r w:rsidRPr="00201E0F">
              <w:rPr>
                <w:rFonts w:ascii="Arial LatArm" w:hAnsi="Arial LatArm"/>
                <w:sz w:val="18"/>
                <w:szCs w:val="18"/>
                <w:lang w:val="hy-AM"/>
              </w:rPr>
              <w:t xml:space="preserve"> </w:t>
            </w:r>
            <w:r w:rsidRPr="00201E0F">
              <w:rPr>
                <w:rFonts w:ascii="Sylfaen" w:hAnsi="Sylfaen" w:cs="Sylfaen"/>
                <w:sz w:val="18"/>
                <w:szCs w:val="18"/>
                <w:lang w:val="hy-AM"/>
              </w:rPr>
              <w:t>անվտանգության</w:t>
            </w:r>
            <w:r w:rsidRPr="00201E0F">
              <w:rPr>
                <w:rFonts w:ascii="Arial LatArm" w:hAnsi="Arial LatArm"/>
                <w:sz w:val="18"/>
                <w:szCs w:val="18"/>
                <w:lang w:val="hy-AM"/>
              </w:rPr>
              <w:t xml:space="preserve"> </w:t>
            </w:r>
            <w:r w:rsidRPr="00201E0F">
              <w:rPr>
                <w:rFonts w:ascii="Sylfaen" w:hAnsi="Sylfaen" w:cs="Sylfaen"/>
                <w:sz w:val="18"/>
                <w:szCs w:val="18"/>
                <w:lang w:val="hy-AM"/>
              </w:rPr>
              <w:t>մասին</w:t>
            </w:r>
            <w:r w:rsidRPr="00201E0F">
              <w:rPr>
                <w:rFonts w:ascii="Arial LatArm" w:hAnsi="Arial LatArm" w:cs="Arial LatArm"/>
                <w:sz w:val="18"/>
                <w:szCs w:val="18"/>
                <w:lang w:val="hy-AM"/>
              </w:rPr>
              <w:t>»</w:t>
            </w:r>
            <w:r w:rsidRPr="00201E0F">
              <w:rPr>
                <w:rFonts w:ascii="Arial LatArm" w:hAnsi="Arial LatArm"/>
                <w:sz w:val="18"/>
                <w:szCs w:val="18"/>
                <w:lang w:val="hy-AM"/>
              </w:rPr>
              <w:t xml:space="preserve"> </w:t>
            </w:r>
            <w:r w:rsidRPr="00201E0F">
              <w:rPr>
                <w:rFonts w:ascii="Sylfaen" w:hAnsi="Sylfaen" w:cs="Sylfaen"/>
                <w:sz w:val="18"/>
                <w:szCs w:val="18"/>
                <w:lang w:val="hy-AM"/>
              </w:rPr>
              <w:t>ՀՀ</w:t>
            </w:r>
            <w:r w:rsidRPr="00201E0F">
              <w:rPr>
                <w:rFonts w:ascii="Arial LatArm" w:hAnsi="Arial LatArm"/>
                <w:sz w:val="18"/>
                <w:szCs w:val="18"/>
                <w:lang w:val="hy-AM"/>
              </w:rPr>
              <w:t xml:space="preserve"> </w:t>
            </w:r>
            <w:r w:rsidRPr="00201E0F">
              <w:rPr>
                <w:rFonts w:ascii="Sylfaen" w:hAnsi="Sylfaen" w:cs="Sylfaen"/>
                <w:sz w:val="18"/>
                <w:szCs w:val="18"/>
                <w:lang w:val="hy-AM"/>
              </w:rPr>
              <w:t>օրենքի</w:t>
            </w:r>
            <w:r w:rsidRPr="00201E0F">
              <w:rPr>
                <w:rFonts w:ascii="Arial LatArm" w:hAnsi="Arial LatArm"/>
                <w:sz w:val="18"/>
                <w:szCs w:val="18"/>
                <w:lang w:val="hy-AM"/>
              </w:rPr>
              <w:t xml:space="preserve"> 8-</w:t>
            </w:r>
            <w:r w:rsidRPr="00201E0F">
              <w:rPr>
                <w:rFonts w:ascii="Sylfaen" w:hAnsi="Sylfaen" w:cs="Sylfaen"/>
                <w:sz w:val="18"/>
                <w:szCs w:val="18"/>
                <w:lang w:val="hy-AM"/>
              </w:rPr>
              <w:t>րդ</w:t>
            </w:r>
            <w:r w:rsidRPr="00201E0F">
              <w:rPr>
                <w:rFonts w:ascii="Arial LatArm" w:hAnsi="Arial LatArm"/>
                <w:sz w:val="18"/>
                <w:szCs w:val="18"/>
                <w:lang w:val="hy-AM"/>
              </w:rPr>
              <w:t xml:space="preserve"> </w:t>
            </w:r>
            <w:r w:rsidRPr="00201E0F">
              <w:rPr>
                <w:rFonts w:ascii="Sylfaen" w:hAnsi="Sylfaen" w:cs="Sylfaen"/>
                <w:sz w:val="18"/>
                <w:szCs w:val="18"/>
                <w:lang w:val="hy-AM"/>
              </w:rPr>
              <w:t>հոդվածի</w:t>
            </w:r>
            <w:r w:rsidRPr="00201E0F">
              <w:rPr>
                <w:rFonts w:ascii="Arial LatArm" w:hAnsi="Arial LatArm"/>
                <w:sz w:val="18"/>
                <w:szCs w:val="18"/>
                <w:lang w:val="hy-AM"/>
              </w:rPr>
              <w:t xml:space="preserve">: </w:t>
            </w:r>
            <w:r w:rsidRPr="00201E0F">
              <w:rPr>
                <w:rFonts w:ascii="Sylfaen" w:hAnsi="Sylfaen" w:cs="Sylfaen"/>
                <w:sz w:val="18"/>
                <w:szCs w:val="18"/>
                <w:lang w:val="hy-AM"/>
              </w:rPr>
              <w:t>Պիտանելիության</w:t>
            </w:r>
            <w:r w:rsidRPr="00201E0F">
              <w:rPr>
                <w:rFonts w:ascii="Arial LatArm" w:hAnsi="Arial LatArm"/>
                <w:sz w:val="18"/>
                <w:szCs w:val="18"/>
                <w:lang w:val="hy-AM"/>
              </w:rPr>
              <w:t xml:space="preserve"> </w:t>
            </w:r>
            <w:r w:rsidRPr="00201E0F">
              <w:rPr>
                <w:rFonts w:ascii="Sylfaen" w:hAnsi="Sylfaen" w:cs="Sylfaen"/>
                <w:sz w:val="18"/>
                <w:szCs w:val="18"/>
                <w:lang w:val="hy-AM"/>
              </w:rPr>
              <w:t>մնացորդային</w:t>
            </w:r>
            <w:r w:rsidRPr="00201E0F">
              <w:rPr>
                <w:rFonts w:ascii="Arial LatArm" w:hAnsi="Arial LatArm"/>
                <w:sz w:val="18"/>
                <w:szCs w:val="18"/>
                <w:lang w:val="hy-AM"/>
              </w:rPr>
              <w:t xml:space="preserve"> </w:t>
            </w:r>
            <w:r w:rsidRPr="00201E0F">
              <w:rPr>
                <w:rFonts w:ascii="Sylfaen" w:hAnsi="Sylfaen" w:cs="Sylfaen"/>
                <w:sz w:val="18"/>
                <w:szCs w:val="18"/>
                <w:lang w:val="hy-AM"/>
              </w:rPr>
              <w:t>ժամկետը</w:t>
            </w:r>
            <w:r w:rsidRPr="00201E0F">
              <w:rPr>
                <w:rFonts w:ascii="Arial LatArm" w:hAnsi="Arial LatArm"/>
                <w:sz w:val="18"/>
                <w:szCs w:val="18"/>
                <w:lang w:val="hy-AM"/>
              </w:rPr>
              <w:t xml:space="preserve"> </w:t>
            </w:r>
            <w:r w:rsidRPr="00201E0F">
              <w:rPr>
                <w:rFonts w:ascii="Sylfaen" w:hAnsi="Sylfaen" w:cs="Sylfaen"/>
                <w:sz w:val="18"/>
                <w:szCs w:val="18"/>
                <w:lang w:val="hy-AM"/>
              </w:rPr>
              <w:t>ոչ</w:t>
            </w:r>
            <w:r w:rsidRPr="00201E0F">
              <w:rPr>
                <w:rFonts w:ascii="Arial LatArm" w:hAnsi="Arial LatArm"/>
                <w:sz w:val="18"/>
                <w:szCs w:val="18"/>
                <w:lang w:val="hy-AM"/>
              </w:rPr>
              <w:t xml:space="preserve"> </w:t>
            </w:r>
            <w:r w:rsidRPr="00201E0F">
              <w:rPr>
                <w:rFonts w:ascii="Sylfaen" w:hAnsi="Sylfaen" w:cs="Sylfaen"/>
                <w:sz w:val="18"/>
                <w:szCs w:val="18"/>
                <w:lang w:val="hy-AM"/>
              </w:rPr>
              <w:t>պակաս</w:t>
            </w:r>
            <w:r w:rsidRPr="00201E0F">
              <w:rPr>
                <w:rFonts w:ascii="Arial LatArm" w:hAnsi="Arial LatArm"/>
                <w:sz w:val="18"/>
                <w:szCs w:val="18"/>
                <w:lang w:val="hy-AM"/>
              </w:rPr>
              <w:t xml:space="preserve"> 80 %:</w:t>
            </w:r>
          </w:p>
        </w:tc>
        <w:tc>
          <w:tcPr>
            <w:tcW w:w="612" w:type="dxa"/>
            <w:tcBorders>
              <w:top w:val="single" w:sz="4" w:space="0" w:color="auto"/>
              <w:left w:val="single" w:sz="4" w:space="0" w:color="auto"/>
              <w:bottom w:val="single" w:sz="4" w:space="0" w:color="auto"/>
              <w:right w:val="single" w:sz="4" w:space="0" w:color="auto"/>
            </w:tcBorders>
            <w:vAlign w:val="center"/>
          </w:tcPr>
          <w:p w:rsidR="00F33D55" w:rsidRPr="00492C86" w:rsidRDefault="00F33D55">
            <w:pPr>
              <w:jc w:val="center"/>
              <w:rPr>
                <w:rFonts w:ascii="Sylfaen" w:hAnsi="Sylfaen" w:cs="Calibri"/>
                <w:sz w:val="16"/>
                <w:szCs w:val="16"/>
                <w:lang w:val="hy-AM"/>
              </w:rPr>
            </w:pPr>
            <w:r>
              <w:rPr>
                <w:rFonts w:ascii="Sylfaen" w:hAnsi="Sylfaen" w:cs="Calibri"/>
                <w:sz w:val="16"/>
                <w:szCs w:val="16"/>
                <w:lang w:val="hy-AM"/>
              </w:rPr>
              <w:t>տուփ</w:t>
            </w:r>
          </w:p>
        </w:tc>
        <w:tc>
          <w:tcPr>
            <w:tcW w:w="924"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p>
        </w:tc>
        <w:tc>
          <w:tcPr>
            <w:tcW w:w="1127" w:type="dxa"/>
            <w:tcBorders>
              <w:top w:val="single" w:sz="4" w:space="0" w:color="auto"/>
              <w:left w:val="single" w:sz="4" w:space="0" w:color="auto"/>
              <w:bottom w:val="single" w:sz="4" w:space="0" w:color="auto"/>
              <w:right w:val="single" w:sz="4" w:space="0" w:color="auto"/>
            </w:tcBorders>
            <w:vAlign w:val="center"/>
          </w:tcPr>
          <w:p w:rsidR="00F33D55" w:rsidRDefault="00F33D55">
            <w:pPr>
              <w:jc w:val="center"/>
              <w:rPr>
                <w:rFonts w:ascii="Sylfaen" w:hAnsi="Sylfaen" w:cs="Calibri"/>
                <w:sz w:val="16"/>
                <w:szCs w:val="16"/>
                <w:lang w:val="hy-AM"/>
              </w:rPr>
            </w:pPr>
            <w:r>
              <w:rPr>
                <w:rFonts w:ascii="Sylfaen" w:hAnsi="Sylfaen" w:cs="Calibri"/>
                <w:sz w:val="16"/>
                <w:szCs w:val="16"/>
                <w:lang w:val="hy-AM"/>
              </w:rPr>
              <w:t>3</w:t>
            </w:r>
          </w:p>
        </w:tc>
        <w:tc>
          <w:tcPr>
            <w:tcW w:w="948" w:type="dxa"/>
            <w:tcBorders>
              <w:top w:val="single" w:sz="4" w:space="0" w:color="auto"/>
              <w:left w:val="single" w:sz="4" w:space="0" w:color="auto"/>
              <w:bottom w:val="single" w:sz="4" w:space="0" w:color="auto"/>
              <w:right w:val="single" w:sz="4" w:space="0" w:color="auto"/>
            </w:tcBorders>
          </w:tcPr>
          <w:p w:rsidR="00F33D55" w:rsidRPr="00EE6809" w:rsidRDefault="00F33D55">
            <w:pPr>
              <w:rPr>
                <w:lang w:val="hy-AM"/>
              </w:rPr>
            </w:pPr>
            <w:r w:rsidRPr="00B73083">
              <w:rPr>
                <w:rFonts w:ascii="Sylfaen" w:hAnsi="Sylfaen" w:cs="Sylfaen"/>
                <w:sz w:val="16"/>
                <w:szCs w:val="16"/>
                <w:lang w:val="af-ZA"/>
              </w:rPr>
              <w:t>Գ</w:t>
            </w:r>
            <w:r w:rsidRPr="00B73083">
              <w:rPr>
                <w:rFonts w:ascii="Sylfaen" w:hAnsi="Sylfaen" w:cs="Sylfaen"/>
                <w:sz w:val="16"/>
                <w:szCs w:val="16"/>
                <w:lang w:val="hy-AM"/>
              </w:rPr>
              <w:t>.</w:t>
            </w:r>
            <w:r w:rsidRPr="00B73083">
              <w:rPr>
                <w:rFonts w:ascii="Sylfaen" w:hAnsi="Sylfaen" w:cs="Sylfaen"/>
                <w:sz w:val="16"/>
                <w:szCs w:val="16"/>
                <w:lang w:val="af-ZA"/>
              </w:rPr>
              <w:t>Սայաթ</w:t>
            </w:r>
            <w:r w:rsidRPr="00B73083">
              <w:rPr>
                <w:rFonts w:ascii="Arial LatArm" w:hAnsi="Arial LatArm"/>
                <w:sz w:val="16"/>
                <w:szCs w:val="16"/>
                <w:lang w:val="af-ZA"/>
              </w:rPr>
              <w:t>-</w:t>
            </w:r>
            <w:r w:rsidRPr="00B73083">
              <w:rPr>
                <w:rFonts w:ascii="Sylfaen" w:hAnsi="Sylfaen" w:cs="Sylfaen"/>
                <w:sz w:val="16"/>
                <w:szCs w:val="16"/>
                <w:lang w:val="af-ZA"/>
              </w:rPr>
              <w:t>Նովա</w:t>
            </w:r>
            <w:r w:rsidRPr="00B73083">
              <w:rPr>
                <w:rFonts w:ascii="Arial LatArm" w:hAnsi="Arial LatArm"/>
                <w:sz w:val="16"/>
                <w:szCs w:val="16"/>
                <w:lang w:val="af-ZA"/>
              </w:rPr>
              <w:t xml:space="preserve"> </w:t>
            </w:r>
            <w:r w:rsidRPr="00B73083">
              <w:rPr>
                <w:rFonts w:ascii="Sylfaen" w:hAnsi="Sylfaen" w:cs="Sylfaen"/>
                <w:sz w:val="16"/>
                <w:szCs w:val="16"/>
                <w:lang w:val="af-ZA"/>
              </w:rPr>
              <w:t>Չարենցի</w:t>
            </w:r>
            <w:r w:rsidRPr="00B73083">
              <w:rPr>
                <w:rFonts w:ascii="Arial LatArm" w:hAnsi="Arial LatArm"/>
                <w:sz w:val="16"/>
                <w:szCs w:val="16"/>
                <w:lang w:val="af-ZA"/>
              </w:rPr>
              <w:t xml:space="preserve"> </w:t>
            </w:r>
            <w:r w:rsidRPr="00B73083">
              <w:rPr>
                <w:rFonts w:ascii="Sylfaen" w:hAnsi="Sylfaen" w:cs="Sylfaen"/>
                <w:sz w:val="16"/>
                <w:szCs w:val="16"/>
                <w:lang w:val="af-ZA"/>
              </w:rPr>
              <w:t>փողոց</w:t>
            </w:r>
            <w:r w:rsidRPr="00B73083">
              <w:rPr>
                <w:rFonts w:ascii="Arial LatArm" w:hAnsi="Arial LatArm"/>
                <w:sz w:val="16"/>
                <w:szCs w:val="16"/>
                <w:lang w:val="af-ZA"/>
              </w:rPr>
              <w:t xml:space="preserve"> </w:t>
            </w:r>
            <w:r w:rsidRPr="00B73083">
              <w:rPr>
                <w:rFonts w:ascii="Sylfaen" w:hAnsi="Sylfaen" w:cs="Sylfaen"/>
                <w:sz w:val="16"/>
                <w:szCs w:val="16"/>
                <w:lang w:val="af-ZA"/>
              </w:rPr>
              <w:t>թիվ</w:t>
            </w:r>
            <w:r w:rsidRPr="00B73083">
              <w:rPr>
                <w:rFonts w:ascii="Arial LatArm" w:hAnsi="Arial LatArm"/>
                <w:sz w:val="16"/>
                <w:szCs w:val="16"/>
                <w:lang w:val="af-ZA"/>
              </w:rPr>
              <w:t xml:space="preserve"> 2</w:t>
            </w:r>
            <w:r w:rsidRPr="00B73083">
              <w:rPr>
                <w:rFonts w:ascii="Sylfaen" w:hAnsi="Sylfaen"/>
                <w:sz w:val="16"/>
                <w:szCs w:val="16"/>
                <w:lang w:val="hy-AM"/>
              </w:rPr>
              <w:t>8</w:t>
            </w:r>
          </w:p>
        </w:tc>
        <w:tc>
          <w:tcPr>
            <w:tcW w:w="1157" w:type="dxa"/>
            <w:tcBorders>
              <w:top w:val="single" w:sz="4" w:space="0" w:color="auto"/>
              <w:left w:val="single" w:sz="4" w:space="0" w:color="auto"/>
              <w:bottom w:val="single" w:sz="4" w:space="0" w:color="auto"/>
              <w:right w:val="single" w:sz="4" w:space="0" w:color="auto"/>
            </w:tcBorders>
          </w:tcPr>
          <w:p w:rsidR="00F33D55" w:rsidRPr="00695650" w:rsidRDefault="00F33D55">
            <w:pPr>
              <w:rPr>
                <w:lang w:val="hy-AM"/>
              </w:rPr>
            </w:pPr>
            <w:r w:rsidRPr="00BD6ABE">
              <w:rPr>
                <w:rFonts w:ascii="Sylfaen" w:hAnsi="Sylfaen" w:cs="Calibri"/>
                <w:sz w:val="14"/>
                <w:szCs w:val="14"/>
                <w:lang w:val="hy-AM"/>
              </w:rPr>
              <w:t>Մատակարարումը՝</w:t>
            </w:r>
            <w:r w:rsidRPr="00BD6ABE">
              <w:rPr>
                <w:rFonts w:ascii="Sylfaen" w:hAnsi="Sylfaen" w:cs="Calibri"/>
                <w:sz w:val="14"/>
                <w:szCs w:val="14"/>
                <w:lang w:val="pt-BR"/>
              </w:rPr>
              <w:t xml:space="preserve">  </w:t>
            </w:r>
            <w:r w:rsidRPr="00BD6ABE">
              <w:rPr>
                <w:rFonts w:ascii="Sylfaen" w:hAnsi="Sylfaen" w:cs="Calibri"/>
                <w:sz w:val="14"/>
                <w:szCs w:val="14"/>
                <w:lang w:val="hy-AM"/>
              </w:rPr>
              <w:t>համաձայն</w:t>
            </w:r>
            <w:r w:rsidRPr="00BD6ABE">
              <w:rPr>
                <w:rFonts w:ascii="Sylfaen" w:hAnsi="Sylfaen" w:cs="Calibri"/>
                <w:sz w:val="14"/>
                <w:szCs w:val="14"/>
                <w:lang w:val="pt-BR"/>
              </w:rPr>
              <w:t xml:space="preserve"> Պատվիրատուի կողմից </w:t>
            </w:r>
            <w:r w:rsidRPr="00BD6ABE">
              <w:rPr>
                <w:rFonts w:ascii="Sylfaen" w:hAnsi="Sylfaen" w:cs="Calibri"/>
                <w:sz w:val="14"/>
                <w:szCs w:val="14"/>
                <w:lang w:val="hy-AM"/>
              </w:rPr>
              <w:t>նախնական</w:t>
            </w:r>
            <w:r w:rsidRPr="00BD6ABE">
              <w:rPr>
                <w:rFonts w:ascii="Sylfaen" w:hAnsi="Sylfaen" w:cs="Calibri"/>
                <w:sz w:val="14"/>
                <w:szCs w:val="14"/>
                <w:lang w:val="pt-BR"/>
              </w:rPr>
              <w:t xml:space="preserve">  </w:t>
            </w:r>
            <w:r w:rsidRPr="00BD6ABE">
              <w:rPr>
                <w:rFonts w:ascii="Sylfaen" w:hAnsi="Sylfaen" w:cs="Calibri"/>
                <w:sz w:val="14"/>
                <w:szCs w:val="14"/>
                <w:lang w:val="hy-AM"/>
              </w:rPr>
              <w:t>պատվերի մինչև 01.07.2020թ.</w:t>
            </w:r>
          </w:p>
        </w:tc>
        <w:tc>
          <w:tcPr>
            <w:tcW w:w="1293" w:type="dxa"/>
            <w:tcBorders>
              <w:top w:val="single" w:sz="4" w:space="0" w:color="auto"/>
              <w:left w:val="single" w:sz="4" w:space="0" w:color="auto"/>
              <w:bottom w:val="single" w:sz="4" w:space="0" w:color="auto"/>
              <w:right w:val="single" w:sz="4" w:space="0" w:color="auto"/>
            </w:tcBorders>
          </w:tcPr>
          <w:p w:rsidR="00F33D55" w:rsidRPr="004619C8" w:rsidRDefault="00F33D55">
            <w:pPr>
              <w:rPr>
                <w:lang w:val="hy-AM"/>
              </w:rPr>
            </w:pPr>
            <w:r w:rsidRPr="00C51BFF">
              <w:rPr>
                <w:rFonts w:ascii="Sylfaen" w:hAnsi="Sylfaen"/>
                <w:sz w:val="16"/>
                <w:szCs w:val="16"/>
                <w:lang w:val="hy-AM"/>
              </w:rPr>
              <w:t>1</w:t>
            </w:r>
            <w:r w:rsidRPr="00C51BFF">
              <w:rPr>
                <w:rFonts w:ascii="Arial LatArm" w:hAnsi="Arial LatArm"/>
                <w:sz w:val="16"/>
                <w:szCs w:val="16"/>
                <w:lang w:val="pt-BR"/>
              </w:rPr>
              <w:t>-</w:t>
            </w:r>
            <w:r w:rsidRPr="00C51BFF">
              <w:rPr>
                <w:rFonts w:ascii="Sylfaen" w:hAnsi="Sylfaen"/>
                <w:sz w:val="16"/>
                <w:szCs w:val="16"/>
                <w:lang w:val="hy-AM"/>
              </w:rPr>
              <w:t>ին</w:t>
            </w:r>
            <w:r w:rsidRPr="00C51BFF">
              <w:rPr>
                <w:rFonts w:ascii="Sylfaen" w:hAnsi="Sylfaen"/>
                <w:sz w:val="16"/>
                <w:szCs w:val="16"/>
                <w:lang w:val="pt-BR"/>
              </w:rPr>
              <w:t xml:space="preserve"> </w:t>
            </w:r>
            <w:r w:rsidRPr="00C51BFF">
              <w:rPr>
                <w:rFonts w:ascii="Sylfaen" w:hAnsi="Sylfaen"/>
                <w:sz w:val="16"/>
                <w:szCs w:val="16"/>
                <w:lang w:val="hy-AM"/>
              </w:rPr>
              <w:t>մատակարարումը</w:t>
            </w:r>
            <w:r w:rsidRPr="00C51BFF">
              <w:rPr>
                <w:rFonts w:ascii="Sylfaen" w:hAnsi="Sylfaen"/>
                <w:sz w:val="16"/>
                <w:szCs w:val="16"/>
                <w:lang w:val="pt-BR"/>
              </w:rPr>
              <w:t xml:space="preserve"> </w:t>
            </w:r>
            <w:r w:rsidRPr="00C51BFF">
              <w:rPr>
                <w:rFonts w:ascii="Sylfaen" w:hAnsi="Sylfaen"/>
                <w:sz w:val="16"/>
                <w:szCs w:val="16"/>
                <w:lang w:val="hy-AM"/>
              </w:rPr>
              <w:t>կկատարվի</w:t>
            </w:r>
            <w:r w:rsidRPr="00C51BFF">
              <w:rPr>
                <w:rFonts w:ascii="Sylfaen" w:hAnsi="Sylfaen"/>
                <w:sz w:val="16"/>
                <w:szCs w:val="16"/>
                <w:lang w:val="pt-BR"/>
              </w:rPr>
              <w:t xml:space="preserve"> </w:t>
            </w:r>
            <w:r w:rsidRPr="00C51BFF">
              <w:rPr>
                <w:rFonts w:ascii="Sylfaen" w:hAnsi="Sylfaen"/>
                <w:sz w:val="16"/>
                <w:szCs w:val="16"/>
                <w:lang w:val="hy-AM"/>
              </w:rPr>
              <w:t>համաձայնագրի</w:t>
            </w:r>
            <w:r w:rsidRPr="00C51BFF">
              <w:rPr>
                <w:rFonts w:ascii="Sylfaen" w:hAnsi="Sylfaen"/>
                <w:sz w:val="16"/>
                <w:szCs w:val="16"/>
                <w:lang w:val="pt-BR"/>
              </w:rPr>
              <w:t xml:space="preserve"> </w:t>
            </w:r>
            <w:r w:rsidRPr="00C51BFF">
              <w:rPr>
                <w:rFonts w:ascii="Sylfaen" w:hAnsi="Sylfaen"/>
                <w:sz w:val="16"/>
                <w:szCs w:val="16"/>
                <w:lang w:val="hy-AM"/>
              </w:rPr>
              <w:t>կնքման</w:t>
            </w:r>
            <w:r w:rsidRPr="00C51BFF">
              <w:rPr>
                <w:rFonts w:ascii="Sylfaen" w:hAnsi="Sylfaen"/>
                <w:sz w:val="16"/>
                <w:szCs w:val="16"/>
                <w:lang w:val="pt-BR"/>
              </w:rPr>
              <w:t xml:space="preserve"> </w:t>
            </w:r>
            <w:r w:rsidRPr="00C51BFF">
              <w:rPr>
                <w:rFonts w:ascii="Sylfaen" w:hAnsi="Sylfaen"/>
                <w:sz w:val="16"/>
                <w:szCs w:val="16"/>
                <w:lang w:val="hy-AM"/>
              </w:rPr>
              <w:t>պահից</w:t>
            </w:r>
            <w:r w:rsidRPr="00C51BFF">
              <w:rPr>
                <w:rFonts w:ascii="Sylfaen" w:hAnsi="Sylfaen"/>
                <w:sz w:val="16"/>
                <w:szCs w:val="16"/>
                <w:lang w:val="pt-BR"/>
              </w:rPr>
              <w:t xml:space="preserve"> 22-</w:t>
            </w:r>
            <w:r w:rsidRPr="00C51BFF">
              <w:rPr>
                <w:rFonts w:ascii="Sylfaen" w:hAnsi="Sylfaen"/>
                <w:sz w:val="16"/>
                <w:szCs w:val="16"/>
                <w:lang w:val="hy-AM"/>
              </w:rPr>
              <w:t>րդ</w:t>
            </w:r>
            <w:r w:rsidRPr="00C51BFF">
              <w:rPr>
                <w:rFonts w:ascii="Sylfaen" w:hAnsi="Sylfaen"/>
                <w:sz w:val="16"/>
                <w:szCs w:val="16"/>
                <w:lang w:val="pt-BR"/>
              </w:rPr>
              <w:t xml:space="preserve">  </w:t>
            </w:r>
            <w:r w:rsidRPr="00C51BFF">
              <w:rPr>
                <w:rFonts w:ascii="Sylfaen" w:hAnsi="Sylfaen"/>
                <w:sz w:val="16"/>
                <w:szCs w:val="16"/>
                <w:lang w:val="hy-AM"/>
              </w:rPr>
              <w:t>օրը</w:t>
            </w:r>
          </w:p>
        </w:tc>
      </w:tr>
    </w:tbl>
    <w:p w:rsidR="00375C2D" w:rsidRDefault="00375C2D" w:rsidP="00375C2D">
      <w:pPr>
        <w:jc w:val="both"/>
        <w:rPr>
          <w:rFonts w:ascii="GHEA Grapalat" w:hAnsi="GHEA Grapalat"/>
          <w:sz w:val="20"/>
          <w:lang w:val="hy-AM"/>
        </w:rPr>
      </w:pPr>
    </w:p>
    <w:p w:rsidR="008C5027" w:rsidRPr="00AE122A" w:rsidRDefault="008C5027" w:rsidP="008C5027">
      <w:pPr>
        <w:ind w:firstLine="708"/>
        <w:jc w:val="both"/>
        <w:rPr>
          <w:rFonts w:ascii="GHEA Grapalat" w:hAnsi="GHEA Grapalat" w:cs="Sylfaen"/>
          <w:b/>
          <w:i/>
          <w:sz w:val="18"/>
          <w:szCs w:val="18"/>
          <w:highlight w:val="yellow"/>
          <w:u w:val="single"/>
          <w:lang w:val="hy-AM"/>
        </w:rPr>
      </w:pPr>
      <w:r w:rsidRPr="00AE122A">
        <w:rPr>
          <w:rFonts w:ascii="GHEA Grapalat" w:hAnsi="GHEA Grapalat" w:cs="Sylfaen"/>
          <w:b/>
          <w:i/>
          <w:sz w:val="18"/>
          <w:szCs w:val="18"/>
          <w:highlight w:val="yellow"/>
          <w:u w:val="single"/>
          <w:lang w:val="hy-AM"/>
        </w:rPr>
        <w:t>Մատակարարման պայմանները.</w:t>
      </w:r>
    </w:p>
    <w:p w:rsidR="008C5027" w:rsidRPr="00AE122A" w:rsidRDefault="008C5027" w:rsidP="008C5027">
      <w:pPr>
        <w:ind w:firstLine="708"/>
        <w:jc w:val="both"/>
        <w:rPr>
          <w:rFonts w:ascii="GHEA Grapalat" w:hAnsi="GHEA Grapalat" w:cs="Sylfaen"/>
          <w:b/>
          <w:i/>
          <w:sz w:val="18"/>
          <w:szCs w:val="18"/>
          <w:highlight w:val="yellow"/>
          <w:lang w:val="pt-BR"/>
        </w:rPr>
      </w:pPr>
      <w:r w:rsidRPr="00AE122A">
        <w:rPr>
          <w:rFonts w:ascii="GHEA Grapalat" w:hAnsi="GHEA Grapalat" w:cs="Sylfaen"/>
          <w:b/>
          <w:i/>
          <w:sz w:val="18"/>
          <w:szCs w:val="18"/>
          <w:highlight w:val="yellow"/>
          <w:lang w:val="hy-AM"/>
        </w:rPr>
        <w:t>* Մատակարարումներն իրականացվում են Վաճառողի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hy-AM"/>
        </w:rPr>
        <w:t>միջոցների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hy-AM"/>
        </w:rPr>
        <w:t>հաշվին՝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hy-AM"/>
        </w:rPr>
        <w:t>Գնորդի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hy-AM"/>
        </w:rPr>
        <w:t>կողմից</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hy-AM"/>
        </w:rPr>
        <w:t>նշված</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hy-AM"/>
        </w:rPr>
        <w:t>հասցեով</w:t>
      </w:r>
      <w:r w:rsidRPr="00AE122A">
        <w:rPr>
          <w:rFonts w:ascii="GHEA Grapalat" w:hAnsi="GHEA Grapalat" w:cs="Sylfaen"/>
          <w:b/>
          <w:i/>
          <w:sz w:val="18"/>
          <w:szCs w:val="18"/>
          <w:highlight w:val="yellow"/>
          <w:lang w:val="pt-BR"/>
        </w:rPr>
        <w:t>:</w:t>
      </w:r>
    </w:p>
    <w:p w:rsidR="008C5027" w:rsidRPr="00AE122A" w:rsidRDefault="008C5027" w:rsidP="008C5027">
      <w:pPr>
        <w:ind w:firstLine="708"/>
        <w:jc w:val="both"/>
        <w:rPr>
          <w:rFonts w:ascii="GHEA Grapalat" w:hAnsi="GHEA Grapalat" w:cs="Sylfaen"/>
          <w:b/>
          <w:i/>
          <w:sz w:val="18"/>
          <w:szCs w:val="18"/>
          <w:highlight w:val="yellow"/>
          <w:lang w:val="pt-BR"/>
        </w:rPr>
      </w:pPr>
      <w:r w:rsidRPr="00AE122A">
        <w:rPr>
          <w:rFonts w:ascii="GHEA Grapalat" w:hAnsi="GHEA Grapalat" w:cs="Sylfaen"/>
          <w:b/>
          <w:i/>
          <w:sz w:val="18"/>
          <w:szCs w:val="18"/>
          <w:highlight w:val="yellow"/>
          <w:lang w:val="hy-AM"/>
        </w:rPr>
        <w:t xml:space="preserve">* </w:t>
      </w:r>
      <w:r w:rsidRPr="00AE122A">
        <w:rPr>
          <w:rFonts w:ascii="GHEA Grapalat" w:hAnsi="GHEA Grapalat" w:cs="Sylfaen"/>
          <w:b/>
          <w:i/>
          <w:sz w:val="18"/>
          <w:szCs w:val="18"/>
          <w:highlight w:val="yellow"/>
        </w:rPr>
        <w:t>Ընդունել</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գիտություն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որ</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պայմանագիր</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կնքելուց</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հետո</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Վաճառողը</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hy-AM"/>
        </w:rPr>
        <w:t>&lt;&lt;</w:t>
      </w:r>
      <w:r w:rsidRPr="00AE122A">
        <w:rPr>
          <w:rFonts w:ascii="GHEA Grapalat" w:hAnsi="GHEA Grapalat" w:cs="Sylfaen"/>
          <w:b/>
          <w:i/>
          <w:sz w:val="18"/>
          <w:szCs w:val="18"/>
          <w:highlight w:val="yellow"/>
        </w:rPr>
        <w:t>Սննդամթերքի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անվտանգության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մասին</w:t>
      </w:r>
      <w:r w:rsidRPr="00AE122A">
        <w:rPr>
          <w:rFonts w:ascii="GHEA Grapalat" w:hAnsi="GHEA Grapalat" w:cs="Sylfaen"/>
          <w:b/>
          <w:i/>
          <w:sz w:val="18"/>
          <w:szCs w:val="18"/>
          <w:highlight w:val="yellow"/>
          <w:lang w:val="hy-AM"/>
        </w:rPr>
        <w:t>&gt;&gt;</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ՀՀ</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օրենքի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համաձայն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պետք</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է</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գրանցված</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լինի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սննդի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շղթայում</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ընդգրկված</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սննդի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շղթայի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օպերատորների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ցանկում</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ըստ</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անհրաժեշտության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և</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մատակարարումն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իրականացնի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նույն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օրենքի</w:t>
      </w:r>
      <w:r w:rsidRPr="00AE122A">
        <w:rPr>
          <w:rFonts w:ascii="GHEA Grapalat" w:hAnsi="GHEA Grapalat" w:cs="Sylfaen"/>
          <w:b/>
          <w:i/>
          <w:sz w:val="18"/>
          <w:szCs w:val="18"/>
          <w:highlight w:val="yellow"/>
          <w:lang w:val="pt-BR"/>
        </w:rPr>
        <w:t xml:space="preserve"> 16-րդ հոդվածի պահանջներին համապատասխան:</w:t>
      </w:r>
    </w:p>
    <w:p w:rsidR="008C5027" w:rsidRPr="00AE122A" w:rsidRDefault="008C5027" w:rsidP="008C5027">
      <w:pPr>
        <w:ind w:firstLine="708"/>
        <w:jc w:val="both"/>
        <w:rPr>
          <w:rFonts w:ascii="GHEA Grapalat" w:hAnsi="GHEA Grapalat" w:cs="Sylfaen"/>
          <w:b/>
          <w:i/>
          <w:sz w:val="18"/>
          <w:szCs w:val="18"/>
          <w:highlight w:val="yellow"/>
          <w:lang w:val="pt-BR"/>
        </w:rPr>
      </w:pPr>
      <w:r w:rsidRPr="00AE122A">
        <w:rPr>
          <w:rFonts w:ascii="GHEA Grapalat" w:hAnsi="GHEA Grapalat" w:cs="Sylfaen"/>
          <w:b/>
          <w:i/>
          <w:sz w:val="18"/>
          <w:szCs w:val="18"/>
          <w:highlight w:val="yellow"/>
          <w:lang w:val="hy-AM"/>
        </w:rPr>
        <w:t xml:space="preserve">* </w:t>
      </w:r>
      <w:r w:rsidRPr="00AE122A">
        <w:rPr>
          <w:rFonts w:ascii="GHEA Grapalat" w:hAnsi="GHEA Grapalat" w:cs="Sylfaen"/>
          <w:b/>
          <w:i/>
          <w:sz w:val="18"/>
          <w:szCs w:val="18"/>
          <w:highlight w:val="yellow"/>
        </w:rPr>
        <w:t>Պարտադիր</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է</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որակի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սերտիֆիկատի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առկայությունը</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կամ</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գործարանային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փաթեթավորումը</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եթե</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դա</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կիրառելի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է</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վերոնշյալ</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ապրանքի</w:t>
      </w:r>
      <w:r w:rsidRPr="00AE122A">
        <w:rPr>
          <w:rFonts w:ascii="GHEA Grapalat" w:hAnsi="GHEA Grapalat" w:cs="Sylfaen"/>
          <w:b/>
          <w:i/>
          <w:sz w:val="18"/>
          <w:szCs w:val="18"/>
          <w:highlight w:val="yellow"/>
          <w:lang w:val="hy-AM"/>
        </w:rPr>
        <w:t>(</w:t>
      </w:r>
      <w:r w:rsidRPr="00AE122A">
        <w:rPr>
          <w:rFonts w:ascii="GHEA Grapalat" w:hAnsi="GHEA Grapalat" w:cs="Sylfaen"/>
          <w:b/>
          <w:i/>
          <w:sz w:val="18"/>
          <w:szCs w:val="18"/>
          <w:highlight w:val="yellow"/>
        </w:rPr>
        <w:t>ների</w:t>
      </w:r>
      <w:r w:rsidRPr="00AE122A">
        <w:rPr>
          <w:rFonts w:ascii="GHEA Grapalat" w:hAnsi="GHEA Grapalat" w:cs="Sylfaen"/>
          <w:b/>
          <w:i/>
          <w:sz w:val="18"/>
          <w:szCs w:val="18"/>
          <w:highlight w:val="yellow"/>
          <w:lang w:val="hy-AM"/>
        </w:rPr>
        <w:t>)</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համար</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Ընդ</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որում</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յուրաքանչյուր</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մատակարարված</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ապրանքի</w:t>
      </w:r>
      <w:r w:rsidRPr="00AE122A">
        <w:rPr>
          <w:rFonts w:ascii="GHEA Grapalat" w:hAnsi="GHEA Grapalat" w:cs="Sylfaen"/>
          <w:b/>
          <w:i/>
          <w:sz w:val="18"/>
          <w:szCs w:val="18"/>
          <w:highlight w:val="yellow"/>
          <w:lang w:val="hy-AM"/>
        </w:rPr>
        <w:t>(</w:t>
      </w:r>
      <w:r w:rsidRPr="00AE122A">
        <w:rPr>
          <w:rFonts w:ascii="GHEA Grapalat" w:hAnsi="GHEA Grapalat" w:cs="Sylfaen"/>
          <w:b/>
          <w:i/>
          <w:sz w:val="18"/>
          <w:szCs w:val="18"/>
          <w:highlight w:val="yellow"/>
        </w:rPr>
        <w:t>ների</w:t>
      </w:r>
      <w:r w:rsidRPr="00AE122A">
        <w:rPr>
          <w:rFonts w:ascii="GHEA Grapalat" w:hAnsi="GHEA Grapalat" w:cs="Sylfaen"/>
          <w:b/>
          <w:i/>
          <w:sz w:val="18"/>
          <w:szCs w:val="18"/>
          <w:highlight w:val="yellow"/>
          <w:lang w:val="hy-AM"/>
        </w:rPr>
        <w:t>)</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փաթեթավորման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վրա</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պետք</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է</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մակնշված</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լինի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արտադրող</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ձեռնարկության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անվանումը</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արտադրանքի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անվանումը</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տեսակը</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արտադրության</w:t>
      </w:r>
      <w:r w:rsidRPr="00AE122A">
        <w:rPr>
          <w:rFonts w:ascii="GHEA Grapalat" w:hAnsi="GHEA Grapalat" w:cs="Sylfaen"/>
          <w:b/>
          <w:i/>
          <w:sz w:val="18"/>
          <w:szCs w:val="18"/>
          <w:highlight w:val="yellow"/>
          <w:lang w:val="pt-BR"/>
        </w:rPr>
        <w:t xml:space="preserve"> ժամկետը, մատակարար ձեռնարկության անվանումը, պահպանման ժամկետը, ապրանքի քանակը </w:t>
      </w:r>
      <w:r w:rsidRPr="00AE122A">
        <w:rPr>
          <w:rFonts w:ascii="GHEA Grapalat" w:hAnsi="GHEA Grapalat" w:cs="Sylfaen"/>
          <w:b/>
          <w:i/>
          <w:sz w:val="18"/>
          <w:szCs w:val="18"/>
          <w:highlight w:val="yellow"/>
          <w:lang w:val="hy-AM"/>
        </w:rPr>
        <w:t>(</w:t>
      </w:r>
      <w:r w:rsidRPr="00AE122A">
        <w:rPr>
          <w:rFonts w:ascii="GHEA Grapalat" w:hAnsi="GHEA Grapalat" w:cs="Sylfaen"/>
          <w:b/>
          <w:i/>
          <w:sz w:val="18"/>
          <w:szCs w:val="18"/>
          <w:highlight w:val="yellow"/>
        </w:rPr>
        <w:t>կգ</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հատ</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լիտր</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և</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այլն</w:t>
      </w:r>
      <w:r w:rsidRPr="00AE122A">
        <w:rPr>
          <w:rFonts w:ascii="GHEA Grapalat" w:hAnsi="GHEA Grapalat" w:cs="Sylfaen"/>
          <w:b/>
          <w:i/>
          <w:sz w:val="18"/>
          <w:szCs w:val="18"/>
          <w:highlight w:val="yellow"/>
          <w:lang w:val="hy-AM"/>
        </w:rPr>
        <w:t>)</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օրենքով</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սահմանված</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այլ</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տեղեկատվություն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Բոլոր</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տեսակի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գրառումները</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ֆիզիկական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ներգործության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արդյունքում</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չպետք</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է</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մաքրվեն</w:t>
      </w:r>
      <w:r w:rsidRPr="00AE122A">
        <w:rPr>
          <w:rFonts w:ascii="GHEA Grapalat" w:hAnsi="GHEA Grapalat" w:cs="Sylfaen"/>
          <w:b/>
          <w:i/>
          <w:sz w:val="18"/>
          <w:szCs w:val="18"/>
          <w:highlight w:val="yellow"/>
          <w:lang w:val="pt-BR"/>
        </w:rPr>
        <w:t>:</w:t>
      </w:r>
    </w:p>
    <w:p w:rsidR="008C5027" w:rsidRPr="00AE122A" w:rsidRDefault="008C5027" w:rsidP="008C5027">
      <w:pPr>
        <w:ind w:firstLine="708"/>
        <w:jc w:val="both"/>
        <w:rPr>
          <w:rFonts w:ascii="GHEA Grapalat" w:hAnsi="GHEA Grapalat" w:cs="Arial Armenian"/>
          <w:b/>
          <w:i/>
          <w:sz w:val="18"/>
          <w:szCs w:val="18"/>
          <w:lang w:val="pt-BR"/>
        </w:rPr>
      </w:pPr>
      <w:r w:rsidRPr="00AE122A">
        <w:rPr>
          <w:rFonts w:ascii="GHEA Grapalat" w:hAnsi="GHEA Grapalat" w:cs="Sylfaen"/>
          <w:b/>
          <w:i/>
          <w:sz w:val="18"/>
          <w:szCs w:val="18"/>
          <w:highlight w:val="yellow"/>
          <w:lang w:val="hy-AM"/>
        </w:rPr>
        <w:t xml:space="preserve">* </w:t>
      </w:r>
      <w:r w:rsidRPr="00AE122A">
        <w:rPr>
          <w:rFonts w:ascii="GHEA Grapalat" w:hAnsi="GHEA Grapalat" w:cs="Sylfaen"/>
          <w:b/>
          <w:i/>
          <w:sz w:val="18"/>
          <w:szCs w:val="18"/>
          <w:highlight w:val="yellow"/>
        </w:rPr>
        <w:t>Գնորդն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իրավունք</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ունի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յուրաքանչյուր</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մատակարարված</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ապրանքի</w:t>
      </w:r>
      <w:r w:rsidRPr="00AE122A">
        <w:rPr>
          <w:rFonts w:ascii="GHEA Grapalat" w:hAnsi="GHEA Grapalat" w:cs="Sylfaen"/>
          <w:b/>
          <w:i/>
          <w:sz w:val="18"/>
          <w:szCs w:val="18"/>
          <w:highlight w:val="yellow"/>
          <w:lang w:val="hy-AM"/>
        </w:rPr>
        <w:t>(</w:t>
      </w:r>
      <w:r w:rsidRPr="00AE122A">
        <w:rPr>
          <w:rFonts w:ascii="GHEA Grapalat" w:hAnsi="GHEA Grapalat" w:cs="Sylfaen"/>
          <w:b/>
          <w:i/>
          <w:sz w:val="18"/>
          <w:szCs w:val="18"/>
          <w:highlight w:val="yellow"/>
        </w:rPr>
        <w:t>ների</w:t>
      </w:r>
      <w:r w:rsidRPr="00AE122A">
        <w:rPr>
          <w:rFonts w:ascii="GHEA Grapalat" w:hAnsi="GHEA Grapalat" w:cs="Sylfaen"/>
          <w:b/>
          <w:i/>
          <w:sz w:val="18"/>
          <w:szCs w:val="18"/>
          <w:highlight w:val="yellow"/>
          <w:lang w:val="hy-AM"/>
        </w:rPr>
        <w:t>)</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փորձանմուշը</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ուղարկել</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փորձաքննության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Լաբորատոր</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հետազոտությունների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արդյունքում</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բացասական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եզրակացության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ստացման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դեպքում՝</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ղեկավարվել</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ՀՀ</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օրենսդրության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պահանջներին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rPr>
        <w:t>համապատասխան</w:t>
      </w:r>
      <w:r w:rsidRPr="00AE122A">
        <w:rPr>
          <w:rFonts w:ascii="GHEA Grapalat" w:hAnsi="GHEA Grapalat" w:cs="Sylfaen"/>
          <w:b/>
          <w:i/>
          <w:sz w:val="18"/>
          <w:szCs w:val="18"/>
          <w:highlight w:val="yellow"/>
          <w:lang w:val="pt-BR"/>
        </w:rPr>
        <w:t>:</w:t>
      </w:r>
    </w:p>
    <w:p w:rsidR="00D744A6" w:rsidRPr="00AE122A" w:rsidRDefault="00D744A6" w:rsidP="00D744A6">
      <w:pPr>
        <w:ind w:firstLine="708"/>
        <w:jc w:val="both"/>
        <w:rPr>
          <w:rFonts w:ascii="GHEA Grapalat" w:hAnsi="GHEA Grapalat" w:cs="Sylfaen"/>
          <w:b/>
          <w:i/>
          <w:sz w:val="18"/>
          <w:szCs w:val="18"/>
          <w:highlight w:val="yellow"/>
          <w:lang w:val="pt-BR"/>
        </w:rPr>
      </w:pPr>
      <w:r w:rsidRPr="00AE122A">
        <w:rPr>
          <w:rFonts w:ascii="GHEA Grapalat" w:hAnsi="GHEA Grapalat" w:cs="Sylfaen"/>
          <w:b/>
          <w:i/>
          <w:sz w:val="18"/>
          <w:szCs w:val="18"/>
          <w:highlight w:val="yellow"/>
          <w:lang w:val="hy-AM"/>
        </w:rPr>
        <w:t>*</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Հացի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տեղափոխումը</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պարտադիր</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պետք</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է</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իրականացվի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սանիտարական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անձնագիր</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ունեցող</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փոխադրամիջոցներով</w:t>
      </w:r>
      <w:r w:rsidRPr="00AE122A">
        <w:rPr>
          <w:rFonts w:ascii="GHEA Grapalat" w:hAnsi="GHEA Grapalat" w:cs="Sylfaen"/>
          <w:b/>
          <w:i/>
          <w:sz w:val="18"/>
          <w:szCs w:val="18"/>
          <w:highlight w:val="yellow"/>
          <w:lang w:val="pt-BR"/>
        </w:rPr>
        <w:t>:</w:t>
      </w:r>
    </w:p>
    <w:p w:rsidR="00D744A6" w:rsidRPr="00AE122A" w:rsidRDefault="00D744A6" w:rsidP="00D744A6">
      <w:pPr>
        <w:ind w:firstLine="708"/>
        <w:jc w:val="both"/>
        <w:rPr>
          <w:rFonts w:ascii="GHEA Grapalat" w:hAnsi="GHEA Grapalat" w:cs="Sylfaen"/>
          <w:b/>
          <w:i/>
          <w:sz w:val="18"/>
          <w:szCs w:val="18"/>
          <w:highlight w:val="yellow"/>
          <w:lang w:val="pt-BR"/>
        </w:rPr>
      </w:pPr>
      <w:r w:rsidRPr="00AE122A">
        <w:rPr>
          <w:rFonts w:ascii="GHEA Grapalat" w:hAnsi="GHEA Grapalat" w:cs="Sylfaen"/>
          <w:b/>
          <w:i/>
          <w:sz w:val="18"/>
          <w:szCs w:val="18"/>
          <w:highlight w:val="yellow"/>
          <w:lang w:val="hy-AM"/>
        </w:rPr>
        <w:t>*</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Ընդունել</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գիտություն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որ</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մատակարարի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կողմից</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մանկապարտեզներին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տրամադրվող</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մսամթերքը</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պետք</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է</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մորթի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ենթարկված</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լինի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միայն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սպանդանոցներում</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ինչպես</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նաև</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մսամթերքի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տավարի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միս</w:t>
      </w:r>
      <w:r w:rsidRPr="00AE122A">
        <w:rPr>
          <w:rFonts w:ascii="GHEA Grapalat" w:hAnsi="GHEA Grapalat" w:cs="Sylfaen"/>
          <w:b/>
          <w:i/>
          <w:sz w:val="18"/>
          <w:szCs w:val="18"/>
          <w:highlight w:val="yellow"/>
          <w:lang w:val="pt-BR"/>
        </w:rPr>
        <w:t>,</w:t>
      </w:r>
      <w:r w:rsidRPr="00AE122A">
        <w:rPr>
          <w:rFonts w:ascii="GHEA Grapalat" w:hAnsi="GHEA Grapalat" w:cs="Sylfaen"/>
          <w:b/>
          <w:i/>
          <w:sz w:val="18"/>
          <w:szCs w:val="18"/>
          <w:highlight w:val="yellow"/>
          <w:lang w:val="ru-RU"/>
        </w:rPr>
        <w:t>հավի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միս</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չափաբաժիններով</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գնային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առաջարկ</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կարող</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են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ներկայացնել</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միայն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ՀՀ</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գյուղատնտեսության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նախարարության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սննդամթերքի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անվտանգության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պետական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ծառայությունում</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գրանցված</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սպանդանոցի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հետ</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պայմանագիր</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ունեցող</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կազմակերպությունները</w:t>
      </w:r>
      <w:r w:rsidRPr="00AE122A">
        <w:rPr>
          <w:rFonts w:ascii="GHEA Grapalat" w:hAnsi="GHEA Grapalat" w:cs="Sylfaen"/>
          <w:b/>
          <w:i/>
          <w:sz w:val="18"/>
          <w:szCs w:val="18"/>
          <w:highlight w:val="yellow"/>
          <w:lang w:val="pt-BR"/>
        </w:rPr>
        <w:t>: 1-</w:t>
      </w:r>
      <w:r w:rsidRPr="00AE122A">
        <w:rPr>
          <w:rFonts w:ascii="GHEA Grapalat" w:hAnsi="GHEA Grapalat" w:cs="Sylfaen"/>
          <w:b/>
          <w:i/>
          <w:sz w:val="18"/>
          <w:szCs w:val="18"/>
          <w:highlight w:val="yellow"/>
          <w:lang w:val="ru-RU"/>
        </w:rPr>
        <w:t>ին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տեղ</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զբաղեցրած</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մասնակիցները</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վերոնշյալ</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չափաբաժինների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մասով</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որակավորման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փաստաթղթերի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հետ</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պետք</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է</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ներկայացնեն</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նաև</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սպանդանոցի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հետ</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պայմանագրի</w:t>
      </w:r>
      <w:r w:rsidRPr="00AE122A">
        <w:rPr>
          <w:rFonts w:ascii="GHEA Grapalat" w:hAnsi="GHEA Grapalat" w:cs="Sylfaen"/>
          <w:b/>
          <w:i/>
          <w:sz w:val="18"/>
          <w:szCs w:val="18"/>
          <w:highlight w:val="yellow"/>
          <w:lang w:val="pt-BR"/>
        </w:rPr>
        <w:t xml:space="preserve"> </w:t>
      </w:r>
      <w:r w:rsidRPr="00AE122A">
        <w:rPr>
          <w:rFonts w:ascii="GHEA Grapalat" w:hAnsi="GHEA Grapalat" w:cs="Sylfaen"/>
          <w:b/>
          <w:i/>
          <w:sz w:val="18"/>
          <w:szCs w:val="18"/>
          <w:highlight w:val="yellow"/>
          <w:lang w:val="ru-RU"/>
        </w:rPr>
        <w:t>պատճենը</w:t>
      </w:r>
      <w:r w:rsidRPr="00AE122A">
        <w:rPr>
          <w:rFonts w:ascii="GHEA Grapalat" w:hAnsi="GHEA Grapalat" w:cs="Sylfaen"/>
          <w:b/>
          <w:i/>
          <w:sz w:val="18"/>
          <w:szCs w:val="18"/>
          <w:highlight w:val="yellow"/>
          <w:lang w:val="pt-BR"/>
        </w:rPr>
        <w:t>:</w:t>
      </w:r>
    </w:p>
    <w:p w:rsidR="005449CD" w:rsidRPr="00AE122A" w:rsidRDefault="008C5027" w:rsidP="005449CD">
      <w:pPr>
        <w:rPr>
          <w:rFonts w:ascii="GHEA Grapalat" w:hAnsi="GHEA Grapalat"/>
          <w:b/>
          <w:i/>
          <w:sz w:val="18"/>
          <w:szCs w:val="18"/>
          <w:highlight w:val="yellow"/>
          <w:lang w:val="nb-NO"/>
        </w:rPr>
      </w:pPr>
      <w:r w:rsidRPr="00AE122A">
        <w:rPr>
          <w:rFonts w:ascii="GHEA Grapalat" w:hAnsi="GHEA Grapalat"/>
          <w:b/>
          <w:i/>
          <w:sz w:val="18"/>
          <w:szCs w:val="18"/>
          <w:highlight w:val="yellow"/>
          <w:lang w:val="hy-AM"/>
        </w:rPr>
        <w:t>*</w:t>
      </w:r>
      <w:r w:rsidR="005449CD" w:rsidRPr="00AE122A">
        <w:rPr>
          <w:rFonts w:ascii="GHEA Grapalat" w:hAnsi="GHEA Grapalat"/>
          <w:b/>
          <w:i/>
          <w:sz w:val="18"/>
          <w:szCs w:val="18"/>
          <w:highlight w:val="yellow"/>
          <w:lang w:val="nb-NO"/>
        </w:rPr>
        <w:t xml:space="preserve">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rsidR="005449CD" w:rsidRPr="00AE122A" w:rsidRDefault="008C5027" w:rsidP="005449CD">
      <w:pPr>
        <w:rPr>
          <w:rFonts w:ascii="GHEA Grapalat" w:hAnsi="GHEA Grapalat"/>
          <w:b/>
          <w:i/>
          <w:sz w:val="18"/>
          <w:szCs w:val="18"/>
          <w:highlight w:val="yellow"/>
          <w:lang w:val="hy-AM"/>
        </w:rPr>
      </w:pPr>
      <w:r w:rsidRPr="00AE122A">
        <w:rPr>
          <w:rFonts w:ascii="GHEA Grapalat" w:hAnsi="GHEA Grapalat"/>
          <w:b/>
          <w:i/>
          <w:sz w:val="18"/>
          <w:szCs w:val="18"/>
          <w:highlight w:val="yellow"/>
          <w:lang w:val="hy-AM"/>
        </w:rPr>
        <w:t>*</w:t>
      </w:r>
      <w:r w:rsidR="005449CD" w:rsidRPr="00AE122A">
        <w:rPr>
          <w:rFonts w:ascii="GHEA Grapalat" w:hAnsi="GHEA Grapalat"/>
          <w:b/>
          <w:i/>
          <w:sz w:val="18"/>
          <w:szCs w:val="18"/>
          <w:highlight w:val="yellow"/>
          <w:lang w:val="nb-NO"/>
        </w:rPr>
        <w:t xml:space="preserve"> Մատակարար</w:t>
      </w:r>
      <w:r w:rsidR="005449CD" w:rsidRPr="00AE122A">
        <w:rPr>
          <w:rFonts w:ascii="GHEA Grapalat" w:hAnsi="GHEA Grapalat"/>
          <w:b/>
          <w:i/>
          <w:sz w:val="18"/>
          <w:szCs w:val="18"/>
          <w:highlight w:val="yellow"/>
          <w:lang w:val="hy-AM"/>
        </w:rPr>
        <w:t>ումն</w:t>
      </w:r>
      <w:r w:rsidR="005449CD" w:rsidRPr="00AE122A">
        <w:rPr>
          <w:rFonts w:ascii="GHEA Grapalat" w:hAnsi="GHEA Grapalat"/>
          <w:b/>
          <w:i/>
          <w:sz w:val="18"/>
          <w:szCs w:val="18"/>
          <w:highlight w:val="yellow"/>
          <w:lang w:val="nb-NO"/>
        </w:rPr>
        <w:t xml:space="preserve"> իրականցվում է գնորդի հետ համաձայնեցված ժամին</w:t>
      </w:r>
      <w:r w:rsidR="005449CD" w:rsidRPr="00AE122A">
        <w:rPr>
          <w:rFonts w:ascii="GHEA Grapalat" w:hAnsi="GHEA Grapalat"/>
          <w:b/>
          <w:i/>
          <w:sz w:val="18"/>
          <w:szCs w:val="18"/>
          <w:highlight w:val="yellow"/>
          <w:lang w:val="hy-AM"/>
        </w:rPr>
        <w:t xml:space="preserve"> և քանակով:</w:t>
      </w:r>
    </w:p>
    <w:p w:rsidR="005449CD" w:rsidRPr="00AE122A" w:rsidRDefault="008C5027" w:rsidP="005449CD">
      <w:pPr>
        <w:rPr>
          <w:rFonts w:ascii="GHEA Grapalat" w:hAnsi="GHEA Grapalat"/>
          <w:b/>
          <w:i/>
          <w:sz w:val="18"/>
          <w:szCs w:val="18"/>
          <w:highlight w:val="yellow"/>
          <w:lang w:val="nb-NO"/>
        </w:rPr>
      </w:pPr>
      <w:r w:rsidRPr="00AE122A">
        <w:rPr>
          <w:rFonts w:ascii="GHEA Grapalat" w:hAnsi="GHEA Grapalat"/>
          <w:b/>
          <w:i/>
          <w:sz w:val="18"/>
          <w:szCs w:val="18"/>
          <w:highlight w:val="yellow"/>
          <w:lang w:val="hy-AM"/>
        </w:rPr>
        <w:t>*</w:t>
      </w:r>
      <w:r w:rsidR="005449CD" w:rsidRPr="00AE122A">
        <w:rPr>
          <w:rFonts w:ascii="GHEA Grapalat" w:hAnsi="GHEA Grapalat"/>
          <w:b/>
          <w:i/>
          <w:sz w:val="18"/>
          <w:szCs w:val="18"/>
          <w:highlight w:val="yellow"/>
          <w:lang w:val="nb-NO"/>
        </w:rPr>
        <w:t xml:space="preserve">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rsidR="005449CD" w:rsidRPr="00AE122A" w:rsidRDefault="008C5027" w:rsidP="005449CD">
      <w:pPr>
        <w:rPr>
          <w:rFonts w:ascii="GHEA Grapalat" w:hAnsi="GHEA Grapalat"/>
          <w:b/>
          <w:i/>
          <w:sz w:val="18"/>
          <w:szCs w:val="18"/>
          <w:highlight w:val="yellow"/>
          <w:lang w:val="nb-NO"/>
        </w:rPr>
      </w:pPr>
      <w:r w:rsidRPr="00AE122A">
        <w:rPr>
          <w:rFonts w:ascii="GHEA Grapalat" w:hAnsi="GHEA Grapalat"/>
          <w:b/>
          <w:i/>
          <w:sz w:val="18"/>
          <w:szCs w:val="18"/>
          <w:highlight w:val="yellow"/>
          <w:lang w:val="hy-AM"/>
        </w:rPr>
        <w:t>*</w:t>
      </w:r>
      <w:r w:rsidR="005449CD" w:rsidRPr="00AE122A">
        <w:rPr>
          <w:rFonts w:ascii="GHEA Grapalat" w:hAnsi="GHEA Grapalat"/>
          <w:b/>
          <w:i/>
          <w:sz w:val="18"/>
          <w:szCs w:val="18"/>
          <w:highlight w:val="yellow"/>
          <w:lang w:val="nb-NO"/>
        </w:rPr>
        <w:t xml:space="preserve">  Մատակարարման կոնկրետ  օրը որոշվում է Գնորդի կողմից նախնական (ոչ շուտ քան 2 աշխատանքային օր առաջ) պատվերի միջոցով՝ էլ. Փոստով կամ հեռախոսազանգով</w:t>
      </w:r>
    </w:p>
    <w:p w:rsidR="005449CD" w:rsidRPr="00AE122A" w:rsidRDefault="008C5027" w:rsidP="005449CD">
      <w:pPr>
        <w:jc w:val="both"/>
        <w:rPr>
          <w:rFonts w:ascii="GHEA Grapalat" w:hAnsi="GHEA Grapalat" w:cs="Sylfaen"/>
          <w:b/>
          <w:i/>
          <w:sz w:val="18"/>
          <w:szCs w:val="18"/>
          <w:highlight w:val="yellow"/>
          <w:lang w:val="pt-BR"/>
        </w:rPr>
      </w:pPr>
      <w:r w:rsidRPr="00AE122A">
        <w:rPr>
          <w:rFonts w:ascii="GHEA Grapalat" w:hAnsi="GHEA Grapalat"/>
          <w:b/>
          <w:i/>
          <w:sz w:val="18"/>
          <w:szCs w:val="18"/>
          <w:highlight w:val="yellow"/>
          <w:lang w:val="hy-AM"/>
        </w:rPr>
        <w:t>*</w:t>
      </w:r>
      <w:r w:rsidR="005449CD" w:rsidRPr="00AE122A">
        <w:rPr>
          <w:rFonts w:ascii="GHEA Grapalat" w:hAnsi="GHEA Grapalat"/>
          <w:b/>
          <w:i/>
          <w:sz w:val="18"/>
          <w:szCs w:val="18"/>
          <w:highlight w:val="yellow"/>
          <w:lang w:val="hy-AM"/>
        </w:rPr>
        <w:t>Մ</w:t>
      </w:r>
      <w:r w:rsidR="005449CD" w:rsidRPr="00AE122A">
        <w:rPr>
          <w:rFonts w:ascii="GHEA Grapalat" w:hAnsi="GHEA Grapalat"/>
          <w:b/>
          <w:i/>
          <w:sz w:val="18"/>
          <w:szCs w:val="18"/>
          <w:highlight w:val="yellow"/>
          <w:lang w:val="nb-NO"/>
        </w:rPr>
        <w:t>սամթերքի մատակարարումը պետք է կատարվի համապատասխան լիցենզավորումն անցած տրանսպորտային միջոցով:</w:t>
      </w:r>
    </w:p>
    <w:p w:rsidR="00492C86" w:rsidRPr="00AE122A" w:rsidRDefault="008C5027" w:rsidP="00492C86">
      <w:pPr>
        <w:jc w:val="both"/>
        <w:rPr>
          <w:rFonts w:ascii="GHEA Grapalat" w:hAnsi="GHEA Grapalat"/>
          <w:i/>
          <w:sz w:val="18"/>
          <w:szCs w:val="18"/>
          <w:highlight w:val="yellow"/>
          <w:lang w:val="hy-AM"/>
        </w:rPr>
      </w:pPr>
      <w:r w:rsidRPr="00AE122A">
        <w:rPr>
          <w:rFonts w:ascii="GHEA Grapalat" w:hAnsi="GHEA Grapalat"/>
          <w:b/>
          <w:sz w:val="18"/>
          <w:szCs w:val="18"/>
          <w:highlight w:val="yellow"/>
          <w:lang w:val="hy-AM"/>
        </w:rPr>
        <w:t>*</w:t>
      </w:r>
      <w:r w:rsidR="00346B5C" w:rsidRPr="00AE122A">
        <w:rPr>
          <w:rFonts w:ascii="Sylfaen" w:hAnsi="Sylfaen"/>
          <w:b/>
          <w:sz w:val="18"/>
          <w:szCs w:val="18"/>
          <w:highlight w:val="yellow"/>
          <w:lang w:val="nb-NO"/>
        </w:rPr>
        <w:t xml:space="preserve"> Նախատեսվում է գնել  20</w:t>
      </w:r>
      <w:r w:rsidR="00346B5C" w:rsidRPr="00AE122A">
        <w:rPr>
          <w:rFonts w:ascii="Sylfaen" w:hAnsi="Sylfaen"/>
          <w:b/>
          <w:sz w:val="18"/>
          <w:szCs w:val="18"/>
          <w:highlight w:val="yellow"/>
          <w:lang w:val="hy-AM"/>
        </w:rPr>
        <w:t xml:space="preserve">20 </w:t>
      </w:r>
      <w:r w:rsidR="00346B5C" w:rsidRPr="00AE122A">
        <w:rPr>
          <w:rFonts w:ascii="Sylfaen" w:hAnsi="Sylfaen"/>
          <w:b/>
          <w:sz w:val="18"/>
          <w:szCs w:val="18"/>
          <w:highlight w:val="yellow"/>
          <w:lang w:val="nb-NO"/>
        </w:rPr>
        <w:t xml:space="preserve">թվականի  </w:t>
      </w:r>
      <w:r w:rsidR="00346B5C" w:rsidRPr="00AE122A">
        <w:rPr>
          <w:rFonts w:ascii="Sylfaen" w:hAnsi="Sylfaen"/>
          <w:b/>
          <w:sz w:val="18"/>
          <w:szCs w:val="18"/>
          <w:highlight w:val="yellow"/>
          <w:lang w:val="hy-AM"/>
        </w:rPr>
        <w:t xml:space="preserve">1-ին կիսամյակի  </w:t>
      </w:r>
      <w:r w:rsidR="00346B5C" w:rsidRPr="00AE122A">
        <w:rPr>
          <w:rFonts w:ascii="Sylfaen" w:hAnsi="Sylfaen"/>
          <w:b/>
          <w:sz w:val="18"/>
          <w:szCs w:val="18"/>
          <w:highlight w:val="yellow"/>
          <w:lang w:val="nb-NO"/>
        </w:rPr>
        <w:t xml:space="preserve">ընթացքում՝ ընդ որում մինչև </w:t>
      </w:r>
      <w:r w:rsidR="00346B5C" w:rsidRPr="00AE122A">
        <w:rPr>
          <w:rFonts w:ascii="Sylfaen" w:hAnsi="Sylfaen"/>
          <w:b/>
          <w:sz w:val="18"/>
          <w:szCs w:val="18"/>
          <w:highlight w:val="yellow"/>
          <w:lang w:val="hy-AM"/>
        </w:rPr>
        <w:t xml:space="preserve">հունիս  </w:t>
      </w:r>
      <w:r w:rsidR="00346B5C" w:rsidRPr="00AE122A">
        <w:rPr>
          <w:rFonts w:ascii="Sylfaen" w:hAnsi="Sylfaen"/>
          <w:b/>
          <w:sz w:val="18"/>
          <w:szCs w:val="18"/>
          <w:highlight w:val="yellow"/>
          <w:lang w:val="nb-NO"/>
        </w:rPr>
        <w:t xml:space="preserve">ամսվա համար սահմանված վերջին աշխատանքային օրը ներառյալ, </w:t>
      </w:r>
      <w:r w:rsidR="00346B5C" w:rsidRPr="00AE122A">
        <w:rPr>
          <w:rFonts w:ascii="Sylfaen" w:hAnsi="Sylfaen"/>
          <w:b/>
          <w:sz w:val="18"/>
          <w:szCs w:val="18"/>
          <w:highlight w:val="yellow"/>
          <w:lang w:val="hy-AM"/>
        </w:rPr>
        <w:t>մատակարարման</w:t>
      </w:r>
      <w:r w:rsidR="00346B5C" w:rsidRPr="00AE122A">
        <w:rPr>
          <w:rFonts w:ascii="Sylfaen" w:hAnsi="Sylfaen"/>
          <w:b/>
          <w:sz w:val="18"/>
          <w:szCs w:val="18"/>
          <w:highlight w:val="yellow"/>
          <w:lang w:val="nb-NO"/>
        </w:rPr>
        <w:t xml:space="preserve"> </w:t>
      </w:r>
      <w:r w:rsidR="00346B5C" w:rsidRPr="00AE122A">
        <w:rPr>
          <w:rFonts w:ascii="Sylfaen" w:hAnsi="Sylfaen"/>
          <w:b/>
          <w:sz w:val="18"/>
          <w:szCs w:val="18"/>
          <w:highlight w:val="yellow"/>
          <w:lang w:val="hy-AM"/>
        </w:rPr>
        <w:t>ժամը</w:t>
      </w:r>
      <w:r w:rsidR="00346B5C" w:rsidRPr="00AE122A">
        <w:rPr>
          <w:rFonts w:ascii="Sylfaen" w:hAnsi="Sylfaen"/>
          <w:b/>
          <w:sz w:val="18"/>
          <w:szCs w:val="18"/>
          <w:highlight w:val="yellow"/>
          <w:lang w:val="nb-NO"/>
        </w:rPr>
        <w:t xml:space="preserve"> </w:t>
      </w:r>
      <w:r w:rsidR="00346B5C" w:rsidRPr="00AE122A">
        <w:rPr>
          <w:rFonts w:ascii="Sylfaen" w:hAnsi="Sylfaen"/>
          <w:b/>
          <w:sz w:val="18"/>
          <w:szCs w:val="18"/>
          <w:highlight w:val="yellow"/>
          <w:lang w:val="hy-AM"/>
        </w:rPr>
        <w:t xml:space="preserve"> 08:30</w:t>
      </w:r>
      <w:r w:rsidR="00346B5C" w:rsidRPr="00AE122A">
        <w:rPr>
          <w:rFonts w:ascii="Sylfaen" w:hAnsi="Sylfaen"/>
          <w:b/>
          <w:sz w:val="18"/>
          <w:szCs w:val="18"/>
          <w:highlight w:val="yellow"/>
          <w:lang w:val="nb-NO"/>
        </w:rPr>
        <w:t xml:space="preserve">-09.15 </w:t>
      </w:r>
      <w:r w:rsidR="00346B5C" w:rsidRPr="00AE122A">
        <w:rPr>
          <w:rFonts w:ascii="Sylfaen" w:hAnsi="Sylfaen"/>
          <w:b/>
          <w:sz w:val="18"/>
          <w:szCs w:val="18"/>
          <w:highlight w:val="yellow"/>
          <w:lang w:val="hy-AM"/>
        </w:rPr>
        <w:t>ընկած</w:t>
      </w:r>
      <w:r w:rsidR="00346B5C" w:rsidRPr="00AE122A">
        <w:rPr>
          <w:rFonts w:ascii="Sylfaen" w:hAnsi="Sylfaen"/>
          <w:b/>
          <w:sz w:val="18"/>
          <w:szCs w:val="18"/>
          <w:highlight w:val="yellow"/>
          <w:lang w:val="nb-NO"/>
        </w:rPr>
        <w:t xml:space="preserve"> </w:t>
      </w:r>
      <w:r w:rsidR="00346B5C" w:rsidRPr="00AE122A">
        <w:rPr>
          <w:rFonts w:ascii="Sylfaen" w:hAnsi="Sylfaen"/>
          <w:b/>
          <w:sz w:val="18"/>
          <w:szCs w:val="18"/>
          <w:highlight w:val="yellow"/>
          <w:lang w:val="hy-AM"/>
        </w:rPr>
        <w:t>ժամանակահատվածում</w:t>
      </w:r>
      <w:r w:rsidR="00346B5C" w:rsidRPr="00AE122A">
        <w:rPr>
          <w:rFonts w:ascii="Sylfaen" w:hAnsi="Sylfaen"/>
          <w:b/>
          <w:sz w:val="18"/>
          <w:szCs w:val="18"/>
          <w:highlight w:val="yellow"/>
          <w:lang w:val="nb-NO"/>
        </w:rPr>
        <w:t>:</w:t>
      </w:r>
      <w:r w:rsidR="00492C86" w:rsidRPr="00AE122A">
        <w:rPr>
          <w:rFonts w:ascii="GHEA Grapalat" w:hAnsi="GHEA Grapalat"/>
          <w:i/>
          <w:sz w:val="18"/>
          <w:szCs w:val="18"/>
          <w:highlight w:val="yellow"/>
          <w:lang w:val="pt-BR"/>
        </w:rPr>
        <w:t xml:space="preserve"> </w:t>
      </w:r>
    </w:p>
    <w:p w:rsidR="00492C86" w:rsidRPr="00AE122A" w:rsidRDefault="00492C86" w:rsidP="00492C86">
      <w:pPr>
        <w:jc w:val="both"/>
        <w:rPr>
          <w:rFonts w:ascii="GHEA Grapalat" w:hAnsi="GHEA Grapalat"/>
          <w:i/>
          <w:sz w:val="18"/>
          <w:szCs w:val="18"/>
          <w:lang w:val="pt-BR"/>
        </w:rPr>
      </w:pPr>
      <w:r w:rsidRPr="00AE122A">
        <w:rPr>
          <w:rFonts w:ascii="GHEA Grapalat" w:hAnsi="GHEA Grapalat"/>
          <w:i/>
          <w:sz w:val="18"/>
          <w:szCs w:val="18"/>
          <w:highlight w:val="yellow"/>
          <w:lang w:val="hy-AM"/>
        </w:rPr>
        <w:t>Ծանոթանալ</w:t>
      </w:r>
      <w:r w:rsidRPr="00AE122A">
        <w:rPr>
          <w:rFonts w:ascii="GHEA Grapalat" w:hAnsi="GHEA Grapalat"/>
          <w:i/>
          <w:sz w:val="18"/>
          <w:szCs w:val="18"/>
          <w:highlight w:val="yellow"/>
          <w:lang w:val="pt-BR"/>
        </w:rPr>
        <w:t xml:space="preserve">`   12 </w:t>
      </w:r>
      <w:r w:rsidRPr="00AE122A">
        <w:rPr>
          <w:rFonts w:ascii="GHEA Grapalat" w:hAnsi="GHEA Grapalat" w:cs="Sylfaen"/>
          <w:i/>
          <w:sz w:val="18"/>
          <w:szCs w:val="18"/>
          <w:highlight w:val="yellow"/>
          <w:lang w:val="pt-BR"/>
        </w:rPr>
        <w:t>օգոստոսի</w:t>
      </w:r>
      <w:r w:rsidRPr="00AE122A">
        <w:rPr>
          <w:rFonts w:ascii="GHEA Grapalat" w:hAnsi="GHEA Grapalat"/>
          <w:i/>
          <w:sz w:val="18"/>
          <w:szCs w:val="18"/>
          <w:highlight w:val="yellow"/>
          <w:lang w:val="pt-BR"/>
        </w:rPr>
        <w:t xml:space="preserve"> 2013 </w:t>
      </w:r>
      <w:r w:rsidRPr="00AE122A">
        <w:rPr>
          <w:rFonts w:ascii="GHEA Grapalat" w:hAnsi="GHEA Grapalat" w:cs="Sylfaen"/>
          <w:i/>
          <w:sz w:val="18"/>
          <w:szCs w:val="18"/>
          <w:highlight w:val="yellow"/>
          <w:lang w:val="pt-BR"/>
        </w:rPr>
        <w:t>թ</w:t>
      </w:r>
      <w:r w:rsidRPr="00AE122A">
        <w:rPr>
          <w:rFonts w:ascii="GHEA Grapalat" w:hAnsi="GHEA Grapalat"/>
          <w:i/>
          <w:sz w:val="18"/>
          <w:szCs w:val="18"/>
          <w:highlight w:val="yellow"/>
          <w:lang w:val="pt-BR"/>
        </w:rPr>
        <w:t>.  N 42-</w:t>
      </w:r>
      <w:r w:rsidRPr="00AE122A">
        <w:rPr>
          <w:rFonts w:ascii="GHEA Grapalat" w:hAnsi="GHEA Grapalat" w:cs="Sylfaen"/>
          <w:i/>
          <w:sz w:val="18"/>
          <w:szCs w:val="18"/>
          <w:highlight w:val="yellow"/>
          <w:lang w:val="pt-BR"/>
        </w:rPr>
        <w:t xml:space="preserve">Ն </w:t>
      </w:r>
      <w:r w:rsidRPr="00AE122A">
        <w:rPr>
          <w:rFonts w:ascii="GHEA Grapalat" w:hAnsi="GHEA Grapalat"/>
          <w:i/>
          <w:sz w:val="18"/>
          <w:szCs w:val="18"/>
          <w:highlight w:val="yellow"/>
          <w:lang w:val="pt-BR"/>
        </w:rPr>
        <w:t>«</w:t>
      </w:r>
      <w:r w:rsidRPr="00AE122A">
        <w:rPr>
          <w:rFonts w:ascii="GHEA Grapalat" w:hAnsi="GHEA Grapalat"/>
          <w:i/>
          <w:sz w:val="18"/>
          <w:szCs w:val="18"/>
          <w:highlight w:val="yellow"/>
          <w:lang w:val="hy-AM"/>
        </w:rPr>
        <w:t>ՀՀ</w:t>
      </w:r>
      <w:r w:rsidRPr="00AE122A">
        <w:rPr>
          <w:rFonts w:ascii="GHEA Grapalat" w:hAnsi="GHEA Grapalat"/>
          <w:i/>
          <w:sz w:val="18"/>
          <w:szCs w:val="18"/>
          <w:highlight w:val="yellow"/>
          <w:lang w:val="pt-BR"/>
        </w:rPr>
        <w:t xml:space="preserve"> </w:t>
      </w:r>
      <w:r w:rsidRPr="00AE122A">
        <w:rPr>
          <w:rFonts w:ascii="GHEA Grapalat" w:hAnsi="GHEA Grapalat"/>
          <w:i/>
          <w:sz w:val="18"/>
          <w:szCs w:val="18"/>
          <w:highlight w:val="yellow"/>
          <w:lang w:val="hy-AM"/>
        </w:rPr>
        <w:t>ԱՌՈՂՋԱՊԱՀՈՒԹՅԱՆ</w:t>
      </w:r>
      <w:r w:rsidRPr="00AE122A">
        <w:rPr>
          <w:rFonts w:ascii="GHEA Grapalat" w:hAnsi="GHEA Grapalat"/>
          <w:i/>
          <w:sz w:val="18"/>
          <w:szCs w:val="18"/>
          <w:highlight w:val="yellow"/>
          <w:lang w:val="pt-BR"/>
        </w:rPr>
        <w:t xml:space="preserve"> </w:t>
      </w:r>
      <w:r w:rsidRPr="00AE122A">
        <w:rPr>
          <w:rFonts w:ascii="GHEA Grapalat" w:hAnsi="GHEA Grapalat"/>
          <w:i/>
          <w:sz w:val="18"/>
          <w:szCs w:val="18"/>
          <w:highlight w:val="yellow"/>
          <w:lang w:val="hy-AM"/>
        </w:rPr>
        <w:t>ՆԱԽԱՐԱՐԻ</w:t>
      </w:r>
      <w:r w:rsidRPr="00AE122A">
        <w:rPr>
          <w:rFonts w:ascii="GHEA Grapalat" w:hAnsi="GHEA Grapalat"/>
          <w:i/>
          <w:sz w:val="18"/>
          <w:szCs w:val="18"/>
          <w:highlight w:val="yellow"/>
          <w:lang w:val="pt-BR"/>
        </w:rPr>
        <w:t xml:space="preserve"> </w:t>
      </w:r>
      <w:r w:rsidRPr="00AE122A">
        <w:rPr>
          <w:rFonts w:ascii="GHEA Grapalat" w:hAnsi="GHEA Grapalat"/>
          <w:i/>
          <w:sz w:val="18"/>
          <w:szCs w:val="18"/>
          <w:highlight w:val="yellow"/>
          <w:lang w:val="hy-AM"/>
        </w:rPr>
        <w:t>ՀՐԱՄԱՆԸ</w:t>
      </w:r>
      <w:r w:rsidRPr="00AE122A">
        <w:rPr>
          <w:rFonts w:ascii="GHEA Grapalat" w:hAnsi="GHEA Grapalat"/>
          <w:i/>
          <w:sz w:val="18"/>
          <w:szCs w:val="18"/>
          <w:highlight w:val="yellow"/>
          <w:lang w:val="pt-BR"/>
        </w:rPr>
        <w:t xml:space="preserve"> «</w:t>
      </w:r>
      <w:r w:rsidRPr="00AE122A">
        <w:rPr>
          <w:rFonts w:ascii="GHEA Grapalat" w:hAnsi="GHEA Grapalat"/>
          <w:i/>
          <w:sz w:val="18"/>
          <w:szCs w:val="18"/>
          <w:highlight w:val="yellow"/>
          <w:lang w:val="hy-AM"/>
        </w:rPr>
        <w:t>ՆԱԽԱԴՊՐՈՑԱԿԱՆ</w:t>
      </w:r>
      <w:r w:rsidRPr="00AE122A">
        <w:rPr>
          <w:rFonts w:ascii="GHEA Grapalat" w:hAnsi="GHEA Grapalat"/>
          <w:i/>
          <w:sz w:val="18"/>
          <w:szCs w:val="18"/>
          <w:highlight w:val="yellow"/>
          <w:lang w:val="pt-BR"/>
        </w:rPr>
        <w:t xml:space="preserve"> </w:t>
      </w:r>
      <w:r w:rsidRPr="00AE122A">
        <w:rPr>
          <w:rFonts w:ascii="GHEA Grapalat" w:hAnsi="GHEA Grapalat"/>
          <w:i/>
          <w:sz w:val="18"/>
          <w:szCs w:val="18"/>
          <w:highlight w:val="yellow"/>
          <w:lang w:val="hy-AM"/>
        </w:rPr>
        <w:t>ՈՒՍՈՒՄՆԱԿԱՆ</w:t>
      </w:r>
      <w:r w:rsidRPr="00AE122A">
        <w:rPr>
          <w:rFonts w:ascii="GHEA Grapalat" w:hAnsi="GHEA Grapalat"/>
          <w:i/>
          <w:sz w:val="18"/>
          <w:szCs w:val="18"/>
          <w:highlight w:val="yellow"/>
          <w:lang w:val="pt-BR"/>
        </w:rPr>
        <w:t xml:space="preserve"> </w:t>
      </w:r>
      <w:r w:rsidRPr="00AE122A">
        <w:rPr>
          <w:rFonts w:ascii="GHEA Grapalat" w:hAnsi="GHEA Grapalat"/>
          <w:i/>
          <w:sz w:val="18"/>
          <w:szCs w:val="18"/>
          <w:highlight w:val="yellow"/>
          <w:lang w:val="hy-AM"/>
        </w:rPr>
        <w:t>ՀԱՍՏԱՏՈՒԹՅՈՒՆՆԵՐՈՒՄ</w:t>
      </w:r>
      <w:r w:rsidRPr="00AE122A">
        <w:rPr>
          <w:rFonts w:ascii="GHEA Grapalat" w:hAnsi="GHEA Grapalat"/>
          <w:i/>
          <w:sz w:val="18"/>
          <w:szCs w:val="18"/>
          <w:highlight w:val="yellow"/>
          <w:lang w:val="pt-BR"/>
        </w:rPr>
        <w:t xml:space="preserve"> </w:t>
      </w:r>
      <w:r w:rsidRPr="00AE122A">
        <w:rPr>
          <w:rFonts w:ascii="GHEA Grapalat" w:hAnsi="GHEA Grapalat"/>
          <w:i/>
          <w:sz w:val="18"/>
          <w:szCs w:val="18"/>
          <w:highlight w:val="yellow"/>
          <w:lang w:val="hy-AM"/>
        </w:rPr>
        <w:t>ԵՐԵԽԱՆԵՐԻ</w:t>
      </w:r>
      <w:r w:rsidRPr="00AE122A">
        <w:rPr>
          <w:rFonts w:ascii="GHEA Grapalat" w:hAnsi="GHEA Grapalat"/>
          <w:i/>
          <w:sz w:val="18"/>
          <w:szCs w:val="18"/>
          <w:highlight w:val="yellow"/>
          <w:lang w:val="pt-BR"/>
        </w:rPr>
        <w:t xml:space="preserve"> </w:t>
      </w:r>
      <w:r w:rsidRPr="00AE122A">
        <w:rPr>
          <w:rFonts w:ascii="GHEA Grapalat" w:hAnsi="GHEA Grapalat"/>
          <w:i/>
          <w:sz w:val="18"/>
          <w:szCs w:val="18"/>
          <w:highlight w:val="yellow"/>
          <w:lang w:val="hy-AM"/>
        </w:rPr>
        <w:t>ՍՆՆԴԻ</w:t>
      </w:r>
      <w:r w:rsidRPr="00AE122A">
        <w:rPr>
          <w:rFonts w:ascii="GHEA Grapalat" w:hAnsi="GHEA Grapalat"/>
          <w:i/>
          <w:sz w:val="18"/>
          <w:szCs w:val="18"/>
          <w:highlight w:val="yellow"/>
          <w:lang w:val="pt-BR"/>
        </w:rPr>
        <w:t xml:space="preserve"> </w:t>
      </w:r>
      <w:r w:rsidRPr="00AE122A">
        <w:rPr>
          <w:rFonts w:ascii="GHEA Grapalat" w:hAnsi="GHEA Grapalat"/>
          <w:i/>
          <w:sz w:val="18"/>
          <w:szCs w:val="18"/>
          <w:highlight w:val="yellow"/>
          <w:lang w:val="hy-AM"/>
        </w:rPr>
        <w:t>ԿԱԶՄԱԿԵՐՊՄԱՆԸ</w:t>
      </w:r>
      <w:r w:rsidRPr="00AE122A">
        <w:rPr>
          <w:rFonts w:ascii="GHEA Grapalat" w:hAnsi="GHEA Grapalat"/>
          <w:i/>
          <w:sz w:val="18"/>
          <w:szCs w:val="18"/>
          <w:highlight w:val="yellow"/>
          <w:lang w:val="pt-BR"/>
        </w:rPr>
        <w:t xml:space="preserve"> </w:t>
      </w:r>
      <w:r w:rsidRPr="00AE122A">
        <w:rPr>
          <w:rFonts w:ascii="GHEA Grapalat" w:hAnsi="GHEA Grapalat"/>
          <w:i/>
          <w:sz w:val="18"/>
          <w:szCs w:val="18"/>
          <w:highlight w:val="yellow"/>
          <w:lang w:val="hy-AM"/>
        </w:rPr>
        <w:t>ՆԵՐԿԱՅԱՑՎՈՂ</w:t>
      </w:r>
      <w:r w:rsidRPr="00AE122A">
        <w:rPr>
          <w:rFonts w:ascii="GHEA Grapalat" w:hAnsi="GHEA Grapalat"/>
          <w:i/>
          <w:sz w:val="18"/>
          <w:szCs w:val="18"/>
          <w:highlight w:val="yellow"/>
          <w:lang w:val="pt-BR"/>
        </w:rPr>
        <w:t xml:space="preserve"> </w:t>
      </w:r>
      <w:r w:rsidRPr="00AE122A">
        <w:rPr>
          <w:rFonts w:ascii="GHEA Grapalat" w:hAnsi="GHEA Grapalat"/>
          <w:i/>
          <w:sz w:val="18"/>
          <w:szCs w:val="18"/>
          <w:highlight w:val="yellow"/>
          <w:lang w:val="hy-AM"/>
        </w:rPr>
        <w:t>ՀԻԳԻԵՆԻԿ</w:t>
      </w:r>
      <w:r w:rsidRPr="00AE122A">
        <w:rPr>
          <w:rFonts w:ascii="GHEA Grapalat" w:hAnsi="GHEA Grapalat"/>
          <w:i/>
          <w:sz w:val="18"/>
          <w:szCs w:val="18"/>
          <w:highlight w:val="yellow"/>
          <w:lang w:val="pt-BR"/>
        </w:rPr>
        <w:t xml:space="preserve"> </w:t>
      </w:r>
      <w:r w:rsidRPr="00AE122A">
        <w:rPr>
          <w:rFonts w:ascii="GHEA Grapalat" w:hAnsi="GHEA Grapalat"/>
          <w:i/>
          <w:sz w:val="18"/>
          <w:szCs w:val="18"/>
          <w:highlight w:val="yellow"/>
          <w:lang w:val="hy-AM"/>
        </w:rPr>
        <w:t>ՊԱՀԱՆՋՆԵՐ</w:t>
      </w:r>
      <w:r w:rsidRPr="00AE122A">
        <w:rPr>
          <w:rFonts w:ascii="GHEA Grapalat" w:hAnsi="GHEA Grapalat"/>
          <w:i/>
          <w:sz w:val="18"/>
          <w:szCs w:val="18"/>
          <w:highlight w:val="yellow"/>
          <w:lang w:val="pt-BR"/>
        </w:rPr>
        <w:t xml:space="preserve">» N 2.3.1-01-2013 </w:t>
      </w:r>
      <w:r w:rsidRPr="00AE122A">
        <w:rPr>
          <w:rFonts w:ascii="GHEA Grapalat" w:hAnsi="GHEA Grapalat"/>
          <w:i/>
          <w:sz w:val="18"/>
          <w:szCs w:val="18"/>
          <w:highlight w:val="yellow"/>
          <w:lang w:val="hy-AM"/>
        </w:rPr>
        <w:t>ՍԱՆԻՏԱՐԱԿԱՆ</w:t>
      </w:r>
      <w:r w:rsidRPr="00AE122A">
        <w:rPr>
          <w:rFonts w:ascii="GHEA Grapalat" w:hAnsi="GHEA Grapalat"/>
          <w:i/>
          <w:sz w:val="18"/>
          <w:szCs w:val="18"/>
          <w:highlight w:val="yellow"/>
          <w:lang w:val="pt-BR"/>
        </w:rPr>
        <w:t xml:space="preserve"> </w:t>
      </w:r>
      <w:r w:rsidRPr="00AE122A">
        <w:rPr>
          <w:rFonts w:ascii="GHEA Grapalat" w:hAnsi="GHEA Grapalat"/>
          <w:i/>
          <w:sz w:val="18"/>
          <w:szCs w:val="18"/>
          <w:highlight w:val="yellow"/>
          <w:lang w:val="hy-AM"/>
        </w:rPr>
        <w:t>ԿԱՆՈՆՆԵՐԸ</w:t>
      </w:r>
      <w:r w:rsidRPr="00AE122A">
        <w:rPr>
          <w:rFonts w:ascii="GHEA Grapalat" w:hAnsi="GHEA Grapalat"/>
          <w:i/>
          <w:sz w:val="18"/>
          <w:szCs w:val="18"/>
          <w:highlight w:val="yellow"/>
          <w:lang w:val="pt-BR"/>
        </w:rPr>
        <w:t xml:space="preserve"> </w:t>
      </w:r>
      <w:r w:rsidRPr="00AE122A">
        <w:rPr>
          <w:rFonts w:ascii="GHEA Grapalat" w:hAnsi="GHEA Grapalat"/>
          <w:i/>
          <w:sz w:val="18"/>
          <w:szCs w:val="18"/>
          <w:highlight w:val="yellow"/>
          <w:lang w:val="hy-AM"/>
        </w:rPr>
        <w:t>ԵՎ</w:t>
      </w:r>
      <w:r w:rsidRPr="00AE122A">
        <w:rPr>
          <w:rFonts w:ascii="GHEA Grapalat" w:hAnsi="GHEA Grapalat"/>
          <w:i/>
          <w:sz w:val="18"/>
          <w:szCs w:val="18"/>
          <w:highlight w:val="yellow"/>
          <w:lang w:val="pt-BR"/>
        </w:rPr>
        <w:t xml:space="preserve"> </w:t>
      </w:r>
      <w:r w:rsidRPr="00AE122A">
        <w:rPr>
          <w:rFonts w:ascii="GHEA Grapalat" w:hAnsi="GHEA Grapalat"/>
          <w:i/>
          <w:sz w:val="18"/>
          <w:szCs w:val="18"/>
          <w:highlight w:val="yellow"/>
          <w:lang w:val="hy-AM"/>
        </w:rPr>
        <w:t>ՆՈՐՄԵՐԸ</w:t>
      </w:r>
      <w:r w:rsidRPr="00AE122A">
        <w:rPr>
          <w:rFonts w:ascii="GHEA Grapalat" w:hAnsi="GHEA Grapalat"/>
          <w:i/>
          <w:sz w:val="18"/>
          <w:szCs w:val="18"/>
          <w:highlight w:val="yellow"/>
          <w:lang w:val="pt-BR"/>
        </w:rPr>
        <w:t xml:space="preserve"> </w:t>
      </w:r>
      <w:r w:rsidRPr="00AE122A">
        <w:rPr>
          <w:rFonts w:ascii="GHEA Grapalat" w:hAnsi="GHEA Grapalat"/>
          <w:i/>
          <w:sz w:val="18"/>
          <w:szCs w:val="18"/>
          <w:highlight w:val="yellow"/>
          <w:lang w:val="hy-AM"/>
        </w:rPr>
        <w:t>ՀԱՍՏԱՏԵԼՈՒ</w:t>
      </w:r>
      <w:r w:rsidRPr="00AE122A">
        <w:rPr>
          <w:rFonts w:ascii="GHEA Grapalat" w:hAnsi="GHEA Grapalat"/>
          <w:i/>
          <w:sz w:val="18"/>
          <w:szCs w:val="18"/>
          <w:highlight w:val="yellow"/>
          <w:lang w:val="pt-BR"/>
        </w:rPr>
        <w:t xml:space="preserve"> </w:t>
      </w:r>
      <w:r w:rsidRPr="00AE122A">
        <w:rPr>
          <w:rFonts w:ascii="GHEA Grapalat" w:hAnsi="GHEA Grapalat"/>
          <w:i/>
          <w:sz w:val="18"/>
          <w:szCs w:val="18"/>
          <w:highlight w:val="yellow"/>
          <w:lang w:val="hy-AM"/>
        </w:rPr>
        <w:t>ՄԱՍԻՆ</w:t>
      </w:r>
      <w:r w:rsidRPr="00AE122A">
        <w:rPr>
          <w:rFonts w:ascii="GHEA Grapalat" w:hAnsi="GHEA Grapalat"/>
          <w:i/>
          <w:sz w:val="18"/>
          <w:szCs w:val="18"/>
          <w:highlight w:val="yellow"/>
          <w:lang w:val="pt-BR"/>
        </w:rPr>
        <w:t>»</w:t>
      </w:r>
    </w:p>
    <w:p w:rsidR="00346B5C" w:rsidRPr="00AE122A" w:rsidRDefault="00346B5C" w:rsidP="00346B5C">
      <w:pPr>
        <w:rPr>
          <w:rFonts w:ascii="Sylfaen" w:hAnsi="Sylfaen"/>
          <w:b/>
          <w:sz w:val="18"/>
          <w:szCs w:val="18"/>
          <w:lang w:val="nb-NO"/>
        </w:rPr>
      </w:pPr>
    </w:p>
    <w:p w:rsidR="00375C2D" w:rsidRPr="00346B5C" w:rsidRDefault="00375C2D" w:rsidP="00375C2D">
      <w:pPr>
        <w:jc w:val="both"/>
        <w:rPr>
          <w:rFonts w:ascii="GHEA Grapalat" w:hAnsi="GHEA Grapalat"/>
          <w:sz w:val="20"/>
          <w:lang w:val="nb-NO"/>
        </w:rPr>
      </w:pPr>
    </w:p>
    <w:p w:rsidR="00375C2D" w:rsidRDefault="00375C2D" w:rsidP="00375C2D">
      <w:pPr>
        <w:jc w:val="center"/>
        <w:rPr>
          <w:rFonts w:ascii="GHEA Grapalat" w:hAnsi="GHEA Grapalat"/>
          <w:sz w:val="20"/>
          <w:lang w:val="pt-BR"/>
        </w:rPr>
      </w:pPr>
    </w:p>
    <w:tbl>
      <w:tblPr>
        <w:tblW w:w="9636" w:type="dxa"/>
        <w:jc w:val="center"/>
        <w:tblInd w:w="409" w:type="dxa"/>
        <w:tblLayout w:type="fixed"/>
        <w:tblLook w:val="04A0" w:firstRow="1" w:lastRow="0" w:firstColumn="1" w:lastColumn="0" w:noHBand="0" w:noVBand="1"/>
      </w:tblPr>
      <w:tblGrid>
        <w:gridCol w:w="4534"/>
        <w:gridCol w:w="760"/>
        <w:gridCol w:w="4342"/>
      </w:tblGrid>
      <w:tr w:rsidR="00375C2D" w:rsidTr="00375C2D">
        <w:trPr>
          <w:jc w:val="center"/>
        </w:trPr>
        <w:tc>
          <w:tcPr>
            <w:tcW w:w="4536" w:type="dxa"/>
          </w:tcPr>
          <w:p w:rsidR="00375C2D" w:rsidRDefault="00375C2D">
            <w:pPr>
              <w:jc w:val="center"/>
              <w:rPr>
                <w:rFonts w:ascii="GHEA Grapalat" w:hAnsi="GHEA Grapalat" w:cs="Sylfaen"/>
                <w:b/>
                <w:bCs/>
                <w:lang w:val="nb-NO"/>
              </w:rPr>
            </w:pPr>
            <w:r>
              <w:rPr>
                <w:rFonts w:ascii="GHEA Grapalat" w:hAnsi="GHEA Grapalat" w:cs="Sylfaen"/>
                <w:b/>
                <w:bCs/>
                <w:lang w:val="nb-NO"/>
              </w:rPr>
              <w:t>ԳՆՈՐԴ</w:t>
            </w:r>
          </w:p>
          <w:p w:rsidR="00346B5C" w:rsidRPr="0014633C" w:rsidRDefault="00346B5C" w:rsidP="00346B5C">
            <w:pPr>
              <w:jc w:val="center"/>
              <w:rPr>
                <w:rFonts w:ascii="Arial LatArm" w:hAnsi="Arial LatArm" w:cs="Sylfaen"/>
                <w:color w:val="000000"/>
                <w:sz w:val="20"/>
                <w:szCs w:val="20"/>
                <w:lang w:val="hy-AM"/>
              </w:rPr>
            </w:pPr>
            <w:r w:rsidRPr="0014633C">
              <w:rPr>
                <w:rFonts w:ascii="Arial LatArm" w:hAnsi="Arial LatArm" w:cs="Sylfaen"/>
                <w:color w:val="000000"/>
                <w:sz w:val="20"/>
                <w:szCs w:val="20"/>
                <w:lang w:val="hy-AM"/>
              </w:rPr>
              <w:t xml:space="preserve">&lt;&lt; </w:t>
            </w:r>
            <w:r w:rsidRPr="0014633C">
              <w:rPr>
                <w:rFonts w:ascii="Sylfaen" w:hAnsi="Sylfaen" w:cs="Sylfaen"/>
                <w:color w:val="000000"/>
                <w:sz w:val="20"/>
                <w:szCs w:val="20"/>
                <w:lang w:val="hy-AM"/>
              </w:rPr>
              <w:t>Սայաթ</w:t>
            </w:r>
            <w:r w:rsidRPr="0014633C">
              <w:rPr>
                <w:rFonts w:ascii="Arial LatArm" w:hAnsi="Arial LatArm" w:cs="Sylfaen"/>
                <w:color w:val="000000"/>
                <w:sz w:val="20"/>
                <w:szCs w:val="20"/>
                <w:lang w:val="hy-AM"/>
              </w:rPr>
              <w:t>-</w:t>
            </w:r>
            <w:r w:rsidRPr="0014633C">
              <w:rPr>
                <w:rFonts w:ascii="Sylfaen" w:hAnsi="Sylfaen" w:cs="Sylfaen"/>
                <w:color w:val="000000"/>
                <w:sz w:val="20"/>
                <w:szCs w:val="20"/>
                <w:lang w:val="hy-AM"/>
              </w:rPr>
              <w:t>Նովա</w:t>
            </w:r>
            <w:r w:rsidRPr="0014633C">
              <w:rPr>
                <w:rFonts w:ascii="Arial LatArm" w:hAnsi="Arial LatArm" w:cs="Sylfaen"/>
                <w:color w:val="000000"/>
                <w:sz w:val="20"/>
                <w:szCs w:val="20"/>
                <w:lang w:val="hy-AM"/>
              </w:rPr>
              <w:t xml:space="preserve"> </w:t>
            </w:r>
            <w:r w:rsidRPr="0014633C">
              <w:rPr>
                <w:rFonts w:ascii="Sylfaen" w:hAnsi="Sylfaen" w:cs="Sylfaen"/>
                <w:color w:val="000000"/>
                <w:sz w:val="20"/>
                <w:szCs w:val="20"/>
                <w:lang w:val="hy-AM"/>
              </w:rPr>
              <w:t>համայնքի</w:t>
            </w:r>
            <w:r w:rsidRPr="0014633C">
              <w:rPr>
                <w:rFonts w:ascii="Arial LatArm" w:hAnsi="Arial LatArm" w:cs="Sylfaen"/>
                <w:color w:val="000000"/>
                <w:sz w:val="20"/>
                <w:szCs w:val="20"/>
                <w:lang w:val="hy-AM"/>
              </w:rPr>
              <w:t xml:space="preserve"> </w:t>
            </w:r>
            <w:r w:rsidRPr="0014633C">
              <w:rPr>
                <w:rFonts w:ascii="Sylfaen" w:hAnsi="Sylfaen" w:cs="Sylfaen"/>
                <w:color w:val="000000"/>
                <w:sz w:val="20"/>
                <w:szCs w:val="20"/>
                <w:lang w:val="hy-AM"/>
              </w:rPr>
              <w:t>մանկապարտեզ</w:t>
            </w:r>
            <w:r w:rsidRPr="0014633C">
              <w:rPr>
                <w:rFonts w:ascii="Arial LatArm" w:hAnsi="Arial LatArm" w:cs="Sylfaen"/>
                <w:color w:val="000000"/>
                <w:sz w:val="20"/>
                <w:szCs w:val="20"/>
                <w:lang w:val="hy-AM"/>
              </w:rPr>
              <w:t xml:space="preserve">&gt;&gt; </w:t>
            </w:r>
            <w:r w:rsidRPr="0014633C">
              <w:rPr>
                <w:rFonts w:ascii="Sylfaen" w:hAnsi="Sylfaen" w:cs="Sylfaen"/>
                <w:color w:val="000000"/>
                <w:sz w:val="20"/>
                <w:szCs w:val="20"/>
                <w:lang w:val="hy-AM"/>
              </w:rPr>
              <w:t>ՀՈԱԿ</w:t>
            </w:r>
          </w:p>
          <w:p w:rsidR="00346B5C" w:rsidRPr="0014633C" w:rsidRDefault="00346B5C" w:rsidP="00346B5C">
            <w:pPr>
              <w:jc w:val="center"/>
              <w:rPr>
                <w:rFonts w:ascii="Arial LatArm" w:hAnsi="Arial LatArm" w:cs="Sylfaen"/>
                <w:color w:val="000000"/>
                <w:sz w:val="20"/>
                <w:szCs w:val="20"/>
                <w:lang w:val="hy-AM"/>
              </w:rPr>
            </w:pPr>
            <w:r w:rsidRPr="0014633C">
              <w:rPr>
                <w:rFonts w:ascii="Sylfaen" w:hAnsi="Sylfaen" w:cs="Sylfaen"/>
                <w:color w:val="000000"/>
                <w:sz w:val="20"/>
                <w:szCs w:val="20"/>
                <w:lang w:val="hy-AM"/>
              </w:rPr>
              <w:t>Արարատի</w:t>
            </w:r>
            <w:r w:rsidRPr="0014633C">
              <w:rPr>
                <w:rFonts w:ascii="Arial LatArm" w:hAnsi="Arial LatArm" w:cs="Sylfaen"/>
                <w:color w:val="000000"/>
                <w:sz w:val="20"/>
                <w:szCs w:val="20"/>
                <w:lang w:val="hy-AM"/>
              </w:rPr>
              <w:t xml:space="preserve"> </w:t>
            </w:r>
            <w:r w:rsidRPr="0014633C">
              <w:rPr>
                <w:rFonts w:ascii="Sylfaen" w:hAnsi="Sylfaen" w:cs="Sylfaen"/>
                <w:color w:val="000000"/>
                <w:sz w:val="20"/>
                <w:szCs w:val="20"/>
                <w:lang w:val="hy-AM"/>
              </w:rPr>
              <w:t>մարզ</w:t>
            </w:r>
            <w:r w:rsidRPr="0014633C">
              <w:rPr>
                <w:rFonts w:ascii="Arial LatArm" w:hAnsi="Arial LatArm" w:cs="Sylfaen"/>
                <w:color w:val="000000"/>
                <w:sz w:val="20"/>
                <w:szCs w:val="20"/>
                <w:lang w:val="hy-AM"/>
              </w:rPr>
              <w:t xml:space="preserve"> </w:t>
            </w:r>
            <w:r w:rsidRPr="0014633C">
              <w:rPr>
                <w:rFonts w:ascii="Sylfaen" w:hAnsi="Sylfaen" w:cs="Sylfaen"/>
                <w:color w:val="000000"/>
                <w:sz w:val="20"/>
                <w:szCs w:val="20"/>
                <w:lang w:val="hy-AM"/>
              </w:rPr>
              <w:t>գ</w:t>
            </w:r>
            <w:r w:rsidRPr="0014633C">
              <w:rPr>
                <w:rFonts w:ascii="Arial LatArm" w:hAnsi="Arial LatArm" w:cs="Sylfaen"/>
                <w:color w:val="000000"/>
                <w:sz w:val="20"/>
                <w:szCs w:val="20"/>
                <w:lang w:val="hy-AM"/>
              </w:rPr>
              <w:t xml:space="preserve">. </w:t>
            </w:r>
            <w:r w:rsidRPr="0014633C">
              <w:rPr>
                <w:rFonts w:ascii="Sylfaen" w:hAnsi="Sylfaen" w:cs="Sylfaen"/>
                <w:color w:val="000000"/>
                <w:sz w:val="20"/>
                <w:szCs w:val="20"/>
                <w:lang w:val="hy-AM"/>
              </w:rPr>
              <w:t>Ս</w:t>
            </w:r>
            <w:r>
              <w:rPr>
                <w:rFonts w:ascii="Sylfaen" w:hAnsi="Sylfaen" w:cs="Sylfaen"/>
                <w:color w:val="000000"/>
                <w:sz w:val="20"/>
                <w:szCs w:val="20"/>
                <w:lang w:val="hy-AM"/>
              </w:rPr>
              <w:t>ա</w:t>
            </w:r>
            <w:r w:rsidRPr="0014633C">
              <w:rPr>
                <w:rFonts w:ascii="Sylfaen" w:hAnsi="Sylfaen" w:cs="Sylfaen"/>
                <w:color w:val="000000"/>
                <w:sz w:val="20"/>
                <w:szCs w:val="20"/>
                <w:lang w:val="hy-AM"/>
              </w:rPr>
              <w:t>յաթ</w:t>
            </w:r>
            <w:r w:rsidRPr="0014633C">
              <w:rPr>
                <w:rFonts w:ascii="Arial LatArm" w:hAnsi="Arial LatArm" w:cs="Sylfaen"/>
                <w:color w:val="000000"/>
                <w:sz w:val="20"/>
                <w:szCs w:val="20"/>
                <w:lang w:val="hy-AM"/>
              </w:rPr>
              <w:t>-</w:t>
            </w:r>
            <w:r w:rsidRPr="0014633C">
              <w:rPr>
                <w:rFonts w:ascii="Sylfaen" w:hAnsi="Sylfaen" w:cs="Sylfaen"/>
                <w:color w:val="000000"/>
                <w:sz w:val="20"/>
                <w:szCs w:val="20"/>
                <w:lang w:val="hy-AM"/>
              </w:rPr>
              <w:t>Նովա</w:t>
            </w:r>
          </w:p>
          <w:p w:rsidR="00346B5C" w:rsidRPr="0014633C" w:rsidRDefault="00346B5C" w:rsidP="00346B5C">
            <w:pPr>
              <w:jc w:val="center"/>
              <w:rPr>
                <w:rFonts w:ascii="Arial LatArm" w:hAnsi="Arial LatArm" w:cs="Sylfaen"/>
                <w:color w:val="000000"/>
                <w:sz w:val="20"/>
                <w:szCs w:val="20"/>
                <w:lang w:val="hy-AM"/>
              </w:rPr>
            </w:pPr>
            <w:r w:rsidRPr="0014633C">
              <w:rPr>
                <w:rFonts w:ascii="Sylfaen" w:hAnsi="Sylfaen" w:cs="Sylfaen"/>
                <w:color w:val="000000"/>
                <w:sz w:val="20"/>
                <w:szCs w:val="20"/>
                <w:lang w:val="hy-AM"/>
              </w:rPr>
              <w:t>Հ</w:t>
            </w:r>
            <w:r w:rsidRPr="0014633C">
              <w:rPr>
                <w:rFonts w:ascii="Arial LatArm" w:hAnsi="Arial LatArm" w:cs="Sylfaen"/>
                <w:color w:val="000000"/>
                <w:sz w:val="20"/>
                <w:szCs w:val="20"/>
                <w:lang w:val="hy-AM"/>
              </w:rPr>
              <w:t>/</w:t>
            </w:r>
            <w:r w:rsidRPr="0014633C">
              <w:rPr>
                <w:rFonts w:ascii="Sylfaen" w:hAnsi="Sylfaen" w:cs="Sylfaen"/>
                <w:color w:val="000000"/>
                <w:sz w:val="20"/>
                <w:szCs w:val="20"/>
                <w:lang w:val="hy-AM"/>
              </w:rPr>
              <w:t>Հ</w:t>
            </w:r>
            <w:r w:rsidRPr="0014633C">
              <w:rPr>
                <w:rFonts w:ascii="Arial LatArm" w:hAnsi="Arial LatArm" w:cs="Sylfaen"/>
                <w:color w:val="000000"/>
                <w:sz w:val="20"/>
                <w:szCs w:val="20"/>
                <w:lang w:val="hy-AM"/>
              </w:rPr>
              <w:t xml:space="preserve"> 11500775087650</w:t>
            </w:r>
          </w:p>
          <w:p w:rsidR="00346B5C" w:rsidRPr="0014633C" w:rsidRDefault="00346B5C" w:rsidP="00346B5C">
            <w:pPr>
              <w:jc w:val="center"/>
              <w:rPr>
                <w:rFonts w:ascii="Arial LatArm" w:hAnsi="Arial LatArm" w:cs="Sylfaen"/>
                <w:color w:val="000000"/>
                <w:sz w:val="20"/>
                <w:szCs w:val="20"/>
                <w:lang w:val="hy-AM"/>
              </w:rPr>
            </w:pPr>
            <w:r w:rsidRPr="0014633C">
              <w:rPr>
                <w:rFonts w:ascii="Arial LatArm" w:hAnsi="Arial LatArm" w:cs="Sylfaen"/>
                <w:color w:val="000000"/>
                <w:sz w:val="20"/>
                <w:szCs w:val="20"/>
                <w:lang w:val="hy-AM"/>
              </w:rPr>
              <w:t>&lt;&lt;</w:t>
            </w:r>
            <w:r w:rsidRPr="0014633C">
              <w:rPr>
                <w:rFonts w:ascii="Sylfaen" w:hAnsi="Sylfaen" w:cs="Sylfaen"/>
                <w:color w:val="000000"/>
                <w:sz w:val="20"/>
                <w:szCs w:val="20"/>
                <w:lang w:val="hy-AM"/>
              </w:rPr>
              <w:t>Հայբիզնեսբանկ</w:t>
            </w:r>
            <w:r w:rsidRPr="0014633C">
              <w:rPr>
                <w:rFonts w:ascii="Arial LatArm" w:hAnsi="Arial LatArm" w:cs="Sylfaen"/>
                <w:color w:val="000000"/>
                <w:sz w:val="20"/>
                <w:szCs w:val="20"/>
                <w:lang w:val="hy-AM"/>
              </w:rPr>
              <w:t xml:space="preserve">&gt;&gt;  </w:t>
            </w:r>
            <w:r w:rsidRPr="0014633C">
              <w:rPr>
                <w:rFonts w:ascii="Sylfaen" w:hAnsi="Sylfaen" w:cs="Sylfaen"/>
                <w:color w:val="000000"/>
                <w:sz w:val="20"/>
                <w:szCs w:val="20"/>
                <w:lang w:val="hy-AM"/>
              </w:rPr>
              <w:t>ՓԲԸ</w:t>
            </w:r>
          </w:p>
          <w:p w:rsidR="00346B5C" w:rsidRPr="0014633C" w:rsidRDefault="00346B5C" w:rsidP="00346B5C">
            <w:pPr>
              <w:jc w:val="center"/>
              <w:rPr>
                <w:rFonts w:ascii="Arial LatArm" w:hAnsi="Arial LatArm" w:cs="Sylfaen"/>
                <w:color w:val="000000"/>
                <w:sz w:val="20"/>
                <w:szCs w:val="20"/>
                <w:lang w:val="hy-AM"/>
              </w:rPr>
            </w:pPr>
            <w:r w:rsidRPr="0014633C">
              <w:rPr>
                <w:rFonts w:ascii="Sylfaen" w:hAnsi="Sylfaen" w:cs="Sylfaen"/>
                <w:color w:val="000000"/>
                <w:sz w:val="20"/>
                <w:szCs w:val="20"/>
                <w:lang w:val="hy-AM"/>
              </w:rPr>
              <w:t>ՀՎՀՀ</w:t>
            </w:r>
            <w:r w:rsidRPr="0014633C">
              <w:rPr>
                <w:rFonts w:ascii="Arial LatArm" w:hAnsi="Arial LatArm" w:cs="Sylfaen"/>
                <w:color w:val="000000"/>
                <w:sz w:val="20"/>
                <w:szCs w:val="20"/>
                <w:lang w:val="hy-AM"/>
              </w:rPr>
              <w:t xml:space="preserve">  04727182</w:t>
            </w:r>
          </w:p>
          <w:p w:rsidR="00346B5C" w:rsidRPr="0014633C" w:rsidRDefault="00346B5C" w:rsidP="00346B5C">
            <w:pPr>
              <w:jc w:val="center"/>
              <w:rPr>
                <w:rFonts w:ascii="Arial LatArm" w:hAnsi="Arial LatArm" w:cs="Sylfaen"/>
                <w:color w:val="000000"/>
                <w:sz w:val="20"/>
                <w:szCs w:val="20"/>
                <w:lang w:val="hy-AM"/>
              </w:rPr>
            </w:pPr>
          </w:p>
          <w:p w:rsidR="00346B5C" w:rsidRPr="000B002B" w:rsidRDefault="00346B5C" w:rsidP="00346B5C">
            <w:pPr>
              <w:jc w:val="center"/>
              <w:rPr>
                <w:rFonts w:ascii="Sylfaen" w:hAnsi="Sylfaen" w:cs="Sylfaen"/>
                <w:sz w:val="20"/>
                <w:szCs w:val="20"/>
                <w:lang w:val="af-ZA"/>
              </w:rPr>
            </w:pPr>
            <w:r w:rsidRPr="0014633C">
              <w:rPr>
                <w:rFonts w:ascii="Sylfaen" w:hAnsi="Sylfaen" w:cs="Sylfaen"/>
                <w:color w:val="000000"/>
                <w:sz w:val="20"/>
                <w:szCs w:val="20"/>
                <w:lang w:val="hy-AM"/>
              </w:rPr>
              <w:t>Տնօրեն</w:t>
            </w:r>
            <w:r w:rsidRPr="0014633C">
              <w:rPr>
                <w:rFonts w:ascii="Arial LatArm" w:hAnsi="Arial LatArm" w:cs="Sylfaen"/>
                <w:color w:val="000000"/>
                <w:sz w:val="20"/>
                <w:szCs w:val="20"/>
                <w:lang w:val="hy-AM"/>
              </w:rPr>
              <w:t xml:space="preserve">`                   </w:t>
            </w:r>
            <w:r>
              <w:rPr>
                <w:rFonts w:ascii="Sylfaen" w:hAnsi="Sylfaen" w:cs="Sylfaen"/>
                <w:color w:val="000000"/>
                <w:sz w:val="20"/>
                <w:szCs w:val="20"/>
                <w:lang w:val="hy-AM"/>
              </w:rPr>
              <w:t xml:space="preserve">             </w:t>
            </w:r>
            <w:r w:rsidRPr="0014633C">
              <w:rPr>
                <w:rFonts w:ascii="Arial LatArm" w:hAnsi="Arial LatArm" w:cs="Sylfaen"/>
                <w:color w:val="000000"/>
                <w:sz w:val="20"/>
                <w:szCs w:val="20"/>
                <w:lang w:val="hy-AM"/>
              </w:rPr>
              <w:t xml:space="preserve">      </w:t>
            </w:r>
            <w:r w:rsidRPr="0014633C">
              <w:rPr>
                <w:rFonts w:ascii="Sylfaen" w:hAnsi="Sylfaen" w:cs="Sylfaen"/>
                <w:color w:val="000000"/>
                <w:sz w:val="20"/>
                <w:szCs w:val="20"/>
                <w:lang w:val="hy-AM"/>
              </w:rPr>
              <w:t>Կ</w:t>
            </w:r>
            <w:r w:rsidRPr="0014633C">
              <w:rPr>
                <w:rFonts w:ascii="Arial LatArm" w:hAnsi="Arial LatArm" w:cs="Sylfaen"/>
                <w:color w:val="000000"/>
                <w:sz w:val="20"/>
                <w:szCs w:val="20"/>
                <w:lang w:val="hy-AM"/>
              </w:rPr>
              <w:t>.</w:t>
            </w:r>
            <w:r>
              <w:rPr>
                <w:rFonts w:ascii="Sylfaen" w:hAnsi="Sylfaen" w:cs="Sylfaen"/>
                <w:color w:val="000000"/>
                <w:sz w:val="20"/>
                <w:szCs w:val="20"/>
                <w:lang w:val="hy-AM"/>
              </w:rPr>
              <w:t>Պողոսյան</w:t>
            </w:r>
          </w:p>
          <w:p w:rsidR="00346B5C" w:rsidRPr="00DF3222" w:rsidRDefault="00346B5C" w:rsidP="00346B5C">
            <w:pPr>
              <w:jc w:val="center"/>
              <w:rPr>
                <w:rFonts w:ascii="Sylfaen" w:hAnsi="Sylfaen"/>
                <w:lang w:val="hy-AM"/>
              </w:rPr>
            </w:pPr>
            <w:r w:rsidRPr="00DF3222">
              <w:rPr>
                <w:rFonts w:ascii="Sylfaen" w:hAnsi="Sylfaen"/>
                <w:lang w:val="hy-AM"/>
              </w:rPr>
              <w:t>---------------------------------</w:t>
            </w:r>
          </w:p>
          <w:p w:rsidR="00346B5C" w:rsidRPr="00FD36BA" w:rsidRDefault="00346B5C" w:rsidP="00346B5C">
            <w:pPr>
              <w:jc w:val="center"/>
              <w:rPr>
                <w:rFonts w:ascii="Sylfaen" w:hAnsi="Sylfaen"/>
                <w:sz w:val="18"/>
                <w:szCs w:val="18"/>
                <w:lang w:val="hy-AM"/>
              </w:rPr>
            </w:pPr>
            <w:r w:rsidRPr="00FD36BA">
              <w:rPr>
                <w:rFonts w:ascii="Sylfaen" w:hAnsi="Sylfaen"/>
                <w:sz w:val="18"/>
                <w:szCs w:val="18"/>
                <w:lang w:val="hy-AM"/>
              </w:rPr>
              <w:t>/</w:t>
            </w:r>
            <w:r w:rsidRPr="00DF3222">
              <w:rPr>
                <w:rFonts w:ascii="Sylfaen" w:hAnsi="Sylfaen" w:cs="Sylfaen"/>
                <w:sz w:val="18"/>
                <w:szCs w:val="18"/>
                <w:lang w:val="hy-AM"/>
              </w:rPr>
              <w:t>ստորագրություն</w:t>
            </w:r>
            <w:r w:rsidRPr="00FD36BA">
              <w:rPr>
                <w:rFonts w:ascii="Sylfaen" w:hAnsi="Sylfaen"/>
                <w:sz w:val="18"/>
                <w:szCs w:val="18"/>
                <w:lang w:val="hy-AM"/>
              </w:rPr>
              <w:t>/</w:t>
            </w:r>
          </w:p>
          <w:p w:rsidR="00375C2D" w:rsidRPr="00375C2D" w:rsidRDefault="00346B5C" w:rsidP="00346B5C">
            <w:pPr>
              <w:jc w:val="center"/>
              <w:rPr>
                <w:rFonts w:ascii="GHEA Grapalat" w:hAnsi="GHEA Grapalat"/>
                <w:sz w:val="18"/>
                <w:szCs w:val="18"/>
                <w:lang w:val="nb-NO"/>
              </w:rPr>
            </w:pPr>
            <w:r w:rsidRPr="00DF3222">
              <w:rPr>
                <w:rFonts w:ascii="Sylfaen" w:hAnsi="Sylfaen" w:cs="Sylfaen"/>
                <w:sz w:val="18"/>
                <w:szCs w:val="18"/>
                <w:lang w:val="hy-AM"/>
              </w:rPr>
              <w:t>Կ</w:t>
            </w:r>
            <w:r w:rsidRPr="00DF3222">
              <w:rPr>
                <w:rFonts w:ascii="Sylfaen" w:hAnsi="Sylfaen"/>
                <w:sz w:val="18"/>
                <w:szCs w:val="18"/>
                <w:lang w:val="hy-AM"/>
              </w:rPr>
              <w:t>.</w:t>
            </w:r>
            <w:r w:rsidRPr="00DF3222">
              <w:rPr>
                <w:rFonts w:ascii="Sylfaen" w:hAnsi="Sylfaen" w:cs="Sylfaen"/>
                <w:sz w:val="18"/>
                <w:szCs w:val="18"/>
                <w:lang w:val="hy-AM"/>
              </w:rPr>
              <w:t>Տ</w:t>
            </w:r>
          </w:p>
        </w:tc>
        <w:tc>
          <w:tcPr>
            <w:tcW w:w="760" w:type="dxa"/>
          </w:tcPr>
          <w:p w:rsidR="00375C2D" w:rsidRPr="00375C2D" w:rsidRDefault="00375C2D">
            <w:pPr>
              <w:jc w:val="center"/>
              <w:rPr>
                <w:rFonts w:ascii="GHEA Grapalat" w:hAnsi="GHEA Grapalat"/>
                <w:lang w:val="nb-NO"/>
              </w:rPr>
            </w:pPr>
          </w:p>
        </w:tc>
        <w:tc>
          <w:tcPr>
            <w:tcW w:w="4343" w:type="dxa"/>
          </w:tcPr>
          <w:p w:rsidR="00375C2D" w:rsidRDefault="00375C2D">
            <w:pPr>
              <w:jc w:val="center"/>
              <w:rPr>
                <w:rFonts w:ascii="GHEA Grapalat" w:hAnsi="GHEA Grapalat" w:cs="Sylfaen"/>
                <w:b/>
                <w:bCs/>
                <w:lang w:val="ru-RU"/>
              </w:rPr>
            </w:pPr>
            <w:r>
              <w:rPr>
                <w:rFonts w:ascii="GHEA Grapalat" w:hAnsi="GHEA Grapalat" w:cs="Sylfaen"/>
                <w:b/>
                <w:bCs/>
                <w:lang w:val="pt-BR"/>
              </w:rPr>
              <w:t>ՎԱՃԱՌՈՂ</w:t>
            </w:r>
          </w:p>
          <w:p w:rsidR="00375C2D" w:rsidRDefault="00375C2D">
            <w:pPr>
              <w:jc w:val="center"/>
              <w:rPr>
                <w:rFonts w:ascii="GHEA Grapalat" w:hAnsi="GHEA Grapalat"/>
                <w:lang w:val="ru-RU"/>
              </w:rPr>
            </w:pPr>
          </w:p>
          <w:p w:rsidR="00375C2D" w:rsidRDefault="00375C2D">
            <w:pPr>
              <w:jc w:val="center"/>
              <w:rPr>
                <w:rFonts w:ascii="GHEA Grapalat" w:hAnsi="GHEA Grapalat"/>
                <w:lang w:val="ru-RU"/>
              </w:rPr>
            </w:pPr>
          </w:p>
          <w:p w:rsidR="00375C2D" w:rsidRDefault="00375C2D">
            <w:pPr>
              <w:jc w:val="center"/>
              <w:rPr>
                <w:rFonts w:ascii="GHEA Grapalat" w:hAnsi="GHEA Grapalat"/>
                <w:lang w:val="ru-RU"/>
              </w:rPr>
            </w:pPr>
            <w:r>
              <w:rPr>
                <w:rFonts w:ascii="GHEA Grapalat" w:hAnsi="GHEA Grapalat"/>
                <w:lang w:val="ru-RU"/>
              </w:rPr>
              <w:t>---------------------------------</w:t>
            </w:r>
          </w:p>
          <w:p w:rsidR="00375C2D" w:rsidRDefault="00375C2D">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rsidR="00375C2D" w:rsidRDefault="00375C2D">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rsidR="00375C2D" w:rsidRDefault="00375C2D" w:rsidP="00375C2D">
      <w:pPr>
        <w:jc w:val="center"/>
        <w:rPr>
          <w:rFonts w:ascii="GHEA Grapalat" w:hAnsi="GHEA Grapalat"/>
          <w:sz w:val="20"/>
        </w:rPr>
      </w:pPr>
      <w:r>
        <w:rPr>
          <w:rFonts w:ascii="GHEA Grapalat" w:hAnsi="GHEA Grapalat"/>
          <w:sz w:val="20"/>
        </w:rPr>
        <w:br w:type="page"/>
      </w:r>
    </w:p>
    <w:p w:rsidR="00375C2D" w:rsidRDefault="00375C2D" w:rsidP="00375C2D">
      <w:pPr>
        <w:jc w:val="right"/>
        <w:rPr>
          <w:rFonts w:ascii="GHEA Grapalat" w:hAnsi="GHEA Grapalat"/>
          <w:sz w:val="20"/>
        </w:rPr>
      </w:pPr>
    </w:p>
    <w:p w:rsidR="00375C2D" w:rsidRDefault="00375C2D" w:rsidP="00375C2D">
      <w:pPr>
        <w:jc w:val="right"/>
        <w:rPr>
          <w:rFonts w:ascii="GHEA Grapalat" w:hAnsi="GHEA Grapalat"/>
          <w:i/>
          <w:sz w:val="18"/>
          <w:lang w:val="hy-AM"/>
        </w:rPr>
      </w:pPr>
      <w:r>
        <w:rPr>
          <w:rFonts w:ascii="GHEA Grapalat" w:hAnsi="GHEA Grapalat"/>
          <w:i/>
          <w:sz w:val="18"/>
          <w:lang w:val="hy-AM"/>
        </w:rPr>
        <w:t>Հավելված N 2</w:t>
      </w:r>
    </w:p>
    <w:p w:rsidR="00375C2D" w:rsidRDefault="00375C2D" w:rsidP="00375C2D">
      <w:pPr>
        <w:jc w:val="right"/>
        <w:rPr>
          <w:rFonts w:ascii="GHEA Grapalat" w:hAnsi="GHEA Grapalat"/>
          <w:i/>
          <w:sz w:val="18"/>
          <w:lang w:val="hy-AM"/>
        </w:rPr>
      </w:pPr>
      <w:r>
        <w:rPr>
          <w:rFonts w:ascii="GHEA Grapalat" w:hAnsi="GHEA Grapalat"/>
          <w:i/>
          <w:sz w:val="18"/>
          <w:lang w:val="hy-AM"/>
        </w:rPr>
        <w:t xml:space="preserve">«         »              20  թ. կնքված </w:t>
      </w:r>
    </w:p>
    <w:p w:rsidR="00375C2D" w:rsidRDefault="00375C2D" w:rsidP="00375C2D">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375C2D" w:rsidRDefault="00375C2D" w:rsidP="00375C2D">
      <w:pPr>
        <w:tabs>
          <w:tab w:val="left" w:pos="9540"/>
        </w:tabs>
        <w:rPr>
          <w:rFonts w:ascii="GHEA Grapalat" w:hAnsi="GHEA Grapalat"/>
          <w:sz w:val="20"/>
        </w:rPr>
      </w:pPr>
    </w:p>
    <w:p w:rsidR="00375C2D" w:rsidRDefault="00375C2D" w:rsidP="00375C2D">
      <w:pPr>
        <w:tabs>
          <w:tab w:val="left" w:pos="9540"/>
        </w:tabs>
        <w:rPr>
          <w:rFonts w:ascii="GHEA Grapalat" w:hAnsi="GHEA Grapalat"/>
          <w:sz w:val="20"/>
        </w:rPr>
      </w:pPr>
    </w:p>
    <w:p w:rsidR="00375C2D" w:rsidRDefault="00375C2D" w:rsidP="00375C2D">
      <w:pPr>
        <w:jc w:val="center"/>
        <w:rPr>
          <w:rFonts w:ascii="GHEA Grapalat" w:hAnsi="GHEA Grapalat"/>
          <w:sz w:val="20"/>
        </w:rPr>
      </w:pP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sz w:val="20"/>
        </w:rPr>
        <w:t>ՎՃԱՐՄԱՆ ԺԱՄԱՆԱԿԱՑՈՒՅՑ*</w:t>
      </w:r>
    </w:p>
    <w:p w:rsidR="00375C2D" w:rsidRDefault="00375C2D" w:rsidP="00375C2D">
      <w:pPr>
        <w:jc w:val="center"/>
        <w:rPr>
          <w:rFonts w:ascii="GHEA Grapalat" w:hAnsi="GHEA Grapalat"/>
          <w:sz w:val="20"/>
        </w:rPr>
      </w:pPr>
      <w:r>
        <w:rPr>
          <w:rFonts w:ascii="GHEA Grapalat" w:hAnsi="GHEA Grapalat"/>
          <w:sz w:val="20"/>
        </w:rPr>
        <w:t xml:space="preserve">                                                                                                                                                                                                            </w:t>
      </w:r>
      <w:r>
        <w:rPr>
          <w:rFonts w:ascii="GHEA Grapalat" w:hAnsi="GHEA Grapalat" w:cs="Sylfaen"/>
          <w:sz w:val="18"/>
        </w:rPr>
        <w:t>ՀՀ</w:t>
      </w:r>
      <w:r>
        <w:rPr>
          <w:rFonts w:ascii="GHEA Grapalat" w:hAnsi="GHEA Grapalat" w:cs="Sylfaen"/>
          <w:sz w:val="18"/>
          <w:lang w:val="es-ES"/>
        </w:rPr>
        <w:t xml:space="preserve"> </w:t>
      </w:r>
      <w:r>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544"/>
        <w:gridCol w:w="544"/>
        <w:gridCol w:w="544"/>
        <w:gridCol w:w="544"/>
        <w:gridCol w:w="544"/>
        <w:gridCol w:w="544"/>
        <w:gridCol w:w="1963"/>
      </w:tblGrid>
      <w:tr w:rsidR="00375C2D" w:rsidTr="006176DA">
        <w:tc>
          <w:tcPr>
            <w:tcW w:w="15271" w:type="dxa"/>
            <w:gridSpan w:val="16"/>
            <w:tcBorders>
              <w:top w:val="single" w:sz="4" w:space="0" w:color="auto"/>
              <w:left w:val="single" w:sz="4" w:space="0" w:color="auto"/>
              <w:bottom w:val="single" w:sz="4" w:space="0" w:color="auto"/>
              <w:right w:val="single" w:sz="4" w:space="0" w:color="auto"/>
            </w:tcBorders>
            <w:hideMark/>
          </w:tcPr>
          <w:p w:rsidR="00375C2D" w:rsidRDefault="00375C2D">
            <w:pPr>
              <w:jc w:val="center"/>
              <w:rPr>
                <w:rFonts w:ascii="GHEA Grapalat" w:hAnsi="GHEA Grapalat"/>
                <w:sz w:val="18"/>
                <w:lang w:val="es-ES"/>
              </w:rPr>
            </w:pPr>
            <w:r>
              <w:rPr>
                <w:rFonts w:ascii="GHEA Grapalat" w:hAnsi="GHEA Grapalat"/>
                <w:sz w:val="18"/>
                <w:lang w:val="es-ES"/>
              </w:rPr>
              <w:t>Ապրանքի</w:t>
            </w:r>
          </w:p>
        </w:tc>
      </w:tr>
      <w:tr w:rsidR="00375C2D" w:rsidRPr="0037229B" w:rsidTr="006176DA">
        <w:tc>
          <w:tcPr>
            <w:tcW w:w="1980" w:type="dxa"/>
            <w:tcBorders>
              <w:top w:val="single" w:sz="4" w:space="0" w:color="auto"/>
              <w:left w:val="single" w:sz="4" w:space="0" w:color="auto"/>
              <w:bottom w:val="single" w:sz="4" w:space="0" w:color="auto"/>
              <w:right w:val="single" w:sz="4" w:space="0" w:color="auto"/>
            </w:tcBorders>
            <w:vAlign w:val="center"/>
            <w:hideMark/>
          </w:tcPr>
          <w:p w:rsidR="00375C2D" w:rsidRDefault="00375C2D">
            <w:pPr>
              <w:jc w:val="center"/>
              <w:rPr>
                <w:rFonts w:ascii="GHEA Grapalat" w:hAnsi="GHEA Grapalat"/>
                <w:sz w:val="18"/>
                <w:lang w:val="es-ES"/>
              </w:rPr>
            </w:pPr>
            <w:r>
              <w:rPr>
                <w:rFonts w:ascii="GHEA Grapalat" w:hAnsi="GHEA Grapalat"/>
                <w:sz w:val="18"/>
              </w:rPr>
              <w:t>հրավերով նախատեսված չափաբաժնի համարը</w:t>
            </w:r>
          </w:p>
        </w:tc>
        <w:tc>
          <w:tcPr>
            <w:tcW w:w="2700" w:type="dxa"/>
            <w:tcBorders>
              <w:top w:val="single" w:sz="4" w:space="0" w:color="auto"/>
              <w:left w:val="single" w:sz="4" w:space="0" w:color="auto"/>
              <w:bottom w:val="single" w:sz="4" w:space="0" w:color="auto"/>
              <w:right w:val="single" w:sz="4" w:space="0" w:color="auto"/>
            </w:tcBorders>
            <w:vAlign w:val="center"/>
            <w:hideMark/>
          </w:tcPr>
          <w:p w:rsidR="00375C2D" w:rsidRDefault="00375C2D">
            <w:pPr>
              <w:jc w:val="center"/>
              <w:rPr>
                <w:rFonts w:ascii="GHEA Grapalat" w:hAnsi="GHEA Grapalat"/>
                <w:sz w:val="18"/>
                <w:lang w:val="es-ES"/>
              </w:rPr>
            </w:pPr>
            <w:r>
              <w:rPr>
                <w:rFonts w:ascii="GHEA Grapalat" w:hAnsi="GHEA Grapalat"/>
                <w:sz w:val="18"/>
              </w:rPr>
              <w:t>գնումների</w:t>
            </w:r>
            <w:r>
              <w:rPr>
                <w:rFonts w:ascii="GHEA Grapalat" w:hAnsi="GHEA Grapalat"/>
                <w:sz w:val="18"/>
                <w:lang w:val="es-ES"/>
              </w:rPr>
              <w:t xml:space="preserve"> </w:t>
            </w:r>
            <w:r>
              <w:rPr>
                <w:rFonts w:ascii="GHEA Grapalat" w:hAnsi="GHEA Grapalat"/>
                <w:sz w:val="18"/>
              </w:rPr>
              <w:t>պլանով</w:t>
            </w:r>
            <w:r>
              <w:rPr>
                <w:rFonts w:ascii="GHEA Grapalat" w:hAnsi="GHEA Grapalat"/>
                <w:sz w:val="18"/>
                <w:lang w:val="es-ES"/>
              </w:rPr>
              <w:t xml:space="preserve"> </w:t>
            </w:r>
            <w:r>
              <w:rPr>
                <w:rFonts w:ascii="GHEA Grapalat" w:hAnsi="GHEA Grapalat"/>
                <w:sz w:val="18"/>
              </w:rPr>
              <w:t>նախատեսված</w:t>
            </w:r>
            <w:r>
              <w:rPr>
                <w:rFonts w:ascii="GHEA Grapalat" w:hAnsi="GHEA Grapalat"/>
                <w:sz w:val="18"/>
                <w:lang w:val="es-ES"/>
              </w:rPr>
              <w:t xml:space="preserve"> </w:t>
            </w:r>
            <w:r>
              <w:rPr>
                <w:rFonts w:ascii="GHEA Grapalat" w:hAnsi="GHEA Grapalat"/>
                <w:sz w:val="18"/>
              </w:rPr>
              <w:t>միջանցիկ</w:t>
            </w:r>
            <w:r>
              <w:rPr>
                <w:rFonts w:ascii="GHEA Grapalat" w:hAnsi="GHEA Grapalat"/>
                <w:sz w:val="18"/>
                <w:lang w:val="es-ES"/>
              </w:rPr>
              <w:t xml:space="preserve"> </w:t>
            </w:r>
            <w:r>
              <w:rPr>
                <w:rFonts w:ascii="GHEA Grapalat" w:hAnsi="GHEA Grapalat"/>
                <w:sz w:val="18"/>
              </w:rPr>
              <w:t>ծածկագիրը</w:t>
            </w:r>
            <w:r>
              <w:rPr>
                <w:rFonts w:ascii="GHEA Grapalat" w:hAnsi="GHEA Grapalat"/>
                <w:sz w:val="18"/>
                <w:lang w:val="es-ES"/>
              </w:rPr>
              <w:t xml:space="preserve">` </w:t>
            </w:r>
            <w:r>
              <w:rPr>
                <w:rFonts w:ascii="GHEA Grapalat" w:hAnsi="GHEA Grapalat"/>
                <w:sz w:val="18"/>
              </w:rPr>
              <w:t>ըստ</w:t>
            </w:r>
            <w:r>
              <w:rPr>
                <w:rFonts w:ascii="GHEA Grapalat" w:hAnsi="GHEA Grapalat"/>
                <w:sz w:val="18"/>
                <w:lang w:val="es-ES"/>
              </w:rPr>
              <w:t xml:space="preserve"> </w:t>
            </w:r>
            <w:r>
              <w:rPr>
                <w:rFonts w:ascii="GHEA Grapalat" w:hAnsi="GHEA Grapalat"/>
                <w:sz w:val="18"/>
              </w:rPr>
              <w:t>ԳՄԱ</w:t>
            </w:r>
            <w:r>
              <w:rPr>
                <w:rFonts w:ascii="GHEA Grapalat" w:hAnsi="GHEA Grapalat"/>
                <w:sz w:val="18"/>
                <w:lang w:val="es-ES"/>
              </w:rPr>
              <w:t xml:space="preserve"> </w:t>
            </w:r>
            <w:r>
              <w:rPr>
                <w:rFonts w:ascii="GHEA Grapalat" w:hAnsi="GHEA Grapalat"/>
                <w:sz w:val="18"/>
              </w:rPr>
              <w:t>դասակարգման</w:t>
            </w:r>
            <w:r>
              <w:rPr>
                <w:rFonts w:ascii="GHEA Grapalat" w:hAnsi="GHEA Grapalat"/>
                <w:sz w:val="18"/>
                <w:lang w:val="es-ES"/>
              </w:rPr>
              <w:t xml:space="preserve"> (CPV)</w:t>
            </w:r>
          </w:p>
        </w:tc>
        <w:tc>
          <w:tcPr>
            <w:tcW w:w="2520" w:type="dxa"/>
            <w:tcBorders>
              <w:top w:val="single" w:sz="4" w:space="0" w:color="auto"/>
              <w:left w:val="single" w:sz="4" w:space="0" w:color="auto"/>
              <w:bottom w:val="single" w:sz="4" w:space="0" w:color="auto"/>
              <w:right w:val="single" w:sz="4" w:space="0" w:color="auto"/>
            </w:tcBorders>
            <w:vAlign w:val="center"/>
            <w:hideMark/>
          </w:tcPr>
          <w:p w:rsidR="00375C2D" w:rsidRDefault="00375C2D">
            <w:pPr>
              <w:jc w:val="center"/>
              <w:rPr>
                <w:rFonts w:ascii="GHEA Grapalat" w:hAnsi="GHEA Grapalat"/>
                <w:sz w:val="18"/>
                <w:lang w:val="es-ES"/>
              </w:rPr>
            </w:pPr>
            <w:r>
              <w:rPr>
                <w:rFonts w:ascii="GHEA Grapalat" w:hAnsi="GHEA Grapalat"/>
                <w:sz w:val="18"/>
              </w:rPr>
              <w:t>անվանումը</w:t>
            </w:r>
          </w:p>
        </w:tc>
        <w:tc>
          <w:tcPr>
            <w:tcW w:w="8071" w:type="dxa"/>
            <w:gridSpan w:val="13"/>
            <w:tcBorders>
              <w:top w:val="single" w:sz="4" w:space="0" w:color="auto"/>
              <w:left w:val="single" w:sz="4" w:space="0" w:color="auto"/>
              <w:bottom w:val="single" w:sz="4" w:space="0" w:color="auto"/>
              <w:right w:val="single" w:sz="4" w:space="0" w:color="auto"/>
            </w:tcBorders>
            <w:vAlign w:val="center"/>
            <w:hideMark/>
          </w:tcPr>
          <w:p w:rsidR="00375C2D" w:rsidRDefault="00375C2D" w:rsidP="00346B5C">
            <w:pPr>
              <w:jc w:val="both"/>
              <w:rPr>
                <w:rFonts w:ascii="GHEA Grapalat" w:hAnsi="GHEA Grapalat"/>
                <w:sz w:val="18"/>
                <w:lang w:val="es-ES"/>
              </w:rPr>
            </w:pPr>
            <w:r>
              <w:rPr>
                <w:rFonts w:ascii="GHEA Grapalat" w:hAnsi="GHEA Grapalat"/>
                <w:sz w:val="18"/>
                <w:lang w:val="es-ES"/>
              </w:rPr>
              <w:t>դիմաց վճարումները նախատեսվում է իրականացնել 20</w:t>
            </w:r>
            <w:r w:rsidR="00346B5C">
              <w:rPr>
                <w:rFonts w:ascii="GHEA Grapalat" w:hAnsi="GHEA Grapalat"/>
                <w:sz w:val="18"/>
                <w:lang w:val="hy-AM"/>
              </w:rPr>
              <w:t>20</w:t>
            </w:r>
            <w:r>
              <w:rPr>
                <w:rFonts w:ascii="GHEA Grapalat" w:hAnsi="GHEA Grapalat"/>
                <w:sz w:val="18"/>
                <w:lang w:val="es-ES"/>
              </w:rPr>
              <w:t>թ-ին` ըստ ամիսների, այդ թվում**</w:t>
            </w:r>
          </w:p>
        </w:tc>
      </w:tr>
      <w:tr w:rsidR="00375C2D" w:rsidTr="006176DA">
        <w:trPr>
          <w:trHeight w:val="1538"/>
        </w:trPr>
        <w:tc>
          <w:tcPr>
            <w:tcW w:w="1980"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sz w:val="20"/>
                <w:lang w:val="es-ES"/>
              </w:rPr>
            </w:pPr>
          </w:p>
        </w:tc>
        <w:tc>
          <w:tcPr>
            <w:tcW w:w="2700"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sz w:val="20"/>
                <w:lang w:val="es-ES"/>
              </w:rPr>
            </w:pPr>
          </w:p>
        </w:tc>
        <w:tc>
          <w:tcPr>
            <w:tcW w:w="2520" w:type="dxa"/>
            <w:tcBorders>
              <w:top w:val="single" w:sz="4" w:space="0" w:color="auto"/>
              <w:left w:val="single" w:sz="4" w:space="0" w:color="auto"/>
              <w:bottom w:val="single" w:sz="4" w:space="0" w:color="auto"/>
              <w:right w:val="single" w:sz="4" w:space="0" w:color="auto"/>
            </w:tcBorders>
          </w:tcPr>
          <w:p w:rsidR="00375C2D" w:rsidRDefault="00375C2D">
            <w:pPr>
              <w:jc w:val="center"/>
              <w:rPr>
                <w:rFonts w:ascii="GHEA Grapalat" w:hAnsi="GHEA Grapalat"/>
                <w:sz w:val="20"/>
                <w:lang w:val="es-ES"/>
              </w:rPr>
            </w:pPr>
          </w:p>
        </w:tc>
        <w:tc>
          <w:tcPr>
            <w:tcW w:w="474" w:type="dxa"/>
            <w:tcBorders>
              <w:top w:val="single" w:sz="4" w:space="0" w:color="auto"/>
              <w:left w:val="single" w:sz="4" w:space="0" w:color="auto"/>
              <w:bottom w:val="single" w:sz="4" w:space="0" w:color="auto"/>
              <w:right w:val="single" w:sz="4" w:space="0" w:color="auto"/>
            </w:tcBorders>
            <w:textDirection w:val="btLr"/>
            <w:vAlign w:val="center"/>
            <w:hideMark/>
          </w:tcPr>
          <w:p w:rsidR="00375C2D" w:rsidRDefault="00375C2D">
            <w:pPr>
              <w:ind w:left="113" w:right="-7"/>
              <w:jc w:val="center"/>
              <w:rPr>
                <w:rFonts w:ascii="GHEA Grapalat" w:hAnsi="GHEA Grapalat"/>
                <w:sz w:val="18"/>
                <w:szCs w:val="22"/>
                <w:lang w:val="pt-BR"/>
              </w:rPr>
            </w:pPr>
            <w:r>
              <w:rPr>
                <w:rFonts w:ascii="GHEA Grapalat" w:hAnsi="GHEA Grapalat" w:cs="Sylfaen"/>
                <w:sz w:val="18"/>
                <w:szCs w:val="22"/>
                <w:lang w:val="pt-BR"/>
              </w:rPr>
              <w:t>հունվար</w:t>
            </w:r>
          </w:p>
        </w:tc>
        <w:tc>
          <w:tcPr>
            <w:tcW w:w="474" w:type="dxa"/>
            <w:tcBorders>
              <w:top w:val="single" w:sz="4" w:space="0" w:color="auto"/>
              <w:left w:val="single" w:sz="4" w:space="0" w:color="auto"/>
              <w:bottom w:val="single" w:sz="4" w:space="0" w:color="auto"/>
              <w:right w:val="single" w:sz="4" w:space="0" w:color="auto"/>
            </w:tcBorders>
            <w:textDirection w:val="btLr"/>
            <w:vAlign w:val="center"/>
            <w:hideMark/>
          </w:tcPr>
          <w:p w:rsidR="00375C2D" w:rsidRDefault="00375C2D">
            <w:pPr>
              <w:ind w:left="113" w:right="-7"/>
              <w:jc w:val="center"/>
              <w:rPr>
                <w:rFonts w:ascii="GHEA Grapalat" w:hAnsi="GHEA Grapalat" w:cs="Sylfaen"/>
                <w:sz w:val="18"/>
                <w:szCs w:val="22"/>
                <w:lang w:val="pt-BR"/>
              </w:rPr>
            </w:pPr>
            <w:r>
              <w:rPr>
                <w:rFonts w:ascii="GHEA Grapalat" w:hAnsi="GHEA Grapalat" w:cs="Sylfaen"/>
                <w:sz w:val="18"/>
                <w:szCs w:val="22"/>
                <w:lang w:val="pt-BR"/>
              </w:rPr>
              <w:t>փետրվար</w:t>
            </w:r>
          </w:p>
        </w:tc>
        <w:tc>
          <w:tcPr>
            <w:tcW w:w="474" w:type="dxa"/>
            <w:tcBorders>
              <w:top w:val="single" w:sz="4" w:space="0" w:color="auto"/>
              <w:left w:val="single" w:sz="4" w:space="0" w:color="auto"/>
              <w:bottom w:val="single" w:sz="4" w:space="0" w:color="auto"/>
              <w:right w:val="single" w:sz="4" w:space="0" w:color="auto"/>
            </w:tcBorders>
            <w:textDirection w:val="btLr"/>
            <w:vAlign w:val="center"/>
            <w:hideMark/>
          </w:tcPr>
          <w:p w:rsidR="00375C2D" w:rsidRDefault="00375C2D">
            <w:pPr>
              <w:ind w:left="113" w:right="-7"/>
              <w:jc w:val="center"/>
              <w:rPr>
                <w:rFonts w:ascii="GHEA Grapalat" w:hAnsi="GHEA Grapalat"/>
                <w:sz w:val="18"/>
                <w:szCs w:val="22"/>
                <w:lang w:val="pt-BR"/>
              </w:rPr>
            </w:pPr>
            <w:r>
              <w:rPr>
                <w:rFonts w:ascii="GHEA Grapalat" w:hAnsi="GHEA Grapalat" w:cs="Sylfaen"/>
                <w:sz w:val="18"/>
                <w:szCs w:val="22"/>
                <w:lang w:val="pt-BR"/>
              </w:rPr>
              <w:t>մարտ</w:t>
            </w:r>
          </w:p>
        </w:tc>
        <w:tc>
          <w:tcPr>
            <w:tcW w:w="474" w:type="dxa"/>
            <w:tcBorders>
              <w:top w:val="single" w:sz="4" w:space="0" w:color="auto"/>
              <w:left w:val="single" w:sz="4" w:space="0" w:color="auto"/>
              <w:bottom w:val="single" w:sz="4" w:space="0" w:color="auto"/>
              <w:right w:val="single" w:sz="4" w:space="0" w:color="auto"/>
            </w:tcBorders>
            <w:textDirection w:val="btLr"/>
            <w:vAlign w:val="center"/>
            <w:hideMark/>
          </w:tcPr>
          <w:p w:rsidR="00375C2D" w:rsidRDefault="00375C2D">
            <w:pPr>
              <w:ind w:left="113" w:right="-7"/>
              <w:jc w:val="center"/>
              <w:rPr>
                <w:rFonts w:ascii="GHEA Grapalat" w:hAnsi="GHEA Grapalat" w:cs="Sylfaen"/>
                <w:sz w:val="18"/>
                <w:szCs w:val="22"/>
                <w:lang w:val="pt-BR"/>
              </w:rPr>
            </w:pPr>
            <w:r>
              <w:rPr>
                <w:rFonts w:ascii="GHEA Grapalat" w:hAnsi="GHEA Grapalat" w:cs="Sylfaen"/>
                <w:sz w:val="18"/>
                <w:szCs w:val="22"/>
                <w:lang w:val="pt-BR"/>
              </w:rPr>
              <w:t>ապրիլ</w:t>
            </w:r>
          </w:p>
        </w:tc>
        <w:tc>
          <w:tcPr>
            <w:tcW w:w="474" w:type="dxa"/>
            <w:tcBorders>
              <w:top w:val="single" w:sz="4" w:space="0" w:color="auto"/>
              <w:left w:val="single" w:sz="4" w:space="0" w:color="auto"/>
              <w:bottom w:val="single" w:sz="4" w:space="0" w:color="auto"/>
              <w:right w:val="single" w:sz="4" w:space="0" w:color="auto"/>
            </w:tcBorders>
            <w:textDirection w:val="btLr"/>
            <w:vAlign w:val="center"/>
            <w:hideMark/>
          </w:tcPr>
          <w:p w:rsidR="00375C2D" w:rsidRDefault="00375C2D">
            <w:pPr>
              <w:ind w:left="113" w:right="-7"/>
              <w:jc w:val="center"/>
              <w:rPr>
                <w:rFonts w:ascii="GHEA Grapalat" w:hAnsi="GHEA Grapalat"/>
                <w:sz w:val="18"/>
                <w:szCs w:val="22"/>
                <w:lang w:val="pt-BR"/>
              </w:rPr>
            </w:pPr>
            <w:r>
              <w:rPr>
                <w:rFonts w:ascii="GHEA Grapalat" w:hAnsi="GHEA Grapalat" w:cs="Sylfaen"/>
                <w:sz w:val="18"/>
                <w:szCs w:val="22"/>
                <w:lang w:val="pt-BR"/>
              </w:rPr>
              <w:t>մայիս</w:t>
            </w:r>
          </w:p>
        </w:tc>
        <w:tc>
          <w:tcPr>
            <w:tcW w:w="474" w:type="dxa"/>
            <w:tcBorders>
              <w:top w:val="single" w:sz="4" w:space="0" w:color="auto"/>
              <w:left w:val="single" w:sz="4" w:space="0" w:color="auto"/>
              <w:bottom w:val="single" w:sz="4" w:space="0" w:color="auto"/>
              <w:right w:val="single" w:sz="4" w:space="0" w:color="auto"/>
            </w:tcBorders>
            <w:textDirection w:val="btLr"/>
            <w:vAlign w:val="center"/>
            <w:hideMark/>
          </w:tcPr>
          <w:p w:rsidR="00375C2D" w:rsidRDefault="00375C2D">
            <w:pPr>
              <w:ind w:left="113" w:right="-7"/>
              <w:jc w:val="center"/>
              <w:rPr>
                <w:rFonts w:ascii="GHEA Grapalat" w:hAnsi="GHEA Grapalat"/>
                <w:sz w:val="18"/>
                <w:szCs w:val="22"/>
                <w:lang w:val="pt-BR"/>
              </w:rPr>
            </w:pPr>
            <w:r>
              <w:rPr>
                <w:rFonts w:ascii="GHEA Grapalat" w:hAnsi="GHEA Grapalat" w:cs="Sylfaen"/>
                <w:sz w:val="18"/>
                <w:szCs w:val="22"/>
                <w:lang w:val="pt-BR"/>
              </w:rPr>
              <w:t>հունիս</w:t>
            </w:r>
          </w:p>
        </w:tc>
        <w:tc>
          <w:tcPr>
            <w:tcW w:w="544" w:type="dxa"/>
            <w:tcBorders>
              <w:top w:val="single" w:sz="4" w:space="0" w:color="auto"/>
              <w:left w:val="single" w:sz="4" w:space="0" w:color="auto"/>
              <w:bottom w:val="single" w:sz="4" w:space="0" w:color="auto"/>
              <w:right w:val="single" w:sz="4" w:space="0" w:color="auto"/>
            </w:tcBorders>
            <w:textDirection w:val="btLr"/>
            <w:vAlign w:val="center"/>
            <w:hideMark/>
          </w:tcPr>
          <w:p w:rsidR="00375C2D" w:rsidRDefault="00375C2D">
            <w:pPr>
              <w:ind w:left="113" w:right="-7"/>
              <w:jc w:val="center"/>
              <w:rPr>
                <w:rFonts w:ascii="GHEA Grapalat" w:hAnsi="GHEA Grapalat"/>
                <w:sz w:val="18"/>
                <w:szCs w:val="22"/>
                <w:lang w:val="pt-BR"/>
              </w:rPr>
            </w:pPr>
            <w:r>
              <w:rPr>
                <w:rFonts w:ascii="GHEA Grapalat" w:hAnsi="GHEA Grapalat" w:cs="Sylfaen"/>
                <w:sz w:val="18"/>
                <w:szCs w:val="22"/>
                <w:lang w:val="pt-BR"/>
              </w:rPr>
              <w:t>հուլիս</w:t>
            </w:r>
            <w:r>
              <w:rPr>
                <w:rFonts w:ascii="GHEA Grapalat" w:hAnsi="GHEA Grapalat" w:cs="Times Armenian"/>
                <w:sz w:val="18"/>
                <w:szCs w:val="22"/>
                <w:lang w:val="pt-BR"/>
              </w:rPr>
              <w:t xml:space="preserve"> </w:t>
            </w:r>
          </w:p>
        </w:tc>
        <w:tc>
          <w:tcPr>
            <w:tcW w:w="544" w:type="dxa"/>
            <w:tcBorders>
              <w:top w:val="single" w:sz="4" w:space="0" w:color="auto"/>
              <w:left w:val="single" w:sz="4" w:space="0" w:color="auto"/>
              <w:bottom w:val="single" w:sz="4" w:space="0" w:color="auto"/>
              <w:right w:val="single" w:sz="4" w:space="0" w:color="auto"/>
            </w:tcBorders>
            <w:textDirection w:val="btLr"/>
            <w:vAlign w:val="center"/>
            <w:hideMark/>
          </w:tcPr>
          <w:p w:rsidR="00375C2D" w:rsidRDefault="00375C2D">
            <w:pPr>
              <w:ind w:left="113" w:right="-7"/>
              <w:jc w:val="center"/>
              <w:rPr>
                <w:rFonts w:ascii="GHEA Grapalat" w:hAnsi="GHEA Grapalat"/>
                <w:sz w:val="18"/>
                <w:szCs w:val="22"/>
                <w:lang w:val="pt-BR"/>
              </w:rPr>
            </w:pPr>
            <w:r>
              <w:rPr>
                <w:rFonts w:ascii="GHEA Grapalat" w:hAnsi="GHEA Grapalat" w:cs="Sylfaen"/>
                <w:sz w:val="18"/>
                <w:szCs w:val="22"/>
                <w:lang w:val="pt-BR"/>
              </w:rPr>
              <w:t>օգոստոս</w:t>
            </w:r>
          </w:p>
        </w:tc>
        <w:tc>
          <w:tcPr>
            <w:tcW w:w="544" w:type="dxa"/>
            <w:tcBorders>
              <w:top w:val="single" w:sz="4" w:space="0" w:color="auto"/>
              <w:left w:val="single" w:sz="4" w:space="0" w:color="auto"/>
              <w:bottom w:val="single" w:sz="4" w:space="0" w:color="auto"/>
              <w:right w:val="single" w:sz="4" w:space="0" w:color="auto"/>
            </w:tcBorders>
            <w:textDirection w:val="btLr"/>
            <w:vAlign w:val="center"/>
            <w:hideMark/>
          </w:tcPr>
          <w:p w:rsidR="00375C2D" w:rsidRDefault="00375C2D">
            <w:pPr>
              <w:ind w:left="113" w:right="-7"/>
              <w:jc w:val="center"/>
              <w:rPr>
                <w:rFonts w:ascii="GHEA Grapalat" w:hAnsi="GHEA Grapalat"/>
                <w:sz w:val="18"/>
                <w:szCs w:val="22"/>
                <w:lang w:val="pt-BR"/>
              </w:rPr>
            </w:pPr>
            <w:r>
              <w:rPr>
                <w:rFonts w:ascii="GHEA Grapalat" w:hAnsi="GHEA Grapalat" w:cs="Sylfaen"/>
                <w:sz w:val="18"/>
                <w:szCs w:val="22"/>
                <w:lang w:val="pt-BR"/>
              </w:rPr>
              <w:t>սեպտեմբեր</w:t>
            </w:r>
            <w:r>
              <w:rPr>
                <w:rFonts w:ascii="GHEA Grapalat" w:hAnsi="GHEA Grapalat" w:cs="Times Armenian"/>
                <w:sz w:val="18"/>
                <w:szCs w:val="22"/>
                <w:lang w:val="pt-BR"/>
              </w:rPr>
              <w:t xml:space="preserve"> </w:t>
            </w:r>
          </w:p>
        </w:tc>
        <w:tc>
          <w:tcPr>
            <w:tcW w:w="544" w:type="dxa"/>
            <w:tcBorders>
              <w:top w:val="single" w:sz="4" w:space="0" w:color="auto"/>
              <w:left w:val="single" w:sz="4" w:space="0" w:color="auto"/>
              <w:bottom w:val="single" w:sz="4" w:space="0" w:color="auto"/>
              <w:right w:val="single" w:sz="4" w:space="0" w:color="auto"/>
            </w:tcBorders>
            <w:textDirection w:val="btLr"/>
            <w:vAlign w:val="center"/>
            <w:hideMark/>
          </w:tcPr>
          <w:p w:rsidR="00375C2D" w:rsidRDefault="00375C2D">
            <w:pPr>
              <w:ind w:left="113" w:right="-7"/>
              <w:jc w:val="center"/>
              <w:rPr>
                <w:rFonts w:ascii="GHEA Grapalat" w:hAnsi="GHEA Grapalat"/>
                <w:sz w:val="18"/>
                <w:szCs w:val="22"/>
                <w:lang w:val="pt-BR"/>
              </w:rPr>
            </w:pPr>
            <w:r>
              <w:rPr>
                <w:rFonts w:ascii="GHEA Grapalat" w:hAnsi="GHEA Grapalat" w:cs="Sylfaen"/>
                <w:sz w:val="18"/>
                <w:szCs w:val="22"/>
                <w:lang w:val="pt-BR"/>
              </w:rPr>
              <w:t>հոկտեմբեր</w:t>
            </w:r>
          </w:p>
        </w:tc>
        <w:tc>
          <w:tcPr>
            <w:tcW w:w="544" w:type="dxa"/>
            <w:tcBorders>
              <w:top w:val="single" w:sz="4" w:space="0" w:color="auto"/>
              <w:left w:val="single" w:sz="4" w:space="0" w:color="auto"/>
              <w:bottom w:val="single" w:sz="4" w:space="0" w:color="auto"/>
              <w:right w:val="single" w:sz="4" w:space="0" w:color="auto"/>
            </w:tcBorders>
            <w:textDirection w:val="btLr"/>
            <w:vAlign w:val="center"/>
            <w:hideMark/>
          </w:tcPr>
          <w:p w:rsidR="00375C2D" w:rsidRDefault="00375C2D">
            <w:pPr>
              <w:ind w:left="113" w:right="-7"/>
              <w:jc w:val="center"/>
              <w:rPr>
                <w:rFonts w:ascii="GHEA Grapalat" w:hAnsi="GHEA Grapalat"/>
                <w:sz w:val="18"/>
                <w:szCs w:val="22"/>
                <w:lang w:val="pt-BR"/>
              </w:rPr>
            </w:pPr>
            <w:r>
              <w:rPr>
                <w:rFonts w:ascii="GHEA Grapalat" w:hAnsi="GHEA Grapalat"/>
                <w:sz w:val="18"/>
                <w:lang w:val="pt-BR"/>
              </w:rPr>
              <w:t xml:space="preserve"> </w:t>
            </w:r>
            <w:r>
              <w:rPr>
                <w:rFonts w:ascii="GHEA Grapalat" w:hAnsi="GHEA Grapalat" w:cs="Sylfaen"/>
                <w:sz w:val="18"/>
                <w:szCs w:val="22"/>
                <w:lang w:val="pt-BR"/>
              </w:rPr>
              <w:t>նոյեմբեր</w:t>
            </w:r>
          </w:p>
        </w:tc>
        <w:tc>
          <w:tcPr>
            <w:tcW w:w="544" w:type="dxa"/>
            <w:tcBorders>
              <w:top w:val="single" w:sz="4" w:space="0" w:color="auto"/>
              <w:left w:val="single" w:sz="4" w:space="0" w:color="auto"/>
              <w:bottom w:val="single" w:sz="4" w:space="0" w:color="auto"/>
              <w:right w:val="single" w:sz="4" w:space="0" w:color="auto"/>
            </w:tcBorders>
            <w:textDirection w:val="btLr"/>
            <w:vAlign w:val="center"/>
            <w:hideMark/>
          </w:tcPr>
          <w:p w:rsidR="00375C2D" w:rsidRDefault="00375C2D">
            <w:pPr>
              <w:ind w:left="113" w:right="-7"/>
              <w:jc w:val="center"/>
              <w:rPr>
                <w:rFonts w:ascii="GHEA Grapalat" w:hAnsi="GHEA Grapalat"/>
                <w:sz w:val="18"/>
                <w:szCs w:val="22"/>
                <w:lang w:val="pt-BR"/>
              </w:rPr>
            </w:pPr>
            <w:r>
              <w:rPr>
                <w:rFonts w:ascii="GHEA Grapalat" w:hAnsi="GHEA Grapalat" w:cs="Sylfaen"/>
                <w:sz w:val="18"/>
                <w:szCs w:val="22"/>
                <w:lang w:val="pt-BR"/>
              </w:rPr>
              <w:t>դեկտեմբեր</w:t>
            </w:r>
          </w:p>
        </w:tc>
        <w:tc>
          <w:tcPr>
            <w:tcW w:w="1963" w:type="dxa"/>
            <w:tcBorders>
              <w:top w:val="single" w:sz="4" w:space="0" w:color="auto"/>
              <w:left w:val="single" w:sz="4" w:space="0" w:color="auto"/>
              <w:bottom w:val="single" w:sz="4" w:space="0" w:color="auto"/>
              <w:right w:val="single" w:sz="4" w:space="0" w:color="auto"/>
            </w:tcBorders>
            <w:vAlign w:val="center"/>
          </w:tcPr>
          <w:p w:rsidR="00375C2D" w:rsidRDefault="00375C2D">
            <w:pPr>
              <w:ind w:right="-1"/>
              <w:jc w:val="center"/>
              <w:rPr>
                <w:rFonts w:ascii="GHEA Grapalat" w:hAnsi="GHEA Grapalat"/>
                <w:sz w:val="18"/>
                <w:szCs w:val="22"/>
                <w:lang w:val="pt-BR"/>
              </w:rPr>
            </w:pPr>
            <w:r>
              <w:rPr>
                <w:rFonts w:ascii="GHEA Grapalat" w:hAnsi="GHEA Grapalat" w:cs="Sylfaen"/>
                <w:sz w:val="18"/>
                <w:szCs w:val="22"/>
                <w:lang w:val="pt-BR"/>
              </w:rPr>
              <w:t>Ընդամենը</w:t>
            </w:r>
          </w:p>
          <w:p w:rsidR="00375C2D" w:rsidRDefault="00375C2D">
            <w:pPr>
              <w:jc w:val="center"/>
              <w:rPr>
                <w:rFonts w:ascii="GHEA Grapalat" w:hAnsi="GHEA Grapalat"/>
                <w:sz w:val="18"/>
                <w:lang w:val="es-ES"/>
              </w:rPr>
            </w:pPr>
          </w:p>
        </w:tc>
      </w:tr>
      <w:tr w:rsidR="006176DA" w:rsidTr="007A4B54">
        <w:trPr>
          <w:trHeight w:val="1538"/>
        </w:trPr>
        <w:tc>
          <w:tcPr>
            <w:tcW w:w="1980" w:type="dxa"/>
            <w:vMerge w:val="restart"/>
            <w:tcBorders>
              <w:top w:val="single" w:sz="4" w:space="0" w:color="auto"/>
              <w:left w:val="single" w:sz="4" w:space="0" w:color="auto"/>
              <w:right w:val="single" w:sz="4" w:space="0" w:color="auto"/>
            </w:tcBorders>
            <w:hideMark/>
          </w:tcPr>
          <w:p w:rsidR="006176DA" w:rsidRDefault="006176DA" w:rsidP="00346B5C">
            <w:pPr>
              <w:jc w:val="center"/>
              <w:rPr>
                <w:rFonts w:ascii="GHEA Grapalat" w:hAnsi="GHEA Grapalat"/>
                <w:sz w:val="20"/>
                <w:lang w:val="hy-AM"/>
              </w:rPr>
            </w:pPr>
            <w:r>
              <w:rPr>
                <w:rFonts w:ascii="GHEA Grapalat" w:hAnsi="GHEA Grapalat"/>
                <w:sz w:val="20"/>
                <w:lang w:val="hy-AM"/>
              </w:rPr>
              <w:t>1-53</w:t>
            </w:r>
          </w:p>
        </w:tc>
        <w:tc>
          <w:tcPr>
            <w:tcW w:w="2700" w:type="dxa"/>
            <w:tcBorders>
              <w:top w:val="single" w:sz="4" w:space="0" w:color="auto"/>
              <w:left w:val="single" w:sz="4" w:space="0" w:color="auto"/>
              <w:bottom w:val="single" w:sz="4" w:space="0" w:color="auto"/>
              <w:right w:val="single" w:sz="4" w:space="0" w:color="auto"/>
            </w:tcBorders>
            <w:hideMark/>
          </w:tcPr>
          <w:p w:rsidR="006176DA" w:rsidRDefault="006176DA">
            <w:pPr>
              <w:jc w:val="center"/>
              <w:rPr>
                <w:rFonts w:ascii="GHEA Grapalat" w:hAnsi="GHEA Grapalat"/>
                <w:sz w:val="20"/>
                <w:lang w:val="es-ES"/>
              </w:rPr>
            </w:pPr>
            <w:r>
              <w:rPr>
                <w:rFonts w:ascii="Arial Unicode" w:hAnsi="Arial Unicode"/>
                <w:sz w:val="20"/>
                <w:lang w:val="ru-RU"/>
              </w:rPr>
              <w:t>15000000</w:t>
            </w:r>
          </w:p>
        </w:tc>
        <w:tc>
          <w:tcPr>
            <w:tcW w:w="2520" w:type="dxa"/>
            <w:tcBorders>
              <w:top w:val="single" w:sz="4" w:space="0" w:color="auto"/>
              <w:left w:val="single" w:sz="4" w:space="0" w:color="auto"/>
              <w:bottom w:val="single" w:sz="4" w:space="0" w:color="auto"/>
              <w:right w:val="single" w:sz="4" w:space="0" w:color="auto"/>
            </w:tcBorders>
            <w:hideMark/>
          </w:tcPr>
          <w:p w:rsidR="006176DA" w:rsidRDefault="006176DA">
            <w:pPr>
              <w:jc w:val="center"/>
              <w:rPr>
                <w:rFonts w:ascii="GHEA Grapalat" w:hAnsi="GHEA Grapalat"/>
                <w:sz w:val="20"/>
                <w:lang w:val="hy-AM"/>
              </w:rPr>
            </w:pPr>
            <w:r>
              <w:rPr>
                <w:rFonts w:ascii="GHEA Grapalat" w:hAnsi="GHEA Grapalat"/>
                <w:sz w:val="20"/>
                <w:lang w:val="hy-AM"/>
              </w:rPr>
              <w:t>սննդամթերք</w:t>
            </w:r>
          </w:p>
        </w:tc>
        <w:tc>
          <w:tcPr>
            <w:tcW w:w="474" w:type="dxa"/>
            <w:tcBorders>
              <w:top w:val="single" w:sz="4" w:space="0" w:color="auto"/>
              <w:left w:val="single" w:sz="4" w:space="0" w:color="auto"/>
              <w:bottom w:val="single" w:sz="4" w:space="0" w:color="auto"/>
              <w:right w:val="single" w:sz="4" w:space="0" w:color="auto"/>
            </w:tcBorders>
          </w:tcPr>
          <w:p w:rsidR="006176DA" w:rsidRDefault="006176DA">
            <w:pPr>
              <w:jc w:val="center"/>
              <w:rPr>
                <w:rFonts w:ascii="GHEA Grapalat" w:hAnsi="GHEA Grapalat"/>
                <w:sz w:val="20"/>
                <w:lang w:val="pt-BR"/>
              </w:rPr>
            </w:pPr>
          </w:p>
          <w:p w:rsidR="006176DA" w:rsidRDefault="006176DA">
            <w:pPr>
              <w:jc w:val="center"/>
              <w:rPr>
                <w:rFonts w:ascii="GHEA Grapalat" w:hAnsi="GHEA Grapalat"/>
                <w:sz w:val="20"/>
                <w:lang w:val="pt-BR"/>
              </w:rPr>
            </w:pPr>
          </w:p>
          <w:p w:rsidR="006176DA" w:rsidRDefault="006176DA">
            <w:pPr>
              <w:jc w:val="center"/>
              <w:rPr>
                <w:rFonts w:ascii="GHEA Grapalat" w:hAnsi="GHEA Grapalat"/>
                <w:lang w:val="pt-BR"/>
              </w:rPr>
            </w:pPr>
            <w:r>
              <w:rPr>
                <w:rFonts w:ascii="GHEA Grapalat" w:hAnsi="GHEA Grapalat"/>
                <w:sz w:val="20"/>
                <w:lang w:val="hy-AM"/>
              </w:rPr>
              <w:t>15</w:t>
            </w:r>
            <w:r>
              <w:rPr>
                <w:rFonts w:ascii="GHEA Grapalat" w:hAnsi="GHEA Grapalat"/>
                <w:sz w:val="20"/>
                <w:lang w:val="pt-BR"/>
              </w:rPr>
              <w:t xml:space="preserve"> %</w:t>
            </w:r>
          </w:p>
        </w:tc>
        <w:tc>
          <w:tcPr>
            <w:tcW w:w="474" w:type="dxa"/>
            <w:tcBorders>
              <w:top w:val="single" w:sz="4" w:space="0" w:color="auto"/>
              <w:left w:val="single" w:sz="4" w:space="0" w:color="auto"/>
              <w:bottom w:val="single" w:sz="4" w:space="0" w:color="auto"/>
              <w:right w:val="single" w:sz="4" w:space="0" w:color="auto"/>
            </w:tcBorders>
          </w:tcPr>
          <w:p w:rsidR="006176DA" w:rsidRDefault="006176DA">
            <w:pPr>
              <w:jc w:val="center"/>
              <w:rPr>
                <w:rFonts w:ascii="GHEA Grapalat" w:hAnsi="GHEA Grapalat"/>
                <w:sz w:val="20"/>
                <w:lang w:val="pt-BR"/>
              </w:rPr>
            </w:pPr>
          </w:p>
          <w:p w:rsidR="006176DA" w:rsidRDefault="006176DA">
            <w:pPr>
              <w:jc w:val="center"/>
              <w:rPr>
                <w:rFonts w:ascii="GHEA Grapalat" w:hAnsi="GHEA Grapalat"/>
                <w:sz w:val="20"/>
                <w:lang w:val="pt-BR"/>
              </w:rPr>
            </w:pPr>
          </w:p>
          <w:p w:rsidR="006176DA" w:rsidRDefault="006176DA">
            <w:pPr>
              <w:jc w:val="center"/>
              <w:rPr>
                <w:rFonts w:ascii="GHEA Grapalat" w:hAnsi="GHEA Grapalat"/>
                <w:lang w:val="pt-BR"/>
              </w:rPr>
            </w:pPr>
            <w:r>
              <w:rPr>
                <w:rFonts w:ascii="GHEA Grapalat" w:hAnsi="GHEA Grapalat"/>
                <w:sz w:val="20"/>
                <w:lang w:val="hy-AM"/>
              </w:rPr>
              <w:t>30</w:t>
            </w:r>
            <w:r>
              <w:rPr>
                <w:rFonts w:ascii="GHEA Grapalat" w:hAnsi="GHEA Grapalat"/>
                <w:sz w:val="20"/>
                <w:lang w:val="pt-BR"/>
              </w:rPr>
              <w:t xml:space="preserve"> %</w:t>
            </w:r>
          </w:p>
        </w:tc>
        <w:tc>
          <w:tcPr>
            <w:tcW w:w="474" w:type="dxa"/>
            <w:tcBorders>
              <w:top w:val="single" w:sz="4" w:space="0" w:color="auto"/>
              <w:left w:val="single" w:sz="4" w:space="0" w:color="auto"/>
              <w:bottom w:val="single" w:sz="4" w:space="0" w:color="auto"/>
              <w:right w:val="single" w:sz="4" w:space="0" w:color="auto"/>
            </w:tcBorders>
          </w:tcPr>
          <w:p w:rsidR="006176DA" w:rsidRDefault="006176DA">
            <w:pPr>
              <w:jc w:val="center"/>
              <w:rPr>
                <w:rFonts w:ascii="GHEA Grapalat" w:hAnsi="GHEA Grapalat"/>
                <w:sz w:val="20"/>
                <w:lang w:val="pt-BR"/>
              </w:rPr>
            </w:pPr>
          </w:p>
          <w:p w:rsidR="006176DA" w:rsidRDefault="006176DA">
            <w:pPr>
              <w:jc w:val="center"/>
              <w:rPr>
                <w:rFonts w:ascii="GHEA Grapalat" w:hAnsi="GHEA Grapalat"/>
                <w:sz w:val="20"/>
                <w:lang w:val="pt-BR"/>
              </w:rPr>
            </w:pPr>
          </w:p>
          <w:p w:rsidR="006176DA" w:rsidRDefault="006176DA">
            <w:pPr>
              <w:jc w:val="center"/>
              <w:rPr>
                <w:rFonts w:ascii="GHEA Grapalat" w:hAnsi="GHEA Grapalat" w:cs="Arial"/>
                <w:sz w:val="18"/>
                <w:szCs w:val="18"/>
                <w:lang w:val="pt-BR"/>
              </w:rPr>
            </w:pPr>
            <w:r>
              <w:rPr>
                <w:rFonts w:ascii="GHEA Grapalat" w:hAnsi="GHEA Grapalat"/>
                <w:sz w:val="20"/>
                <w:lang w:val="hy-AM"/>
              </w:rPr>
              <w:t>45</w:t>
            </w:r>
            <w:r>
              <w:rPr>
                <w:rFonts w:ascii="GHEA Grapalat" w:hAnsi="GHEA Grapalat"/>
                <w:sz w:val="20"/>
                <w:lang w:val="pt-BR"/>
              </w:rPr>
              <w:t xml:space="preserve"> %</w:t>
            </w:r>
          </w:p>
        </w:tc>
        <w:tc>
          <w:tcPr>
            <w:tcW w:w="474" w:type="dxa"/>
            <w:tcBorders>
              <w:top w:val="single" w:sz="4" w:space="0" w:color="auto"/>
              <w:left w:val="single" w:sz="4" w:space="0" w:color="auto"/>
              <w:bottom w:val="single" w:sz="4" w:space="0" w:color="auto"/>
              <w:right w:val="single" w:sz="4" w:space="0" w:color="auto"/>
            </w:tcBorders>
          </w:tcPr>
          <w:p w:rsidR="006176DA" w:rsidRDefault="006176DA">
            <w:pPr>
              <w:jc w:val="center"/>
              <w:rPr>
                <w:rFonts w:ascii="GHEA Grapalat" w:hAnsi="GHEA Grapalat"/>
                <w:sz w:val="20"/>
                <w:lang w:val="pt-BR"/>
              </w:rPr>
            </w:pPr>
          </w:p>
          <w:p w:rsidR="006176DA" w:rsidRDefault="006176DA">
            <w:pPr>
              <w:jc w:val="center"/>
              <w:rPr>
                <w:rFonts w:ascii="GHEA Grapalat" w:hAnsi="GHEA Grapalat"/>
                <w:sz w:val="20"/>
                <w:lang w:val="pt-BR"/>
              </w:rPr>
            </w:pPr>
          </w:p>
          <w:p w:rsidR="006176DA" w:rsidRDefault="006176DA" w:rsidP="00346B5C">
            <w:pPr>
              <w:jc w:val="center"/>
              <w:rPr>
                <w:rFonts w:ascii="GHEA Grapalat" w:hAnsi="GHEA Grapalat" w:cs="Arial"/>
                <w:sz w:val="18"/>
                <w:szCs w:val="18"/>
                <w:lang w:val="pt-BR"/>
              </w:rPr>
            </w:pPr>
            <w:r>
              <w:rPr>
                <w:rFonts w:ascii="GHEA Grapalat" w:hAnsi="GHEA Grapalat"/>
                <w:sz w:val="20"/>
                <w:lang w:val="hy-AM"/>
              </w:rPr>
              <w:t>60</w:t>
            </w:r>
            <w:r>
              <w:rPr>
                <w:rFonts w:ascii="GHEA Grapalat" w:hAnsi="GHEA Grapalat"/>
                <w:sz w:val="20"/>
                <w:lang w:val="pt-BR"/>
              </w:rPr>
              <w:t xml:space="preserve"> %</w:t>
            </w:r>
          </w:p>
        </w:tc>
        <w:tc>
          <w:tcPr>
            <w:tcW w:w="474" w:type="dxa"/>
            <w:tcBorders>
              <w:top w:val="single" w:sz="4" w:space="0" w:color="auto"/>
              <w:left w:val="single" w:sz="4" w:space="0" w:color="auto"/>
              <w:bottom w:val="single" w:sz="4" w:space="0" w:color="auto"/>
              <w:right w:val="single" w:sz="4" w:space="0" w:color="auto"/>
            </w:tcBorders>
          </w:tcPr>
          <w:p w:rsidR="006176DA" w:rsidRDefault="006176DA">
            <w:pPr>
              <w:jc w:val="center"/>
              <w:rPr>
                <w:rFonts w:ascii="GHEA Grapalat" w:hAnsi="GHEA Grapalat"/>
                <w:sz w:val="20"/>
                <w:lang w:val="pt-BR"/>
              </w:rPr>
            </w:pPr>
          </w:p>
          <w:p w:rsidR="006176DA" w:rsidRDefault="006176DA">
            <w:pPr>
              <w:jc w:val="center"/>
              <w:rPr>
                <w:rFonts w:ascii="GHEA Grapalat" w:hAnsi="GHEA Grapalat"/>
                <w:sz w:val="20"/>
                <w:lang w:val="pt-BR"/>
              </w:rPr>
            </w:pPr>
          </w:p>
          <w:p w:rsidR="006176DA" w:rsidRDefault="006176DA">
            <w:pPr>
              <w:jc w:val="center"/>
              <w:rPr>
                <w:rFonts w:ascii="GHEA Grapalat" w:hAnsi="GHEA Grapalat" w:cs="Arial"/>
                <w:sz w:val="18"/>
                <w:szCs w:val="18"/>
                <w:lang w:val="pt-BR"/>
              </w:rPr>
            </w:pPr>
            <w:r>
              <w:rPr>
                <w:rFonts w:ascii="GHEA Grapalat" w:hAnsi="GHEA Grapalat"/>
                <w:sz w:val="20"/>
                <w:lang w:val="hy-AM"/>
              </w:rPr>
              <w:t>75</w:t>
            </w:r>
            <w:r>
              <w:rPr>
                <w:rFonts w:ascii="GHEA Grapalat" w:hAnsi="GHEA Grapalat"/>
                <w:sz w:val="20"/>
                <w:lang w:val="pt-BR"/>
              </w:rPr>
              <w:t xml:space="preserve"> %</w:t>
            </w:r>
          </w:p>
        </w:tc>
        <w:tc>
          <w:tcPr>
            <w:tcW w:w="474" w:type="dxa"/>
            <w:tcBorders>
              <w:top w:val="single" w:sz="4" w:space="0" w:color="auto"/>
              <w:left w:val="single" w:sz="4" w:space="0" w:color="auto"/>
              <w:bottom w:val="single" w:sz="4" w:space="0" w:color="auto"/>
              <w:right w:val="single" w:sz="4" w:space="0" w:color="auto"/>
            </w:tcBorders>
          </w:tcPr>
          <w:p w:rsidR="006176DA" w:rsidRDefault="006176DA">
            <w:pPr>
              <w:jc w:val="center"/>
              <w:rPr>
                <w:rFonts w:ascii="GHEA Grapalat" w:hAnsi="GHEA Grapalat"/>
                <w:sz w:val="20"/>
                <w:lang w:val="pt-BR"/>
              </w:rPr>
            </w:pPr>
          </w:p>
          <w:p w:rsidR="006176DA" w:rsidRDefault="006176DA">
            <w:pPr>
              <w:jc w:val="center"/>
              <w:rPr>
                <w:rFonts w:ascii="GHEA Grapalat" w:hAnsi="GHEA Grapalat"/>
                <w:sz w:val="20"/>
                <w:lang w:val="pt-BR"/>
              </w:rPr>
            </w:pPr>
          </w:p>
          <w:p w:rsidR="006176DA" w:rsidRDefault="006176DA">
            <w:pPr>
              <w:jc w:val="center"/>
              <w:rPr>
                <w:rFonts w:ascii="GHEA Grapalat" w:hAnsi="GHEA Grapalat"/>
                <w:sz w:val="20"/>
                <w:lang w:val="hy-AM"/>
              </w:rPr>
            </w:pPr>
            <w:r>
              <w:rPr>
                <w:rFonts w:ascii="GHEA Grapalat" w:hAnsi="GHEA Grapalat"/>
                <w:sz w:val="20"/>
                <w:lang w:val="hy-AM"/>
              </w:rPr>
              <w:t>90</w:t>
            </w:r>
          </w:p>
          <w:p w:rsidR="006176DA" w:rsidRDefault="006176DA">
            <w:pPr>
              <w:jc w:val="center"/>
              <w:rPr>
                <w:rFonts w:ascii="GHEA Grapalat" w:hAnsi="GHEA Grapalat" w:cs="Arial"/>
                <w:sz w:val="18"/>
                <w:szCs w:val="18"/>
                <w:lang w:val="pt-BR"/>
              </w:rPr>
            </w:pPr>
            <w:r>
              <w:rPr>
                <w:rFonts w:ascii="GHEA Grapalat" w:hAnsi="GHEA Grapalat"/>
                <w:sz w:val="20"/>
                <w:lang w:val="pt-BR"/>
              </w:rPr>
              <w:t>%</w:t>
            </w:r>
          </w:p>
        </w:tc>
        <w:tc>
          <w:tcPr>
            <w:tcW w:w="544" w:type="dxa"/>
            <w:tcBorders>
              <w:top w:val="single" w:sz="4" w:space="0" w:color="auto"/>
              <w:left w:val="single" w:sz="4" w:space="0" w:color="auto"/>
              <w:bottom w:val="single" w:sz="4" w:space="0" w:color="auto"/>
              <w:right w:val="single" w:sz="4" w:space="0" w:color="auto"/>
            </w:tcBorders>
          </w:tcPr>
          <w:p w:rsidR="006176DA" w:rsidRDefault="006176DA">
            <w:pPr>
              <w:jc w:val="center"/>
              <w:rPr>
                <w:rFonts w:ascii="GHEA Grapalat" w:hAnsi="GHEA Grapalat"/>
                <w:sz w:val="20"/>
                <w:lang w:val="pt-BR"/>
              </w:rPr>
            </w:pPr>
          </w:p>
          <w:p w:rsidR="006176DA" w:rsidRDefault="006176DA">
            <w:pPr>
              <w:jc w:val="center"/>
              <w:rPr>
                <w:rFonts w:ascii="GHEA Grapalat" w:hAnsi="GHEA Grapalat"/>
                <w:sz w:val="20"/>
                <w:lang w:val="pt-BR"/>
              </w:rPr>
            </w:pPr>
          </w:p>
          <w:p w:rsidR="006176DA" w:rsidRDefault="006176DA">
            <w:pPr>
              <w:jc w:val="center"/>
              <w:rPr>
                <w:rFonts w:ascii="GHEA Grapalat" w:hAnsi="GHEA Grapalat" w:cs="Arial"/>
                <w:sz w:val="18"/>
                <w:szCs w:val="18"/>
                <w:lang w:val="pt-BR"/>
              </w:rPr>
            </w:pPr>
            <w:r>
              <w:rPr>
                <w:rFonts w:ascii="GHEA Grapalat" w:hAnsi="GHEA Grapalat"/>
                <w:sz w:val="20"/>
                <w:lang w:val="hy-AM"/>
              </w:rPr>
              <w:t>100</w:t>
            </w:r>
            <w:r>
              <w:rPr>
                <w:rFonts w:ascii="GHEA Grapalat" w:hAnsi="GHEA Grapalat"/>
                <w:sz w:val="20"/>
                <w:lang w:val="pt-BR"/>
              </w:rPr>
              <w:t xml:space="preserve"> %</w:t>
            </w:r>
          </w:p>
        </w:tc>
        <w:tc>
          <w:tcPr>
            <w:tcW w:w="544" w:type="dxa"/>
            <w:tcBorders>
              <w:top w:val="single" w:sz="4" w:space="0" w:color="auto"/>
              <w:left w:val="single" w:sz="4" w:space="0" w:color="auto"/>
              <w:bottom w:val="single" w:sz="4" w:space="0" w:color="auto"/>
              <w:right w:val="single" w:sz="4" w:space="0" w:color="auto"/>
            </w:tcBorders>
          </w:tcPr>
          <w:p w:rsidR="006176DA" w:rsidRDefault="006176DA">
            <w:pPr>
              <w:jc w:val="center"/>
              <w:rPr>
                <w:rFonts w:ascii="GHEA Grapalat" w:hAnsi="GHEA Grapalat"/>
                <w:sz w:val="20"/>
                <w:lang w:val="pt-BR"/>
              </w:rPr>
            </w:pPr>
          </w:p>
          <w:p w:rsidR="006176DA" w:rsidRDefault="006176DA">
            <w:pPr>
              <w:jc w:val="center"/>
              <w:rPr>
                <w:rFonts w:ascii="GHEA Grapalat" w:hAnsi="GHEA Grapalat"/>
                <w:sz w:val="20"/>
                <w:lang w:val="pt-BR"/>
              </w:rPr>
            </w:pPr>
          </w:p>
          <w:p w:rsidR="006176DA" w:rsidRDefault="006176DA">
            <w:pPr>
              <w:jc w:val="center"/>
              <w:rPr>
                <w:rFonts w:ascii="GHEA Grapalat" w:hAnsi="GHEA Grapalat" w:cs="Arial"/>
                <w:sz w:val="18"/>
                <w:szCs w:val="18"/>
                <w:lang w:val="pt-BR"/>
              </w:rPr>
            </w:pPr>
            <w:r>
              <w:rPr>
                <w:rFonts w:ascii="GHEA Grapalat" w:hAnsi="GHEA Grapalat"/>
                <w:sz w:val="20"/>
                <w:lang w:val="hy-AM"/>
              </w:rPr>
              <w:t>100</w:t>
            </w:r>
            <w:r>
              <w:rPr>
                <w:rFonts w:ascii="GHEA Grapalat" w:hAnsi="GHEA Grapalat"/>
                <w:sz w:val="20"/>
                <w:lang w:val="pt-BR"/>
              </w:rPr>
              <w:t xml:space="preserve"> %</w:t>
            </w:r>
          </w:p>
        </w:tc>
        <w:tc>
          <w:tcPr>
            <w:tcW w:w="544" w:type="dxa"/>
            <w:tcBorders>
              <w:top w:val="single" w:sz="4" w:space="0" w:color="auto"/>
              <w:left w:val="single" w:sz="4" w:space="0" w:color="auto"/>
              <w:bottom w:val="single" w:sz="4" w:space="0" w:color="auto"/>
              <w:right w:val="single" w:sz="4" w:space="0" w:color="auto"/>
            </w:tcBorders>
          </w:tcPr>
          <w:p w:rsidR="006176DA" w:rsidRDefault="006176DA">
            <w:pPr>
              <w:jc w:val="center"/>
              <w:rPr>
                <w:rFonts w:ascii="GHEA Grapalat" w:hAnsi="GHEA Grapalat"/>
                <w:sz w:val="20"/>
                <w:lang w:val="pt-BR"/>
              </w:rPr>
            </w:pPr>
          </w:p>
          <w:p w:rsidR="006176DA" w:rsidRDefault="006176DA">
            <w:pPr>
              <w:jc w:val="center"/>
              <w:rPr>
                <w:rFonts w:ascii="GHEA Grapalat" w:hAnsi="GHEA Grapalat"/>
                <w:sz w:val="20"/>
                <w:lang w:val="pt-BR"/>
              </w:rPr>
            </w:pPr>
          </w:p>
          <w:p w:rsidR="006176DA" w:rsidRDefault="006176DA">
            <w:pPr>
              <w:jc w:val="center"/>
              <w:rPr>
                <w:rFonts w:ascii="GHEA Grapalat" w:hAnsi="GHEA Grapalat" w:cs="Arial"/>
                <w:sz w:val="18"/>
                <w:szCs w:val="18"/>
                <w:lang w:val="pt-BR"/>
              </w:rPr>
            </w:pPr>
            <w:r>
              <w:rPr>
                <w:rFonts w:ascii="GHEA Grapalat" w:hAnsi="GHEA Grapalat"/>
                <w:sz w:val="20"/>
                <w:lang w:val="hy-AM"/>
              </w:rPr>
              <w:t>100</w:t>
            </w:r>
            <w:r>
              <w:rPr>
                <w:rFonts w:ascii="GHEA Grapalat" w:hAnsi="GHEA Grapalat"/>
                <w:sz w:val="20"/>
                <w:lang w:val="pt-BR"/>
              </w:rPr>
              <w:t xml:space="preserve"> %</w:t>
            </w:r>
          </w:p>
        </w:tc>
        <w:tc>
          <w:tcPr>
            <w:tcW w:w="544" w:type="dxa"/>
            <w:tcBorders>
              <w:top w:val="single" w:sz="4" w:space="0" w:color="auto"/>
              <w:left w:val="single" w:sz="4" w:space="0" w:color="auto"/>
              <w:bottom w:val="single" w:sz="4" w:space="0" w:color="auto"/>
              <w:right w:val="single" w:sz="4" w:space="0" w:color="auto"/>
            </w:tcBorders>
          </w:tcPr>
          <w:p w:rsidR="006176DA" w:rsidRDefault="006176DA">
            <w:pPr>
              <w:jc w:val="center"/>
              <w:rPr>
                <w:rFonts w:ascii="GHEA Grapalat" w:hAnsi="GHEA Grapalat"/>
                <w:sz w:val="20"/>
                <w:lang w:val="pt-BR"/>
              </w:rPr>
            </w:pPr>
          </w:p>
          <w:p w:rsidR="006176DA" w:rsidRDefault="006176DA">
            <w:pPr>
              <w:jc w:val="center"/>
              <w:rPr>
                <w:rFonts w:ascii="GHEA Grapalat" w:hAnsi="GHEA Grapalat"/>
                <w:sz w:val="20"/>
                <w:lang w:val="pt-BR"/>
              </w:rPr>
            </w:pPr>
          </w:p>
          <w:p w:rsidR="006176DA" w:rsidRDefault="006176DA">
            <w:pPr>
              <w:jc w:val="center"/>
              <w:rPr>
                <w:rFonts w:ascii="GHEA Grapalat" w:hAnsi="GHEA Grapalat" w:cs="Arial"/>
                <w:sz w:val="18"/>
                <w:szCs w:val="18"/>
                <w:lang w:val="pt-BR"/>
              </w:rPr>
            </w:pPr>
            <w:r>
              <w:rPr>
                <w:rFonts w:ascii="GHEA Grapalat" w:hAnsi="GHEA Grapalat"/>
                <w:sz w:val="20"/>
                <w:lang w:val="hy-AM"/>
              </w:rPr>
              <w:t>100</w:t>
            </w:r>
            <w:r>
              <w:rPr>
                <w:rFonts w:ascii="GHEA Grapalat" w:hAnsi="GHEA Grapalat"/>
                <w:sz w:val="20"/>
                <w:lang w:val="pt-BR"/>
              </w:rPr>
              <w:t xml:space="preserve"> %</w:t>
            </w:r>
          </w:p>
        </w:tc>
        <w:tc>
          <w:tcPr>
            <w:tcW w:w="544" w:type="dxa"/>
            <w:tcBorders>
              <w:top w:val="single" w:sz="4" w:space="0" w:color="auto"/>
              <w:left w:val="single" w:sz="4" w:space="0" w:color="auto"/>
              <w:bottom w:val="single" w:sz="4" w:space="0" w:color="auto"/>
              <w:right w:val="single" w:sz="4" w:space="0" w:color="auto"/>
            </w:tcBorders>
          </w:tcPr>
          <w:p w:rsidR="006176DA" w:rsidRDefault="006176DA">
            <w:pPr>
              <w:jc w:val="center"/>
              <w:rPr>
                <w:rFonts w:ascii="GHEA Grapalat" w:hAnsi="GHEA Grapalat"/>
                <w:sz w:val="20"/>
                <w:lang w:val="pt-BR"/>
              </w:rPr>
            </w:pPr>
          </w:p>
          <w:p w:rsidR="006176DA" w:rsidRDefault="006176DA">
            <w:pPr>
              <w:jc w:val="center"/>
              <w:rPr>
                <w:rFonts w:ascii="GHEA Grapalat" w:hAnsi="GHEA Grapalat"/>
                <w:sz w:val="20"/>
                <w:lang w:val="pt-BR"/>
              </w:rPr>
            </w:pPr>
          </w:p>
          <w:p w:rsidR="006176DA" w:rsidRDefault="006176DA">
            <w:pPr>
              <w:jc w:val="center"/>
              <w:rPr>
                <w:rFonts w:ascii="GHEA Grapalat" w:hAnsi="GHEA Grapalat" w:cs="Arial"/>
                <w:sz w:val="18"/>
                <w:szCs w:val="18"/>
                <w:lang w:val="pt-BR"/>
              </w:rPr>
            </w:pPr>
            <w:r>
              <w:rPr>
                <w:rFonts w:ascii="GHEA Grapalat" w:hAnsi="GHEA Grapalat"/>
                <w:sz w:val="20"/>
                <w:lang w:val="hy-AM"/>
              </w:rPr>
              <w:t>100</w:t>
            </w:r>
            <w:r>
              <w:rPr>
                <w:rFonts w:ascii="GHEA Grapalat" w:hAnsi="GHEA Grapalat"/>
                <w:sz w:val="20"/>
                <w:lang w:val="pt-BR"/>
              </w:rPr>
              <w:t xml:space="preserve"> %</w:t>
            </w:r>
          </w:p>
        </w:tc>
        <w:tc>
          <w:tcPr>
            <w:tcW w:w="544" w:type="dxa"/>
            <w:tcBorders>
              <w:top w:val="single" w:sz="4" w:space="0" w:color="auto"/>
              <w:left w:val="single" w:sz="4" w:space="0" w:color="auto"/>
              <w:bottom w:val="single" w:sz="4" w:space="0" w:color="auto"/>
              <w:right w:val="single" w:sz="4" w:space="0" w:color="auto"/>
            </w:tcBorders>
          </w:tcPr>
          <w:p w:rsidR="006176DA" w:rsidRDefault="006176DA">
            <w:pPr>
              <w:jc w:val="center"/>
              <w:rPr>
                <w:rFonts w:ascii="GHEA Grapalat" w:hAnsi="GHEA Grapalat"/>
                <w:sz w:val="20"/>
                <w:lang w:val="pt-BR"/>
              </w:rPr>
            </w:pPr>
          </w:p>
          <w:p w:rsidR="006176DA" w:rsidRDefault="006176DA">
            <w:pPr>
              <w:jc w:val="center"/>
              <w:rPr>
                <w:rFonts w:ascii="GHEA Grapalat" w:hAnsi="GHEA Grapalat"/>
                <w:sz w:val="20"/>
                <w:lang w:val="pt-BR"/>
              </w:rPr>
            </w:pPr>
          </w:p>
          <w:p w:rsidR="006176DA" w:rsidRDefault="006176DA">
            <w:pPr>
              <w:jc w:val="center"/>
              <w:rPr>
                <w:rFonts w:ascii="GHEA Grapalat" w:hAnsi="GHEA Grapalat" w:cs="Arial"/>
                <w:sz w:val="18"/>
                <w:szCs w:val="18"/>
                <w:lang w:val="pt-BR"/>
              </w:rPr>
            </w:pPr>
            <w:r>
              <w:rPr>
                <w:rFonts w:ascii="GHEA Grapalat" w:hAnsi="GHEA Grapalat"/>
                <w:sz w:val="20"/>
                <w:lang w:val="hy-AM"/>
              </w:rPr>
              <w:t>100</w:t>
            </w:r>
            <w:r>
              <w:rPr>
                <w:rFonts w:ascii="GHEA Grapalat" w:hAnsi="GHEA Grapalat"/>
                <w:sz w:val="20"/>
                <w:lang w:val="pt-BR"/>
              </w:rPr>
              <w:t xml:space="preserve"> %</w:t>
            </w:r>
          </w:p>
        </w:tc>
        <w:tc>
          <w:tcPr>
            <w:tcW w:w="1963" w:type="dxa"/>
            <w:tcBorders>
              <w:top w:val="single" w:sz="4" w:space="0" w:color="auto"/>
              <w:left w:val="single" w:sz="4" w:space="0" w:color="auto"/>
              <w:bottom w:val="single" w:sz="4" w:space="0" w:color="auto"/>
              <w:right w:val="single" w:sz="4" w:space="0" w:color="auto"/>
            </w:tcBorders>
          </w:tcPr>
          <w:p w:rsidR="006176DA" w:rsidRDefault="006176DA">
            <w:pPr>
              <w:jc w:val="center"/>
              <w:rPr>
                <w:rFonts w:ascii="GHEA Grapalat" w:hAnsi="GHEA Grapalat"/>
                <w:sz w:val="20"/>
                <w:lang w:val="pt-BR"/>
              </w:rPr>
            </w:pPr>
          </w:p>
          <w:p w:rsidR="006176DA" w:rsidRDefault="006176DA">
            <w:pPr>
              <w:jc w:val="center"/>
              <w:rPr>
                <w:rFonts w:ascii="GHEA Grapalat" w:hAnsi="GHEA Grapalat"/>
                <w:sz w:val="20"/>
                <w:lang w:val="pt-BR"/>
              </w:rPr>
            </w:pPr>
          </w:p>
          <w:p w:rsidR="006176DA" w:rsidRDefault="006176DA">
            <w:pPr>
              <w:jc w:val="center"/>
              <w:rPr>
                <w:rFonts w:ascii="GHEA Grapalat" w:hAnsi="GHEA Grapalat"/>
                <w:b/>
                <w:lang w:val="pt-BR"/>
              </w:rPr>
            </w:pPr>
            <w:r>
              <w:rPr>
                <w:rFonts w:ascii="GHEA Grapalat" w:hAnsi="GHEA Grapalat"/>
                <w:sz w:val="20"/>
                <w:lang w:val="hy-AM"/>
              </w:rPr>
              <w:t>100</w:t>
            </w:r>
            <w:r>
              <w:rPr>
                <w:rFonts w:ascii="GHEA Grapalat" w:hAnsi="GHEA Grapalat"/>
                <w:sz w:val="20"/>
                <w:lang w:val="pt-BR"/>
              </w:rPr>
              <w:t>%</w:t>
            </w:r>
          </w:p>
        </w:tc>
      </w:tr>
      <w:tr w:rsidR="006176DA" w:rsidRPr="0037229B" w:rsidTr="007A4B54">
        <w:trPr>
          <w:trHeight w:val="1538"/>
        </w:trPr>
        <w:tc>
          <w:tcPr>
            <w:tcW w:w="1980" w:type="dxa"/>
            <w:vMerge/>
            <w:tcBorders>
              <w:left w:val="single" w:sz="4" w:space="0" w:color="auto"/>
              <w:bottom w:val="single" w:sz="4" w:space="0" w:color="auto"/>
              <w:right w:val="single" w:sz="4" w:space="0" w:color="auto"/>
            </w:tcBorders>
          </w:tcPr>
          <w:p w:rsidR="006176DA" w:rsidRDefault="006176DA" w:rsidP="00346B5C">
            <w:pPr>
              <w:jc w:val="center"/>
              <w:rPr>
                <w:rFonts w:ascii="GHEA Grapalat" w:hAnsi="GHEA Grapalat"/>
                <w:sz w:val="20"/>
                <w:lang w:val="hy-AM"/>
              </w:rPr>
            </w:pPr>
          </w:p>
        </w:tc>
        <w:tc>
          <w:tcPr>
            <w:tcW w:w="2700" w:type="dxa"/>
            <w:tcBorders>
              <w:top w:val="single" w:sz="4" w:space="0" w:color="auto"/>
              <w:left w:val="single" w:sz="4" w:space="0" w:color="auto"/>
              <w:bottom w:val="single" w:sz="4" w:space="0" w:color="auto"/>
              <w:right w:val="single" w:sz="4" w:space="0" w:color="auto"/>
            </w:tcBorders>
          </w:tcPr>
          <w:p w:rsidR="006176DA" w:rsidRDefault="006176DA">
            <w:pPr>
              <w:jc w:val="center"/>
              <w:rPr>
                <w:rFonts w:ascii="Arial Unicode" w:hAnsi="Arial Unicode"/>
                <w:sz w:val="20"/>
                <w:lang w:val="ru-RU"/>
              </w:rPr>
            </w:pPr>
          </w:p>
        </w:tc>
        <w:tc>
          <w:tcPr>
            <w:tcW w:w="2520" w:type="dxa"/>
            <w:tcBorders>
              <w:top w:val="single" w:sz="4" w:space="0" w:color="auto"/>
              <w:left w:val="single" w:sz="4" w:space="0" w:color="auto"/>
              <w:bottom w:val="single" w:sz="4" w:space="0" w:color="auto"/>
              <w:right w:val="single" w:sz="4" w:space="0" w:color="auto"/>
            </w:tcBorders>
          </w:tcPr>
          <w:p w:rsidR="006176DA" w:rsidRDefault="006176DA">
            <w:pPr>
              <w:jc w:val="center"/>
              <w:rPr>
                <w:rFonts w:ascii="GHEA Grapalat" w:hAnsi="GHEA Grapalat"/>
                <w:sz w:val="20"/>
                <w:lang w:val="hy-AM"/>
              </w:rPr>
            </w:pPr>
          </w:p>
        </w:tc>
        <w:tc>
          <w:tcPr>
            <w:tcW w:w="8071" w:type="dxa"/>
            <w:gridSpan w:val="13"/>
            <w:tcBorders>
              <w:top w:val="single" w:sz="4" w:space="0" w:color="auto"/>
              <w:left w:val="single" w:sz="4" w:space="0" w:color="auto"/>
              <w:bottom w:val="single" w:sz="4" w:space="0" w:color="auto"/>
              <w:right w:val="single" w:sz="4" w:space="0" w:color="auto"/>
            </w:tcBorders>
          </w:tcPr>
          <w:p w:rsidR="006176DA" w:rsidRDefault="006176DA">
            <w:pPr>
              <w:jc w:val="center"/>
              <w:rPr>
                <w:rFonts w:ascii="GHEA Grapalat" w:hAnsi="GHEA Grapalat"/>
                <w:sz w:val="20"/>
                <w:lang w:val="pt-BR"/>
              </w:rPr>
            </w:pPr>
            <w:r w:rsidRPr="00F809AA">
              <w:rPr>
                <w:rFonts w:ascii="GHEA Grapalat" w:hAnsi="GHEA Grapalat"/>
                <w:sz w:val="18"/>
                <w:szCs w:val="18"/>
                <w:highlight w:val="yellow"/>
                <w:lang w:val="pt-BR"/>
              </w:rPr>
              <w:t xml:space="preserve">Վճարումներն իրականացվելու են Պայմանագրի գործողության շրջանականերում, յուրաքանչյուր ամսվա մինչև </w:t>
            </w:r>
            <w:r w:rsidRPr="006176DA">
              <w:rPr>
                <w:rFonts w:ascii="GHEA Grapalat" w:hAnsi="GHEA Grapalat"/>
                <w:sz w:val="18"/>
                <w:szCs w:val="18"/>
                <w:highlight w:val="yellow"/>
                <w:lang w:val="hy-AM"/>
              </w:rPr>
              <w:t>20</w:t>
            </w:r>
            <w:r w:rsidRPr="00F809AA">
              <w:rPr>
                <w:rFonts w:ascii="GHEA Grapalat" w:hAnsi="GHEA Grapalat"/>
                <w:sz w:val="18"/>
                <w:szCs w:val="18"/>
                <w:highlight w:val="yellow"/>
                <w:lang w:val="pt-BR"/>
              </w:rPr>
              <w:t>-րդ բանկային օրը, նախորդ ամսվա ընթացքում փաստացի մատակարարված ապրանքների 100%-ի չափով` Վաճառողի կողմից հաստատված և ներկայացված հաշիվ-ապրանքագրերի և հաստատված ընդունման-հանձնման արձանագրությունների հիման վրա:</w:t>
            </w:r>
          </w:p>
        </w:tc>
      </w:tr>
    </w:tbl>
    <w:p w:rsidR="00375C2D" w:rsidRPr="006176DA" w:rsidRDefault="00375C2D" w:rsidP="00375C2D">
      <w:pPr>
        <w:rPr>
          <w:rFonts w:ascii="GHEA Grapalat" w:hAnsi="GHEA Grapalat"/>
          <w:i/>
          <w:sz w:val="18"/>
          <w:szCs w:val="18"/>
          <w:lang w:val="hy-AM"/>
        </w:rPr>
      </w:pPr>
    </w:p>
    <w:p w:rsidR="00375C2D" w:rsidRDefault="00375C2D" w:rsidP="00375C2D">
      <w:pPr>
        <w:jc w:val="right"/>
        <w:rPr>
          <w:rFonts w:ascii="GHEA Grapalat" w:hAnsi="GHEA Grapalat"/>
          <w:sz w:val="20"/>
          <w:lang w:val="es-ES"/>
        </w:rPr>
      </w:pPr>
    </w:p>
    <w:tbl>
      <w:tblPr>
        <w:tblW w:w="9636" w:type="dxa"/>
        <w:jc w:val="center"/>
        <w:tblInd w:w="409" w:type="dxa"/>
        <w:tblLayout w:type="fixed"/>
        <w:tblLook w:val="04A0" w:firstRow="1" w:lastRow="0" w:firstColumn="1" w:lastColumn="0" w:noHBand="0" w:noVBand="1"/>
      </w:tblPr>
      <w:tblGrid>
        <w:gridCol w:w="4534"/>
        <w:gridCol w:w="760"/>
        <w:gridCol w:w="4342"/>
      </w:tblGrid>
      <w:tr w:rsidR="00375C2D" w:rsidTr="00375C2D">
        <w:trPr>
          <w:jc w:val="center"/>
        </w:trPr>
        <w:tc>
          <w:tcPr>
            <w:tcW w:w="4536" w:type="dxa"/>
          </w:tcPr>
          <w:p w:rsidR="00375C2D" w:rsidRDefault="00375C2D">
            <w:pPr>
              <w:jc w:val="center"/>
              <w:rPr>
                <w:rFonts w:ascii="GHEA Grapalat" w:hAnsi="GHEA Grapalat" w:cs="Sylfaen"/>
                <w:b/>
                <w:bCs/>
                <w:lang w:val="nb-NO"/>
              </w:rPr>
            </w:pPr>
            <w:r>
              <w:rPr>
                <w:rFonts w:ascii="GHEA Grapalat" w:hAnsi="GHEA Grapalat" w:cs="Sylfaen"/>
                <w:b/>
                <w:bCs/>
                <w:lang w:val="nb-NO"/>
              </w:rPr>
              <w:t>ԳՆՈՐԴ</w:t>
            </w:r>
          </w:p>
          <w:p w:rsidR="00346B5C" w:rsidRPr="0014633C" w:rsidRDefault="00346B5C" w:rsidP="00346B5C">
            <w:pPr>
              <w:jc w:val="center"/>
              <w:rPr>
                <w:rFonts w:ascii="Arial LatArm" w:hAnsi="Arial LatArm" w:cs="Sylfaen"/>
                <w:color w:val="000000"/>
                <w:sz w:val="20"/>
                <w:szCs w:val="20"/>
                <w:lang w:val="hy-AM"/>
              </w:rPr>
            </w:pPr>
            <w:r w:rsidRPr="0014633C">
              <w:rPr>
                <w:rFonts w:ascii="Arial LatArm" w:hAnsi="Arial LatArm" w:cs="Sylfaen"/>
                <w:color w:val="000000"/>
                <w:sz w:val="20"/>
                <w:szCs w:val="20"/>
                <w:lang w:val="hy-AM"/>
              </w:rPr>
              <w:t xml:space="preserve">&lt;&lt; </w:t>
            </w:r>
            <w:r w:rsidRPr="0014633C">
              <w:rPr>
                <w:rFonts w:ascii="Sylfaen" w:hAnsi="Sylfaen" w:cs="Sylfaen"/>
                <w:color w:val="000000"/>
                <w:sz w:val="20"/>
                <w:szCs w:val="20"/>
                <w:lang w:val="hy-AM"/>
              </w:rPr>
              <w:t>Սայաթ</w:t>
            </w:r>
            <w:r w:rsidRPr="0014633C">
              <w:rPr>
                <w:rFonts w:ascii="Arial LatArm" w:hAnsi="Arial LatArm" w:cs="Sylfaen"/>
                <w:color w:val="000000"/>
                <w:sz w:val="20"/>
                <w:szCs w:val="20"/>
                <w:lang w:val="hy-AM"/>
              </w:rPr>
              <w:t>-</w:t>
            </w:r>
            <w:r w:rsidRPr="0014633C">
              <w:rPr>
                <w:rFonts w:ascii="Sylfaen" w:hAnsi="Sylfaen" w:cs="Sylfaen"/>
                <w:color w:val="000000"/>
                <w:sz w:val="20"/>
                <w:szCs w:val="20"/>
                <w:lang w:val="hy-AM"/>
              </w:rPr>
              <w:t>Նովա</w:t>
            </w:r>
            <w:r w:rsidRPr="0014633C">
              <w:rPr>
                <w:rFonts w:ascii="Arial LatArm" w:hAnsi="Arial LatArm" w:cs="Sylfaen"/>
                <w:color w:val="000000"/>
                <w:sz w:val="20"/>
                <w:szCs w:val="20"/>
                <w:lang w:val="hy-AM"/>
              </w:rPr>
              <w:t xml:space="preserve"> </w:t>
            </w:r>
            <w:r w:rsidRPr="0014633C">
              <w:rPr>
                <w:rFonts w:ascii="Sylfaen" w:hAnsi="Sylfaen" w:cs="Sylfaen"/>
                <w:color w:val="000000"/>
                <w:sz w:val="20"/>
                <w:szCs w:val="20"/>
                <w:lang w:val="hy-AM"/>
              </w:rPr>
              <w:t>համայնքի</w:t>
            </w:r>
            <w:r w:rsidRPr="0014633C">
              <w:rPr>
                <w:rFonts w:ascii="Arial LatArm" w:hAnsi="Arial LatArm" w:cs="Sylfaen"/>
                <w:color w:val="000000"/>
                <w:sz w:val="20"/>
                <w:szCs w:val="20"/>
                <w:lang w:val="hy-AM"/>
              </w:rPr>
              <w:t xml:space="preserve"> </w:t>
            </w:r>
            <w:r w:rsidRPr="0014633C">
              <w:rPr>
                <w:rFonts w:ascii="Sylfaen" w:hAnsi="Sylfaen" w:cs="Sylfaen"/>
                <w:color w:val="000000"/>
                <w:sz w:val="20"/>
                <w:szCs w:val="20"/>
                <w:lang w:val="hy-AM"/>
              </w:rPr>
              <w:t>մանկապարտեզ</w:t>
            </w:r>
            <w:r w:rsidRPr="0014633C">
              <w:rPr>
                <w:rFonts w:ascii="Arial LatArm" w:hAnsi="Arial LatArm" w:cs="Sylfaen"/>
                <w:color w:val="000000"/>
                <w:sz w:val="20"/>
                <w:szCs w:val="20"/>
                <w:lang w:val="hy-AM"/>
              </w:rPr>
              <w:t xml:space="preserve">&gt;&gt; </w:t>
            </w:r>
            <w:r w:rsidRPr="0014633C">
              <w:rPr>
                <w:rFonts w:ascii="Sylfaen" w:hAnsi="Sylfaen" w:cs="Sylfaen"/>
                <w:color w:val="000000"/>
                <w:sz w:val="20"/>
                <w:szCs w:val="20"/>
                <w:lang w:val="hy-AM"/>
              </w:rPr>
              <w:t>ՀՈԱԿ</w:t>
            </w:r>
          </w:p>
          <w:p w:rsidR="00346B5C" w:rsidRPr="0014633C" w:rsidRDefault="00346B5C" w:rsidP="00346B5C">
            <w:pPr>
              <w:jc w:val="center"/>
              <w:rPr>
                <w:rFonts w:ascii="Arial LatArm" w:hAnsi="Arial LatArm" w:cs="Sylfaen"/>
                <w:color w:val="000000"/>
                <w:sz w:val="20"/>
                <w:szCs w:val="20"/>
                <w:lang w:val="hy-AM"/>
              </w:rPr>
            </w:pPr>
            <w:r w:rsidRPr="0014633C">
              <w:rPr>
                <w:rFonts w:ascii="Sylfaen" w:hAnsi="Sylfaen" w:cs="Sylfaen"/>
                <w:color w:val="000000"/>
                <w:sz w:val="20"/>
                <w:szCs w:val="20"/>
                <w:lang w:val="hy-AM"/>
              </w:rPr>
              <w:t>Արարատի</w:t>
            </w:r>
            <w:r w:rsidRPr="0014633C">
              <w:rPr>
                <w:rFonts w:ascii="Arial LatArm" w:hAnsi="Arial LatArm" w:cs="Sylfaen"/>
                <w:color w:val="000000"/>
                <w:sz w:val="20"/>
                <w:szCs w:val="20"/>
                <w:lang w:val="hy-AM"/>
              </w:rPr>
              <w:t xml:space="preserve"> </w:t>
            </w:r>
            <w:r w:rsidRPr="0014633C">
              <w:rPr>
                <w:rFonts w:ascii="Sylfaen" w:hAnsi="Sylfaen" w:cs="Sylfaen"/>
                <w:color w:val="000000"/>
                <w:sz w:val="20"/>
                <w:szCs w:val="20"/>
                <w:lang w:val="hy-AM"/>
              </w:rPr>
              <w:t>մարզ</w:t>
            </w:r>
            <w:r w:rsidRPr="0014633C">
              <w:rPr>
                <w:rFonts w:ascii="Arial LatArm" w:hAnsi="Arial LatArm" w:cs="Sylfaen"/>
                <w:color w:val="000000"/>
                <w:sz w:val="20"/>
                <w:szCs w:val="20"/>
                <w:lang w:val="hy-AM"/>
              </w:rPr>
              <w:t xml:space="preserve"> </w:t>
            </w:r>
            <w:r w:rsidRPr="0014633C">
              <w:rPr>
                <w:rFonts w:ascii="Sylfaen" w:hAnsi="Sylfaen" w:cs="Sylfaen"/>
                <w:color w:val="000000"/>
                <w:sz w:val="20"/>
                <w:szCs w:val="20"/>
                <w:lang w:val="hy-AM"/>
              </w:rPr>
              <w:t>գ</w:t>
            </w:r>
            <w:r w:rsidRPr="0014633C">
              <w:rPr>
                <w:rFonts w:ascii="Arial LatArm" w:hAnsi="Arial LatArm" w:cs="Sylfaen"/>
                <w:color w:val="000000"/>
                <w:sz w:val="20"/>
                <w:szCs w:val="20"/>
                <w:lang w:val="hy-AM"/>
              </w:rPr>
              <w:t xml:space="preserve">. </w:t>
            </w:r>
            <w:r w:rsidRPr="0014633C">
              <w:rPr>
                <w:rFonts w:ascii="Sylfaen" w:hAnsi="Sylfaen" w:cs="Sylfaen"/>
                <w:color w:val="000000"/>
                <w:sz w:val="20"/>
                <w:szCs w:val="20"/>
                <w:lang w:val="hy-AM"/>
              </w:rPr>
              <w:t>Ս</w:t>
            </w:r>
            <w:r>
              <w:rPr>
                <w:rFonts w:ascii="Sylfaen" w:hAnsi="Sylfaen" w:cs="Sylfaen"/>
                <w:color w:val="000000"/>
                <w:sz w:val="20"/>
                <w:szCs w:val="20"/>
                <w:lang w:val="hy-AM"/>
              </w:rPr>
              <w:t>ա</w:t>
            </w:r>
            <w:r w:rsidRPr="0014633C">
              <w:rPr>
                <w:rFonts w:ascii="Sylfaen" w:hAnsi="Sylfaen" w:cs="Sylfaen"/>
                <w:color w:val="000000"/>
                <w:sz w:val="20"/>
                <w:szCs w:val="20"/>
                <w:lang w:val="hy-AM"/>
              </w:rPr>
              <w:t>յաթ</w:t>
            </w:r>
            <w:r w:rsidRPr="0014633C">
              <w:rPr>
                <w:rFonts w:ascii="Arial LatArm" w:hAnsi="Arial LatArm" w:cs="Sylfaen"/>
                <w:color w:val="000000"/>
                <w:sz w:val="20"/>
                <w:szCs w:val="20"/>
                <w:lang w:val="hy-AM"/>
              </w:rPr>
              <w:t>-</w:t>
            </w:r>
            <w:r w:rsidRPr="0014633C">
              <w:rPr>
                <w:rFonts w:ascii="Sylfaen" w:hAnsi="Sylfaen" w:cs="Sylfaen"/>
                <w:color w:val="000000"/>
                <w:sz w:val="20"/>
                <w:szCs w:val="20"/>
                <w:lang w:val="hy-AM"/>
              </w:rPr>
              <w:t>Նովա</w:t>
            </w:r>
          </w:p>
          <w:p w:rsidR="00346B5C" w:rsidRPr="0014633C" w:rsidRDefault="00346B5C" w:rsidP="00346B5C">
            <w:pPr>
              <w:jc w:val="center"/>
              <w:rPr>
                <w:rFonts w:ascii="Arial LatArm" w:hAnsi="Arial LatArm" w:cs="Sylfaen"/>
                <w:color w:val="000000"/>
                <w:sz w:val="20"/>
                <w:szCs w:val="20"/>
                <w:lang w:val="hy-AM"/>
              </w:rPr>
            </w:pPr>
            <w:r w:rsidRPr="0014633C">
              <w:rPr>
                <w:rFonts w:ascii="Sylfaen" w:hAnsi="Sylfaen" w:cs="Sylfaen"/>
                <w:color w:val="000000"/>
                <w:sz w:val="20"/>
                <w:szCs w:val="20"/>
                <w:lang w:val="hy-AM"/>
              </w:rPr>
              <w:t>Հ</w:t>
            </w:r>
            <w:r w:rsidRPr="0014633C">
              <w:rPr>
                <w:rFonts w:ascii="Arial LatArm" w:hAnsi="Arial LatArm" w:cs="Sylfaen"/>
                <w:color w:val="000000"/>
                <w:sz w:val="20"/>
                <w:szCs w:val="20"/>
                <w:lang w:val="hy-AM"/>
              </w:rPr>
              <w:t>/</w:t>
            </w:r>
            <w:r w:rsidRPr="0014633C">
              <w:rPr>
                <w:rFonts w:ascii="Sylfaen" w:hAnsi="Sylfaen" w:cs="Sylfaen"/>
                <w:color w:val="000000"/>
                <w:sz w:val="20"/>
                <w:szCs w:val="20"/>
                <w:lang w:val="hy-AM"/>
              </w:rPr>
              <w:t>Հ</w:t>
            </w:r>
            <w:r w:rsidRPr="0014633C">
              <w:rPr>
                <w:rFonts w:ascii="Arial LatArm" w:hAnsi="Arial LatArm" w:cs="Sylfaen"/>
                <w:color w:val="000000"/>
                <w:sz w:val="20"/>
                <w:szCs w:val="20"/>
                <w:lang w:val="hy-AM"/>
              </w:rPr>
              <w:t xml:space="preserve"> 11500775087650</w:t>
            </w:r>
          </w:p>
          <w:p w:rsidR="00346B5C" w:rsidRPr="0014633C" w:rsidRDefault="00346B5C" w:rsidP="00346B5C">
            <w:pPr>
              <w:jc w:val="center"/>
              <w:rPr>
                <w:rFonts w:ascii="Arial LatArm" w:hAnsi="Arial LatArm" w:cs="Sylfaen"/>
                <w:color w:val="000000"/>
                <w:sz w:val="20"/>
                <w:szCs w:val="20"/>
                <w:lang w:val="hy-AM"/>
              </w:rPr>
            </w:pPr>
            <w:r w:rsidRPr="0014633C">
              <w:rPr>
                <w:rFonts w:ascii="Arial LatArm" w:hAnsi="Arial LatArm" w:cs="Sylfaen"/>
                <w:color w:val="000000"/>
                <w:sz w:val="20"/>
                <w:szCs w:val="20"/>
                <w:lang w:val="hy-AM"/>
              </w:rPr>
              <w:t>&lt;&lt;</w:t>
            </w:r>
            <w:r w:rsidRPr="0014633C">
              <w:rPr>
                <w:rFonts w:ascii="Sylfaen" w:hAnsi="Sylfaen" w:cs="Sylfaen"/>
                <w:color w:val="000000"/>
                <w:sz w:val="20"/>
                <w:szCs w:val="20"/>
                <w:lang w:val="hy-AM"/>
              </w:rPr>
              <w:t>Հայբիզնեսբանկ</w:t>
            </w:r>
            <w:r w:rsidRPr="0014633C">
              <w:rPr>
                <w:rFonts w:ascii="Arial LatArm" w:hAnsi="Arial LatArm" w:cs="Sylfaen"/>
                <w:color w:val="000000"/>
                <w:sz w:val="20"/>
                <w:szCs w:val="20"/>
                <w:lang w:val="hy-AM"/>
              </w:rPr>
              <w:t xml:space="preserve">&gt;&gt;  </w:t>
            </w:r>
            <w:r w:rsidRPr="0014633C">
              <w:rPr>
                <w:rFonts w:ascii="Sylfaen" w:hAnsi="Sylfaen" w:cs="Sylfaen"/>
                <w:color w:val="000000"/>
                <w:sz w:val="20"/>
                <w:szCs w:val="20"/>
                <w:lang w:val="hy-AM"/>
              </w:rPr>
              <w:t>ՓԲԸ</w:t>
            </w:r>
          </w:p>
          <w:p w:rsidR="00346B5C" w:rsidRPr="0014633C" w:rsidRDefault="00346B5C" w:rsidP="00346B5C">
            <w:pPr>
              <w:jc w:val="center"/>
              <w:rPr>
                <w:rFonts w:ascii="Arial LatArm" w:hAnsi="Arial LatArm" w:cs="Sylfaen"/>
                <w:color w:val="000000"/>
                <w:sz w:val="20"/>
                <w:szCs w:val="20"/>
                <w:lang w:val="hy-AM"/>
              </w:rPr>
            </w:pPr>
            <w:r w:rsidRPr="0014633C">
              <w:rPr>
                <w:rFonts w:ascii="Sylfaen" w:hAnsi="Sylfaen" w:cs="Sylfaen"/>
                <w:color w:val="000000"/>
                <w:sz w:val="20"/>
                <w:szCs w:val="20"/>
                <w:lang w:val="hy-AM"/>
              </w:rPr>
              <w:t>ՀՎՀՀ</w:t>
            </w:r>
            <w:r w:rsidRPr="0014633C">
              <w:rPr>
                <w:rFonts w:ascii="Arial LatArm" w:hAnsi="Arial LatArm" w:cs="Sylfaen"/>
                <w:color w:val="000000"/>
                <w:sz w:val="20"/>
                <w:szCs w:val="20"/>
                <w:lang w:val="hy-AM"/>
              </w:rPr>
              <w:t xml:space="preserve">  04727182</w:t>
            </w:r>
          </w:p>
          <w:p w:rsidR="00346B5C" w:rsidRPr="000B002B" w:rsidRDefault="00346B5C" w:rsidP="00346B5C">
            <w:pPr>
              <w:jc w:val="center"/>
              <w:rPr>
                <w:rFonts w:ascii="Sylfaen" w:hAnsi="Sylfaen" w:cs="Sylfaen"/>
                <w:sz w:val="20"/>
                <w:szCs w:val="20"/>
                <w:lang w:val="af-ZA"/>
              </w:rPr>
            </w:pPr>
            <w:r w:rsidRPr="0014633C">
              <w:rPr>
                <w:rFonts w:ascii="Sylfaen" w:hAnsi="Sylfaen" w:cs="Sylfaen"/>
                <w:color w:val="000000"/>
                <w:sz w:val="20"/>
                <w:szCs w:val="20"/>
                <w:lang w:val="hy-AM"/>
              </w:rPr>
              <w:t>Տնօրեն</w:t>
            </w:r>
            <w:r w:rsidRPr="0014633C">
              <w:rPr>
                <w:rFonts w:ascii="Arial LatArm" w:hAnsi="Arial LatArm" w:cs="Sylfaen"/>
                <w:color w:val="000000"/>
                <w:sz w:val="20"/>
                <w:szCs w:val="20"/>
                <w:lang w:val="hy-AM"/>
              </w:rPr>
              <w:t xml:space="preserve">`                   </w:t>
            </w:r>
            <w:r>
              <w:rPr>
                <w:rFonts w:ascii="Sylfaen" w:hAnsi="Sylfaen" w:cs="Sylfaen"/>
                <w:color w:val="000000"/>
                <w:sz w:val="20"/>
                <w:szCs w:val="20"/>
                <w:lang w:val="hy-AM"/>
              </w:rPr>
              <w:t xml:space="preserve">             </w:t>
            </w:r>
            <w:r w:rsidRPr="0014633C">
              <w:rPr>
                <w:rFonts w:ascii="Arial LatArm" w:hAnsi="Arial LatArm" w:cs="Sylfaen"/>
                <w:color w:val="000000"/>
                <w:sz w:val="20"/>
                <w:szCs w:val="20"/>
                <w:lang w:val="hy-AM"/>
              </w:rPr>
              <w:t xml:space="preserve">      </w:t>
            </w:r>
            <w:r w:rsidRPr="0014633C">
              <w:rPr>
                <w:rFonts w:ascii="Sylfaen" w:hAnsi="Sylfaen" w:cs="Sylfaen"/>
                <w:color w:val="000000"/>
                <w:sz w:val="20"/>
                <w:szCs w:val="20"/>
                <w:lang w:val="hy-AM"/>
              </w:rPr>
              <w:t>Կ</w:t>
            </w:r>
            <w:r w:rsidRPr="0014633C">
              <w:rPr>
                <w:rFonts w:ascii="Arial LatArm" w:hAnsi="Arial LatArm" w:cs="Sylfaen"/>
                <w:color w:val="000000"/>
                <w:sz w:val="20"/>
                <w:szCs w:val="20"/>
                <w:lang w:val="hy-AM"/>
              </w:rPr>
              <w:t>.</w:t>
            </w:r>
            <w:r>
              <w:rPr>
                <w:rFonts w:ascii="Sylfaen" w:hAnsi="Sylfaen" w:cs="Sylfaen"/>
                <w:color w:val="000000"/>
                <w:sz w:val="20"/>
                <w:szCs w:val="20"/>
                <w:lang w:val="hy-AM"/>
              </w:rPr>
              <w:t>Պողոսյան</w:t>
            </w:r>
          </w:p>
          <w:p w:rsidR="00346B5C" w:rsidRPr="00DF3222" w:rsidRDefault="00346B5C" w:rsidP="00346B5C">
            <w:pPr>
              <w:jc w:val="center"/>
              <w:rPr>
                <w:rFonts w:ascii="Sylfaen" w:hAnsi="Sylfaen"/>
                <w:lang w:val="hy-AM"/>
              </w:rPr>
            </w:pPr>
            <w:r w:rsidRPr="00DF3222">
              <w:rPr>
                <w:rFonts w:ascii="Sylfaen" w:hAnsi="Sylfaen"/>
                <w:lang w:val="hy-AM"/>
              </w:rPr>
              <w:t>---------------------------------</w:t>
            </w:r>
          </w:p>
          <w:p w:rsidR="00346B5C" w:rsidRPr="00FD36BA" w:rsidRDefault="00346B5C" w:rsidP="00346B5C">
            <w:pPr>
              <w:jc w:val="center"/>
              <w:rPr>
                <w:rFonts w:ascii="Sylfaen" w:hAnsi="Sylfaen"/>
                <w:sz w:val="18"/>
                <w:szCs w:val="18"/>
                <w:lang w:val="hy-AM"/>
              </w:rPr>
            </w:pPr>
            <w:r w:rsidRPr="00FD36BA">
              <w:rPr>
                <w:rFonts w:ascii="Sylfaen" w:hAnsi="Sylfaen"/>
                <w:sz w:val="18"/>
                <w:szCs w:val="18"/>
                <w:lang w:val="hy-AM"/>
              </w:rPr>
              <w:t>/</w:t>
            </w:r>
            <w:r w:rsidRPr="00DF3222">
              <w:rPr>
                <w:rFonts w:ascii="Sylfaen" w:hAnsi="Sylfaen" w:cs="Sylfaen"/>
                <w:sz w:val="18"/>
                <w:szCs w:val="18"/>
                <w:lang w:val="hy-AM"/>
              </w:rPr>
              <w:t>ստորագրություն</w:t>
            </w:r>
            <w:r w:rsidRPr="00FD36BA">
              <w:rPr>
                <w:rFonts w:ascii="Sylfaen" w:hAnsi="Sylfaen"/>
                <w:sz w:val="18"/>
                <w:szCs w:val="18"/>
                <w:lang w:val="hy-AM"/>
              </w:rPr>
              <w:t>/</w:t>
            </w:r>
          </w:p>
          <w:p w:rsidR="00375C2D" w:rsidRPr="00375C2D" w:rsidRDefault="00346B5C" w:rsidP="00346B5C">
            <w:pPr>
              <w:jc w:val="center"/>
              <w:rPr>
                <w:rFonts w:ascii="GHEA Grapalat" w:hAnsi="GHEA Grapalat"/>
                <w:sz w:val="18"/>
                <w:szCs w:val="18"/>
                <w:lang w:val="nb-NO"/>
              </w:rPr>
            </w:pPr>
            <w:r w:rsidRPr="00DF3222">
              <w:rPr>
                <w:rFonts w:ascii="Sylfaen" w:hAnsi="Sylfaen" w:cs="Sylfaen"/>
                <w:sz w:val="18"/>
                <w:szCs w:val="18"/>
                <w:lang w:val="hy-AM"/>
              </w:rPr>
              <w:t>Կ</w:t>
            </w:r>
            <w:r w:rsidRPr="00DF3222">
              <w:rPr>
                <w:rFonts w:ascii="Sylfaen" w:hAnsi="Sylfaen"/>
                <w:sz w:val="18"/>
                <w:szCs w:val="18"/>
                <w:lang w:val="hy-AM"/>
              </w:rPr>
              <w:t>.</w:t>
            </w:r>
            <w:r w:rsidRPr="00DF3222">
              <w:rPr>
                <w:rFonts w:ascii="Sylfaen" w:hAnsi="Sylfaen" w:cs="Sylfaen"/>
                <w:sz w:val="18"/>
                <w:szCs w:val="18"/>
                <w:lang w:val="hy-AM"/>
              </w:rPr>
              <w:t>Տ</w:t>
            </w:r>
          </w:p>
        </w:tc>
        <w:tc>
          <w:tcPr>
            <w:tcW w:w="760" w:type="dxa"/>
          </w:tcPr>
          <w:p w:rsidR="00375C2D" w:rsidRPr="00375C2D" w:rsidRDefault="00375C2D">
            <w:pPr>
              <w:jc w:val="center"/>
              <w:rPr>
                <w:rFonts w:ascii="GHEA Grapalat" w:hAnsi="GHEA Grapalat"/>
                <w:lang w:val="nb-NO"/>
              </w:rPr>
            </w:pPr>
          </w:p>
        </w:tc>
        <w:tc>
          <w:tcPr>
            <w:tcW w:w="4343" w:type="dxa"/>
          </w:tcPr>
          <w:p w:rsidR="00375C2D" w:rsidRDefault="00375C2D">
            <w:pPr>
              <w:jc w:val="center"/>
              <w:rPr>
                <w:rFonts w:ascii="GHEA Grapalat" w:hAnsi="GHEA Grapalat" w:cs="Sylfaen"/>
                <w:b/>
                <w:bCs/>
                <w:lang w:val="ru-RU"/>
              </w:rPr>
            </w:pPr>
            <w:r>
              <w:rPr>
                <w:rFonts w:ascii="GHEA Grapalat" w:hAnsi="GHEA Grapalat" w:cs="Sylfaen"/>
                <w:b/>
                <w:bCs/>
                <w:lang w:val="pt-BR"/>
              </w:rPr>
              <w:t>ՎԱՃԱՌՈՂ</w:t>
            </w:r>
          </w:p>
          <w:p w:rsidR="00375C2D" w:rsidRDefault="00375C2D">
            <w:pPr>
              <w:jc w:val="center"/>
              <w:rPr>
                <w:rFonts w:ascii="GHEA Grapalat" w:hAnsi="GHEA Grapalat"/>
                <w:lang w:val="ru-RU"/>
              </w:rPr>
            </w:pPr>
          </w:p>
          <w:p w:rsidR="00375C2D" w:rsidRDefault="00375C2D">
            <w:pPr>
              <w:jc w:val="center"/>
              <w:rPr>
                <w:rFonts w:ascii="GHEA Grapalat" w:hAnsi="GHEA Grapalat"/>
                <w:lang w:val="ru-RU"/>
              </w:rPr>
            </w:pPr>
          </w:p>
          <w:p w:rsidR="00375C2D" w:rsidRDefault="00375C2D">
            <w:pPr>
              <w:jc w:val="center"/>
              <w:rPr>
                <w:rFonts w:ascii="GHEA Grapalat" w:hAnsi="GHEA Grapalat"/>
                <w:lang w:val="ru-RU"/>
              </w:rPr>
            </w:pPr>
            <w:r>
              <w:rPr>
                <w:rFonts w:ascii="GHEA Grapalat" w:hAnsi="GHEA Grapalat"/>
                <w:lang w:val="ru-RU"/>
              </w:rPr>
              <w:t>---------------------------------</w:t>
            </w:r>
          </w:p>
          <w:p w:rsidR="00375C2D" w:rsidRDefault="00375C2D">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rsidR="00375C2D" w:rsidRDefault="00375C2D">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rsidR="00375C2D" w:rsidRDefault="00375C2D" w:rsidP="00375C2D">
      <w:pPr>
        <w:rPr>
          <w:rFonts w:ascii="GHEA Grapalat" w:hAnsi="GHEA Grapalat"/>
          <w:sz w:val="20"/>
          <w:lang w:val="ru-RU"/>
        </w:rPr>
        <w:sectPr w:rsidR="00375C2D">
          <w:footnotePr>
            <w:pos w:val="beneathText"/>
          </w:footnotePr>
          <w:pgSz w:w="16838" w:h="11906" w:orient="landscape"/>
          <w:pgMar w:top="662" w:right="533" w:bottom="851" w:left="720" w:header="562" w:footer="562" w:gutter="0"/>
          <w:cols w:space="720"/>
        </w:sectPr>
      </w:pPr>
    </w:p>
    <w:p w:rsidR="00375C2D" w:rsidRDefault="00375C2D" w:rsidP="00375C2D">
      <w:pPr>
        <w:rPr>
          <w:rFonts w:ascii="GHEA Grapalat" w:hAnsi="GHEA Grapalat"/>
          <w:sz w:val="20"/>
          <w:lang w:val="ru-RU"/>
        </w:rPr>
      </w:pPr>
    </w:p>
    <w:p w:rsidR="00375C2D" w:rsidRDefault="00375C2D" w:rsidP="00375C2D">
      <w:pPr>
        <w:jc w:val="right"/>
        <w:rPr>
          <w:rFonts w:ascii="GHEA Grapalat" w:hAnsi="GHEA Grapalat"/>
          <w:i/>
          <w:sz w:val="18"/>
        </w:rPr>
      </w:pPr>
      <w:r>
        <w:rPr>
          <w:rFonts w:ascii="GHEA Grapalat" w:hAnsi="GHEA Grapalat"/>
          <w:i/>
          <w:sz w:val="18"/>
          <w:lang w:val="hy-AM"/>
        </w:rPr>
        <w:t xml:space="preserve">Հավելված N </w:t>
      </w:r>
      <w:r>
        <w:rPr>
          <w:rFonts w:ascii="GHEA Grapalat" w:hAnsi="GHEA Grapalat"/>
          <w:i/>
          <w:sz w:val="18"/>
        </w:rPr>
        <w:t>3</w:t>
      </w:r>
    </w:p>
    <w:p w:rsidR="00375C2D" w:rsidRDefault="00375C2D" w:rsidP="00375C2D">
      <w:pPr>
        <w:jc w:val="right"/>
        <w:rPr>
          <w:rFonts w:ascii="GHEA Grapalat" w:hAnsi="GHEA Grapalat"/>
          <w:i/>
          <w:sz w:val="18"/>
          <w:lang w:val="hy-AM"/>
        </w:rPr>
      </w:pPr>
      <w:r>
        <w:rPr>
          <w:rFonts w:ascii="GHEA Grapalat" w:hAnsi="GHEA Grapalat"/>
          <w:i/>
          <w:sz w:val="18"/>
          <w:lang w:val="hy-AM"/>
        </w:rPr>
        <w:t xml:space="preserve">«         »              20  թ. կնքված </w:t>
      </w:r>
    </w:p>
    <w:p w:rsidR="00375C2D" w:rsidRDefault="00375C2D" w:rsidP="00375C2D">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375C2D" w:rsidRDefault="00375C2D" w:rsidP="00375C2D">
      <w:pPr>
        <w:ind w:left="-142" w:firstLine="142"/>
        <w:jc w:val="center"/>
        <w:rPr>
          <w:rFonts w:ascii="GHEA Grapalat" w:hAnsi="GHEA Grapalat" w:cs="Sylfaen"/>
          <w:b/>
        </w:rPr>
      </w:pPr>
    </w:p>
    <w:p w:rsidR="00375C2D" w:rsidRDefault="00375C2D" w:rsidP="00375C2D">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4A0" w:firstRow="1" w:lastRow="0" w:firstColumn="1" w:lastColumn="0" w:noHBand="0" w:noVBand="1"/>
      </w:tblPr>
      <w:tblGrid>
        <w:gridCol w:w="4635"/>
        <w:gridCol w:w="5115"/>
      </w:tblGrid>
      <w:tr w:rsidR="00375C2D" w:rsidRPr="0037229B" w:rsidTr="00375C2D">
        <w:trPr>
          <w:tblCellSpacing w:w="7" w:type="dxa"/>
          <w:jc w:val="center"/>
        </w:trPr>
        <w:tc>
          <w:tcPr>
            <w:tcW w:w="0" w:type="auto"/>
            <w:vAlign w:val="center"/>
            <w:hideMark/>
          </w:tcPr>
          <w:p w:rsidR="00375C2D" w:rsidRDefault="00375C2D">
            <w:pPr>
              <w:jc w:val="center"/>
              <w:rPr>
                <w:rFonts w:ascii="GHEA Grapalat" w:hAnsi="GHEA Grapalat"/>
                <w:iCs/>
                <w:color w:val="000000"/>
                <w:sz w:val="21"/>
                <w:szCs w:val="21"/>
                <w:lang w:val="pt-BR"/>
              </w:rPr>
            </w:pPr>
            <w:r>
              <w:rPr>
                <w:noProof/>
                <w:lang w:val="ru-RU" w:eastAsia="ru-RU"/>
              </w:rPr>
              <mc:AlternateContent>
                <mc:Choice Requires="wps">
                  <w:drawing>
                    <wp:anchor distT="0" distB="0" distL="114300" distR="114300" simplePos="0" relativeHeight="251658240"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Pr>
                <w:rFonts w:ascii="GHEA Grapalat" w:hAnsi="GHEA Grapalat"/>
                <w:iCs/>
                <w:color w:val="000000"/>
                <w:sz w:val="21"/>
                <w:szCs w:val="21"/>
              </w:rPr>
              <w:t>Պայմանագրի</w:t>
            </w:r>
            <w:r>
              <w:rPr>
                <w:rFonts w:ascii="GHEA Grapalat" w:hAnsi="GHEA Grapalat"/>
                <w:iCs/>
                <w:color w:val="000000"/>
                <w:sz w:val="21"/>
                <w:szCs w:val="21"/>
                <w:lang w:val="pt-BR"/>
              </w:rPr>
              <w:t xml:space="preserve"> </w:t>
            </w:r>
            <w:r>
              <w:rPr>
                <w:rFonts w:ascii="GHEA Grapalat" w:hAnsi="GHEA Grapalat"/>
                <w:iCs/>
                <w:color w:val="000000"/>
                <w:sz w:val="21"/>
                <w:szCs w:val="21"/>
              </w:rPr>
              <w:t>կողմ</w:t>
            </w:r>
            <w:r>
              <w:rPr>
                <w:rFonts w:ascii="GHEA Grapalat" w:hAnsi="GHEA Grapalat"/>
                <w:iCs/>
                <w:color w:val="000000"/>
                <w:sz w:val="21"/>
                <w:szCs w:val="21"/>
                <w:lang w:val="pt-BR"/>
              </w:rPr>
              <w:t xml:space="preserve"> </w:t>
            </w:r>
          </w:p>
          <w:p w:rsidR="00375C2D" w:rsidRDefault="00375C2D">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w:t>
            </w:r>
          </w:p>
          <w:p w:rsidR="00375C2D" w:rsidRDefault="00375C2D">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w:t>
            </w:r>
          </w:p>
          <w:p w:rsidR="00375C2D" w:rsidRDefault="00375C2D">
            <w:pPr>
              <w:jc w:val="center"/>
              <w:rPr>
                <w:rFonts w:ascii="GHEA Grapalat" w:hAnsi="GHEA Grapalat"/>
                <w:iCs/>
                <w:color w:val="000000"/>
                <w:sz w:val="21"/>
                <w:szCs w:val="21"/>
                <w:lang w:val="pt-BR"/>
              </w:rPr>
            </w:pPr>
            <w:r>
              <w:rPr>
                <w:rFonts w:ascii="GHEA Grapalat" w:hAnsi="GHEA Grapalat"/>
                <w:iCs/>
                <w:color w:val="000000"/>
                <w:sz w:val="21"/>
                <w:szCs w:val="21"/>
              </w:rPr>
              <w:t>գտնվելու</w:t>
            </w:r>
            <w:r>
              <w:rPr>
                <w:rFonts w:ascii="GHEA Grapalat" w:hAnsi="GHEA Grapalat"/>
                <w:iCs/>
                <w:color w:val="000000"/>
                <w:sz w:val="21"/>
                <w:szCs w:val="21"/>
                <w:lang w:val="pt-BR"/>
              </w:rPr>
              <w:t xml:space="preserve"> </w:t>
            </w:r>
            <w:r>
              <w:rPr>
                <w:rFonts w:ascii="GHEA Grapalat" w:hAnsi="GHEA Grapalat"/>
                <w:iCs/>
                <w:color w:val="000000"/>
                <w:sz w:val="21"/>
                <w:szCs w:val="21"/>
              </w:rPr>
              <w:t>վայրը</w:t>
            </w:r>
            <w:r>
              <w:rPr>
                <w:rFonts w:ascii="GHEA Grapalat" w:hAnsi="GHEA Grapalat"/>
                <w:iCs/>
                <w:color w:val="000000"/>
                <w:sz w:val="21"/>
                <w:szCs w:val="21"/>
                <w:lang w:val="pt-BR"/>
              </w:rPr>
              <w:t xml:space="preserve"> ______________</w:t>
            </w:r>
          </w:p>
          <w:p w:rsidR="00375C2D" w:rsidRDefault="00375C2D">
            <w:pPr>
              <w:jc w:val="center"/>
              <w:rPr>
                <w:rFonts w:ascii="GHEA Grapalat" w:hAnsi="GHEA Grapalat"/>
                <w:iCs/>
                <w:color w:val="000000"/>
                <w:sz w:val="21"/>
                <w:szCs w:val="21"/>
                <w:lang w:val="pt-BR"/>
              </w:rPr>
            </w:pPr>
            <w:r>
              <w:rPr>
                <w:rFonts w:ascii="GHEA Grapalat" w:hAnsi="GHEA Grapalat"/>
                <w:iCs/>
                <w:color w:val="000000"/>
                <w:sz w:val="21"/>
                <w:szCs w:val="21"/>
              </w:rPr>
              <w:t>հհ</w:t>
            </w:r>
            <w:r>
              <w:rPr>
                <w:rFonts w:ascii="GHEA Grapalat" w:hAnsi="GHEA Grapalat"/>
                <w:iCs/>
                <w:color w:val="000000"/>
                <w:sz w:val="21"/>
                <w:szCs w:val="21"/>
                <w:lang w:val="pt-BR"/>
              </w:rPr>
              <w:t xml:space="preserve"> _________________________ </w:t>
            </w:r>
          </w:p>
          <w:p w:rsidR="00375C2D" w:rsidRDefault="00375C2D">
            <w:pPr>
              <w:jc w:val="center"/>
              <w:rPr>
                <w:rFonts w:ascii="GHEA Grapalat" w:hAnsi="GHEA Grapalat"/>
                <w:iCs/>
                <w:color w:val="000000"/>
                <w:sz w:val="21"/>
                <w:szCs w:val="21"/>
                <w:lang w:val="pt-BR"/>
              </w:rPr>
            </w:pPr>
            <w:r>
              <w:rPr>
                <w:rFonts w:ascii="GHEA Grapalat" w:hAnsi="GHEA Grapalat"/>
                <w:iCs/>
                <w:color w:val="000000"/>
                <w:sz w:val="21"/>
                <w:szCs w:val="21"/>
              </w:rPr>
              <w:t>հվհհ</w:t>
            </w:r>
            <w:r>
              <w:rPr>
                <w:rFonts w:ascii="GHEA Grapalat" w:hAnsi="GHEA Grapalat"/>
                <w:iCs/>
                <w:color w:val="000000"/>
                <w:sz w:val="21"/>
                <w:szCs w:val="21"/>
                <w:lang w:val="pt-BR"/>
              </w:rPr>
              <w:t xml:space="preserve"> _______________________ </w:t>
            </w:r>
          </w:p>
        </w:tc>
        <w:tc>
          <w:tcPr>
            <w:tcW w:w="0" w:type="auto"/>
            <w:vAlign w:val="center"/>
            <w:hideMark/>
          </w:tcPr>
          <w:p w:rsidR="00375C2D" w:rsidRDefault="00375C2D">
            <w:pPr>
              <w:jc w:val="center"/>
              <w:rPr>
                <w:rFonts w:ascii="GHEA Grapalat" w:hAnsi="GHEA Grapalat"/>
                <w:iCs/>
                <w:color w:val="000000"/>
                <w:sz w:val="21"/>
                <w:szCs w:val="21"/>
                <w:lang w:val="pt-BR"/>
              </w:rPr>
            </w:pPr>
            <w:r>
              <w:rPr>
                <w:rFonts w:ascii="GHEA Grapalat" w:hAnsi="GHEA Grapalat"/>
                <w:iCs/>
                <w:color w:val="000000"/>
                <w:sz w:val="21"/>
                <w:szCs w:val="21"/>
              </w:rPr>
              <w:t>Պատվիրատու</w:t>
            </w:r>
          </w:p>
          <w:p w:rsidR="00375C2D" w:rsidRDefault="00375C2D">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_____________________________</w:t>
            </w:r>
          </w:p>
          <w:p w:rsidR="00375C2D" w:rsidRDefault="00375C2D">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_____________________________</w:t>
            </w:r>
          </w:p>
          <w:p w:rsidR="00375C2D" w:rsidRDefault="00375C2D">
            <w:pPr>
              <w:jc w:val="center"/>
              <w:rPr>
                <w:rFonts w:ascii="GHEA Grapalat" w:hAnsi="GHEA Grapalat"/>
                <w:iCs/>
                <w:color w:val="000000"/>
                <w:sz w:val="21"/>
                <w:szCs w:val="21"/>
                <w:lang w:val="pt-BR"/>
              </w:rPr>
            </w:pPr>
            <w:r>
              <w:rPr>
                <w:rFonts w:ascii="GHEA Grapalat" w:hAnsi="GHEA Grapalat"/>
                <w:iCs/>
                <w:color w:val="000000"/>
                <w:sz w:val="21"/>
                <w:szCs w:val="21"/>
              </w:rPr>
              <w:t>գտնվելու</w:t>
            </w:r>
            <w:r>
              <w:rPr>
                <w:rFonts w:ascii="GHEA Grapalat" w:hAnsi="GHEA Grapalat"/>
                <w:iCs/>
                <w:color w:val="000000"/>
                <w:sz w:val="21"/>
                <w:szCs w:val="21"/>
                <w:lang w:val="pt-BR"/>
              </w:rPr>
              <w:t xml:space="preserve"> </w:t>
            </w:r>
            <w:r>
              <w:rPr>
                <w:rFonts w:ascii="GHEA Grapalat" w:hAnsi="GHEA Grapalat"/>
                <w:iCs/>
                <w:color w:val="000000"/>
                <w:sz w:val="21"/>
                <w:szCs w:val="21"/>
              </w:rPr>
              <w:t>վայրը</w:t>
            </w:r>
            <w:r>
              <w:rPr>
                <w:rFonts w:ascii="GHEA Grapalat" w:hAnsi="GHEA Grapalat"/>
                <w:iCs/>
                <w:color w:val="000000"/>
                <w:sz w:val="21"/>
                <w:szCs w:val="21"/>
                <w:lang w:val="pt-BR"/>
              </w:rPr>
              <w:t xml:space="preserve"> _________________</w:t>
            </w:r>
          </w:p>
          <w:p w:rsidR="00375C2D" w:rsidRDefault="00375C2D">
            <w:pPr>
              <w:jc w:val="center"/>
              <w:rPr>
                <w:rFonts w:ascii="GHEA Grapalat" w:hAnsi="GHEA Grapalat"/>
                <w:iCs/>
                <w:color w:val="000000"/>
                <w:sz w:val="21"/>
                <w:szCs w:val="21"/>
                <w:lang w:val="pt-BR"/>
              </w:rPr>
            </w:pPr>
            <w:r>
              <w:rPr>
                <w:rFonts w:ascii="GHEA Grapalat" w:hAnsi="GHEA Grapalat"/>
                <w:iCs/>
                <w:color w:val="000000"/>
                <w:sz w:val="21"/>
                <w:szCs w:val="21"/>
              </w:rPr>
              <w:t>հհ</w:t>
            </w:r>
            <w:r>
              <w:rPr>
                <w:rFonts w:ascii="GHEA Grapalat" w:hAnsi="GHEA Grapalat"/>
                <w:iCs/>
                <w:color w:val="000000"/>
                <w:sz w:val="21"/>
                <w:szCs w:val="21"/>
                <w:lang w:val="pt-BR"/>
              </w:rPr>
              <w:t>____________________________</w:t>
            </w:r>
          </w:p>
          <w:p w:rsidR="00375C2D" w:rsidRDefault="00375C2D">
            <w:pPr>
              <w:jc w:val="center"/>
              <w:rPr>
                <w:rFonts w:ascii="GHEA Grapalat" w:hAnsi="GHEA Grapalat"/>
                <w:iCs/>
                <w:color w:val="000000"/>
                <w:sz w:val="21"/>
                <w:szCs w:val="21"/>
                <w:lang w:val="pt-BR"/>
              </w:rPr>
            </w:pPr>
            <w:r>
              <w:rPr>
                <w:rFonts w:ascii="GHEA Grapalat" w:hAnsi="GHEA Grapalat"/>
                <w:iCs/>
                <w:color w:val="000000"/>
                <w:sz w:val="21"/>
                <w:szCs w:val="21"/>
              </w:rPr>
              <w:t>հվհհ</w:t>
            </w:r>
            <w:r>
              <w:rPr>
                <w:rFonts w:ascii="GHEA Grapalat" w:hAnsi="GHEA Grapalat"/>
                <w:iCs/>
                <w:color w:val="000000"/>
                <w:sz w:val="21"/>
                <w:szCs w:val="21"/>
                <w:lang w:val="pt-BR"/>
              </w:rPr>
              <w:t>___________________________</w:t>
            </w:r>
          </w:p>
        </w:tc>
      </w:tr>
    </w:tbl>
    <w:p w:rsidR="00375C2D" w:rsidRDefault="00375C2D" w:rsidP="00375C2D">
      <w:pPr>
        <w:ind w:firstLine="375"/>
        <w:rPr>
          <w:rFonts w:ascii="Arial" w:hAnsi="Arial" w:cs="Arial"/>
          <w:iCs/>
          <w:color w:val="000000"/>
          <w:sz w:val="21"/>
          <w:szCs w:val="21"/>
          <w:lang w:val="pt-BR"/>
        </w:rPr>
      </w:pPr>
      <w:r>
        <w:rPr>
          <w:rFonts w:ascii="Arial" w:hAnsi="Arial" w:cs="Arial"/>
          <w:iCs/>
          <w:color w:val="000000"/>
          <w:sz w:val="21"/>
          <w:szCs w:val="21"/>
          <w:lang w:val="pt-BR"/>
        </w:rPr>
        <w:t>  </w:t>
      </w:r>
    </w:p>
    <w:p w:rsidR="00375C2D" w:rsidRDefault="00375C2D" w:rsidP="00375C2D">
      <w:pPr>
        <w:ind w:firstLine="375"/>
        <w:rPr>
          <w:rFonts w:ascii="GHEA Grapalat" w:hAnsi="GHEA Grapalat"/>
          <w:iCs/>
          <w:color w:val="000000"/>
          <w:sz w:val="15"/>
          <w:szCs w:val="21"/>
          <w:lang w:val="pt-BR"/>
        </w:rPr>
      </w:pPr>
    </w:p>
    <w:p w:rsidR="00375C2D" w:rsidRDefault="00375C2D" w:rsidP="00375C2D">
      <w:pPr>
        <w:ind w:firstLine="375"/>
        <w:jc w:val="center"/>
        <w:rPr>
          <w:rFonts w:ascii="GHEA Grapalat" w:hAnsi="GHEA Grapalat"/>
          <w:iCs/>
          <w:color w:val="000000"/>
          <w:sz w:val="22"/>
          <w:szCs w:val="22"/>
          <w:lang w:val="pt-BR"/>
        </w:rPr>
      </w:pPr>
      <w:r>
        <w:rPr>
          <w:rFonts w:ascii="GHEA Grapalat" w:hAnsi="GHEA Grapalat"/>
          <w:b/>
          <w:bCs/>
          <w:iCs/>
          <w:color w:val="000000"/>
          <w:sz w:val="22"/>
          <w:szCs w:val="22"/>
        </w:rPr>
        <w:t>ԱՐՁԱՆԱԳՐՈՒԹՅՈՒՆ</w:t>
      </w:r>
      <w:r>
        <w:rPr>
          <w:rFonts w:ascii="GHEA Grapalat" w:hAnsi="GHEA Grapalat"/>
          <w:b/>
          <w:bCs/>
          <w:iCs/>
          <w:color w:val="000000"/>
          <w:sz w:val="22"/>
          <w:szCs w:val="22"/>
          <w:lang w:val="pt-BR"/>
        </w:rPr>
        <w:t xml:space="preserve"> N</w:t>
      </w:r>
    </w:p>
    <w:p w:rsidR="00375C2D" w:rsidRDefault="00375C2D" w:rsidP="00375C2D">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Pr>
          <w:rFonts w:ascii="GHEA Grapalat" w:hAnsi="GHEA Grapalat"/>
          <w:b/>
          <w:bCs/>
          <w:iCs/>
          <w:color w:val="000000"/>
          <w:sz w:val="22"/>
          <w:szCs w:val="22"/>
          <w:lang w:val="pt-BR"/>
        </w:rPr>
        <w:t xml:space="preserve"> ԿԱՏԱՐՄԱՆ ԱՐԴՅՈՒՆՔՆԵՐԻ </w:t>
      </w:r>
    </w:p>
    <w:p w:rsidR="00375C2D" w:rsidRDefault="00375C2D" w:rsidP="00375C2D">
      <w:pPr>
        <w:ind w:firstLine="375"/>
        <w:jc w:val="center"/>
        <w:rPr>
          <w:rFonts w:ascii="Arial Unicode" w:hAnsi="Arial Unicode"/>
          <w:iCs/>
          <w:color w:val="000000"/>
          <w:sz w:val="22"/>
          <w:szCs w:val="22"/>
          <w:lang w:val="pt-BR"/>
        </w:rPr>
      </w:pPr>
      <w:r>
        <w:rPr>
          <w:rFonts w:ascii="GHEA Grapalat" w:hAnsi="GHEA Grapalat"/>
          <w:b/>
          <w:bCs/>
          <w:iCs/>
          <w:color w:val="000000"/>
          <w:sz w:val="22"/>
          <w:szCs w:val="22"/>
        </w:rPr>
        <w:t>ՀԱՆՁՆՄԱՆ</w:t>
      </w:r>
      <w:r>
        <w:rPr>
          <w:rFonts w:ascii="GHEA Grapalat" w:hAnsi="GHEA Grapalat"/>
          <w:b/>
          <w:bCs/>
          <w:iCs/>
          <w:color w:val="000000"/>
          <w:sz w:val="22"/>
          <w:szCs w:val="22"/>
          <w:lang w:val="pt-BR"/>
        </w:rPr>
        <w:t>-</w:t>
      </w:r>
      <w:r>
        <w:rPr>
          <w:rFonts w:ascii="GHEA Grapalat" w:hAnsi="GHEA Grapalat"/>
          <w:b/>
          <w:bCs/>
          <w:iCs/>
          <w:color w:val="000000"/>
          <w:sz w:val="22"/>
          <w:szCs w:val="22"/>
        </w:rPr>
        <w:t>ԸՆԴՈՒՆՄԱՆ</w:t>
      </w:r>
    </w:p>
    <w:p w:rsidR="00375C2D" w:rsidRDefault="00375C2D" w:rsidP="00375C2D">
      <w:pPr>
        <w:pStyle w:val="af6"/>
        <w:spacing w:after="0" w:line="240" w:lineRule="auto"/>
        <w:ind w:firstLine="0"/>
        <w:jc w:val="center"/>
        <w:rPr>
          <w:rFonts w:cs="Times New Roman"/>
          <w:b/>
          <w:bCs/>
          <w:iCs/>
          <w:sz w:val="20"/>
          <w:szCs w:val="20"/>
          <w:lang w:val="es-ES"/>
        </w:rPr>
      </w:pPr>
    </w:p>
    <w:p w:rsidR="00375C2D" w:rsidRDefault="00375C2D" w:rsidP="00375C2D">
      <w:pPr>
        <w:pStyle w:val="af6"/>
        <w:spacing w:after="0" w:line="240" w:lineRule="auto"/>
        <w:ind w:firstLine="540"/>
        <w:rPr>
          <w:rFonts w:cs="Times New Roman"/>
          <w:i w:val="0"/>
          <w:iCs/>
          <w:sz w:val="20"/>
          <w:lang w:val="es-ES"/>
        </w:rPr>
      </w:pPr>
      <w:r>
        <w:rPr>
          <w:rFonts w:ascii="GHEA Grapalat" w:hAnsi="GHEA Grapalat" w:cs="Times New Roman"/>
          <w:i w:val="0"/>
          <w:color w:val="000000"/>
          <w:sz w:val="21"/>
          <w:szCs w:val="21"/>
          <w:lang w:val="es-ES" w:eastAsia="ru-RU"/>
        </w:rPr>
        <w:t>«      » «              »</w:t>
      </w:r>
      <w:r>
        <w:rPr>
          <w:rFonts w:cs="Times New Roman"/>
          <w:i w:val="0"/>
          <w:iCs/>
          <w:sz w:val="20"/>
          <w:lang w:val="es-ES"/>
        </w:rPr>
        <w:t xml:space="preserve">  </w:t>
      </w:r>
      <w:r>
        <w:rPr>
          <w:rFonts w:ascii="GHEA Grapalat" w:hAnsi="GHEA Grapalat" w:cs="Times New Roman"/>
          <w:i w:val="0"/>
          <w:color w:val="000000"/>
          <w:sz w:val="21"/>
          <w:szCs w:val="21"/>
          <w:lang w:val="es-ES" w:eastAsia="ru-RU"/>
        </w:rPr>
        <w:t xml:space="preserve">20    </w:t>
      </w:r>
      <w:r>
        <w:rPr>
          <w:rFonts w:ascii="GHEA Grapalat" w:hAnsi="GHEA Grapalat" w:cs="Times New Roman"/>
          <w:i w:val="0"/>
          <w:color w:val="000000"/>
          <w:sz w:val="21"/>
          <w:szCs w:val="21"/>
          <w:lang w:eastAsia="ru-RU"/>
        </w:rPr>
        <w:t>թ</w:t>
      </w:r>
      <w:r>
        <w:rPr>
          <w:rFonts w:ascii="GHEA Grapalat" w:hAnsi="GHEA Grapalat" w:cs="Times New Roman"/>
          <w:i w:val="0"/>
          <w:color w:val="000000"/>
          <w:sz w:val="21"/>
          <w:szCs w:val="21"/>
          <w:lang w:val="es-ES" w:eastAsia="ru-RU"/>
        </w:rPr>
        <w:t>.</w:t>
      </w:r>
    </w:p>
    <w:p w:rsidR="00375C2D" w:rsidRDefault="00375C2D" w:rsidP="00375C2D">
      <w:pPr>
        <w:pStyle w:val="af6"/>
        <w:spacing w:after="0" w:line="240" w:lineRule="auto"/>
        <w:ind w:firstLine="0"/>
        <w:rPr>
          <w:rFonts w:cs="Times New Roman"/>
          <w:i w:val="0"/>
          <w:iCs/>
          <w:sz w:val="20"/>
          <w:lang w:val="es-ES"/>
        </w:rPr>
      </w:pPr>
    </w:p>
    <w:p w:rsidR="00375C2D" w:rsidRDefault="00375C2D" w:rsidP="00375C2D">
      <w:pPr>
        <w:pStyle w:val="a5"/>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այսուհետ</w:t>
      </w:r>
      <w:r>
        <w:rPr>
          <w:rFonts w:ascii="GHEA Grapalat" w:hAnsi="GHEA Grapalat"/>
          <w:color w:val="000000"/>
          <w:sz w:val="21"/>
          <w:szCs w:val="21"/>
          <w:lang w:val="es-ES"/>
        </w:rPr>
        <w:t xml:space="preserve">` </w:t>
      </w:r>
      <w:r>
        <w:rPr>
          <w:rFonts w:ascii="GHEA Grapalat" w:hAnsi="GHEA Grapalat"/>
          <w:color w:val="000000"/>
          <w:sz w:val="21"/>
          <w:szCs w:val="21"/>
        </w:rPr>
        <w:t>Պայմանագիր</w:t>
      </w:r>
      <w:r>
        <w:rPr>
          <w:rFonts w:ascii="GHEA Grapalat" w:hAnsi="GHEA Grapalat"/>
          <w:color w:val="000000"/>
          <w:sz w:val="21"/>
          <w:szCs w:val="21"/>
          <w:lang w:val="es-ES"/>
        </w:rPr>
        <w:t xml:space="preserve">/ </w:t>
      </w:r>
      <w:r>
        <w:rPr>
          <w:rFonts w:ascii="GHEA Grapalat" w:hAnsi="GHEA Grapalat"/>
          <w:color w:val="000000"/>
          <w:sz w:val="21"/>
          <w:szCs w:val="21"/>
        </w:rPr>
        <w:t>անվանումը</w:t>
      </w:r>
      <w:r>
        <w:rPr>
          <w:rFonts w:ascii="GHEA Grapalat" w:hAnsi="GHEA Grapalat"/>
          <w:color w:val="000000"/>
          <w:sz w:val="21"/>
          <w:szCs w:val="21"/>
          <w:lang w:val="es-ES"/>
        </w:rPr>
        <w:t>` ____________________________________________________________________________________________</w:t>
      </w:r>
    </w:p>
    <w:p w:rsidR="00375C2D" w:rsidRDefault="00375C2D" w:rsidP="00375C2D">
      <w:pPr>
        <w:pStyle w:val="a5"/>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կնքման</w:t>
      </w:r>
      <w:r>
        <w:rPr>
          <w:rFonts w:ascii="GHEA Grapalat" w:hAnsi="GHEA Grapalat"/>
          <w:color w:val="000000"/>
          <w:sz w:val="21"/>
          <w:szCs w:val="21"/>
          <w:lang w:val="es-ES"/>
        </w:rPr>
        <w:t xml:space="preserve"> </w:t>
      </w:r>
      <w:r>
        <w:rPr>
          <w:rFonts w:ascii="GHEA Grapalat" w:hAnsi="GHEA Grapalat"/>
          <w:color w:val="000000"/>
          <w:sz w:val="21"/>
          <w:szCs w:val="21"/>
        </w:rPr>
        <w:t>ամսաթիվը</w:t>
      </w:r>
      <w:r>
        <w:rPr>
          <w:rFonts w:ascii="GHEA Grapalat" w:hAnsi="GHEA Grapalat"/>
          <w:color w:val="000000"/>
          <w:sz w:val="21"/>
          <w:szCs w:val="21"/>
          <w:lang w:val="es-ES"/>
        </w:rPr>
        <w:t xml:space="preserve">` «____» «__________________» 20 </w:t>
      </w:r>
      <w:r>
        <w:rPr>
          <w:rFonts w:ascii="GHEA Grapalat" w:hAnsi="GHEA Grapalat"/>
          <w:color w:val="000000"/>
          <w:sz w:val="21"/>
          <w:szCs w:val="21"/>
        </w:rPr>
        <w:t>թ</w:t>
      </w:r>
      <w:r>
        <w:rPr>
          <w:rFonts w:ascii="GHEA Grapalat" w:hAnsi="GHEA Grapalat"/>
          <w:color w:val="000000"/>
          <w:sz w:val="21"/>
          <w:szCs w:val="21"/>
          <w:lang w:val="es-ES"/>
        </w:rPr>
        <w:t>.</w:t>
      </w:r>
    </w:p>
    <w:p w:rsidR="00375C2D" w:rsidRDefault="00375C2D" w:rsidP="00375C2D">
      <w:pPr>
        <w:pStyle w:val="a5"/>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համարը</w:t>
      </w:r>
      <w:r>
        <w:rPr>
          <w:rFonts w:ascii="GHEA Grapalat" w:hAnsi="GHEA Grapalat"/>
          <w:color w:val="000000"/>
          <w:sz w:val="21"/>
          <w:szCs w:val="21"/>
          <w:lang w:val="es-ES"/>
        </w:rPr>
        <w:t>`    __________</w:t>
      </w:r>
    </w:p>
    <w:p w:rsidR="00375C2D" w:rsidRDefault="00375C2D" w:rsidP="00375C2D">
      <w:pPr>
        <w:jc w:val="both"/>
        <w:rPr>
          <w:rFonts w:ascii="GHEA Grapalat" w:hAnsi="GHEA Grapalat" w:cs="Sylfaen"/>
          <w:iCs/>
          <w:lang w:val="es-ES"/>
        </w:rPr>
      </w:pPr>
      <w:r>
        <w:rPr>
          <w:rFonts w:ascii="GHEA Grapalat" w:hAnsi="GHEA Grapalat"/>
          <w:iCs/>
          <w:color w:val="000000"/>
          <w:sz w:val="21"/>
          <w:szCs w:val="21"/>
        </w:rPr>
        <w:t>Պատվիրատուն</w:t>
      </w:r>
      <w:r>
        <w:rPr>
          <w:rFonts w:ascii="GHEA Grapalat" w:hAnsi="GHEA Grapalat"/>
          <w:iCs/>
          <w:color w:val="000000"/>
          <w:sz w:val="21"/>
          <w:szCs w:val="21"/>
          <w:lang w:val="es-ES"/>
        </w:rPr>
        <w:t xml:space="preserve">  </w:t>
      </w:r>
      <w:r>
        <w:rPr>
          <w:rFonts w:ascii="GHEA Grapalat" w:hAnsi="GHEA Grapalat"/>
          <w:iCs/>
          <w:color w:val="000000"/>
          <w:sz w:val="21"/>
          <w:szCs w:val="21"/>
        </w:rPr>
        <w:t>և</w:t>
      </w:r>
      <w:r>
        <w:rPr>
          <w:rFonts w:ascii="GHEA Grapalat" w:hAnsi="GHEA Grapalat"/>
          <w:iCs/>
          <w:color w:val="000000"/>
          <w:sz w:val="21"/>
          <w:szCs w:val="21"/>
          <w:lang w:val="es-ES"/>
        </w:rPr>
        <w:t xml:space="preserve">  </w:t>
      </w: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կողմը՝</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rsidR="00375C2D" w:rsidRDefault="00375C2D" w:rsidP="00375C2D">
      <w:pPr>
        <w:jc w:val="both"/>
        <w:rPr>
          <w:rFonts w:ascii="GHEA Grapalat" w:hAnsi="GHEA Grapalat"/>
          <w:iCs/>
          <w:color w:val="000000"/>
          <w:sz w:val="21"/>
          <w:szCs w:val="21"/>
          <w:lang w:val="hy-AM"/>
        </w:rPr>
      </w:pPr>
      <w:r>
        <w:rPr>
          <w:rFonts w:ascii="GHEA Grapalat" w:hAnsi="GHEA Grapalat"/>
          <w:iCs/>
          <w:color w:val="000000"/>
          <w:sz w:val="21"/>
          <w:szCs w:val="21"/>
        </w:rPr>
        <w:t>Պայմանագրի</w:t>
      </w:r>
      <w:r>
        <w:rPr>
          <w:rFonts w:ascii="GHEA Grapalat" w:hAnsi="GHEA Grapalat"/>
          <w:iCs/>
          <w:color w:val="000000"/>
          <w:sz w:val="21"/>
          <w:szCs w:val="21"/>
          <w:lang w:val="es-ES"/>
        </w:rPr>
        <w:t xml:space="preserve"> </w:t>
      </w:r>
      <w:r>
        <w:rPr>
          <w:rFonts w:ascii="GHEA Grapalat" w:hAnsi="GHEA Grapalat"/>
          <w:iCs/>
          <w:color w:val="000000"/>
          <w:sz w:val="21"/>
          <w:szCs w:val="21"/>
        </w:rPr>
        <w:t>շրջանակներում</w:t>
      </w:r>
      <w:r>
        <w:rPr>
          <w:rFonts w:ascii="GHEA Grapalat" w:hAnsi="GHEA Grapalat"/>
          <w:iCs/>
          <w:color w:val="000000"/>
          <w:sz w:val="21"/>
          <w:szCs w:val="21"/>
          <w:lang w:val="es-ES"/>
        </w:rPr>
        <w:t xml:space="preserve"> </w:t>
      </w:r>
      <w:r>
        <w:rPr>
          <w:rFonts w:ascii="GHEA Grapalat" w:hAnsi="GHEA Grapalat"/>
          <w:iCs/>
          <w:snapToGrid w:val="0"/>
          <w:color w:val="000000"/>
          <w:sz w:val="21"/>
          <w:szCs w:val="21"/>
          <w:lang w:val="es-ES"/>
        </w:rPr>
        <w:t xml:space="preserve">Պայմանագրի կողմը  </w:t>
      </w:r>
      <w:r>
        <w:rPr>
          <w:rFonts w:ascii="GHEA Grapalat" w:hAnsi="GHEA Grapalat"/>
          <w:iCs/>
          <w:color w:val="000000"/>
          <w:sz w:val="21"/>
          <w:szCs w:val="21"/>
        </w:rPr>
        <w:t>մատակարարել</w:t>
      </w:r>
      <w:r>
        <w:rPr>
          <w:rFonts w:ascii="GHEA Grapalat" w:hAnsi="GHEA Grapalat"/>
          <w:iCs/>
          <w:color w:val="000000"/>
          <w:sz w:val="21"/>
          <w:szCs w:val="21"/>
          <w:lang w:val="es-ES"/>
        </w:rPr>
        <w:t xml:space="preserve"> </w:t>
      </w:r>
      <w:r>
        <w:rPr>
          <w:rFonts w:ascii="GHEA Grapalat" w:hAnsi="GHEA Grapalat"/>
          <w:iCs/>
          <w:color w:val="000000"/>
          <w:sz w:val="21"/>
          <w:szCs w:val="21"/>
        </w:rPr>
        <w:t>է</w:t>
      </w:r>
      <w:r>
        <w:rPr>
          <w:rFonts w:ascii="GHEA Grapalat" w:hAnsi="GHEA Grapalat"/>
          <w:iCs/>
          <w:color w:val="000000"/>
          <w:sz w:val="21"/>
          <w:szCs w:val="21"/>
          <w:lang w:val="es-ES"/>
        </w:rPr>
        <w:t xml:space="preserve"> </w:t>
      </w:r>
      <w:r>
        <w:rPr>
          <w:rFonts w:ascii="GHEA Grapalat" w:hAnsi="GHEA Grapalat"/>
          <w:iCs/>
          <w:color w:val="000000"/>
          <w:sz w:val="21"/>
          <w:szCs w:val="21"/>
        </w:rPr>
        <w:t>հետևյալ</w:t>
      </w:r>
      <w:r>
        <w:rPr>
          <w:rFonts w:ascii="GHEA Grapalat" w:hAnsi="GHEA Grapalat"/>
          <w:iCs/>
          <w:color w:val="000000"/>
          <w:sz w:val="21"/>
          <w:szCs w:val="21"/>
          <w:lang w:val="es-ES"/>
        </w:rPr>
        <w:t xml:space="preserve"> </w:t>
      </w:r>
      <w:r>
        <w:rPr>
          <w:rFonts w:ascii="GHEA Grapalat" w:hAnsi="GHEA Grapalat"/>
          <w:iCs/>
          <w:color w:val="000000"/>
          <w:sz w:val="21"/>
          <w:szCs w:val="21"/>
        </w:rPr>
        <w:t>ապրանքները՝</w:t>
      </w:r>
    </w:p>
    <w:p w:rsidR="00375C2D" w:rsidRDefault="00375C2D" w:rsidP="00375C2D">
      <w:pPr>
        <w:jc w:val="both"/>
        <w:rPr>
          <w:rFonts w:ascii="GHEA Grapalat" w:hAnsi="GHEA Grapalat"/>
          <w:iCs/>
          <w:color w:val="000000"/>
          <w:sz w:val="21"/>
          <w:szCs w:val="21"/>
          <w:lang w:val="hy-AM"/>
        </w:rPr>
      </w:pPr>
    </w:p>
    <w:tbl>
      <w:tblPr>
        <w:tblW w:w="1070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0"/>
        <w:gridCol w:w="1800"/>
        <w:gridCol w:w="1116"/>
        <w:gridCol w:w="1842"/>
        <w:gridCol w:w="1134"/>
        <w:gridCol w:w="1168"/>
        <w:gridCol w:w="675"/>
      </w:tblGrid>
      <w:tr w:rsidR="00375C2D" w:rsidTr="00375C2D">
        <w:trPr>
          <w:jc w:val="right"/>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a5"/>
              <w:spacing w:before="0" w:beforeAutospacing="0" w:after="0" w:afterAutospacing="0"/>
              <w:jc w:val="center"/>
              <w:rPr>
                <w:rFonts w:ascii="GHEA Grapalat" w:hAnsi="GHEA Grapalat"/>
                <w:sz w:val="18"/>
                <w:szCs w:val="18"/>
              </w:rPr>
            </w:pPr>
            <w:r>
              <w:rPr>
                <w:rFonts w:ascii="GHEA Grapalat" w:hAnsi="GHEA Grapalat"/>
                <w:sz w:val="18"/>
                <w:szCs w:val="18"/>
              </w:rPr>
              <w:t>N</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375C2D" w:rsidRDefault="0037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Pr>
                <w:rFonts w:ascii="GHEA Grapalat" w:hAnsi="GHEA Grapalat" w:cs="Sylfaen"/>
                <w:sz w:val="18"/>
                <w:szCs w:val="18"/>
              </w:rPr>
              <w:t>Մատակարարված</w:t>
            </w:r>
            <w:r>
              <w:rPr>
                <w:rFonts w:ascii="GHEA Grapalat" w:hAnsi="GHEA Grapalat" w:cs="Courier New"/>
                <w:sz w:val="18"/>
                <w:szCs w:val="18"/>
              </w:rPr>
              <w:t xml:space="preserve"> </w:t>
            </w:r>
            <w:r>
              <w:rPr>
                <w:rFonts w:ascii="GHEA Grapalat" w:hAnsi="GHEA Grapalat" w:cs="Sylfaen"/>
                <w:sz w:val="18"/>
                <w:szCs w:val="18"/>
              </w:rPr>
              <w:t>ապրանքների</w:t>
            </w:r>
          </w:p>
        </w:tc>
      </w:tr>
      <w:tr w:rsidR="00375C2D" w:rsidRPr="00375C2D" w:rsidTr="00375C2D">
        <w:trPr>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375C2D" w:rsidRDefault="00375C2D">
            <w:pPr>
              <w:rPr>
                <w:rFonts w:ascii="GHEA Grapalat" w:hAnsi="GHEA Grapalat"/>
                <w:sz w:val="18"/>
                <w:szCs w:val="18"/>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a5"/>
              <w:spacing w:before="0" w:beforeAutospacing="0" w:after="0" w:afterAutospacing="0"/>
              <w:jc w:val="center"/>
              <w:rPr>
                <w:rFonts w:ascii="GHEA Grapalat" w:hAnsi="GHEA Grapalat"/>
                <w:sz w:val="18"/>
                <w:szCs w:val="18"/>
              </w:rPr>
            </w:pPr>
            <w:r>
              <w:rPr>
                <w:rFonts w:ascii="GHEA Grapalat" w:hAnsi="GHEA Grapalat"/>
                <w:sz w:val="18"/>
                <w:szCs w:val="18"/>
              </w:rPr>
              <w:t>անվանումը</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a5"/>
              <w:spacing w:before="0" w:beforeAutospacing="0" w:after="0" w:afterAutospacing="0"/>
              <w:jc w:val="center"/>
              <w:rPr>
                <w:rFonts w:ascii="GHEA Grapalat" w:hAnsi="GHEA Grapalat"/>
                <w:sz w:val="18"/>
                <w:szCs w:val="18"/>
              </w:rPr>
            </w:pPr>
            <w:r>
              <w:rPr>
                <w:rFonts w:ascii="GHEA Grapalat" w:hAnsi="GHEA Grapalat"/>
                <w:sz w:val="18"/>
                <w:szCs w:val="18"/>
              </w:rPr>
              <w:t>տեխնիկական  բնութագրի համառոտ շարադրանքը</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a5"/>
              <w:spacing w:before="0" w:beforeAutospacing="0" w:after="0" w:afterAutospacing="0"/>
              <w:jc w:val="center"/>
              <w:rPr>
                <w:rFonts w:ascii="GHEA Grapalat" w:hAnsi="GHEA Grapalat"/>
                <w:sz w:val="18"/>
                <w:szCs w:val="18"/>
              </w:rPr>
            </w:pPr>
            <w:r>
              <w:rPr>
                <w:rFonts w:ascii="GHEA Grapalat" w:hAnsi="GHEA Grapalat"/>
                <w:sz w:val="18"/>
                <w:szCs w:val="18"/>
              </w:rPr>
              <w:t>քանակական ցուցանիշը</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a5"/>
              <w:spacing w:before="0" w:beforeAutospacing="0" w:after="0" w:afterAutospacing="0"/>
              <w:jc w:val="center"/>
              <w:rPr>
                <w:rFonts w:ascii="GHEA Grapalat" w:hAnsi="GHEA Grapalat"/>
                <w:sz w:val="18"/>
                <w:szCs w:val="18"/>
              </w:rPr>
            </w:pPr>
            <w:r>
              <w:rPr>
                <w:rFonts w:ascii="GHEA Grapalat" w:hAnsi="GHEA Grapalat"/>
                <w:sz w:val="18"/>
                <w:szCs w:val="18"/>
              </w:rPr>
              <w:t>կատարման ժամկետը</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a5"/>
              <w:spacing w:before="0" w:beforeAutospacing="0" w:after="0" w:afterAutospacing="0"/>
              <w:jc w:val="center"/>
              <w:rPr>
                <w:rFonts w:ascii="GHEA Grapalat" w:hAnsi="GHEA Grapalat"/>
                <w:sz w:val="18"/>
                <w:szCs w:val="18"/>
              </w:rPr>
            </w:pPr>
            <w:r>
              <w:rPr>
                <w:rFonts w:ascii="GHEA Grapalat" w:hAnsi="GHEA Grapalat"/>
                <w:sz w:val="18"/>
                <w:szCs w:val="18"/>
              </w:rPr>
              <w:t>Վճարման ենթակա գումարը /հազար դրամ/</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a5"/>
              <w:spacing w:before="0" w:beforeAutospacing="0" w:after="0" w:afterAutospacing="0"/>
              <w:jc w:val="center"/>
              <w:rPr>
                <w:rFonts w:ascii="GHEA Grapalat" w:hAnsi="GHEA Grapalat"/>
                <w:sz w:val="18"/>
                <w:szCs w:val="18"/>
              </w:rPr>
            </w:pPr>
            <w:r>
              <w:rPr>
                <w:rFonts w:ascii="GHEA Grapalat" w:hAnsi="GHEA Grapalat"/>
                <w:sz w:val="18"/>
                <w:szCs w:val="18"/>
              </w:rPr>
              <w:t>Վճարման ժամկետը /ըստ վճարման ժամանակացույցի/</w:t>
            </w:r>
          </w:p>
        </w:tc>
      </w:tr>
      <w:tr w:rsidR="00375C2D" w:rsidTr="00375C2D">
        <w:trPr>
          <w:trHeight w:val="1105"/>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375C2D" w:rsidRDefault="00375C2D">
            <w:pPr>
              <w:rPr>
                <w:rFonts w:ascii="GHEA Grapalat" w:hAnsi="GHEA Grapalat"/>
                <w:sz w:val="18"/>
                <w:szCs w:val="18"/>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375C2D" w:rsidRDefault="00375C2D">
            <w:pPr>
              <w:rPr>
                <w:rFonts w:ascii="GHEA Grapalat" w:hAnsi="GHEA Grapalat"/>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375C2D" w:rsidRDefault="00375C2D">
            <w:pP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a5"/>
              <w:spacing w:before="0" w:beforeAutospacing="0" w:after="0" w:afterAutospacing="0"/>
              <w:jc w:val="center"/>
              <w:rPr>
                <w:rFonts w:ascii="GHEA Grapalat" w:hAnsi="GHEA Grapalat"/>
                <w:sz w:val="18"/>
                <w:szCs w:val="18"/>
              </w:rPr>
            </w:pPr>
            <w:r>
              <w:rPr>
                <w:rFonts w:ascii="GHEA Grapalat" w:hAnsi="GHEA Grapalat"/>
                <w:sz w:val="18"/>
                <w:szCs w:val="18"/>
              </w:rPr>
              <w:t>ըստ պայմանագրով հաստատված գնման ժամանակացույցի</w:t>
            </w:r>
          </w:p>
        </w:tc>
        <w:tc>
          <w:tcPr>
            <w:tcW w:w="1116"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a5"/>
              <w:spacing w:before="0" w:beforeAutospacing="0" w:after="0" w:afterAutospacing="0"/>
              <w:jc w:val="center"/>
              <w:rPr>
                <w:rFonts w:ascii="GHEA Grapalat" w:hAnsi="GHEA Grapalat"/>
                <w:sz w:val="18"/>
                <w:szCs w:val="18"/>
              </w:rPr>
            </w:pPr>
            <w:r>
              <w:rPr>
                <w:rFonts w:ascii="GHEA Grapalat" w:hAnsi="GHEA Grapalat"/>
                <w:sz w:val="18"/>
                <w:szCs w:val="18"/>
              </w:rPr>
              <w:t>փաստացի</w:t>
            </w:r>
          </w:p>
        </w:tc>
        <w:tc>
          <w:tcPr>
            <w:tcW w:w="1842"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a5"/>
              <w:spacing w:before="0" w:beforeAutospacing="0" w:after="0" w:afterAutospacing="0"/>
              <w:jc w:val="center"/>
              <w:rPr>
                <w:rFonts w:ascii="GHEA Grapalat" w:hAnsi="GHEA Grapalat"/>
                <w:sz w:val="18"/>
                <w:szCs w:val="18"/>
              </w:rPr>
            </w:pPr>
            <w:r>
              <w:rPr>
                <w:rFonts w:ascii="GHEA Grapalat" w:hAnsi="GHEA Grapalat"/>
                <w:sz w:val="18"/>
                <w:szCs w:val="18"/>
              </w:rPr>
              <w:t>ըստ պայմանագրով հաստատված գնման ժամանակացույցի</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2D" w:rsidRDefault="00375C2D">
            <w:pPr>
              <w:pStyle w:val="a5"/>
              <w:spacing w:before="0" w:beforeAutospacing="0" w:after="0" w:afterAutospacing="0"/>
              <w:jc w:val="center"/>
              <w:rPr>
                <w:rFonts w:ascii="GHEA Grapalat" w:hAnsi="GHEA Grapalat"/>
                <w:sz w:val="18"/>
                <w:szCs w:val="18"/>
              </w:rPr>
            </w:pPr>
            <w:r>
              <w:rPr>
                <w:rFonts w:ascii="GHEA Grapalat" w:hAnsi="GHEA Grapalat"/>
                <w:sz w:val="18"/>
                <w:szCs w:val="18"/>
              </w:rPr>
              <w:t>փաստացի</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375C2D" w:rsidRDefault="00375C2D">
            <w:pPr>
              <w:rPr>
                <w:rFonts w:ascii="GHEA Grapalat" w:hAnsi="GHEA Grapalat"/>
                <w:sz w:val="18"/>
                <w:szCs w:val="18"/>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375C2D" w:rsidRDefault="00375C2D">
            <w:pPr>
              <w:rPr>
                <w:rFonts w:ascii="GHEA Grapalat" w:hAnsi="GHEA Grapalat"/>
                <w:sz w:val="18"/>
                <w:szCs w:val="18"/>
              </w:rPr>
            </w:pPr>
          </w:p>
        </w:tc>
      </w:tr>
      <w:tr w:rsidR="00375C2D" w:rsidTr="00375C2D">
        <w:trPr>
          <w:jc w:val="right"/>
        </w:trPr>
        <w:tc>
          <w:tcPr>
            <w:tcW w:w="357" w:type="dxa"/>
            <w:tcBorders>
              <w:top w:val="single" w:sz="4" w:space="0" w:color="auto"/>
              <w:left w:val="single" w:sz="4" w:space="0" w:color="auto"/>
              <w:bottom w:val="single" w:sz="4" w:space="0" w:color="auto"/>
              <w:right w:val="single" w:sz="4" w:space="0" w:color="auto"/>
            </w:tcBorders>
            <w:vAlign w:val="center"/>
          </w:tcPr>
          <w:p w:rsidR="00375C2D" w:rsidRDefault="00375C2D">
            <w:pPr>
              <w:pStyle w:val="a5"/>
              <w:spacing w:before="0" w:beforeAutospacing="0" w:after="0" w:afterAutospacing="0"/>
              <w:jc w:val="center"/>
              <w:rPr>
                <w:rFonts w:ascii="GHEA Grapalat" w:hAnsi="GHEA Grapalat"/>
                <w:sz w:val="18"/>
                <w:szCs w:val="18"/>
              </w:rPr>
            </w:pPr>
          </w:p>
        </w:tc>
        <w:tc>
          <w:tcPr>
            <w:tcW w:w="1173" w:type="dxa"/>
            <w:tcBorders>
              <w:top w:val="single" w:sz="4" w:space="0" w:color="auto"/>
              <w:left w:val="single" w:sz="4" w:space="0" w:color="auto"/>
              <w:bottom w:val="single" w:sz="4" w:space="0" w:color="auto"/>
              <w:right w:val="single" w:sz="4" w:space="0" w:color="auto"/>
            </w:tcBorders>
            <w:vAlign w:val="center"/>
          </w:tcPr>
          <w:p w:rsidR="00375C2D" w:rsidRDefault="00375C2D">
            <w:pPr>
              <w:pStyle w:val="a5"/>
              <w:spacing w:before="0" w:beforeAutospacing="0" w:after="0" w:afterAutospacing="0"/>
              <w:jc w:val="center"/>
              <w:rPr>
                <w:rFonts w:ascii="GHEA Grapalat" w:hAnsi="GHEA Grapalat"/>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tcPr>
          <w:p w:rsidR="00375C2D" w:rsidRDefault="00375C2D">
            <w:pPr>
              <w:pStyle w:val="a5"/>
              <w:spacing w:before="0" w:beforeAutospacing="0" w:after="0" w:afterAutospacing="0"/>
              <w:jc w:val="cente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375C2D" w:rsidRDefault="00375C2D">
            <w:pPr>
              <w:pStyle w:val="a5"/>
              <w:spacing w:before="0" w:beforeAutospacing="0" w:after="0" w:afterAutospacing="0"/>
              <w:jc w:val="center"/>
              <w:rPr>
                <w:rFonts w:ascii="GHEA Grapalat" w:hAnsi="GHEA Grapalat"/>
                <w:sz w:val="18"/>
                <w:szCs w:val="18"/>
              </w:rPr>
            </w:pPr>
          </w:p>
        </w:tc>
        <w:tc>
          <w:tcPr>
            <w:tcW w:w="1116" w:type="dxa"/>
            <w:tcBorders>
              <w:top w:val="single" w:sz="4" w:space="0" w:color="auto"/>
              <w:left w:val="single" w:sz="4" w:space="0" w:color="auto"/>
              <w:bottom w:val="single" w:sz="4" w:space="0" w:color="auto"/>
              <w:right w:val="single" w:sz="4" w:space="0" w:color="auto"/>
            </w:tcBorders>
            <w:vAlign w:val="center"/>
          </w:tcPr>
          <w:p w:rsidR="00375C2D" w:rsidRDefault="00375C2D">
            <w:pPr>
              <w:pStyle w:val="a5"/>
              <w:spacing w:before="0" w:beforeAutospacing="0" w:after="0" w:afterAutospacing="0"/>
              <w:jc w:val="center"/>
              <w:rPr>
                <w:rFonts w:ascii="GHEA Grapalat" w:hAnsi="GHEA Grapalat"/>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375C2D" w:rsidRDefault="00375C2D">
            <w:pPr>
              <w:pStyle w:val="a5"/>
              <w:spacing w:before="0" w:beforeAutospacing="0" w:after="0" w:afterAutospacing="0"/>
              <w:jc w:val="center"/>
              <w:rPr>
                <w:rFonts w:ascii="GHEA Grapalat" w:hAnsi="GHEA Grapalat"/>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375C2D" w:rsidRDefault="00375C2D">
            <w:pPr>
              <w:pStyle w:val="a5"/>
              <w:spacing w:before="0" w:beforeAutospacing="0" w:after="0" w:afterAutospacing="0"/>
              <w:jc w:val="center"/>
              <w:rPr>
                <w:rFonts w:ascii="GHEA Grapalat" w:hAnsi="GHEA Grapalat"/>
                <w:sz w:val="18"/>
                <w:szCs w:val="18"/>
              </w:rPr>
            </w:pPr>
          </w:p>
        </w:tc>
        <w:tc>
          <w:tcPr>
            <w:tcW w:w="1168" w:type="dxa"/>
            <w:tcBorders>
              <w:top w:val="single" w:sz="4" w:space="0" w:color="auto"/>
              <w:left w:val="single" w:sz="4" w:space="0" w:color="auto"/>
              <w:bottom w:val="single" w:sz="4" w:space="0" w:color="auto"/>
              <w:right w:val="single" w:sz="4" w:space="0" w:color="auto"/>
            </w:tcBorders>
            <w:vAlign w:val="center"/>
          </w:tcPr>
          <w:p w:rsidR="00375C2D" w:rsidRDefault="00375C2D">
            <w:pPr>
              <w:pStyle w:val="a5"/>
              <w:spacing w:before="0" w:beforeAutospacing="0" w:after="0" w:afterAutospacing="0"/>
              <w:jc w:val="center"/>
              <w:rPr>
                <w:rFonts w:ascii="GHEA Grapalat" w:hAnsi="GHEA Grapalat"/>
                <w:sz w:val="18"/>
                <w:szCs w:val="18"/>
              </w:rPr>
            </w:pPr>
          </w:p>
        </w:tc>
        <w:tc>
          <w:tcPr>
            <w:tcW w:w="675" w:type="dxa"/>
            <w:tcBorders>
              <w:top w:val="single" w:sz="4" w:space="0" w:color="auto"/>
              <w:left w:val="single" w:sz="4" w:space="0" w:color="auto"/>
              <w:bottom w:val="single" w:sz="4" w:space="0" w:color="auto"/>
              <w:right w:val="single" w:sz="4" w:space="0" w:color="auto"/>
            </w:tcBorders>
            <w:vAlign w:val="center"/>
          </w:tcPr>
          <w:p w:rsidR="00375C2D" w:rsidRDefault="00375C2D">
            <w:pPr>
              <w:pStyle w:val="a5"/>
              <w:spacing w:before="0" w:beforeAutospacing="0" w:after="0" w:afterAutospacing="0"/>
              <w:jc w:val="center"/>
              <w:rPr>
                <w:rFonts w:ascii="GHEA Grapalat" w:hAnsi="GHEA Grapalat"/>
                <w:sz w:val="18"/>
                <w:szCs w:val="18"/>
              </w:rPr>
            </w:pPr>
          </w:p>
        </w:tc>
      </w:tr>
      <w:tr w:rsidR="00375C2D" w:rsidTr="00375C2D">
        <w:trPr>
          <w:jc w:val="right"/>
        </w:trPr>
        <w:tc>
          <w:tcPr>
            <w:tcW w:w="357" w:type="dxa"/>
            <w:tcBorders>
              <w:top w:val="single" w:sz="4" w:space="0" w:color="auto"/>
              <w:left w:val="single" w:sz="4" w:space="0" w:color="auto"/>
              <w:bottom w:val="single" w:sz="4" w:space="0" w:color="auto"/>
              <w:right w:val="single" w:sz="4" w:space="0" w:color="auto"/>
            </w:tcBorders>
          </w:tcPr>
          <w:p w:rsidR="00375C2D" w:rsidRDefault="00375C2D">
            <w:pPr>
              <w:pStyle w:val="a5"/>
              <w:spacing w:before="0" w:beforeAutospacing="0" w:after="0" w:afterAutospacing="0"/>
              <w:jc w:val="center"/>
              <w:rPr>
                <w:rFonts w:ascii="GHEA Grapalat" w:hAnsi="GHEA Grapalat"/>
              </w:rPr>
            </w:pPr>
          </w:p>
        </w:tc>
        <w:tc>
          <w:tcPr>
            <w:tcW w:w="1173" w:type="dxa"/>
            <w:tcBorders>
              <w:top w:val="single" w:sz="4" w:space="0" w:color="auto"/>
              <w:left w:val="single" w:sz="4" w:space="0" w:color="auto"/>
              <w:bottom w:val="single" w:sz="4" w:space="0" w:color="auto"/>
              <w:right w:val="single" w:sz="4" w:space="0" w:color="auto"/>
            </w:tcBorders>
          </w:tcPr>
          <w:p w:rsidR="00375C2D" w:rsidRDefault="00375C2D">
            <w:pPr>
              <w:pStyle w:val="a5"/>
              <w:spacing w:before="0" w:beforeAutospacing="0" w:after="0" w:afterAutospacing="0"/>
              <w:jc w:val="center"/>
              <w:rPr>
                <w:rFonts w:ascii="GHEA Grapalat" w:hAnsi="GHEA Grapalat"/>
              </w:rPr>
            </w:pPr>
          </w:p>
        </w:tc>
        <w:tc>
          <w:tcPr>
            <w:tcW w:w="1440" w:type="dxa"/>
            <w:tcBorders>
              <w:top w:val="single" w:sz="4" w:space="0" w:color="auto"/>
              <w:left w:val="single" w:sz="4" w:space="0" w:color="auto"/>
              <w:bottom w:val="single" w:sz="4" w:space="0" w:color="auto"/>
              <w:right w:val="single" w:sz="4" w:space="0" w:color="auto"/>
            </w:tcBorders>
          </w:tcPr>
          <w:p w:rsidR="00375C2D" w:rsidRDefault="00375C2D">
            <w:pPr>
              <w:pStyle w:val="a5"/>
              <w:spacing w:before="0" w:beforeAutospacing="0" w:after="0" w:afterAutospacing="0"/>
              <w:jc w:val="center"/>
              <w:rPr>
                <w:rFonts w:ascii="GHEA Grapalat" w:hAnsi="GHEA Grapalat"/>
              </w:rPr>
            </w:pPr>
          </w:p>
        </w:tc>
        <w:tc>
          <w:tcPr>
            <w:tcW w:w="1800" w:type="dxa"/>
            <w:tcBorders>
              <w:top w:val="single" w:sz="4" w:space="0" w:color="auto"/>
              <w:left w:val="single" w:sz="4" w:space="0" w:color="auto"/>
              <w:bottom w:val="single" w:sz="4" w:space="0" w:color="auto"/>
              <w:right w:val="single" w:sz="4" w:space="0" w:color="auto"/>
            </w:tcBorders>
          </w:tcPr>
          <w:p w:rsidR="00375C2D" w:rsidRDefault="00375C2D">
            <w:pPr>
              <w:pStyle w:val="a5"/>
              <w:spacing w:before="0" w:beforeAutospacing="0" w:after="0" w:afterAutospacing="0"/>
              <w:jc w:val="center"/>
              <w:rPr>
                <w:rFonts w:ascii="GHEA Grapalat" w:hAnsi="GHEA Grapalat"/>
              </w:rPr>
            </w:pPr>
          </w:p>
        </w:tc>
        <w:tc>
          <w:tcPr>
            <w:tcW w:w="1116" w:type="dxa"/>
            <w:tcBorders>
              <w:top w:val="single" w:sz="4" w:space="0" w:color="auto"/>
              <w:left w:val="single" w:sz="4" w:space="0" w:color="auto"/>
              <w:bottom w:val="single" w:sz="4" w:space="0" w:color="auto"/>
              <w:right w:val="single" w:sz="4" w:space="0" w:color="auto"/>
            </w:tcBorders>
          </w:tcPr>
          <w:p w:rsidR="00375C2D" w:rsidRDefault="00375C2D">
            <w:pPr>
              <w:pStyle w:val="a5"/>
              <w:spacing w:before="0" w:beforeAutospacing="0" w:after="0" w:afterAutospacing="0"/>
              <w:jc w:val="center"/>
              <w:rPr>
                <w:rFonts w:ascii="GHEA Grapalat" w:hAnsi="GHEA Grapalat"/>
              </w:rPr>
            </w:pPr>
          </w:p>
        </w:tc>
        <w:tc>
          <w:tcPr>
            <w:tcW w:w="1842" w:type="dxa"/>
            <w:tcBorders>
              <w:top w:val="single" w:sz="4" w:space="0" w:color="auto"/>
              <w:left w:val="single" w:sz="4" w:space="0" w:color="auto"/>
              <w:bottom w:val="single" w:sz="4" w:space="0" w:color="auto"/>
              <w:right w:val="single" w:sz="4" w:space="0" w:color="auto"/>
            </w:tcBorders>
          </w:tcPr>
          <w:p w:rsidR="00375C2D" w:rsidRDefault="00375C2D">
            <w:pPr>
              <w:pStyle w:val="a5"/>
              <w:spacing w:before="0" w:beforeAutospacing="0" w:after="0" w:afterAutospacing="0"/>
              <w:jc w:val="center"/>
              <w:rPr>
                <w:rFonts w:ascii="GHEA Grapalat" w:hAnsi="GHEA Grapalat"/>
              </w:rPr>
            </w:pPr>
          </w:p>
        </w:tc>
        <w:tc>
          <w:tcPr>
            <w:tcW w:w="1134" w:type="dxa"/>
            <w:tcBorders>
              <w:top w:val="single" w:sz="4" w:space="0" w:color="auto"/>
              <w:left w:val="single" w:sz="4" w:space="0" w:color="auto"/>
              <w:bottom w:val="single" w:sz="4" w:space="0" w:color="auto"/>
              <w:right w:val="single" w:sz="4" w:space="0" w:color="auto"/>
            </w:tcBorders>
          </w:tcPr>
          <w:p w:rsidR="00375C2D" w:rsidRDefault="00375C2D">
            <w:pPr>
              <w:pStyle w:val="a5"/>
              <w:spacing w:before="0" w:beforeAutospacing="0" w:after="0" w:afterAutospacing="0"/>
              <w:jc w:val="center"/>
              <w:rPr>
                <w:rFonts w:ascii="GHEA Grapalat" w:hAnsi="GHEA Grapalat"/>
              </w:rPr>
            </w:pPr>
          </w:p>
        </w:tc>
        <w:tc>
          <w:tcPr>
            <w:tcW w:w="1168" w:type="dxa"/>
            <w:tcBorders>
              <w:top w:val="single" w:sz="4" w:space="0" w:color="auto"/>
              <w:left w:val="single" w:sz="4" w:space="0" w:color="auto"/>
              <w:bottom w:val="single" w:sz="4" w:space="0" w:color="auto"/>
              <w:right w:val="single" w:sz="4" w:space="0" w:color="auto"/>
            </w:tcBorders>
          </w:tcPr>
          <w:p w:rsidR="00375C2D" w:rsidRDefault="00375C2D">
            <w:pPr>
              <w:pStyle w:val="a5"/>
              <w:spacing w:before="0" w:beforeAutospacing="0" w:after="0" w:afterAutospacing="0"/>
              <w:jc w:val="center"/>
              <w:rPr>
                <w:rFonts w:ascii="GHEA Grapalat" w:hAnsi="GHEA Grapalat"/>
              </w:rPr>
            </w:pPr>
          </w:p>
        </w:tc>
        <w:tc>
          <w:tcPr>
            <w:tcW w:w="675" w:type="dxa"/>
            <w:tcBorders>
              <w:top w:val="single" w:sz="4" w:space="0" w:color="auto"/>
              <w:left w:val="single" w:sz="4" w:space="0" w:color="auto"/>
              <w:bottom w:val="single" w:sz="4" w:space="0" w:color="auto"/>
              <w:right w:val="single" w:sz="4" w:space="0" w:color="auto"/>
            </w:tcBorders>
          </w:tcPr>
          <w:p w:rsidR="00375C2D" w:rsidRDefault="00375C2D">
            <w:pPr>
              <w:pStyle w:val="a5"/>
              <w:spacing w:before="0" w:beforeAutospacing="0" w:after="0" w:afterAutospacing="0"/>
              <w:jc w:val="center"/>
              <w:rPr>
                <w:rFonts w:ascii="GHEA Grapalat" w:hAnsi="GHEA Grapalat"/>
              </w:rPr>
            </w:pPr>
          </w:p>
        </w:tc>
      </w:tr>
    </w:tbl>
    <w:p w:rsidR="00375C2D" w:rsidRDefault="00375C2D" w:rsidP="00375C2D">
      <w:pPr>
        <w:ind w:firstLine="375"/>
        <w:jc w:val="both"/>
        <w:rPr>
          <w:rFonts w:ascii="Arial" w:hAnsi="Arial" w:cs="Arial"/>
          <w:iCs/>
          <w:color w:val="000000"/>
          <w:sz w:val="21"/>
          <w:szCs w:val="21"/>
          <w:lang w:val="es-ES"/>
        </w:rPr>
      </w:pPr>
      <w:r>
        <w:rPr>
          <w:rFonts w:ascii="Arial" w:hAnsi="Arial" w:cs="Arial"/>
          <w:iCs/>
          <w:color w:val="000000"/>
          <w:sz w:val="21"/>
          <w:szCs w:val="21"/>
          <w:lang w:val="es-ES"/>
        </w:rPr>
        <w:t> </w:t>
      </w:r>
    </w:p>
    <w:p w:rsidR="00375C2D" w:rsidRDefault="00375C2D" w:rsidP="00375C2D">
      <w:pPr>
        <w:ind w:firstLine="375"/>
        <w:jc w:val="both"/>
        <w:rPr>
          <w:rFonts w:ascii="GHEA Grapalat" w:hAnsi="GHEA Grapalat"/>
          <w:iCs/>
          <w:snapToGrid w:val="0"/>
          <w:color w:val="000000"/>
          <w:sz w:val="21"/>
          <w:szCs w:val="21"/>
          <w:lang w:val="es-ES"/>
        </w:rPr>
      </w:pPr>
      <w:r>
        <w:rPr>
          <w:rFonts w:ascii="Arial" w:hAnsi="Arial" w:cs="Arial"/>
          <w:iCs/>
          <w:color w:val="000000"/>
          <w:sz w:val="21"/>
          <w:szCs w:val="21"/>
          <w:lang w:val="es-ES"/>
        </w:rPr>
        <w:t> </w:t>
      </w:r>
      <w:r>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երկկողմ</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հաշիվ</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ապրանքագիրը</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75C2D" w:rsidRDefault="00375C2D" w:rsidP="00375C2D">
      <w:pPr>
        <w:ind w:firstLine="375"/>
        <w:jc w:val="both"/>
        <w:rPr>
          <w:rFonts w:ascii="GHEA Grapalat" w:hAnsi="GHEA Grapalat"/>
          <w:iCs/>
          <w:snapToGrid w:val="0"/>
          <w:color w:val="000000"/>
          <w:sz w:val="21"/>
          <w:szCs w:val="21"/>
          <w:lang w:val="es-ES"/>
        </w:rPr>
      </w:pPr>
    </w:p>
    <w:p w:rsidR="00375C2D" w:rsidRDefault="00375C2D" w:rsidP="00375C2D">
      <w:pPr>
        <w:ind w:firstLine="375"/>
        <w:jc w:val="both"/>
        <w:rPr>
          <w:rFonts w:ascii="GHEA Grapalat" w:hAnsi="GHEA Grapalat"/>
          <w:iCs/>
          <w:snapToGrid w:val="0"/>
          <w:color w:val="000000"/>
          <w:sz w:val="2"/>
          <w:szCs w:val="21"/>
          <w:lang w:val="es-ES"/>
        </w:rPr>
      </w:pPr>
    </w:p>
    <w:p w:rsidR="00375C2D" w:rsidRDefault="00375C2D" w:rsidP="00375C2D">
      <w:pPr>
        <w:ind w:firstLine="375"/>
        <w:rPr>
          <w:rFonts w:ascii="GHEA Grapalat" w:hAnsi="GHEA Grapalat"/>
          <w:iCs/>
          <w:snapToGrid w:val="0"/>
          <w:color w:val="000000"/>
          <w:sz w:val="2"/>
          <w:szCs w:val="21"/>
          <w:lang w:val="es-ES"/>
        </w:rPr>
      </w:pPr>
      <w:r>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375C2D" w:rsidTr="00375C2D">
        <w:trPr>
          <w:trHeight w:val="266"/>
          <w:tblCellSpacing w:w="7" w:type="dxa"/>
          <w:jc w:val="center"/>
        </w:trPr>
        <w:tc>
          <w:tcPr>
            <w:tcW w:w="0" w:type="auto"/>
            <w:vAlign w:val="center"/>
            <w:hideMark/>
          </w:tcPr>
          <w:p w:rsidR="00375C2D" w:rsidRDefault="00375C2D">
            <w:pPr>
              <w:jc w:val="center"/>
              <w:rPr>
                <w:rFonts w:ascii="GHEA Grapalat" w:hAnsi="GHEA Grapalat"/>
                <w:iCs/>
                <w:color w:val="000000"/>
                <w:sz w:val="21"/>
                <w:szCs w:val="21"/>
              </w:rPr>
            </w:pPr>
            <w:r>
              <w:rPr>
                <w:rFonts w:ascii="GHEA Grapalat" w:hAnsi="GHEA Grapalat"/>
                <w:iCs/>
                <w:color w:val="000000"/>
                <w:sz w:val="21"/>
                <w:szCs w:val="21"/>
              </w:rPr>
              <w:t xml:space="preserve">Ապրանքը հանձնեց </w:t>
            </w:r>
          </w:p>
        </w:tc>
        <w:tc>
          <w:tcPr>
            <w:tcW w:w="0" w:type="auto"/>
            <w:vAlign w:val="center"/>
            <w:hideMark/>
          </w:tcPr>
          <w:p w:rsidR="00375C2D" w:rsidRDefault="00375C2D">
            <w:pPr>
              <w:jc w:val="center"/>
              <w:rPr>
                <w:rFonts w:ascii="GHEA Grapalat" w:hAnsi="GHEA Grapalat"/>
                <w:iCs/>
                <w:color w:val="000000"/>
                <w:sz w:val="21"/>
                <w:szCs w:val="21"/>
              </w:rPr>
            </w:pPr>
            <w:r>
              <w:rPr>
                <w:rFonts w:ascii="GHEA Grapalat" w:hAnsi="GHEA Grapalat"/>
                <w:iCs/>
                <w:color w:val="000000"/>
                <w:sz w:val="21"/>
                <w:szCs w:val="21"/>
              </w:rPr>
              <w:t>Ապրանքը ընդունեց</w:t>
            </w:r>
          </w:p>
        </w:tc>
      </w:tr>
      <w:tr w:rsidR="00375C2D" w:rsidTr="00375C2D">
        <w:trPr>
          <w:trHeight w:val="473"/>
          <w:tblCellSpacing w:w="7" w:type="dxa"/>
          <w:jc w:val="center"/>
        </w:trPr>
        <w:tc>
          <w:tcPr>
            <w:tcW w:w="0" w:type="auto"/>
            <w:vAlign w:val="center"/>
            <w:hideMark/>
          </w:tcPr>
          <w:p w:rsidR="00375C2D" w:rsidRDefault="00375C2D">
            <w:pPr>
              <w:jc w:val="center"/>
              <w:rPr>
                <w:rFonts w:ascii="GHEA Grapalat" w:hAnsi="GHEA Grapalat"/>
                <w:iCs/>
                <w:sz w:val="21"/>
                <w:szCs w:val="21"/>
              </w:rPr>
            </w:pPr>
            <w:r>
              <w:rPr>
                <w:rFonts w:ascii="GHEA Grapalat" w:hAnsi="GHEA Grapalat"/>
                <w:iCs/>
                <w:sz w:val="21"/>
                <w:szCs w:val="21"/>
              </w:rPr>
              <w:t xml:space="preserve">___________________________ </w:t>
            </w:r>
          </w:p>
          <w:p w:rsidR="00375C2D" w:rsidRDefault="00375C2D">
            <w:pPr>
              <w:jc w:val="center"/>
              <w:rPr>
                <w:rFonts w:ascii="GHEA Grapalat" w:hAnsi="GHEA Grapalat"/>
                <w:iCs/>
                <w:sz w:val="21"/>
                <w:szCs w:val="21"/>
              </w:rPr>
            </w:pPr>
            <w:r>
              <w:rPr>
                <w:rFonts w:ascii="GHEA Grapalat" w:hAnsi="GHEA Grapalat"/>
                <w:iCs/>
                <w:sz w:val="15"/>
                <w:szCs w:val="15"/>
              </w:rPr>
              <w:t xml:space="preserve">ստորագրություն </w:t>
            </w:r>
          </w:p>
        </w:tc>
        <w:tc>
          <w:tcPr>
            <w:tcW w:w="0" w:type="auto"/>
            <w:vAlign w:val="center"/>
            <w:hideMark/>
          </w:tcPr>
          <w:p w:rsidR="00375C2D" w:rsidRDefault="00375C2D">
            <w:pPr>
              <w:jc w:val="center"/>
              <w:rPr>
                <w:rFonts w:ascii="GHEA Grapalat" w:hAnsi="GHEA Grapalat"/>
                <w:iCs/>
                <w:sz w:val="21"/>
                <w:szCs w:val="21"/>
              </w:rPr>
            </w:pPr>
            <w:r>
              <w:rPr>
                <w:rFonts w:ascii="GHEA Grapalat" w:hAnsi="GHEA Grapalat"/>
                <w:iCs/>
                <w:sz w:val="21"/>
                <w:szCs w:val="21"/>
              </w:rPr>
              <w:t>___________________________</w:t>
            </w:r>
          </w:p>
          <w:p w:rsidR="00375C2D" w:rsidRDefault="00375C2D">
            <w:pPr>
              <w:jc w:val="center"/>
              <w:rPr>
                <w:rFonts w:ascii="GHEA Grapalat" w:hAnsi="GHEA Grapalat"/>
                <w:iCs/>
                <w:sz w:val="21"/>
                <w:szCs w:val="21"/>
              </w:rPr>
            </w:pPr>
            <w:r>
              <w:rPr>
                <w:rFonts w:ascii="GHEA Grapalat" w:hAnsi="GHEA Grapalat"/>
                <w:iCs/>
                <w:sz w:val="15"/>
                <w:szCs w:val="15"/>
              </w:rPr>
              <w:t xml:space="preserve">ստորագրություն </w:t>
            </w:r>
          </w:p>
        </w:tc>
      </w:tr>
      <w:tr w:rsidR="00375C2D" w:rsidTr="00375C2D">
        <w:trPr>
          <w:trHeight w:val="503"/>
          <w:tblCellSpacing w:w="7" w:type="dxa"/>
          <w:jc w:val="center"/>
        </w:trPr>
        <w:tc>
          <w:tcPr>
            <w:tcW w:w="0" w:type="auto"/>
            <w:vAlign w:val="center"/>
            <w:hideMark/>
          </w:tcPr>
          <w:p w:rsidR="00375C2D" w:rsidRDefault="00375C2D">
            <w:pPr>
              <w:jc w:val="center"/>
              <w:rPr>
                <w:rFonts w:ascii="GHEA Grapalat" w:hAnsi="GHEA Grapalat"/>
                <w:iCs/>
                <w:sz w:val="21"/>
                <w:szCs w:val="21"/>
              </w:rPr>
            </w:pPr>
            <w:r>
              <w:rPr>
                <w:rFonts w:ascii="GHEA Grapalat" w:hAnsi="GHEA Grapalat"/>
                <w:iCs/>
                <w:sz w:val="21"/>
                <w:szCs w:val="21"/>
              </w:rPr>
              <w:t xml:space="preserve">___________________________ </w:t>
            </w:r>
          </w:p>
          <w:p w:rsidR="00375C2D" w:rsidRDefault="00375C2D">
            <w:pPr>
              <w:jc w:val="center"/>
              <w:rPr>
                <w:rFonts w:ascii="GHEA Grapalat" w:hAnsi="GHEA Grapalat"/>
                <w:iCs/>
                <w:sz w:val="21"/>
                <w:szCs w:val="21"/>
              </w:rPr>
            </w:pPr>
            <w:r>
              <w:rPr>
                <w:rFonts w:ascii="GHEA Grapalat" w:hAnsi="GHEA Grapalat"/>
                <w:iCs/>
                <w:sz w:val="15"/>
                <w:szCs w:val="15"/>
              </w:rPr>
              <w:t>ազգանուն, անուն</w:t>
            </w:r>
          </w:p>
        </w:tc>
        <w:tc>
          <w:tcPr>
            <w:tcW w:w="0" w:type="auto"/>
            <w:vAlign w:val="center"/>
            <w:hideMark/>
          </w:tcPr>
          <w:p w:rsidR="00375C2D" w:rsidRDefault="00375C2D">
            <w:pPr>
              <w:jc w:val="center"/>
              <w:rPr>
                <w:rFonts w:ascii="GHEA Grapalat" w:hAnsi="GHEA Grapalat"/>
                <w:iCs/>
                <w:sz w:val="21"/>
                <w:szCs w:val="21"/>
              </w:rPr>
            </w:pPr>
            <w:r>
              <w:rPr>
                <w:rFonts w:ascii="GHEA Grapalat" w:hAnsi="GHEA Grapalat"/>
                <w:iCs/>
                <w:sz w:val="21"/>
                <w:szCs w:val="21"/>
              </w:rPr>
              <w:t>___________________________</w:t>
            </w:r>
          </w:p>
          <w:p w:rsidR="00375C2D" w:rsidRDefault="00375C2D">
            <w:pPr>
              <w:jc w:val="center"/>
              <w:rPr>
                <w:rFonts w:ascii="GHEA Grapalat" w:hAnsi="GHEA Grapalat"/>
                <w:iCs/>
                <w:sz w:val="21"/>
                <w:szCs w:val="21"/>
              </w:rPr>
            </w:pPr>
            <w:r>
              <w:rPr>
                <w:rFonts w:ascii="GHEA Grapalat" w:hAnsi="GHEA Grapalat"/>
                <w:iCs/>
                <w:sz w:val="15"/>
                <w:szCs w:val="15"/>
              </w:rPr>
              <w:t>ազգանուն, անուն</w:t>
            </w:r>
          </w:p>
        </w:tc>
      </w:tr>
      <w:tr w:rsidR="00375C2D" w:rsidTr="00375C2D">
        <w:trPr>
          <w:trHeight w:val="281"/>
          <w:tblCellSpacing w:w="7" w:type="dxa"/>
          <w:jc w:val="center"/>
        </w:trPr>
        <w:tc>
          <w:tcPr>
            <w:tcW w:w="0" w:type="auto"/>
            <w:vAlign w:val="center"/>
            <w:hideMark/>
          </w:tcPr>
          <w:p w:rsidR="00375C2D" w:rsidRDefault="00375C2D">
            <w:pPr>
              <w:rPr>
                <w:rFonts w:ascii="GHEA Grapalat" w:hAnsi="GHEA Grapalat"/>
                <w:iCs/>
                <w:color w:val="000000"/>
                <w:sz w:val="21"/>
                <w:szCs w:val="21"/>
              </w:rPr>
            </w:pPr>
            <w:r>
              <w:rPr>
                <w:rFonts w:ascii="GHEA Grapalat" w:hAnsi="GHEA Grapalat"/>
                <w:iCs/>
                <w:color w:val="000000"/>
                <w:sz w:val="21"/>
                <w:szCs w:val="21"/>
              </w:rPr>
              <w:t xml:space="preserve">                              Կ.Տ.</w:t>
            </w:r>
            <w:r>
              <w:rPr>
                <w:rFonts w:ascii="Arial" w:hAnsi="Arial" w:cs="Arial"/>
                <w:iCs/>
                <w:color w:val="000000"/>
                <w:sz w:val="21"/>
                <w:szCs w:val="21"/>
              </w:rPr>
              <w:t xml:space="preserve">                                                                                 </w:t>
            </w:r>
          </w:p>
        </w:tc>
        <w:tc>
          <w:tcPr>
            <w:tcW w:w="0" w:type="auto"/>
            <w:vAlign w:val="center"/>
            <w:hideMark/>
          </w:tcPr>
          <w:p w:rsidR="00375C2D" w:rsidRDefault="00375C2D">
            <w:pPr>
              <w:rPr>
                <w:rFonts w:ascii="GHEA Grapalat" w:hAnsi="GHEA Grapalat"/>
                <w:iCs/>
                <w:color w:val="000000"/>
                <w:sz w:val="21"/>
                <w:szCs w:val="21"/>
              </w:rPr>
            </w:pPr>
            <w:r>
              <w:rPr>
                <w:rFonts w:ascii="Arial" w:hAnsi="Arial" w:cs="Arial"/>
                <w:iCs/>
                <w:color w:val="000000"/>
                <w:sz w:val="21"/>
                <w:szCs w:val="21"/>
              </w:rPr>
              <w:t xml:space="preserve">                                     </w:t>
            </w:r>
            <w:r>
              <w:rPr>
                <w:rFonts w:ascii="GHEA Grapalat" w:hAnsi="GHEA Grapalat"/>
                <w:iCs/>
                <w:color w:val="000000"/>
                <w:sz w:val="21"/>
                <w:szCs w:val="21"/>
              </w:rPr>
              <w:t>Կ.Տ.</w:t>
            </w:r>
          </w:p>
        </w:tc>
      </w:tr>
    </w:tbl>
    <w:p w:rsidR="00375C2D" w:rsidRDefault="00375C2D" w:rsidP="00375C2D">
      <w:pPr>
        <w:ind w:left="-142" w:firstLine="142"/>
        <w:jc w:val="center"/>
        <w:rPr>
          <w:rFonts w:ascii="GHEA Grapalat" w:hAnsi="GHEA Grapalat" w:cs="Sylfaen"/>
          <w:b/>
        </w:rPr>
      </w:pPr>
    </w:p>
    <w:p w:rsidR="00375C2D" w:rsidRDefault="00375C2D" w:rsidP="00375C2D">
      <w:pPr>
        <w:ind w:left="-142" w:firstLine="142"/>
        <w:jc w:val="center"/>
        <w:rPr>
          <w:rFonts w:ascii="GHEA Grapalat" w:hAnsi="GHEA Grapalat" w:cs="Sylfaen"/>
          <w:b/>
        </w:rPr>
      </w:pPr>
    </w:p>
    <w:p w:rsidR="00375C2D" w:rsidRDefault="00375C2D" w:rsidP="00375C2D">
      <w:pPr>
        <w:ind w:left="-142" w:firstLine="142"/>
        <w:jc w:val="center"/>
        <w:rPr>
          <w:rFonts w:ascii="GHEA Grapalat" w:hAnsi="GHEA Grapalat" w:cs="Sylfaen"/>
          <w:b/>
        </w:rPr>
      </w:pPr>
    </w:p>
    <w:p w:rsidR="00375C2D" w:rsidRDefault="00375C2D" w:rsidP="00375C2D">
      <w:pPr>
        <w:jc w:val="right"/>
        <w:rPr>
          <w:rFonts w:ascii="GHEA Grapalat" w:hAnsi="GHEA Grapalat" w:cs="Sylfaen"/>
          <w:i/>
          <w:sz w:val="20"/>
          <w:lang w:val="pt-BR"/>
        </w:rPr>
      </w:pPr>
    </w:p>
    <w:p w:rsidR="00375C2D" w:rsidRDefault="00375C2D" w:rsidP="00375C2D">
      <w:pPr>
        <w:jc w:val="right"/>
        <w:rPr>
          <w:rFonts w:ascii="GHEA Grapalat" w:hAnsi="GHEA Grapalat" w:cs="Sylfaen"/>
          <w:i/>
          <w:sz w:val="20"/>
        </w:rPr>
      </w:pPr>
      <w:r>
        <w:rPr>
          <w:rFonts w:ascii="GHEA Grapalat" w:hAnsi="GHEA Grapalat" w:cs="Sylfaen"/>
          <w:i/>
          <w:sz w:val="20"/>
          <w:lang w:val="pt-BR"/>
        </w:rPr>
        <w:t xml:space="preserve">Հավելված </w:t>
      </w:r>
      <w:r>
        <w:rPr>
          <w:rFonts w:ascii="GHEA Grapalat" w:hAnsi="GHEA Grapalat" w:cs="Sylfaen"/>
          <w:i/>
          <w:sz w:val="20"/>
        </w:rPr>
        <w:t>3.1</w:t>
      </w:r>
    </w:p>
    <w:p w:rsidR="00375C2D" w:rsidRDefault="00375C2D" w:rsidP="00375C2D">
      <w:pPr>
        <w:jc w:val="right"/>
        <w:rPr>
          <w:rFonts w:ascii="GHEA Grapalat" w:hAnsi="GHEA Grapalat" w:cs="Sylfaen"/>
          <w:i/>
          <w:sz w:val="20"/>
          <w:lang w:val="pt-BR"/>
        </w:rPr>
      </w:pPr>
      <w:r>
        <w:rPr>
          <w:rFonts w:ascii="GHEA Grapalat" w:hAnsi="GHEA Grapalat" w:cs="Sylfaen"/>
          <w:i/>
          <w:sz w:val="20"/>
          <w:lang w:val="pt-BR"/>
        </w:rPr>
        <w:t xml:space="preserve">«         »              20  թ. կնքված </w:t>
      </w:r>
    </w:p>
    <w:p w:rsidR="00375C2D" w:rsidRDefault="00375C2D" w:rsidP="00375C2D">
      <w:pPr>
        <w:jc w:val="right"/>
        <w:rPr>
          <w:rFonts w:ascii="GHEA Grapalat" w:hAnsi="GHEA Grapalat" w:cs="Sylfaen"/>
          <w:i/>
          <w:sz w:val="20"/>
          <w:lang w:val="pt-BR"/>
        </w:rPr>
      </w:pPr>
      <w:r>
        <w:rPr>
          <w:rFonts w:ascii="GHEA Grapalat" w:hAnsi="GHEA Grapalat" w:cs="Sylfaen"/>
          <w:i/>
          <w:sz w:val="20"/>
          <w:lang w:val="pt-BR"/>
        </w:rPr>
        <w:t xml:space="preserve">                      ծածկագրով պայմանագրի</w:t>
      </w:r>
    </w:p>
    <w:p w:rsidR="00375C2D" w:rsidRDefault="00375C2D" w:rsidP="00375C2D">
      <w:pPr>
        <w:tabs>
          <w:tab w:val="left" w:pos="360"/>
          <w:tab w:val="left" w:pos="540"/>
        </w:tabs>
        <w:jc w:val="center"/>
        <w:rPr>
          <w:rFonts w:ascii="Sylfaen" w:hAnsi="Sylfaen" w:cs="Sylfaen"/>
          <w:b/>
          <w:bCs/>
        </w:rPr>
      </w:pPr>
    </w:p>
    <w:p w:rsidR="00375C2D" w:rsidRDefault="00375C2D" w:rsidP="00375C2D">
      <w:pPr>
        <w:tabs>
          <w:tab w:val="left" w:pos="360"/>
          <w:tab w:val="left" w:pos="540"/>
        </w:tabs>
        <w:jc w:val="center"/>
        <w:rPr>
          <w:rFonts w:ascii="Sylfaen" w:hAnsi="Sylfaen" w:cs="Sylfaen"/>
          <w:b/>
          <w:bCs/>
        </w:rPr>
      </w:pPr>
    </w:p>
    <w:p w:rsidR="00375C2D" w:rsidRDefault="00375C2D" w:rsidP="00375C2D">
      <w:pPr>
        <w:ind w:left="-142" w:firstLine="142"/>
        <w:jc w:val="center"/>
        <w:rPr>
          <w:rFonts w:ascii="GHEA Grapalat" w:hAnsi="GHEA Grapalat" w:cs="Sylfaen"/>
        </w:rPr>
      </w:pPr>
    </w:p>
    <w:p w:rsidR="00375C2D" w:rsidRDefault="00375C2D" w:rsidP="00375C2D">
      <w:pPr>
        <w:jc w:val="center"/>
        <w:rPr>
          <w:rFonts w:ascii="GHEA Grapalat" w:hAnsi="GHEA Grapalat" w:cs="Sylfaen"/>
          <w:bCs/>
          <w:sz w:val="18"/>
          <w:szCs w:val="18"/>
        </w:rPr>
      </w:pPr>
      <w:r>
        <w:rPr>
          <w:rFonts w:ascii="GHEA Grapalat" w:hAnsi="GHEA Grapalat" w:cs="Sylfaen"/>
          <w:bCs/>
          <w:sz w:val="18"/>
          <w:szCs w:val="18"/>
        </w:rPr>
        <w:t xml:space="preserve">ԱԿՏ    N </w:t>
      </w:r>
      <w:r>
        <w:rPr>
          <w:rFonts w:ascii="GHEA Grapalat" w:hAnsi="GHEA Grapalat" w:cs="Sylfaen"/>
          <w:bCs/>
          <w:sz w:val="18"/>
          <w:szCs w:val="18"/>
          <w:u w:val="single"/>
        </w:rPr>
        <w:tab/>
      </w:r>
      <w:r>
        <w:rPr>
          <w:rFonts w:ascii="GHEA Grapalat" w:hAnsi="GHEA Grapalat" w:cs="Sylfaen"/>
          <w:bCs/>
          <w:sz w:val="18"/>
          <w:szCs w:val="18"/>
        </w:rPr>
        <w:t xml:space="preserve">           </w:t>
      </w:r>
    </w:p>
    <w:p w:rsidR="00375C2D" w:rsidRDefault="00375C2D" w:rsidP="00375C2D">
      <w:pPr>
        <w:tabs>
          <w:tab w:val="left" w:pos="360"/>
          <w:tab w:val="left" w:pos="540"/>
          <w:tab w:val="left" w:pos="2250"/>
        </w:tabs>
        <w:jc w:val="center"/>
        <w:rPr>
          <w:rFonts w:ascii="GHEA Grapalat" w:hAnsi="GHEA Grapalat" w:cs="Sylfaen"/>
          <w:bCs/>
          <w:sz w:val="18"/>
          <w:szCs w:val="18"/>
        </w:rPr>
      </w:pPr>
      <w:r>
        <w:rPr>
          <w:rFonts w:ascii="GHEA Grapalat" w:hAnsi="GHEA Grapalat" w:cs="Sylfaen"/>
          <w:bCs/>
          <w:sz w:val="18"/>
          <w:szCs w:val="18"/>
        </w:rPr>
        <w:t xml:space="preserve">պայմանագրի արդյունքը Գնորդին հանձնելու փաստը ֆիքսելու վերաբերյալ                                                                                                                               </w:t>
      </w:r>
    </w:p>
    <w:p w:rsidR="00375C2D" w:rsidRDefault="00375C2D" w:rsidP="00375C2D">
      <w:pPr>
        <w:jc w:val="center"/>
        <w:rPr>
          <w:rFonts w:ascii="GHEA Grapalat" w:hAnsi="GHEA Grapalat" w:cs="Sylfaen"/>
          <w:b/>
          <w:bCs/>
          <w:sz w:val="18"/>
          <w:szCs w:val="18"/>
        </w:rPr>
      </w:pPr>
      <w:r>
        <w:rPr>
          <w:rFonts w:ascii="GHEA Grapalat" w:hAnsi="GHEA Grapalat" w:cs="Sylfaen"/>
          <w:bCs/>
          <w:sz w:val="18"/>
          <w:szCs w:val="18"/>
        </w:rPr>
        <w:t xml:space="preserve">                                                                                                                        </w:t>
      </w:r>
    </w:p>
    <w:p w:rsidR="00375C2D" w:rsidRDefault="00375C2D" w:rsidP="00375C2D">
      <w:pPr>
        <w:tabs>
          <w:tab w:val="left" w:pos="360"/>
          <w:tab w:val="left" w:pos="540"/>
        </w:tabs>
        <w:rPr>
          <w:rFonts w:ascii="GHEA Grapalat" w:hAnsi="GHEA Grapalat" w:cs="Sylfaen"/>
          <w:sz w:val="18"/>
          <w:szCs w:val="22"/>
        </w:rPr>
      </w:pPr>
    </w:p>
    <w:p w:rsidR="00375C2D" w:rsidRDefault="00375C2D" w:rsidP="00375C2D">
      <w:pPr>
        <w:tabs>
          <w:tab w:val="left" w:pos="360"/>
          <w:tab w:val="left" w:pos="540"/>
        </w:tabs>
        <w:ind w:left="-540" w:firstLine="180"/>
        <w:jc w:val="both"/>
        <w:rPr>
          <w:rFonts w:ascii="GHEA Grapalat" w:hAnsi="GHEA Grapalat" w:cs="Sylfaen"/>
          <w:sz w:val="20"/>
        </w:rPr>
      </w:pPr>
      <w:r>
        <w:rPr>
          <w:rFonts w:ascii="GHEA Grapalat" w:hAnsi="GHEA Grapalat" w:cs="Sylfaen"/>
          <w:sz w:val="20"/>
        </w:rPr>
        <w:tab/>
      </w:r>
      <w:r>
        <w:rPr>
          <w:rFonts w:ascii="GHEA Grapalat" w:hAnsi="GHEA Grapalat" w:cs="Sylfaen"/>
          <w:sz w:val="20"/>
          <w:lang w:val="hy-AM"/>
        </w:rPr>
        <w:t xml:space="preserve">Սույնով </w:t>
      </w:r>
      <w:r>
        <w:rPr>
          <w:rFonts w:ascii="GHEA Grapalat" w:hAnsi="GHEA Grapalat" w:cs="Sylfaen"/>
          <w:sz w:val="20"/>
        </w:rPr>
        <w:t>արձանագրվում է</w:t>
      </w:r>
      <w:r>
        <w:rPr>
          <w:rFonts w:ascii="GHEA Grapalat" w:hAnsi="GHEA Grapalat" w:cs="Sylfaen"/>
          <w:sz w:val="20"/>
          <w:lang w:val="hy-AM"/>
        </w:rPr>
        <w:t xml:space="preserve">, որ </w:t>
      </w:r>
      <w:r>
        <w:rPr>
          <w:rFonts w:ascii="GHEA Grapalat" w:hAnsi="GHEA Grapalat" w:cs="Sylfaen"/>
          <w:sz w:val="20"/>
          <w:u w:val="single"/>
        </w:rPr>
        <w:tab/>
      </w:r>
      <w:r>
        <w:rPr>
          <w:rFonts w:ascii="GHEA Grapalat" w:hAnsi="GHEA Grapalat" w:cs="Sylfaen"/>
          <w:sz w:val="20"/>
          <w:u w:val="single"/>
        </w:rPr>
        <w:tab/>
        <w:t xml:space="preserve">        </w:t>
      </w:r>
      <w:r>
        <w:rPr>
          <w:rFonts w:ascii="GHEA Grapalat" w:hAnsi="GHEA Grapalat" w:cs="Sylfaen"/>
          <w:sz w:val="20"/>
        </w:rPr>
        <w:t xml:space="preserve">-ի (այսուհետ` Գնորդ) </w:t>
      </w:r>
      <w:r>
        <w:rPr>
          <w:rFonts w:ascii="GHEA Grapalat" w:hAnsi="GHEA Grapalat" w:cs="Sylfaen"/>
          <w:sz w:val="20"/>
          <w:lang w:val="hy-AM"/>
        </w:rPr>
        <w:t xml:space="preserve">և  </w:t>
      </w:r>
      <w:r>
        <w:rPr>
          <w:rFonts w:ascii="GHEA Grapalat" w:hAnsi="GHEA Grapalat" w:cs="Sylfaen"/>
          <w:sz w:val="20"/>
          <w:u w:val="single"/>
        </w:rPr>
        <w:tab/>
      </w:r>
      <w:r>
        <w:rPr>
          <w:rFonts w:ascii="GHEA Grapalat" w:hAnsi="GHEA Grapalat" w:cs="Sylfaen"/>
          <w:sz w:val="20"/>
          <w:u w:val="single"/>
        </w:rPr>
        <w:tab/>
      </w:r>
      <w:r>
        <w:rPr>
          <w:rFonts w:ascii="GHEA Grapalat" w:hAnsi="GHEA Grapalat" w:cs="Sylfaen"/>
          <w:sz w:val="20"/>
          <w:u w:val="single"/>
        </w:rPr>
        <w:tab/>
      </w:r>
      <w:r>
        <w:rPr>
          <w:rFonts w:ascii="GHEA Grapalat" w:hAnsi="GHEA Grapalat" w:cs="Sylfaen"/>
          <w:sz w:val="20"/>
          <w:u w:val="single"/>
        </w:rPr>
        <w:tab/>
      </w:r>
    </w:p>
    <w:p w:rsidR="00375C2D" w:rsidRDefault="00375C2D" w:rsidP="00375C2D">
      <w:pPr>
        <w:tabs>
          <w:tab w:val="left" w:pos="360"/>
          <w:tab w:val="left" w:pos="540"/>
        </w:tabs>
        <w:ind w:left="-540" w:firstLine="180"/>
        <w:jc w:val="both"/>
        <w:rPr>
          <w:rFonts w:ascii="GHEA Grapalat" w:hAnsi="GHEA Grapalat" w:cs="Sylfaen"/>
          <w:sz w:val="12"/>
          <w:szCs w:val="16"/>
        </w:rPr>
      </w:pPr>
      <w:r>
        <w:rPr>
          <w:rFonts w:ascii="GHEA Grapalat" w:hAnsi="GHEA Grapalat" w:cs="Sylfaen"/>
          <w:sz w:val="20"/>
        </w:rPr>
        <w:tab/>
      </w:r>
      <w:r>
        <w:rPr>
          <w:rFonts w:ascii="GHEA Grapalat" w:hAnsi="GHEA Grapalat" w:cs="Sylfaen"/>
          <w:sz w:val="20"/>
        </w:rPr>
        <w:tab/>
      </w:r>
      <w:r>
        <w:rPr>
          <w:rFonts w:ascii="GHEA Grapalat" w:hAnsi="GHEA Grapalat" w:cs="Sylfaen"/>
          <w:sz w:val="20"/>
        </w:rPr>
        <w:tab/>
      </w:r>
      <w:r>
        <w:rPr>
          <w:rFonts w:ascii="GHEA Grapalat" w:hAnsi="GHEA Grapalat" w:cs="Sylfaen"/>
          <w:sz w:val="20"/>
        </w:rPr>
        <w:tab/>
      </w:r>
      <w:r>
        <w:rPr>
          <w:rFonts w:ascii="GHEA Grapalat" w:hAnsi="GHEA Grapalat" w:cs="Sylfaen"/>
          <w:sz w:val="20"/>
        </w:rPr>
        <w:tab/>
      </w:r>
      <w:r>
        <w:rPr>
          <w:rFonts w:ascii="GHEA Grapalat" w:hAnsi="GHEA Grapalat" w:cs="Sylfaen"/>
          <w:sz w:val="20"/>
        </w:rPr>
        <w:tab/>
        <w:t xml:space="preserve">        </w:t>
      </w:r>
      <w:r>
        <w:rPr>
          <w:rFonts w:ascii="GHEA Grapalat" w:hAnsi="GHEA Grapalat" w:cs="Sylfaen"/>
          <w:sz w:val="12"/>
          <w:szCs w:val="16"/>
        </w:rPr>
        <w:t xml:space="preserve">Գնորդի անվանումը     </w:t>
      </w:r>
      <w:r>
        <w:rPr>
          <w:rFonts w:ascii="GHEA Grapalat" w:hAnsi="GHEA Grapalat" w:cs="Sylfaen"/>
          <w:sz w:val="12"/>
          <w:szCs w:val="16"/>
        </w:rPr>
        <w:tab/>
      </w:r>
      <w:r>
        <w:rPr>
          <w:rFonts w:ascii="GHEA Grapalat" w:hAnsi="GHEA Grapalat" w:cs="Sylfaen"/>
          <w:sz w:val="12"/>
          <w:szCs w:val="16"/>
        </w:rPr>
        <w:tab/>
      </w:r>
      <w:r>
        <w:rPr>
          <w:rFonts w:ascii="GHEA Grapalat" w:hAnsi="GHEA Grapalat" w:cs="Sylfaen"/>
          <w:sz w:val="12"/>
          <w:szCs w:val="16"/>
        </w:rPr>
        <w:tab/>
      </w:r>
      <w:r>
        <w:rPr>
          <w:rFonts w:ascii="GHEA Grapalat" w:hAnsi="GHEA Grapalat" w:cs="Sylfaen"/>
          <w:sz w:val="12"/>
          <w:szCs w:val="16"/>
        </w:rPr>
        <w:tab/>
        <w:t xml:space="preserve">            Վաճառողի անվանումը</w:t>
      </w:r>
      <w:r>
        <w:rPr>
          <w:rFonts w:ascii="GHEA Grapalat" w:hAnsi="GHEA Grapalat" w:cs="Sylfaen"/>
          <w:sz w:val="12"/>
          <w:szCs w:val="16"/>
        </w:rPr>
        <w:tab/>
      </w:r>
    </w:p>
    <w:p w:rsidR="00375C2D" w:rsidRDefault="00375C2D" w:rsidP="00375C2D">
      <w:pPr>
        <w:tabs>
          <w:tab w:val="left" w:pos="360"/>
          <w:tab w:val="left" w:pos="540"/>
        </w:tabs>
        <w:ind w:right="-360"/>
        <w:jc w:val="both"/>
        <w:rPr>
          <w:rFonts w:ascii="GHEA Grapalat" w:hAnsi="GHEA Grapalat" w:cs="Sylfaen"/>
          <w:sz w:val="20"/>
          <w:u w:val="single"/>
          <w:lang w:val="hy-AM"/>
        </w:rPr>
      </w:pPr>
      <w:r>
        <w:rPr>
          <w:rFonts w:ascii="GHEA Grapalat" w:hAnsi="GHEA Grapalat" w:cs="Sylfaen"/>
          <w:sz w:val="20"/>
          <w:lang w:val="hy-AM"/>
        </w:rPr>
        <w:t xml:space="preserve">(այսուհետ` </w:t>
      </w:r>
      <w:r>
        <w:rPr>
          <w:rFonts w:ascii="GHEA Grapalat" w:hAnsi="GHEA Grapalat" w:cs="Sylfaen"/>
          <w:sz w:val="20"/>
        </w:rPr>
        <w:t>Վաճառող</w:t>
      </w:r>
      <w:r>
        <w:rPr>
          <w:rFonts w:ascii="GHEA Grapalat" w:hAnsi="GHEA Grapalat" w:cs="Sylfaen"/>
          <w:sz w:val="20"/>
          <w:lang w:val="hy-AM"/>
        </w:rPr>
        <w:t>)</w:t>
      </w:r>
      <w:r>
        <w:rPr>
          <w:rFonts w:ascii="GHEA Grapalat" w:hAnsi="GHEA Grapalat" w:cs="Sylfaen"/>
          <w:sz w:val="20"/>
        </w:rPr>
        <w:t xml:space="preserve"> միջև 20     թ. </w:t>
      </w:r>
      <w:r>
        <w:rPr>
          <w:rFonts w:ascii="GHEA Grapalat" w:hAnsi="GHEA Grapalat" w:cs="Sylfaen"/>
          <w:sz w:val="20"/>
          <w:u w:val="single"/>
        </w:rPr>
        <w:tab/>
      </w:r>
      <w:r>
        <w:rPr>
          <w:rFonts w:ascii="GHEA Grapalat" w:hAnsi="GHEA Grapalat" w:cs="Sylfaen"/>
          <w:sz w:val="20"/>
          <w:u w:val="single"/>
        </w:rPr>
        <w:tab/>
      </w:r>
      <w:r>
        <w:rPr>
          <w:rFonts w:ascii="GHEA Grapalat" w:hAnsi="GHEA Grapalat" w:cs="Sylfaen"/>
          <w:sz w:val="20"/>
          <w:u w:val="single"/>
        </w:rPr>
        <w:tab/>
      </w:r>
      <w:r>
        <w:rPr>
          <w:rFonts w:ascii="GHEA Grapalat" w:hAnsi="GHEA Grapalat" w:cs="Sylfaen"/>
          <w:sz w:val="20"/>
          <w:u w:val="single"/>
        </w:rPr>
        <w:tab/>
      </w:r>
      <w:r>
        <w:rPr>
          <w:rFonts w:ascii="GHEA Grapalat" w:hAnsi="GHEA Grapalat" w:cs="Sylfaen"/>
          <w:sz w:val="20"/>
          <w:lang w:val="hy-AM"/>
        </w:rPr>
        <w:t xml:space="preserve"> -ին կնքված N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p>
    <w:p w:rsidR="00375C2D" w:rsidRDefault="00375C2D" w:rsidP="00375C2D">
      <w:pPr>
        <w:tabs>
          <w:tab w:val="left" w:pos="360"/>
          <w:tab w:val="left" w:pos="540"/>
        </w:tabs>
        <w:ind w:right="-360"/>
        <w:jc w:val="both"/>
        <w:rPr>
          <w:rFonts w:ascii="GHEA Grapalat" w:hAnsi="GHEA Grapalat" w:cs="Sylfaen"/>
          <w:sz w:val="12"/>
          <w:szCs w:val="16"/>
          <w:lang w:val="hy-AM"/>
        </w:rPr>
      </w:pP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պայմանագրի կնքման ամսաթիվը</w:t>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 xml:space="preserve">      պայմանագրի համարը</w:t>
      </w:r>
      <w:r>
        <w:rPr>
          <w:rFonts w:ascii="GHEA Grapalat" w:hAnsi="GHEA Grapalat" w:cs="Sylfaen"/>
          <w:sz w:val="12"/>
          <w:szCs w:val="16"/>
          <w:lang w:val="hy-AM"/>
        </w:rPr>
        <w:tab/>
      </w:r>
      <w:r>
        <w:rPr>
          <w:rFonts w:ascii="GHEA Grapalat" w:hAnsi="GHEA Grapalat" w:cs="Sylfaen"/>
          <w:sz w:val="12"/>
          <w:szCs w:val="16"/>
          <w:lang w:val="hy-AM"/>
        </w:rPr>
        <w:tab/>
      </w:r>
    </w:p>
    <w:p w:rsidR="00375C2D" w:rsidRDefault="00375C2D" w:rsidP="00375C2D">
      <w:pPr>
        <w:tabs>
          <w:tab w:val="left" w:pos="360"/>
          <w:tab w:val="left" w:pos="540"/>
        </w:tabs>
        <w:jc w:val="both"/>
        <w:rPr>
          <w:rFonts w:ascii="GHEA Grapalat" w:hAnsi="GHEA Grapalat" w:cs="Sylfaen"/>
          <w:sz w:val="20"/>
          <w:lang w:val="hy-AM"/>
        </w:rPr>
      </w:pPr>
      <w:r>
        <w:rPr>
          <w:rFonts w:ascii="GHEA Grapalat" w:hAnsi="GHEA Grapalat" w:cs="Sylfaen"/>
          <w:sz w:val="20"/>
          <w:lang w:val="hy-AM"/>
        </w:rPr>
        <w:t xml:space="preserve">պայմանագրի շրջանակներում Վաճառողը  20  թ.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lang w:val="hy-AM"/>
        </w:rPr>
        <w:t>-ին հանձնման-ընդունման նպատակով Գնորդին հանձնեց ստորև նշված ապրանքները.</w:t>
      </w:r>
    </w:p>
    <w:p w:rsidR="00375C2D" w:rsidRDefault="00375C2D" w:rsidP="00375C2D">
      <w:pPr>
        <w:tabs>
          <w:tab w:val="left" w:pos="2972"/>
        </w:tabs>
        <w:jc w:val="both"/>
        <w:rPr>
          <w:rFonts w:ascii="GHEA Grapalat" w:hAnsi="GHEA Grapalat" w:cs="Sylfaen"/>
          <w:sz w:val="20"/>
          <w:lang w:val="hy-AM"/>
        </w:rPr>
      </w:pPr>
      <w:r>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75C2D" w:rsidTr="00375C2D">
        <w:trPr>
          <w:trHeight w:val="273"/>
        </w:trPr>
        <w:tc>
          <w:tcPr>
            <w:tcW w:w="7698" w:type="dxa"/>
            <w:gridSpan w:val="3"/>
            <w:tcBorders>
              <w:top w:val="single" w:sz="4" w:space="0" w:color="000000"/>
              <w:left w:val="single" w:sz="4" w:space="0" w:color="000000"/>
              <w:bottom w:val="single" w:sz="4" w:space="0" w:color="000000"/>
              <w:right w:val="single" w:sz="4" w:space="0" w:color="000000"/>
            </w:tcBorders>
            <w:hideMark/>
          </w:tcPr>
          <w:p w:rsidR="00375C2D" w:rsidRDefault="00375C2D">
            <w:pPr>
              <w:jc w:val="center"/>
              <w:rPr>
                <w:rFonts w:ascii="GHEA Grapalat" w:hAnsi="GHEA Grapalat" w:cs="Sylfaen"/>
                <w:bCs/>
                <w:sz w:val="18"/>
                <w:szCs w:val="18"/>
                <w:lang w:eastAsia="ru-RU"/>
              </w:rPr>
            </w:pPr>
            <w:r>
              <w:rPr>
                <w:rFonts w:ascii="GHEA Grapalat" w:hAnsi="GHEA Grapalat" w:cs="Sylfaen"/>
                <w:bCs/>
                <w:sz w:val="18"/>
                <w:szCs w:val="18"/>
                <w:lang w:eastAsia="ru-RU"/>
              </w:rPr>
              <w:t>Ապրանքի</w:t>
            </w:r>
          </w:p>
        </w:tc>
      </w:tr>
      <w:tr w:rsidR="00375C2D" w:rsidTr="00375C2D">
        <w:trPr>
          <w:trHeight w:val="273"/>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375C2D" w:rsidRDefault="00375C2D">
            <w:pPr>
              <w:jc w:val="center"/>
              <w:rPr>
                <w:rFonts w:ascii="GHEA Grapalat" w:hAnsi="GHEA Grapalat"/>
                <w:sz w:val="18"/>
                <w:szCs w:val="18"/>
              </w:rPr>
            </w:pPr>
            <w:r>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375C2D" w:rsidRDefault="00375C2D">
            <w:pPr>
              <w:jc w:val="center"/>
              <w:rPr>
                <w:rFonts w:ascii="GHEA Grapalat" w:hAnsi="GHEA Grapalat"/>
                <w:sz w:val="18"/>
                <w:szCs w:val="18"/>
              </w:rPr>
            </w:pPr>
            <w:r>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375C2D" w:rsidRDefault="00375C2D">
            <w:pPr>
              <w:jc w:val="center"/>
              <w:rPr>
                <w:rFonts w:ascii="GHEA Grapalat" w:hAnsi="GHEA Grapalat"/>
                <w:sz w:val="18"/>
                <w:szCs w:val="18"/>
              </w:rPr>
            </w:pPr>
            <w:r>
              <w:rPr>
                <w:rFonts w:ascii="GHEA Grapalat" w:hAnsi="GHEA Grapalat" w:cs="Sylfaen"/>
                <w:sz w:val="18"/>
                <w:szCs w:val="18"/>
              </w:rPr>
              <w:t>քանակը</w:t>
            </w:r>
            <w:r>
              <w:rPr>
                <w:rFonts w:ascii="GHEA Grapalat" w:hAnsi="GHEA Grapalat"/>
                <w:sz w:val="18"/>
                <w:szCs w:val="18"/>
              </w:rPr>
              <w:t xml:space="preserve"> (</w:t>
            </w:r>
            <w:r>
              <w:rPr>
                <w:rFonts w:ascii="GHEA Grapalat" w:hAnsi="GHEA Grapalat" w:cs="Sylfaen"/>
                <w:sz w:val="18"/>
                <w:szCs w:val="18"/>
              </w:rPr>
              <w:t>փաստացի</w:t>
            </w:r>
            <w:r>
              <w:rPr>
                <w:rFonts w:ascii="GHEA Grapalat" w:hAnsi="GHEA Grapalat"/>
                <w:sz w:val="18"/>
                <w:szCs w:val="18"/>
              </w:rPr>
              <w:t>)</w:t>
            </w:r>
          </w:p>
        </w:tc>
      </w:tr>
      <w:tr w:rsidR="00375C2D" w:rsidTr="00375C2D">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375C2D" w:rsidRDefault="00375C2D">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375C2D" w:rsidRDefault="00375C2D">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375C2D" w:rsidRDefault="00375C2D">
            <w:pPr>
              <w:jc w:val="center"/>
              <w:rPr>
                <w:rFonts w:ascii="GHEA Grapalat" w:hAnsi="GHEA Grapalat" w:cs="Sylfaen"/>
                <w:sz w:val="18"/>
                <w:szCs w:val="18"/>
                <w:lang w:val="ru-RU" w:eastAsia="ru-RU"/>
              </w:rPr>
            </w:pPr>
          </w:p>
        </w:tc>
      </w:tr>
      <w:tr w:rsidR="00375C2D" w:rsidTr="00375C2D">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375C2D" w:rsidRDefault="00375C2D">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375C2D" w:rsidRDefault="00375C2D">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375C2D" w:rsidRDefault="00375C2D">
            <w:pPr>
              <w:jc w:val="center"/>
              <w:rPr>
                <w:rFonts w:ascii="GHEA Grapalat" w:hAnsi="GHEA Grapalat" w:cs="Sylfaen"/>
                <w:sz w:val="18"/>
                <w:szCs w:val="18"/>
                <w:lang w:val="ru-RU" w:eastAsia="ru-RU"/>
              </w:rPr>
            </w:pPr>
          </w:p>
        </w:tc>
      </w:tr>
    </w:tbl>
    <w:p w:rsidR="00375C2D" w:rsidRDefault="00375C2D" w:rsidP="00375C2D">
      <w:pPr>
        <w:tabs>
          <w:tab w:val="left" w:pos="360"/>
          <w:tab w:val="left" w:pos="540"/>
        </w:tabs>
        <w:jc w:val="both"/>
        <w:rPr>
          <w:rFonts w:ascii="GHEA Grapalat" w:hAnsi="GHEA Grapalat" w:cs="Sylfaen"/>
          <w:lang w:eastAsia="ru-RU"/>
        </w:rPr>
      </w:pPr>
    </w:p>
    <w:p w:rsidR="00375C2D" w:rsidRDefault="00375C2D" w:rsidP="00375C2D">
      <w:pPr>
        <w:tabs>
          <w:tab w:val="left" w:pos="360"/>
          <w:tab w:val="left" w:pos="540"/>
        </w:tabs>
        <w:jc w:val="both"/>
        <w:rPr>
          <w:rFonts w:ascii="GHEA Grapalat" w:hAnsi="GHEA Grapalat" w:cs="Sylfaen"/>
          <w:sz w:val="20"/>
        </w:rPr>
      </w:pPr>
      <w:r>
        <w:rPr>
          <w:rFonts w:ascii="GHEA Grapalat" w:hAnsi="GHEA Grapalat" w:cs="Sylfaen"/>
          <w:sz w:val="20"/>
        </w:rPr>
        <w:t>Սույն ակտը կազմված է 2 օրինակից, յուրաքանչյուր կողմին տրամադրվում է մեկական օրինակ:</w:t>
      </w:r>
    </w:p>
    <w:p w:rsidR="00375C2D" w:rsidRDefault="00375C2D" w:rsidP="00375C2D">
      <w:pPr>
        <w:tabs>
          <w:tab w:val="left" w:pos="360"/>
          <w:tab w:val="left" w:pos="540"/>
        </w:tabs>
        <w:rPr>
          <w:rFonts w:ascii="GHEA Grapalat" w:hAnsi="GHEA Grapalat" w:cs="Sylfaen"/>
          <w:sz w:val="22"/>
          <w:szCs w:val="22"/>
          <w:lang w:val="hy-AM"/>
        </w:rPr>
      </w:pPr>
    </w:p>
    <w:p w:rsidR="00375C2D" w:rsidRDefault="00375C2D" w:rsidP="00375C2D">
      <w:pPr>
        <w:jc w:val="center"/>
        <w:rPr>
          <w:rFonts w:ascii="GHEA Grapalat" w:hAnsi="GHEA Grapalat" w:cs="Sylfaen"/>
          <w:sz w:val="22"/>
          <w:szCs w:val="22"/>
          <w:lang w:val="hy-AM"/>
        </w:rPr>
      </w:pPr>
    </w:p>
    <w:p w:rsidR="00375C2D" w:rsidRDefault="00375C2D" w:rsidP="00375C2D">
      <w:pPr>
        <w:jc w:val="center"/>
        <w:rPr>
          <w:rFonts w:ascii="GHEA Grapalat" w:hAnsi="GHEA Grapalat" w:cs="Sylfaen"/>
          <w:sz w:val="14"/>
          <w:szCs w:val="14"/>
          <w:lang w:val="hy-AM"/>
        </w:rPr>
      </w:pPr>
    </w:p>
    <w:p w:rsidR="00375C2D" w:rsidRDefault="00375C2D" w:rsidP="00375C2D">
      <w:pPr>
        <w:jc w:val="center"/>
        <w:rPr>
          <w:rFonts w:ascii="GHEA Grapalat" w:hAnsi="GHEA Grapalat" w:cs="Sylfaen"/>
          <w:sz w:val="22"/>
          <w:szCs w:val="22"/>
          <w:lang w:val="hy-AM"/>
        </w:rPr>
      </w:pPr>
    </w:p>
    <w:p w:rsidR="00375C2D" w:rsidRDefault="00375C2D" w:rsidP="00375C2D">
      <w:pPr>
        <w:jc w:val="center"/>
        <w:rPr>
          <w:rFonts w:ascii="GHEA Grapalat" w:hAnsi="GHEA Grapalat" w:cs="Sylfaen"/>
          <w:sz w:val="22"/>
          <w:szCs w:val="22"/>
        </w:rPr>
      </w:pPr>
      <w:r>
        <w:rPr>
          <w:rFonts w:ascii="GHEA Grapalat" w:hAnsi="GHEA Grapalat" w:cs="Sylfaen"/>
          <w:sz w:val="22"/>
          <w:szCs w:val="22"/>
        </w:rPr>
        <w:t>ԿՈՂՄԵՐԸ</w:t>
      </w:r>
    </w:p>
    <w:p w:rsidR="00375C2D" w:rsidRDefault="00375C2D" w:rsidP="00375C2D">
      <w:pPr>
        <w:jc w:val="center"/>
        <w:rPr>
          <w:rFonts w:ascii="GHEA Grapalat" w:hAnsi="GHEA Grapalat" w:cs="Sylfaen"/>
          <w:sz w:val="22"/>
          <w:szCs w:val="22"/>
        </w:rPr>
      </w:pPr>
    </w:p>
    <w:p w:rsidR="00375C2D" w:rsidRDefault="00375C2D" w:rsidP="00375C2D">
      <w:pPr>
        <w:tabs>
          <w:tab w:val="left" w:pos="360"/>
          <w:tab w:val="left" w:pos="540"/>
        </w:tabs>
        <w:rPr>
          <w:rFonts w:ascii="GHEA Grapalat" w:hAnsi="GHEA Grapalat" w:cs="Sylfaen"/>
          <w:sz w:val="22"/>
          <w:szCs w:val="22"/>
        </w:rPr>
      </w:pPr>
    </w:p>
    <w:p w:rsidR="00375C2D" w:rsidRDefault="00375C2D" w:rsidP="00375C2D">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375C2D" w:rsidTr="00375C2D">
        <w:tc>
          <w:tcPr>
            <w:tcW w:w="4785" w:type="dxa"/>
            <w:hideMark/>
          </w:tcPr>
          <w:p w:rsidR="00375C2D" w:rsidRDefault="00375C2D">
            <w:pPr>
              <w:tabs>
                <w:tab w:val="left" w:pos="360"/>
                <w:tab w:val="left" w:pos="540"/>
              </w:tabs>
              <w:jc w:val="center"/>
              <w:rPr>
                <w:rFonts w:ascii="GHEA Grapalat" w:hAnsi="GHEA Grapalat" w:cs="Sylfaen"/>
                <w:b/>
                <w:bCs/>
                <w:sz w:val="22"/>
                <w:szCs w:val="22"/>
                <w:lang w:eastAsia="ru-RU"/>
              </w:rPr>
            </w:pPr>
            <w:r>
              <w:rPr>
                <w:rFonts w:ascii="GHEA Grapalat" w:hAnsi="GHEA Grapalat" w:cs="Sylfaen"/>
                <w:b/>
                <w:bCs/>
                <w:sz w:val="22"/>
                <w:szCs w:val="22"/>
              </w:rPr>
              <w:t>Հանձնեց</w:t>
            </w:r>
          </w:p>
        </w:tc>
        <w:tc>
          <w:tcPr>
            <w:tcW w:w="5223" w:type="dxa"/>
            <w:hideMark/>
          </w:tcPr>
          <w:p w:rsidR="00375C2D" w:rsidRDefault="00375C2D">
            <w:pPr>
              <w:tabs>
                <w:tab w:val="left" w:pos="360"/>
                <w:tab w:val="left" w:pos="540"/>
              </w:tabs>
              <w:jc w:val="center"/>
              <w:rPr>
                <w:rFonts w:ascii="GHEA Grapalat" w:hAnsi="GHEA Grapalat" w:cs="Sylfaen"/>
                <w:b/>
                <w:bCs/>
                <w:sz w:val="22"/>
                <w:szCs w:val="22"/>
                <w:lang w:eastAsia="ru-RU"/>
              </w:rPr>
            </w:pPr>
            <w:r>
              <w:rPr>
                <w:rFonts w:ascii="GHEA Grapalat" w:hAnsi="GHEA Grapalat" w:cs="Sylfaen"/>
                <w:b/>
                <w:bCs/>
                <w:sz w:val="22"/>
                <w:szCs w:val="22"/>
              </w:rPr>
              <w:t xml:space="preserve">        Ընդունեց</w:t>
            </w:r>
          </w:p>
        </w:tc>
      </w:tr>
    </w:tbl>
    <w:p w:rsidR="00375C2D" w:rsidRDefault="00375C2D" w:rsidP="00375C2D">
      <w:pPr>
        <w:tabs>
          <w:tab w:val="left" w:pos="360"/>
          <w:tab w:val="left" w:pos="540"/>
        </w:tabs>
        <w:rPr>
          <w:rFonts w:ascii="GHEA Grapalat" w:hAnsi="GHEA Grapalat" w:cs="Sylfaen"/>
          <w:sz w:val="20"/>
          <w:szCs w:val="20"/>
          <w:lang w:eastAsia="ru-RU"/>
        </w:rPr>
      </w:pPr>
      <w:r>
        <w:rPr>
          <w:rFonts w:ascii="GHEA Grapalat" w:hAnsi="GHEA Grapalat" w:cs="Sylfaen"/>
          <w:sz w:val="20"/>
          <w:szCs w:val="20"/>
          <w:lang w:eastAsia="ru-RU"/>
        </w:rPr>
        <w:t xml:space="preserve">                                                                                                  հայտը նախագծած ներկայացուցիչ`</w:t>
      </w:r>
    </w:p>
    <w:p w:rsidR="00375C2D" w:rsidRDefault="00375C2D" w:rsidP="00375C2D">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75C2D" w:rsidTr="00375C2D">
        <w:trPr>
          <w:tblCellSpacing w:w="7" w:type="dxa"/>
          <w:jc w:val="center"/>
        </w:trPr>
        <w:tc>
          <w:tcPr>
            <w:tcW w:w="0" w:type="auto"/>
            <w:vAlign w:val="center"/>
            <w:hideMark/>
          </w:tcPr>
          <w:p w:rsidR="00375C2D" w:rsidRDefault="00375C2D">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___________________________ </w:t>
            </w:r>
          </w:p>
          <w:p w:rsidR="00375C2D" w:rsidRDefault="00375C2D">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ազգանուն, անուն</w:t>
            </w:r>
          </w:p>
        </w:tc>
        <w:tc>
          <w:tcPr>
            <w:tcW w:w="0" w:type="auto"/>
            <w:vAlign w:val="center"/>
            <w:hideMark/>
          </w:tcPr>
          <w:p w:rsidR="00375C2D" w:rsidRDefault="00375C2D">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rsidR="00375C2D" w:rsidRDefault="00375C2D">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ազգանուն, անուն</w:t>
            </w:r>
          </w:p>
        </w:tc>
      </w:tr>
      <w:tr w:rsidR="00375C2D" w:rsidTr="00375C2D">
        <w:trPr>
          <w:tblCellSpacing w:w="7" w:type="dxa"/>
          <w:jc w:val="center"/>
        </w:trPr>
        <w:tc>
          <w:tcPr>
            <w:tcW w:w="0" w:type="auto"/>
            <w:vAlign w:val="center"/>
            <w:hideMark/>
          </w:tcPr>
          <w:p w:rsidR="00375C2D" w:rsidRDefault="00375C2D">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___________________________ </w:t>
            </w:r>
          </w:p>
          <w:p w:rsidR="00375C2D" w:rsidRDefault="00375C2D">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Ստորագրություն</w:t>
            </w:r>
          </w:p>
        </w:tc>
        <w:tc>
          <w:tcPr>
            <w:tcW w:w="0" w:type="auto"/>
            <w:vAlign w:val="center"/>
            <w:hideMark/>
          </w:tcPr>
          <w:p w:rsidR="00375C2D" w:rsidRDefault="00375C2D">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rsidR="00375C2D" w:rsidRDefault="00375C2D">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ստորագրություն</w:t>
            </w:r>
          </w:p>
        </w:tc>
      </w:tr>
      <w:tr w:rsidR="00375C2D" w:rsidTr="00375C2D">
        <w:trPr>
          <w:tblCellSpacing w:w="7" w:type="dxa"/>
          <w:jc w:val="center"/>
        </w:trPr>
        <w:tc>
          <w:tcPr>
            <w:tcW w:w="0" w:type="auto"/>
            <w:vAlign w:val="center"/>
            <w:hideMark/>
          </w:tcPr>
          <w:p w:rsidR="00375C2D" w:rsidRDefault="00375C2D">
            <w:pP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                              </w:t>
            </w:r>
          </w:p>
        </w:tc>
        <w:tc>
          <w:tcPr>
            <w:tcW w:w="0" w:type="auto"/>
            <w:vAlign w:val="center"/>
          </w:tcPr>
          <w:p w:rsidR="00375C2D" w:rsidRDefault="00375C2D">
            <w:pPr>
              <w:rPr>
                <w:rFonts w:ascii="GHEA Grapalat" w:hAnsi="GHEA Grapalat" w:cs="GHEA Grapalat"/>
                <w:color w:val="000000"/>
                <w:sz w:val="21"/>
                <w:szCs w:val="21"/>
                <w:lang w:val="ru-RU" w:eastAsia="ru-RU"/>
              </w:rPr>
            </w:pPr>
          </w:p>
        </w:tc>
      </w:tr>
    </w:tbl>
    <w:p w:rsidR="00375C2D" w:rsidRDefault="00375C2D" w:rsidP="00375C2D">
      <w:pPr>
        <w:ind w:left="-142" w:firstLine="142"/>
        <w:jc w:val="center"/>
        <w:rPr>
          <w:rFonts w:ascii="GHEA Grapalat" w:hAnsi="GHEA Grapalat" w:cs="Sylfaen"/>
          <w:b/>
        </w:rPr>
      </w:pPr>
    </w:p>
    <w:p w:rsidR="00375C2D" w:rsidRDefault="00375C2D" w:rsidP="00375C2D">
      <w:pPr>
        <w:ind w:left="-142" w:firstLine="142"/>
        <w:jc w:val="center"/>
        <w:rPr>
          <w:rFonts w:ascii="GHEA Grapalat" w:hAnsi="GHEA Grapalat" w:cs="Sylfaen"/>
          <w:b/>
        </w:rPr>
      </w:pPr>
    </w:p>
    <w:p w:rsidR="00375C2D" w:rsidRDefault="00375C2D" w:rsidP="00375C2D">
      <w:pPr>
        <w:rPr>
          <w:rFonts w:ascii="GHEA Grapalat" w:hAnsi="GHEA Grapalat"/>
          <w:sz w:val="20"/>
          <w:lang w:val="hy-AM"/>
        </w:rPr>
      </w:pPr>
    </w:p>
    <w:p w:rsidR="00375C2D" w:rsidRDefault="00375C2D" w:rsidP="00375C2D">
      <w:pPr>
        <w:rPr>
          <w:rFonts w:ascii="GHEA Grapalat" w:hAnsi="GHEA Grapalat" w:cs="Sylfaen"/>
          <w:b/>
        </w:rPr>
        <w:sectPr w:rsidR="00375C2D">
          <w:footnotePr>
            <w:pos w:val="beneathText"/>
          </w:footnotePr>
          <w:pgSz w:w="11906" w:h="16838"/>
          <w:pgMar w:top="720" w:right="662" w:bottom="533" w:left="1138" w:header="562" w:footer="562" w:gutter="0"/>
          <w:cols w:space="720"/>
        </w:sectPr>
      </w:pPr>
    </w:p>
    <w:p w:rsidR="00375C2D" w:rsidRDefault="00375C2D" w:rsidP="00375C2D">
      <w:pPr>
        <w:pStyle w:val="af6"/>
        <w:spacing w:after="0" w:line="240" w:lineRule="auto"/>
        <w:ind w:firstLine="720"/>
        <w:jc w:val="right"/>
        <w:rPr>
          <w:rFonts w:ascii="GHEA Grapalat" w:hAnsi="GHEA Grapalat" w:cs="GHEA Grapalat"/>
          <w:lang w:val="hy-AM"/>
        </w:rPr>
      </w:pPr>
    </w:p>
    <w:p w:rsidR="0021432E" w:rsidRDefault="0021432E"/>
    <w:sectPr w:rsidR="0021432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F9C" w:rsidRDefault="00E22F9C" w:rsidP="00375C2D">
      <w:r>
        <w:separator/>
      </w:r>
    </w:p>
  </w:endnote>
  <w:endnote w:type="continuationSeparator" w:id="0">
    <w:p w:rsidR="00E22F9C" w:rsidRDefault="00E22F9C" w:rsidP="00375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Unicode">
    <w:panose1 w:val="020B0604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Arm">
    <w:panose1 w:val="00000000000000000000"/>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F9C" w:rsidRDefault="00E22F9C" w:rsidP="00375C2D">
      <w:r>
        <w:separator/>
      </w:r>
    </w:p>
  </w:footnote>
  <w:footnote w:type="continuationSeparator" w:id="0">
    <w:p w:rsidR="00E22F9C" w:rsidRDefault="00E22F9C" w:rsidP="00375C2D">
      <w:r>
        <w:continuationSeparator/>
      </w:r>
    </w:p>
  </w:footnote>
  <w:footnote w:id="1">
    <w:p w:rsidR="007A4B54" w:rsidRDefault="007A4B54" w:rsidP="00375C2D">
      <w:pPr>
        <w:pStyle w:val="a6"/>
        <w:rPr>
          <w:rFonts w:ascii="GHEA Grapalat" w:hAnsi="GHEA Grapalat"/>
          <w:lang w:val="en-US"/>
        </w:rPr>
      </w:pPr>
      <w:r>
        <w:rPr>
          <w:rFonts w:ascii="GHEA Grapalat" w:hAnsi="GHEA Grapalat" w:cs="Sylfaen"/>
          <w:i/>
          <w:sz w:val="16"/>
          <w:szCs w:val="16"/>
          <w:vertAlign w:val="superscript"/>
          <w:lang w:val="en-US"/>
        </w:rPr>
        <w:t xml:space="preserve">14 </w:t>
      </w:r>
      <w:r>
        <w:rPr>
          <w:rFonts w:ascii="GHEA Grapalat" w:hAnsi="GHEA Grapalat" w:cs="Sylfaen"/>
          <w:i/>
          <w:sz w:val="16"/>
          <w:szCs w:val="16"/>
        </w:rPr>
        <w:t xml:space="preserve">Սույն կետը խմբագրվում է ըստ համապատասխան </w:t>
      </w:r>
      <w:r>
        <w:rPr>
          <w:rFonts w:ascii="GHEA Grapalat" w:hAnsi="GHEA Grapalat" w:cs="Sylfaen"/>
          <w:i/>
          <w:sz w:val="16"/>
          <w:szCs w:val="16"/>
          <w:lang w:val="en-US"/>
        </w:rPr>
        <w:t>պ</w:t>
      </w:r>
      <w:r>
        <w:rPr>
          <w:rFonts w:ascii="GHEA Grapalat" w:hAnsi="GHEA Grapalat" w:cs="Sylfaen"/>
          <w:i/>
          <w:sz w:val="16"/>
          <w:szCs w:val="16"/>
        </w:rPr>
        <w:t>ատվիրատուի:</w:t>
      </w:r>
      <w:r>
        <w:rPr>
          <w:rFonts w:ascii="GHEA Grapalat" w:hAnsi="GHEA Grapalat"/>
          <w:lang w:val="en-US"/>
        </w:rPr>
        <w:t xml:space="preserve"> </w:t>
      </w:r>
    </w:p>
  </w:footnote>
  <w:footnote w:id="2">
    <w:p w:rsidR="007A4B54" w:rsidRDefault="007A4B54" w:rsidP="00375C2D">
      <w:pPr>
        <w:pStyle w:val="a6"/>
        <w:jc w:val="both"/>
        <w:rPr>
          <w:rFonts w:ascii="Sylfaen" w:hAnsi="Sylfaen" w:cs="Sylfaen"/>
          <w:lang w:val="af-ZA"/>
        </w:rPr>
      </w:pPr>
      <w:r>
        <w:rPr>
          <w:rFonts w:ascii="GHEA Grapalat" w:hAnsi="GHEA Grapalat" w:cs="Sylfaen"/>
          <w:i/>
          <w:sz w:val="16"/>
          <w:szCs w:val="16"/>
          <w:vertAlign w:val="superscript"/>
          <w:lang w:val="es-ES" w:eastAsia="en-US"/>
        </w:rPr>
        <w:t xml:space="preserve">15 </w:t>
      </w:r>
      <w:r>
        <w:rPr>
          <w:rFonts w:ascii="GHEA Grapalat" w:hAnsi="GHEA Grapalat" w:cs="Sylfaen"/>
          <w:i/>
          <w:sz w:val="16"/>
          <w:szCs w:val="16"/>
          <w:lang w:val="es-ES" w:eastAsia="en-US"/>
        </w:rPr>
        <w:t xml:space="preserve">Համատեղ </w:t>
      </w:r>
      <w:r>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7A4B54" w:rsidRDefault="007A4B54" w:rsidP="00375C2D">
      <w:pPr>
        <w:pStyle w:val="a6"/>
        <w:rPr>
          <w:rFonts w:ascii="GHEA Grapalat" w:hAnsi="GHEA Grapalat"/>
          <w:i/>
          <w:sz w:val="16"/>
          <w:szCs w:val="16"/>
          <w:lang w:val="af-ZA"/>
        </w:rPr>
      </w:pPr>
      <w:r>
        <w:rPr>
          <w:rFonts w:ascii="GHEA Grapalat" w:hAnsi="GHEA Grapalat"/>
          <w:i/>
          <w:sz w:val="16"/>
          <w:szCs w:val="16"/>
          <w:lang w:val="hy-AM"/>
        </w:rPr>
        <w:t>*</w:t>
      </w:r>
      <w:r>
        <w:rPr>
          <w:rFonts w:ascii="GHEA Grapalat" w:hAnsi="GHEA Grapalat"/>
          <w:i/>
          <w:sz w:val="16"/>
          <w:szCs w:val="16"/>
          <w:lang w:val="en-US"/>
        </w:rPr>
        <w:t>լրացվում</w:t>
      </w:r>
      <w:r>
        <w:rPr>
          <w:rFonts w:ascii="GHEA Grapalat" w:hAnsi="GHEA Grapalat"/>
          <w:i/>
          <w:sz w:val="16"/>
          <w:szCs w:val="16"/>
          <w:lang w:val="af-ZA"/>
        </w:rPr>
        <w:t xml:space="preserve"> </w:t>
      </w:r>
      <w:r>
        <w:rPr>
          <w:rFonts w:ascii="GHEA Grapalat" w:hAnsi="GHEA Grapalat"/>
          <w:i/>
          <w:sz w:val="16"/>
          <w:szCs w:val="16"/>
          <w:lang w:val="en-US"/>
        </w:rPr>
        <w:t>է</w:t>
      </w:r>
      <w:r>
        <w:rPr>
          <w:rFonts w:ascii="GHEA Grapalat" w:hAnsi="GHEA Grapalat"/>
          <w:i/>
          <w:sz w:val="16"/>
          <w:szCs w:val="16"/>
          <w:lang w:val="af-ZA"/>
        </w:rPr>
        <w:t xml:space="preserve"> </w:t>
      </w:r>
      <w:r>
        <w:rPr>
          <w:rFonts w:ascii="GHEA Grapalat" w:hAnsi="GHEA Grapalat"/>
          <w:i/>
          <w:sz w:val="16"/>
          <w:szCs w:val="16"/>
          <w:lang w:val="en-US"/>
        </w:rPr>
        <w:t>հանձնաժողովի</w:t>
      </w:r>
      <w:r>
        <w:rPr>
          <w:rFonts w:ascii="GHEA Grapalat" w:hAnsi="GHEA Grapalat"/>
          <w:i/>
          <w:sz w:val="16"/>
          <w:szCs w:val="16"/>
          <w:lang w:val="af-ZA"/>
        </w:rPr>
        <w:t xml:space="preserve"> </w:t>
      </w:r>
      <w:r>
        <w:rPr>
          <w:rFonts w:ascii="GHEA Grapalat" w:hAnsi="GHEA Grapalat"/>
          <w:i/>
          <w:sz w:val="16"/>
          <w:szCs w:val="16"/>
          <w:lang w:val="en-US"/>
        </w:rPr>
        <w:t>քարտուղարի</w:t>
      </w:r>
      <w:r>
        <w:rPr>
          <w:rFonts w:ascii="GHEA Grapalat" w:hAnsi="GHEA Grapalat"/>
          <w:i/>
          <w:sz w:val="16"/>
          <w:szCs w:val="16"/>
          <w:lang w:val="af-ZA"/>
        </w:rPr>
        <w:t xml:space="preserve"> </w:t>
      </w:r>
      <w:r>
        <w:rPr>
          <w:rFonts w:ascii="GHEA Grapalat" w:hAnsi="GHEA Grapalat"/>
          <w:i/>
          <w:sz w:val="16"/>
          <w:szCs w:val="16"/>
          <w:lang w:val="en-US"/>
        </w:rPr>
        <w:t>կողմից</w:t>
      </w:r>
      <w:r>
        <w:rPr>
          <w:rFonts w:ascii="GHEA Grapalat" w:hAnsi="GHEA Grapalat"/>
          <w:i/>
          <w:sz w:val="16"/>
          <w:szCs w:val="16"/>
          <w:lang w:val="af-ZA"/>
        </w:rPr>
        <w:t xml:space="preserve">` </w:t>
      </w:r>
      <w:r>
        <w:rPr>
          <w:rFonts w:ascii="GHEA Grapalat" w:hAnsi="GHEA Grapalat"/>
          <w:i/>
          <w:sz w:val="16"/>
          <w:szCs w:val="16"/>
          <w:lang w:val="en-US"/>
        </w:rPr>
        <w:t>մինչև</w:t>
      </w:r>
      <w:r>
        <w:rPr>
          <w:rFonts w:ascii="GHEA Grapalat" w:hAnsi="GHEA Grapalat"/>
          <w:i/>
          <w:sz w:val="16"/>
          <w:szCs w:val="16"/>
          <w:lang w:val="af-ZA"/>
        </w:rPr>
        <w:t xml:space="preserve"> </w:t>
      </w:r>
      <w:r>
        <w:rPr>
          <w:rFonts w:ascii="GHEA Grapalat" w:hAnsi="GHEA Grapalat"/>
          <w:i/>
          <w:sz w:val="16"/>
          <w:szCs w:val="16"/>
          <w:lang w:val="en-US"/>
        </w:rPr>
        <w:t>հրավերը</w:t>
      </w:r>
      <w:r>
        <w:rPr>
          <w:rFonts w:ascii="GHEA Grapalat" w:hAnsi="GHEA Grapalat"/>
          <w:i/>
          <w:sz w:val="16"/>
          <w:szCs w:val="16"/>
          <w:lang w:val="af-ZA"/>
        </w:rPr>
        <w:t xml:space="preserve"> </w:t>
      </w:r>
      <w:r>
        <w:rPr>
          <w:rFonts w:ascii="GHEA Grapalat" w:hAnsi="GHEA Grapalat"/>
          <w:i/>
          <w:sz w:val="16"/>
          <w:szCs w:val="16"/>
          <w:lang w:val="en-US"/>
        </w:rPr>
        <w:t>տեղեկագրում</w:t>
      </w:r>
      <w:r>
        <w:rPr>
          <w:rFonts w:ascii="GHEA Grapalat" w:hAnsi="GHEA Grapalat"/>
          <w:i/>
          <w:sz w:val="16"/>
          <w:szCs w:val="16"/>
          <w:lang w:val="af-ZA"/>
        </w:rPr>
        <w:t xml:space="preserve"> </w:t>
      </w:r>
      <w:r>
        <w:rPr>
          <w:rFonts w:ascii="GHEA Grapalat" w:hAnsi="GHEA Grapalat"/>
          <w:i/>
          <w:sz w:val="16"/>
          <w:szCs w:val="16"/>
          <w:lang w:val="en-US"/>
        </w:rPr>
        <w:t>հրապարակելը</w:t>
      </w:r>
      <w:r>
        <w:rPr>
          <w:rFonts w:ascii="GHEA Grapalat" w:hAnsi="GHEA Grapalat"/>
          <w:i/>
          <w:sz w:val="16"/>
          <w:szCs w:val="16"/>
          <w:lang w:val="hy-AM"/>
        </w:rPr>
        <w:t>:</w:t>
      </w:r>
    </w:p>
    <w:p w:rsidR="007A4B54" w:rsidRDefault="007A4B54" w:rsidP="00375C2D">
      <w:pPr>
        <w:jc w:val="both"/>
        <w:rPr>
          <w:del w:id="11" w:author="User" w:date="2019-05-26T09:52:00Z"/>
          <w:rFonts w:ascii="GHEA Grapalat" w:hAnsi="GHEA Grapalat" w:cs="Sylfaen"/>
          <w:sz w:val="20"/>
          <w:lang w:val="af-ZA"/>
        </w:rPr>
      </w:pPr>
      <w:r>
        <w:rPr>
          <w:rFonts w:ascii="GHEA Grapalat" w:hAnsi="GHEA Grapalat"/>
          <w:i/>
          <w:sz w:val="16"/>
          <w:szCs w:val="16"/>
          <w:lang w:val="af-ZA"/>
        </w:rPr>
        <w:t xml:space="preserve">** </w:t>
      </w:r>
      <w:r>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Pr>
          <w:rFonts w:ascii="GHEA Grapalat" w:hAnsi="GHEA Grapalat"/>
          <w:i/>
          <w:sz w:val="16"/>
          <w:szCs w:val="16"/>
          <w:lang w:val="af-ZA" w:eastAsia="ru-RU"/>
        </w:rPr>
        <w:t xml:space="preserve"> </w:t>
      </w:r>
      <w:r>
        <w:rPr>
          <w:rFonts w:ascii="GHEA Grapalat" w:hAnsi="GHEA Grapalat"/>
          <w:i/>
          <w:sz w:val="16"/>
          <w:szCs w:val="16"/>
          <w:lang w:val="hy-AM" w:eastAsia="ru-RU"/>
        </w:rPr>
        <w:t xml:space="preserve">գործադիր մարմնի ղեկավարի և անդամների տվյալները: </w:t>
      </w:r>
    </w:p>
  </w:footnote>
  <w:footnote w:id="4">
    <w:p w:rsidR="007A4B54" w:rsidRDefault="007A4B54" w:rsidP="00375C2D">
      <w:pPr>
        <w:pStyle w:val="33"/>
        <w:rPr>
          <w:rFonts w:ascii="GHEA Grapalat" w:hAnsi="GHEA Grapalat" w:cs="Sylfaen"/>
          <w:i/>
          <w:sz w:val="16"/>
          <w:szCs w:val="16"/>
          <w:lang w:val="af-ZA" w:eastAsia="ru-RU"/>
        </w:rPr>
      </w:pPr>
      <w:r>
        <w:rPr>
          <w:rFonts w:cs="Sylfaen"/>
          <w:lang w:val="hy-AM" w:eastAsia="ru-RU"/>
        </w:rPr>
        <w:t>*</w:t>
      </w:r>
      <w:r>
        <w:rPr>
          <w:lang w:val="af-ZA"/>
        </w:rPr>
        <w:t xml:space="preserve"> </w:t>
      </w:r>
      <w:r>
        <w:rPr>
          <w:rFonts w:ascii="Sylfaen" w:hAnsi="Sylfaen" w:cs="Sylfaen"/>
        </w:rPr>
        <w:t>լրացվում</w:t>
      </w:r>
      <w:r>
        <w:rPr>
          <w:lang w:val="af-ZA"/>
        </w:rPr>
        <w:t xml:space="preserve"> </w:t>
      </w:r>
      <w:r>
        <w:rPr>
          <w:rFonts w:ascii="Sylfaen" w:hAnsi="Sylfaen" w:cs="Sylfaen"/>
        </w:rPr>
        <w:t>է</w:t>
      </w:r>
      <w:r>
        <w:rPr>
          <w:lang w:val="af-ZA"/>
        </w:rPr>
        <w:t xml:space="preserve"> </w:t>
      </w:r>
      <w:r>
        <w:rPr>
          <w:rFonts w:ascii="Sylfaen" w:hAnsi="Sylfaen" w:cs="Sylfaen"/>
        </w:rPr>
        <w:t>հանձնաժողովի</w:t>
      </w:r>
      <w:r>
        <w:rPr>
          <w:lang w:val="af-ZA"/>
        </w:rPr>
        <w:t xml:space="preserve"> </w:t>
      </w:r>
      <w:r>
        <w:rPr>
          <w:rFonts w:ascii="Sylfaen" w:hAnsi="Sylfaen" w:cs="Sylfaen"/>
        </w:rPr>
        <w:t>քարտուղարի</w:t>
      </w:r>
      <w:r>
        <w:rPr>
          <w:lang w:val="af-ZA"/>
        </w:rPr>
        <w:t xml:space="preserve"> </w:t>
      </w:r>
      <w:r>
        <w:rPr>
          <w:rFonts w:ascii="Sylfaen" w:hAnsi="Sylfaen" w:cs="Sylfaen"/>
        </w:rPr>
        <w:t>կողմից</w:t>
      </w:r>
      <w:r>
        <w:rPr>
          <w:lang w:val="af-ZA"/>
        </w:rPr>
        <w:t xml:space="preserve">` </w:t>
      </w:r>
      <w:r>
        <w:rPr>
          <w:rFonts w:ascii="Sylfaen" w:hAnsi="Sylfaen" w:cs="Sylfaen"/>
        </w:rPr>
        <w:t>մինչև</w:t>
      </w:r>
      <w:r>
        <w:rPr>
          <w:lang w:val="af-ZA"/>
        </w:rPr>
        <w:t xml:space="preserve"> </w:t>
      </w:r>
      <w:r>
        <w:rPr>
          <w:rFonts w:ascii="Sylfaen" w:hAnsi="Sylfaen" w:cs="Sylfaen"/>
        </w:rPr>
        <w:t>հրավերը</w:t>
      </w:r>
      <w:r>
        <w:rPr>
          <w:lang w:val="af-ZA"/>
        </w:rPr>
        <w:t xml:space="preserve"> </w:t>
      </w:r>
      <w:r>
        <w:rPr>
          <w:rFonts w:ascii="Sylfaen" w:hAnsi="Sylfaen" w:cs="Sylfaen"/>
        </w:rPr>
        <w:t>տեղեկագրում</w:t>
      </w:r>
      <w:r>
        <w:rPr>
          <w:lang w:val="af-ZA"/>
        </w:rPr>
        <w:t xml:space="preserve"> </w:t>
      </w:r>
      <w:r>
        <w:rPr>
          <w:rFonts w:ascii="Sylfaen" w:hAnsi="Sylfaen" w:cs="Sylfaen"/>
        </w:rPr>
        <w:t>հրապարակելը</w:t>
      </w:r>
      <w:r>
        <w:rPr>
          <w:lang w:val="hy-AM"/>
        </w:rPr>
        <w:t>:</w:t>
      </w:r>
    </w:p>
    <w:p w:rsidR="007A4B54" w:rsidRDefault="007A4B54" w:rsidP="00375C2D">
      <w:pPr>
        <w:ind w:right="309"/>
        <w:jc w:val="both"/>
        <w:rPr>
          <w:rFonts w:ascii="GHEA Grapalat" w:hAnsi="GHEA Grapalat"/>
          <w:bCs/>
          <w:i/>
          <w:iCs/>
          <w:sz w:val="20"/>
          <w:lang w:val="es-ES"/>
        </w:rPr>
      </w:pPr>
      <w:r>
        <w:rPr>
          <w:rFonts w:ascii="GHEA Grapalat" w:hAnsi="GHEA Grapalat"/>
          <w:bCs/>
          <w:i/>
          <w:sz w:val="18"/>
          <w:szCs w:val="18"/>
          <w:lang w:val="es-ES"/>
        </w:rPr>
        <w:t>**</w:t>
      </w:r>
      <w:r>
        <w:rPr>
          <w:rFonts w:ascii="GHEA Grapalat" w:hAnsi="GHEA Grapalat"/>
          <w:i/>
          <w:sz w:val="16"/>
          <w:szCs w:val="16"/>
        </w:rPr>
        <w:t>եթե</w:t>
      </w:r>
      <w:r>
        <w:rPr>
          <w:rFonts w:ascii="GHEA Grapalat" w:hAnsi="GHEA Grapalat"/>
          <w:i/>
          <w:sz w:val="16"/>
          <w:szCs w:val="16"/>
          <w:lang w:val="af-ZA"/>
        </w:rPr>
        <w:t xml:space="preserve"> </w:t>
      </w:r>
      <w:r>
        <w:rPr>
          <w:rFonts w:ascii="GHEA Grapalat" w:hAnsi="GHEA Grapalat"/>
          <w:i/>
          <w:sz w:val="16"/>
          <w:szCs w:val="16"/>
        </w:rPr>
        <w:t>մասնակիցն</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w:t>
      </w:r>
      <w:r>
        <w:rPr>
          <w:rFonts w:ascii="GHEA Grapalat" w:hAnsi="GHEA Grapalat"/>
          <w:i/>
          <w:sz w:val="16"/>
          <w:szCs w:val="16"/>
          <w:lang w:val="af-ZA"/>
        </w:rPr>
        <w:t xml:space="preserve"> </w:t>
      </w:r>
      <w:r>
        <w:rPr>
          <w:rFonts w:ascii="GHEA Grapalat" w:hAnsi="GHEA Grapalat"/>
          <w:i/>
          <w:sz w:val="16"/>
          <w:szCs w:val="16"/>
        </w:rPr>
        <w:t>վճարող</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rPr>
        <w:t>ապա</w:t>
      </w:r>
      <w:r>
        <w:rPr>
          <w:rFonts w:ascii="GHEA Grapalat" w:hAnsi="GHEA Grapalat"/>
          <w:i/>
          <w:sz w:val="16"/>
          <w:szCs w:val="16"/>
          <w:lang w:val="af-ZA"/>
        </w:rPr>
        <w:t xml:space="preserve"> </w:t>
      </w:r>
      <w:r>
        <w:rPr>
          <w:rFonts w:ascii="GHEA Grapalat" w:hAnsi="GHEA Grapalat"/>
          <w:i/>
          <w:sz w:val="16"/>
          <w:szCs w:val="16"/>
        </w:rPr>
        <w:t>տվյալ</w:t>
      </w:r>
      <w:r>
        <w:rPr>
          <w:rFonts w:ascii="GHEA Grapalat" w:hAnsi="GHEA Grapalat"/>
          <w:i/>
          <w:sz w:val="16"/>
          <w:szCs w:val="16"/>
          <w:lang w:val="af-ZA"/>
        </w:rPr>
        <w:t xml:space="preserve"> </w:t>
      </w:r>
      <w:r>
        <w:rPr>
          <w:rFonts w:ascii="GHEA Grapalat" w:hAnsi="GHEA Grapalat"/>
          <w:i/>
          <w:sz w:val="16"/>
          <w:szCs w:val="16"/>
        </w:rPr>
        <w:t>պայմանագրի</w:t>
      </w:r>
      <w:r>
        <w:rPr>
          <w:rFonts w:ascii="GHEA Grapalat" w:hAnsi="GHEA Grapalat"/>
          <w:i/>
          <w:sz w:val="16"/>
          <w:szCs w:val="16"/>
          <w:lang w:val="af-ZA"/>
        </w:rPr>
        <w:t xml:space="preserve"> </w:t>
      </w:r>
      <w:r>
        <w:rPr>
          <w:rFonts w:ascii="GHEA Grapalat" w:hAnsi="GHEA Grapalat"/>
          <w:i/>
          <w:sz w:val="16"/>
          <w:szCs w:val="16"/>
        </w:rPr>
        <w:t>գծով</w:t>
      </w:r>
      <w:r>
        <w:rPr>
          <w:rFonts w:ascii="GHEA Grapalat" w:hAnsi="GHEA Grapalat"/>
          <w:i/>
          <w:sz w:val="16"/>
          <w:szCs w:val="16"/>
          <w:lang w:val="af-ZA"/>
        </w:rPr>
        <w:t xml:space="preserve"> </w:t>
      </w:r>
      <w:r>
        <w:rPr>
          <w:rFonts w:ascii="GHEA Grapalat" w:hAnsi="GHEA Grapalat"/>
          <w:i/>
          <w:sz w:val="16"/>
          <w:szCs w:val="16"/>
        </w:rPr>
        <w:t>Հայաստանի</w:t>
      </w:r>
      <w:r>
        <w:rPr>
          <w:rFonts w:ascii="GHEA Grapalat" w:hAnsi="GHEA Grapalat"/>
          <w:i/>
          <w:sz w:val="16"/>
          <w:szCs w:val="16"/>
          <w:lang w:val="af-ZA"/>
        </w:rPr>
        <w:t xml:space="preserve"> </w:t>
      </w:r>
      <w:r>
        <w:rPr>
          <w:rFonts w:ascii="GHEA Grapalat" w:hAnsi="GHEA Grapalat"/>
          <w:i/>
          <w:sz w:val="16"/>
          <w:szCs w:val="16"/>
        </w:rPr>
        <w:t>Հանրապետության</w:t>
      </w:r>
      <w:r>
        <w:rPr>
          <w:rFonts w:ascii="GHEA Grapalat" w:hAnsi="GHEA Grapalat"/>
          <w:i/>
          <w:sz w:val="16"/>
          <w:szCs w:val="16"/>
          <w:lang w:val="af-ZA"/>
        </w:rPr>
        <w:t xml:space="preserve"> </w:t>
      </w:r>
      <w:r>
        <w:rPr>
          <w:rFonts w:ascii="GHEA Grapalat" w:hAnsi="GHEA Grapalat"/>
          <w:i/>
          <w:sz w:val="16"/>
          <w:szCs w:val="16"/>
        </w:rPr>
        <w:t>պետական</w:t>
      </w:r>
      <w:r>
        <w:rPr>
          <w:rFonts w:ascii="GHEA Grapalat" w:hAnsi="GHEA Grapalat"/>
          <w:i/>
          <w:sz w:val="16"/>
          <w:szCs w:val="16"/>
          <w:lang w:val="af-ZA"/>
        </w:rPr>
        <w:t xml:space="preserve"> </w:t>
      </w:r>
      <w:r>
        <w:rPr>
          <w:rFonts w:ascii="GHEA Grapalat" w:hAnsi="GHEA Grapalat"/>
          <w:i/>
          <w:sz w:val="16"/>
          <w:szCs w:val="16"/>
        </w:rPr>
        <w:t>բյուջե</w:t>
      </w:r>
      <w:r>
        <w:rPr>
          <w:rFonts w:ascii="GHEA Grapalat" w:hAnsi="GHEA Grapalat"/>
          <w:i/>
          <w:sz w:val="16"/>
          <w:szCs w:val="16"/>
          <w:lang w:val="af-ZA"/>
        </w:rPr>
        <w:t xml:space="preserve"> </w:t>
      </w:r>
      <w:r>
        <w:rPr>
          <w:rFonts w:ascii="GHEA Grapalat" w:hAnsi="GHEA Grapalat"/>
          <w:i/>
          <w:sz w:val="16"/>
          <w:szCs w:val="16"/>
        </w:rPr>
        <w:t>վճարվելիք</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հարկի</w:t>
      </w:r>
      <w:r>
        <w:rPr>
          <w:rFonts w:ascii="GHEA Grapalat" w:hAnsi="GHEA Grapalat"/>
          <w:i/>
          <w:sz w:val="16"/>
          <w:szCs w:val="16"/>
          <w:lang w:val="af-ZA"/>
        </w:rPr>
        <w:t xml:space="preserve"> </w:t>
      </w:r>
      <w:r>
        <w:rPr>
          <w:rFonts w:ascii="GHEA Grapalat" w:hAnsi="GHEA Grapalat"/>
          <w:i/>
          <w:sz w:val="16"/>
          <w:szCs w:val="16"/>
        </w:rPr>
        <w:t>գումարը</w:t>
      </w:r>
      <w:r>
        <w:rPr>
          <w:rFonts w:ascii="GHEA Grapalat" w:hAnsi="GHEA Grapalat"/>
          <w:i/>
          <w:sz w:val="16"/>
          <w:szCs w:val="16"/>
          <w:lang w:val="af-ZA"/>
        </w:rPr>
        <w:t xml:space="preserve"> </w:t>
      </w:r>
      <w:r>
        <w:rPr>
          <w:rFonts w:ascii="GHEA Grapalat" w:hAnsi="GHEA Grapalat"/>
          <w:i/>
          <w:sz w:val="16"/>
          <w:szCs w:val="16"/>
        </w:rPr>
        <w:t>նշվում</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5-</w:t>
      </w:r>
      <w:r>
        <w:rPr>
          <w:rFonts w:ascii="GHEA Grapalat" w:hAnsi="GHEA Grapalat"/>
          <w:i/>
          <w:sz w:val="16"/>
          <w:szCs w:val="16"/>
        </w:rPr>
        <w:t>րդ</w:t>
      </w:r>
      <w:r>
        <w:rPr>
          <w:rFonts w:ascii="GHEA Grapalat" w:hAnsi="GHEA Grapalat"/>
          <w:i/>
          <w:sz w:val="16"/>
          <w:szCs w:val="16"/>
          <w:lang w:val="af-ZA"/>
        </w:rPr>
        <w:t xml:space="preserve"> </w:t>
      </w:r>
      <w:r>
        <w:rPr>
          <w:rFonts w:ascii="GHEA Grapalat" w:hAnsi="GHEA Grapalat"/>
          <w:i/>
          <w:sz w:val="16"/>
          <w:szCs w:val="16"/>
        </w:rPr>
        <w:t>սյունակում։</w:t>
      </w:r>
    </w:p>
    <w:p w:rsidR="007A4B54" w:rsidRDefault="007A4B54" w:rsidP="00375C2D">
      <w:pPr>
        <w:pStyle w:val="a6"/>
        <w:rPr>
          <w:del w:id="13" w:author="User" w:date="2019-05-26T09:57:00Z"/>
          <w:i/>
          <w:lang w:val="af-ZA"/>
        </w:rPr>
      </w:pPr>
    </w:p>
  </w:footnote>
  <w:footnote w:id="5">
    <w:p w:rsidR="007A4B54" w:rsidRDefault="007A4B54" w:rsidP="00375C2D">
      <w:pPr>
        <w:pStyle w:val="a6"/>
        <w:rPr>
          <w:del w:id="14" w:author="User" w:date="2019-05-26T10:01:00Z"/>
          <w:rFonts w:ascii="GHEA Grapalat" w:hAnsi="GHEA Grapalat"/>
          <w:i/>
          <w:sz w:val="16"/>
          <w:lang w:val="af-ZA"/>
        </w:rPr>
      </w:pPr>
      <w:r>
        <w:rPr>
          <w:color w:val="FFFFFF"/>
          <w:vertAlign w:val="superscript"/>
          <w:lang w:val="af-ZA"/>
        </w:rPr>
        <w:t>29</w:t>
      </w:r>
      <w:r>
        <w:rPr>
          <w:vertAlign w:val="superscript"/>
          <w:lang w:val="af-ZA"/>
        </w:rPr>
        <w:t xml:space="preserve"> 17</w:t>
      </w:r>
      <w:r>
        <w:rPr>
          <w:rFonts w:ascii="Sylfaen" w:hAnsi="Sylfaen" w:cs="Sylfaen"/>
          <w:lang w:val="hy-AM"/>
        </w:rPr>
        <w:t>Եթե</w:t>
      </w:r>
      <w:r>
        <w:rPr>
          <w:lang w:val="hy-AM"/>
        </w:rPr>
        <w:t xml:space="preserve"> </w:t>
      </w:r>
      <w:r>
        <w:rPr>
          <w:rFonts w:ascii="Sylfaen" w:hAnsi="Sylfaen" w:cs="Sylfaen"/>
        </w:rPr>
        <w:t>Վ</w:t>
      </w:r>
      <w:r>
        <w:rPr>
          <w:rFonts w:ascii="Sylfaen" w:hAnsi="Sylfaen" w:cs="Sylfaen"/>
          <w:lang w:val="hy-AM"/>
        </w:rPr>
        <w:t>աճառողի</w:t>
      </w:r>
      <w:r>
        <w:rPr>
          <w:lang w:val="hy-AM"/>
        </w:rPr>
        <w:t xml:space="preserve"> </w:t>
      </w:r>
      <w:r>
        <w:rPr>
          <w:rFonts w:ascii="Sylfaen" w:hAnsi="Sylfaen" w:cs="Sylfaen"/>
          <w:lang w:val="hy-AM"/>
        </w:rPr>
        <w:t>կողմից</w:t>
      </w:r>
      <w:r>
        <w:rPr>
          <w:lang w:val="hy-AM"/>
        </w:rPr>
        <w:t xml:space="preserve"> </w:t>
      </w:r>
      <w:r>
        <w:rPr>
          <w:rFonts w:ascii="Sylfaen" w:hAnsi="Sylfaen" w:cs="Sylfaen"/>
          <w:lang w:val="hy-AM"/>
        </w:rPr>
        <w:t>գնային</w:t>
      </w:r>
      <w:r>
        <w:rPr>
          <w:lang w:val="hy-AM"/>
        </w:rPr>
        <w:t xml:space="preserve"> </w:t>
      </w:r>
      <w:r>
        <w:rPr>
          <w:rFonts w:ascii="Sylfaen" w:hAnsi="Sylfaen" w:cs="Sylfaen"/>
          <w:lang w:val="hy-AM"/>
        </w:rPr>
        <w:t>ա</w:t>
      </w:r>
      <w:r>
        <w:rPr>
          <w:rFonts w:ascii="Sylfaen" w:hAnsi="Sylfaen" w:cs="Sylfaen"/>
        </w:rPr>
        <w:t>ռաջարկը</w:t>
      </w:r>
      <w:r>
        <w:rPr>
          <w:lang w:val="af-ZA"/>
        </w:rPr>
        <w:t xml:space="preserve"> </w:t>
      </w:r>
      <w:r>
        <w:rPr>
          <w:rFonts w:ascii="Sylfaen" w:hAnsi="Sylfaen" w:cs="Sylfaen"/>
        </w:rPr>
        <w:t>ներկայացվել</w:t>
      </w:r>
      <w:r>
        <w:rPr>
          <w:lang w:val="af-ZA"/>
        </w:rPr>
        <w:t xml:space="preserve"> </w:t>
      </w:r>
      <w:r>
        <w:rPr>
          <w:rFonts w:ascii="Sylfaen" w:hAnsi="Sylfaen" w:cs="Sylfaen"/>
        </w:rPr>
        <w:t>է</w:t>
      </w:r>
      <w:r>
        <w:rPr>
          <w:lang w:val="af-ZA"/>
        </w:rPr>
        <w:t xml:space="preserve"> </w:t>
      </w:r>
      <w:r>
        <w:rPr>
          <w:rFonts w:ascii="Sylfaen" w:hAnsi="Sylfaen" w:cs="Sylfaen"/>
        </w:rPr>
        <w:t>առանց</w:t>
      </w:r>
      <w:r>
        <w:rPr>
          <w:lang w:val="af-ZA"/>
        </w:rPr>
        <w:t xml:space="preserve"> </w:t>
      </w:r>
      <w:r>
        <w:rPr>
          <w:rFonts w:ascii="Sylfaen" w:hAnsi="Sylfaen" w:cs="Sylfaen"/>
        </w:rPr>
        <w:t>ԱԱՀ</w:t>
      </w:r>
      <w:r>
        <w:rPr>
          <w:lang w:val="af-ZA"/>
        </w:rPr>
        <w:t>-</w:t>
      </w:r>
      <w:r>
        <w:rPr>
          <w:rFonts w:ascii="Sylfaen" w:hAnsi="Sylfaen" w:cs="Sylfaen"/>
        </w:rPr>
        <w:t>ի</w:t>
      </w:r>
      <w:r>
        <w:rPr>
          <w:lang w:val="af-ZA"/>
        </w:rPr>
        <w:t xml:space="preserve">, </w:t>
      </w:r>
      <w:r>
        <w:rPr>
          <w:rFonts w:ascii="Sylfaen" w:hAnsi="Sylfaen" w:cs="Sylfaen"/>
        </w:rPr>
        <w:t>ապա</w:t>
      </w:r>
      <w:r>
        <w:rPr>
          <w:lang w:val="af-ZA"/>
        </w:rPr>
        <w:t xml:space="preserve"> </w:t>
      </w:r>
      <w:r>
        <w:rPr>
          <w:rFonts w:ascii="Sylfaen" w:hAnsi="Sylfaen" w:cs="Sylfaen"/>
        </w:rPr>
        <w:t>պայմանագիրը</w:t>
      </w:r>
      <w:r>
        <w:rPr>
          <w:lang w:val="af-ZA"/>
        </w:rPr>
        <w:t xml:space="preserve"> </w:t>
      </w:r>
      <w:r>
        <w:rPr>
          <w:rFonts w:ascii="Sylfaen" w:hAnsi="Sylfaen" w:cs="Sylfaen"/>
        </w:rPr>
        <w:t>կնքելիս</w:t>
      </w:r>
      <w:r>
        <w:rPr>
          <w:lang w:val="af-ZA"/>
        </w:rPr>
        <w:t xml:space="preserve"> «</w:t>
      </w:r>
      <w:r>
        <w:rPr>
          <w:rFonts w:ascii="Sylfaen" w:hAnsi="Sylfaen" w:cs="Sylfaen"/>
        </w:rPr>
        <w:t>ներառյալ</w:t>
      </w:r>
      <w:r>
        <w:rPr>
          <w:lang w:val="af-ZA"/>
        </w:rPr>
        <w:t xml:space="preserve"> </w:t>
      </w:r>
      <w:r>
        <w:rPr>
          <w:rFonts w:ascii="Sylfaen" w:hAnsi="Sylfaen" w:cs="Sylfaen"/>
        </w:rPr>
        <w:t>ԱԱՀ</w:t>
      </w:r>
      <w:r>
        <w:rPr>
          <w:lang w:val="af-ZA"/>
        </w:rPr>
        <w:t>-</w:t>
      </w:r>
      <w:r>
        <w:rPr>
          <w:rFonts w:ascii="Sylfaen" w:hAnsi="Sylfaen" w:cs="Sylfaen"/>
        </w:rPr>
        <w:t>ն</w:t>
      </w:r>
      <w:r>
        <w:rPr>
          <w:lang w:val="af-ZA"/>
        </w:rPr>
        <w:t xml:space="preserve">» </w:t>
      </w:r>
      <w:r>
        <w:rPr>
          <w:rFonts w:ascii="Sylfaen" w:hAnsi="Sylfaen" w:cs="Sylfaen"/>
        </w:rPr>
        <w:t>բառերը</w:t>
      </w:r>
      <w:r>
        <w:rPr>
          <w:lang w:val="af-ZA"/>
        </w:rPr>
        <w:t xml:space="preserve"> </w:t>
      </w:r>
      <w:r>
        <w:rPr>
          <w:rFonts w:ascii="Sylfaen" w:hAnsi="Sylfaen" w:cs="Sylfaen"/>
        </w:rPr>
        <w:t>հանվում</w:t>
      </w:r>
      <w:r>
        <w:rPr>
          <w:lang w:val="af-ZA"/>
        </w:rPr>
        <w:t xml:space="preserve"> </w:t>
      </w:r>
      <w:r>
        <w:rPr>
          <w:rFonts w:ascii="Sylfaen" w:hAnsi="Sylfaen" w:cs="Sylfaen"/>
        </w:rPr>
        <w:t>են</w:t>
      </w:r>
      <w:r>
        <w:rPr>
          <w:lang w:val="af-ZA"/>
        </w:rPr>
        <w:t>:</w:t>
      </w:r>
    </w:p>
  </w:footnote>
  <w:footnote w:id="6">
    <w:p w:rsidR="007A4B54" w:rsidRDefault="007A4B54" w:rsidP="00375C2D">
      <w:pPr>
        <w:pStyle w:val="a6"/>
        <w:jc w:val="both"/>
        <w:rPr>
          <w:del w:id="15" w:author="User" w:date="2019-05-26T10:01:00Z"/>
          <w:lang w:val="hy-AM"/>
        </w:rPr>
      </w:pPr>
      <w:r>
        <w:rPr>
          <w:color w:val="FFFFFF"/>
          <w:vertAlign w:val="superscript"/>
          <w:lang w:val="af-ZA"/>
        </w:rPr>
        <w:t>30</w:t>
      </w:r>
      <w:r>
        <w:rPr>
          <w:vertAlign w:val="superscript"/>
          <w:lang w:val="af-ZA"/>
        </w:rPr>
        <w:t xml:space="preserve"> 18</w:t>
      </w:r>
      <w:r>
        <w:rPr>
          <w:rFonts w:ascii="Sylfaen" w:hAnsi="Sylfaen" w:cs="Sylfaen"/>
        </w:rPr>
        <w:t>Վաճառողը</w:t>
      </w:r>
      <w:r>
        <w:t xml:space="preserve"> </w:t>
      </w:r>
      <w:r>
        <w:rPr>
          <w:rFonts w:ascii="Sylfaen" w:hAnsi="Sylfaen" w:cs="Sylfaen"/>
        </w:rPr>
        <w:t>կարող</w:t>
      </w:r>
      <w:r>
        <w:t xml:space="preserve"> </w:t>
      </w:r>
      <w:r>
        <w:rPr>
          <w:rFonts w:ascii="Sylfaen" w:hAnsi="Sylfaen" w:cs="Sylfaen"/>
        </w:rPr>
        <w:t>է</w:t>
      </w:r>
      <w:r>
        <w:t xml:space="preserve"> </w:t>
      </w:r>
      <w:r>
        <w:rPr>
          <w:rFonts w:ascii="Sylfaen" w:hAnsi="Sylfaen" w:cs="Sylfaen"/>
        </w:rPr>
        <w:t>հրաժարվել</w:t>
      </w:r>
      <w:r>
        <w:t xml:space="preserve"> </w:t>
      </w:r>
      <w:r>
        <w:rPr>
          <w:rFonts w:ascii="Sylfaen" w:hAnsi="Sylfaen" w:cs="Sylfaen"/>
        </w:rPr>
        <w:t>առաջարկված</w:t>
      </w:r>
      <w:r>
        <w:t xml:space="preserve"> </w:t>
      </w:r>
      <w:r>
        <w:rPr>
          <w:rFonts w:ascii="Sylfaen" w:hAnsi="Sylfaen" w:cs="Sylfaen"/>
        </w:rPr>
        <w:t>կանխավճարից</w:t>
      </w:r>
      <w:r>
        <w:t xml:space="preserve"> </w:t>
      </w:r>
      <w:r>
        <w:rPr>
          <w:rFonts w:ascii="Sylfaen" w:hAnsi="Sylfaen" w:cs="Sylfaen"/>
        </w:rPr>
        <w:t>կամ</w:t>
      </w:r>
      <w:r>
        <w:t xml:space="preserve"> </w:t>
      </w:r>
      <w:r>
        <w:rPr>
          <w:rFonts w:ascii="Sylfaen" w:hAnsi="Sylfaen" w:cs="Sylfaen"/>
        </w:rPr>
        <w:t>դրա</w:t>
      </w:r>
      <w:r>
        <w:t xml:space="preserve"> </w:t>
      </w:r>
      <w:r>
        <w:rPr>
          <w:rFonts w:ascii="Sylfaen" w:hAnsi="Sylfaen" w:cs="Sylfaen"/>
        </w:rPr>
        <w:t>մի</w:t>
      </w:r>
      <w:r>
        <w:t xml:space="preserve"> </w:t>
      </w:r>
      <w:r>
        <w:rPr>
          <w:rFonts w:ascii="Sylfaen" w:hAnsi="Sylfaen" w:cs="Sylfaen"/>
        </w:rPr>
        <w:t>մասից</w:t>
      </w:r>
      <w:r>
        <w:t xml:space="preserve">: </w:t>
      </w:r>
      <w:r>
        <w:rPr>
          <w:rFonts w:ascii="Sylfaen" w:hAnsi="Sylfaen" w:cs="Sylfaen"/>
        </w:rPr>
        <w:t>Ընդ</w:t>
      </w:r>
      <w:r>
        <w:t xml:space="preserve"> </w:t>
      </w:r>
      <w:r>
        <w:rPr>
          <w:rFonts w:ascii="Sylfaen" w:hAnsi="Sylfaen" w:cs="Sylfaen"/>
        </w:rPr>
        <w:t>որում</w:t>
      </w:r>
      <w:r>
        <w:t xml:space="preserve"> </w:t>
      </w:r>
      <w:r>
        <w:rPr>
          <w:rFonts w:ascii="Sylfaen" w:hAnsi="Sylfaen" w:cs="Sylfaen"/>
        </w:rPr>
        <w:t>կնքվելիք</w:t>
      </w:r>
      <w:r>
        <w:rPr>
          <w:lang w:val="af-ZA"/>
        </w:rPr>
        <w:t xml:space="preserve"> </w:t>
      </w:r>
      <w:r>
        <w:rPr>
          <w:rFonts w:ascii="Sylfaen" w:hAnsi="Sylfaen" w:cs="Sylfaen"/>
        </w:rPr>
        <w:t>պայմանագրում</w:t>
      </w:r>
      <w:r>
        <w:t xml:space="preserve"> </w:t>
      </w:r>
      <w:r>
        <w:rPr>
          <w:rFonts w:ascii="Sylfaen" w:hAnsi="Sylfaen" w:cs="Sylfaen"/>
        </w:rPr>
        <w:t>կանխավճարը</w:t>
      </w:r>
      <w:r>
        <w:t xml:space="preserve"> </w:t>
      </w:r>
      <w:r>
        <w:rPr>
          <w:rFonts w:ascii="Sylfaen" w:hAnsi="Sylfaen" w:cs="Sylfaen"/>
        </w:rPr>
        <w:t>սահմանվում</w:t>
      </w:r>
      <w:r>
        <w:t xml:space="preserve"> </w:t>
      </w:r>
      <w:r>
        <w:rPr>
          <w:rFonts w:ascii="Sylfaen" w:hAnsi="Sylfaen" w:cs="Sylfaen"/>
        </w:rPr>
        <w:t>է</w:t>
      </w:r>
      <w:r>
        <w:t xml:space="preserve"> </w:t>
      </w:r>
      <w:r>
        <w:rPr>
          <w:rFonts w:ascii="Sylfaen" w:hAnsi="Sylfaen" w:cs="Sylfaen"/>
        </w:rPr>
        <w:t>Գնորդի</w:t>
      </w:r>
      <w:r>
        <w:t xml:space="preserve"> </w:t>
      </w:r>
      <w:r>
        <w:rPr>
          <w:rFonts w:ascii="Sylfaen" w:hAnsi="Sylfaen" w:cs="Sylfaen"/>
        </w:rPr>
        <w:t>և</w:t>
      </w:r>
      <w:r>
        <w:t xml:space="preserve"> </w:t>
      </w:r>
      <w:r>
        <w:rPr>
          <w:rFonts w:ascii="Sylfaen" w:hAnsi="Sylfaen" w:cs="Sylfaen"/>
        </w:rPr>
        <w:t>Վաճառողի</w:t>
      </w:r>
      <w:r>
        <w:t xml:space="preserve"> </w:t>
      </w:r>
      <w:r>
        <w:rPr>
          <w:rFonts w:ascii="Sylfaen" w:hAnsi="Sylfaen" w:cs="Sylfaen"/>
        </w:rPr>
        <w:t>միջև</w:t>
      </w:r>
      <w:r>
        <w:t xml:space="preserve"> </w:t>
      </w:r>
      <w:r>
        <w:rPr>
          <w:rFonts w:ascii="Sylfaen" w:hAnsi="Sylfaen" w:cs="Sylfaen"/>
        </w:rPr>
        <w:t>համաձայնեցված</w:t>
      </w:r>
      <w:r>
        <w:t xml:space="preserve"> </w:t>
      </w:r>
      <w:r>
        <w:rPr>
          <w:rFonts w:ascii="Sylfaen" w:hAnsi="Sylfaen" w:cs="Sylfaen"/>
        </w:rPr>
        <w:t>չափով</w:t>
      </w:r>
      <w:r>
        <w:t>:</w:t>
      </w:r>
      <w:r>
        <w:rPr>
          <w:lang w:val="af-ZA"/>
        </w:rPr>
        <w:t xml:space="preserve"> </w:t>
      </w:r>
      <w:r>
        <w:rPr>
          <w:rFonts w:ascii="Sylfaen" w:hAnsi="Sylfaen" w:cs="Sylfaen"/>
        </w:rPr>
        <w:t>Եթե</w:t>
      </w:r>
      <w:r>
        <w:rPr>
          <w:lang w:val="af-ZA"/>
        </w:rPr>
        <w:t xml:space="preserve"> </w:t>
      </w:r>
      <w:r>
        <w:rPr>
          <w:rFonts w:ascii="Sylfaen" w:hAnsi="Sylfaen" w:cs="Sylfaen"/>
        </w:rPr>
        <w:t>պայմանագրով</w:t>
      </w:r>
      <w:r>
        <w:rPr>
          <w:lang w:val="af-ZA"/>
        </w:rPr>
        <w:t xml:space="preserve"> </w:t>
      </w:r>
      <w:r>
        <w:rPr>
          <w:rFonts w:ascii="Sylfaen" w:hAnsi="Sylfaen" w:cs="Sylfaen"/>
        </w:rPr>
        <w:t>չի</w:t>
      </w:r>
      <w:r>
        <w:rPr>
          <w:lang w:val="af-ZA"/>
        </w:rPr>
        <w:t xml:space="preserve"> </w:t>
      </w:r>
      <w:r>
        <w:rPr>
          <w:rFonts w:ascii="Sylfaen" w:hAnsi="Sylfaen" w:cs="Sylfaen"/>
        </w:rPr>
        <w:t>նախատեսվում</w:t>
      </w:r>
      <w:r>
        <w:rPr>
          <w:lang w:val="af-ZA"/>
        </w:rPr>
        <w:t xml:space="preserve"> </w:t>
      </w:r>
      <w:r>
        <w:rPr>
          <w:rFonts w:ascii="Sylfaen" w:hAnsi="Sylfaen" w:cs="Sylfaen"/>
        </w:rPr>
        <w:t>կանխավճարի</w:t>
      </w:r>
      <w:r>
        <w:rPr>
          <w:lang w:val="af-ZA"/>
        </w:rPr>
        <w:t xml:space="preserve"> </w:t>
      </w:r>
      <w:r>
        <w:rPr>
          <w:rFonts w:ascii="Sylfaen" w:hAnsi="Sylfaen" w:cs="Sylfaen"/>
        </w:rPr>
        <w:t>հատկացում</w:t>
      </w:r>
      <w:r>
        <w:rPr>
          <w:lang w:val="af-ZA"/>
        </w:rPr>
        <w:t xml:space="preserve">, </w:t>
      </w:r>
      <w:r>
        <w:rPr>
          <w:rFonts w:ascii="Sylfaen" w:hAnsi="Sylfaen" w:cs="Sylfaen"/>
        </w:rPr>
        <w:t>ապա</w:t>
      </w:r>
      <w:r>
        <w:rPr>
          <w:lang w:val="af-ZA"/>
        </w:rPr>
        <w:t xml:space="preserve"> </w:t>
      </w:r>
      <w:r>
        <w:rPr>
          <w:rFonts w:ascii="Sylfaen" w:hAnsi="Sylfaen" w:cs="Sylfaen"/>
        </w:rPr>
        <w:t>սույն</w:t>
      </w:r>
      <w:r>
        <w:rPr>
          <w:lang w:val="af-ZA"/>
        </w:rPr>
        <w:t xml:space="preserve"> </w:t>
      </w:r>
      <w:r>
        <w:rPr>
          <w:rFonts w:ascii="Sylfaen" w:hAnsi="Sylfaen" w:cs="Sylfaen"/>
        </w:rPr>
        <w:t>կետը</w:t>
      </w:r>
      <w:r>
        <w:rPr>
          <w:lang w:val="af-ZA"/>
        </w:rPr>
        <w:t xml:space="preserve"> </w:t>
      </w:r>
      <w:r>
        <w:rPr>
          <w:rFonts w:ascii="Sylfaen" w:hAnsi="Sylfaen" w:cs="Sylfaen"/>
        </w:rPr>
        <w:t>հանվում</w:t>
      </w:r>
      <w:r>
        <w:rPr>
          <w:lang w:val="af-ZA"/>
        </w:rPr>
        <w:t xml:space="preserve"> </w:t>
      </w:r>
      <w:r>
        <w:rPr>
          <w:rFonts w:ascii="Sylfaen" w:hAnsi="Sylfaen" w:cs="Sylfaen"/>
        </w:rPr>
        <w:t>է</w:t>
      </w:r>
      <w:r>
        <w:rPr>
          <w:lang w:val="af-ZA"/>
        </w:rPr>
        <w:t xml:space="preserve"> </w:t>
      </w:r>
      <w:r>
        <w:rPr>
          <w:rFonts w:ascii="Sylfaen" w:hAnsi="Sylfaen" w:cs="Sylfaen"/>
        </w:rPr>
        <w:t>նախագծից</w:t>
      </w:r>
      <w:r>
        <w:rPr>
          <w:lang w:val="af-ZA"/>
        </w:rPr>
        <w:t>:</w:t>
      </w:r>
    </w:p>
  </w:footnote>
  <w:footnote w:id="7">
    <w:p w:rsidR="007A4B54" w:rsidRDefault="007A4B54" w:rsidP="00375C2D">
      <w:pPr>
        <w:pStyle w:val="a6"/>
        <w:rPr>
          <w:del w:id="16" w:author="User" w:date="2019-05-26T10:02:00Z"/>
          <w:lang w:val="hy-AM"/>
        </w:rPr>
      </w:pPr>
      <w:r>
        <w:rPr>
          <w:color w:val="FFFFFF"/>
          <w:vertAlign w:val="superscript"/>
        </w:rPr>
        <w:t>31</w:t>
      </w:r>
      <w:r>
        <w:rPr>
          <w:vertAlign w:val="superscript"/>
        </w:rPr>
        <w:t xml:space="preserve"> 19</w:t>
      </w:r>
      <w:r>
        <w:rPr>
          <w:rFonts w:ascii="Sylfaen" w:hAnsi="Sylfaen" w:cs="Sylfaen"/>
        </w:rPr>
        <w:t>Սույն</w:t>
      </w:r>
      <w:r>
        <w:t xml:space="preserve"> </w:t>
      </w:r>
      <w:r>
        <w:rPr>
          <w:rFonts w:ascii="Sylfaen" w:hAnsi="Sylfaen" w:cs="Sylfaen"/>
        </w:rPr>
        <w:t>կետը</w:t>
      </w:r>
      <w:r>
        <w:t xml:space="preserve"> </w:t>
      </w:r>
      <w:r>
        <w:rPr>
          <w:rFonts w:ascii="Sylfaen" w:hAnsi="Sylfaen" w:cs="Sylfaen"/>
        </w:rPr>
        <w:t>հանվում</w:t>
      </w:r>
      <w:r>
        <w:t xml:space="preserve"> </w:t>
      </w:r>
      <w:r>
        <w:rPr>
          <w:rFonts w:ascii="Sylfaen" w:hAnsi="Sylfaen" w:cs="Sylfaen"/>
        </w:rPr>
        <w:t>է</w:t>
      </w:r>
      <w:r>
        <w:t xml:space="preserve"> </w:t>
      </w:r>
      <w:r>
        <w:rPr>
          <w:rFonts w:ascii="Sylfaen" w:hAnsi="Sylfaen" w:cs="Sylfaen"/>
        </w:rPr>
        <w:t>պայմանագրի</w:t>
      </w:r>
      <w:r>
        <w:t xml:space="preserve"> </w:t>
      </w:r>
      <w:r>
        <w:rPr>
          <w:rFonts w:ascii="Sylfaen" w:hAnsi="Sylfaen" w:cs="Sylfaen"/>
        </w:rPr>
        <w:t>նախագծից</w:t>
      </w:r>
      <w:r>
        <w:t xml:space="preserve">, </w:t>
      </w:r>
      <w:r>
        <w:rPr>
          <w:rFonts w:ascii="Sylfaen" w:hAnsi="Sylfaen" w:cs="Sylfaen"/>
        </w:rPr>
        <w:t>եթե</w:t>
      </w:r>
      <w:r>
        <w:t xml:space="preserve"> </w:t>
      </w:r>
      <w:r>
        <w:rPr>
          <w:rFonts w:ascii="Sylfaen" w:hAnsi="Sylfaen" w:cs="Sylfaen"/>
        </w:rPr>
        <w:t>գնվելիք</w:t>
      </w:r>
      <w:r>
        <w:t xml:space="preserve"> </w:t>
      </w:r>
      <w:r>
        <w:rPr>
          <w:rFonts w:ascii="Sylfaen" w:hAnsi="Sylfaen" w:cs="Sylfaen"/>
        </w:rPr>
        <w:t>ապրանքը</w:t>
      </w:r>
      <w:r>
        <w:t xml:space="preserve"> </w:t>
      </w:r>
      <w:r>
        <w:rPr>
          <w:rFonts w:ascii="Sylfaen" w:hAnsi="Sylfaen" w:cs="Sylfaen"/>
        </w:rPr>
        <w:t>չի</w:t>
      </w:r>
      <w:r>
        <w:t xml:space="preserve"> </w:t>
      </w:r>
      <w:r>
        <w:rPr>
          <w:rFonts w:ascii="Sylfaen" w:hAnsi="Sylfaen" w:cs="Sylfaen"/>
        </w:rPr>
        <w:t>հանդիսանում</w:t>
      </w:r>
      <w:r>
        <w:t xml:space="preserve"> </w:t>
      </w:r>
      <w:r>
        <w:rPr>
          <w:rFonts w:ascii="Sylfaen" w:hAnsi="Sylfaen" w:cs="Sylfaen"/>
        </w:rPr>
        <w:t>հիմնական</w:t>
      </w:r>
      <w:r>
        <w:t xml:space="preserve"> </w:t>
      </w:r>
      <w:r>
        <w:rPr>
          <w:rFonts w:ascii="Sylfaen" w:hAnsi="Sylfaen" w:cs="Sylfaen"/>
        </w:rPr>
        <w:t>միջոց</w:t>
      </w:r>
      <w:r>
        <w:t>:</w:t>
      </w:r>
      <w:r>
        <w:rPr>
          <w:rFonts w:ascii="Sylfaen" w:hAnsi="Sylfaen" w:cs="Sylfaen"/>
        </w:rPr>
        <w:t>Իսկ</w:t>
      </w:r>
      <w:r>
        <w:t xml:space="preserve"> </w:t>
      </w:r>
      <w:r>
        <w:rPr>
          <w:rFonts w:ascii="Sylfaen" w:hAnsi="Sylfaen" w:cs="Sylfaen"/>
        </w:rPr>
        <w:t>եթե</w:t>
      </w:r>
      <w:r>
        <w:t xml:space="preserve"> </w:t>
      </w:r>
      <w:r>
        <w:rPr>
          <w:rFonts w:ascii="Sylfaen" w:hAnsi="Sylfaen" w:cs="Sylfaen"/>
        </w:rPr>
        <w:t>գնվելիք</w:t>
      </w:r>
      <w:r>
        <w:t xml:space="preserve"> </w:t>
      </w:r>
      <w:r>
        <w:rPr>
          <w:rFonts w:ascii="Sylfaen" w:hAnsi="Sylfaen" w:cs="Sylfaen"/>
        </w:rPr>
        <w:t>ապրանքը</w:t>
      </w:r>
      <w:r>
        <w:t xml:space="preserve"> </w:t>
      </w:r>
      <w:r>
        <w:rPr>
          <w:rFonts w:ascii="Sylfaen" w:hAnsi="Sylfaen" w:cs="Sylfaen"/>
        </w:rPr>
        <w:t>հանդիսանում</w:t>
      </w:r>
      <w:r>
        <w:t xml:space="preserve"> </w:t>
      </w:r>
      <w:r>
        <w:rPr>
          <w:rFonts w:ascii="Sylfaen" w:hAnsi="Sylfaen" w:cs="Sylfaen"/>
        </w:rPr>
        <w:t>է</w:t>
      </w:r>
      <w:r>
        <w:t xml:space="preserve"> </w:t>
      </w:r>
      <w:r>
        <w:rPr>
          <w:rFonts w:ascii="Sylfaen" w:hAnsi="Sylfaen" w:cs="Sylfaen"/>
        </w:rPr>
        <w:t>հիմնական</w:t>
      </w:r>
      <w:r>
        <w:t xml:space="preserve"> </w:t>
      </w:r>
      <w:r>
        <w:rPr>
          <w:rFonts w:ascii="Sylfaen" w:hAnsi="Sylfaen" w:cs="Sylfaen"/>
        </w:rPr>
        <w:t>միջոց</w:t>
      </w:r>
      <w:r>
        <w:t xml:space="preserve">, </w:t>
      </w:r>
      <w:r>
        <w:rPr>
          <w:rFonts w:ascii="Sylfaen" w:hAnsi="Sylfaen" w:cs="Sylfaen"/>
        </w:rPr>
        <w:t>ապա</w:t>
      </w:r>
      <w:r>
        <w:t xml:space="preserve"> </w:t>
      </w:r>
      <w:r>
        <w:rPr>
          <w:rFonts w:ascii="Sylfaen" w:hAnsi="Sylfaen" w:cs="Sylfaen"/>
        </w:rPr>
        <w:t>երաշխքային</w:t>
      </w:r>
      <w:r>
        <w:t xml:space="preserve"> </w:t>
      </w:r>
      <w:r>
        <w:rPr>
          <w:rFonts w:ascii="Sylfaen" w:hAnsi="Sylfaen" w:cs="Sylfaen"/>
        </w:rPr>
        <w:t>ժամկետը</w:t>
      </w:r>
      <w:r>
        <w:t xml:space="preserve"> </w:t>
      </w:r>
      <w:r>
        <w:rPr>
          <w:rFonts w:ascii="Sylfaen" w:hAnsi="Sylfaen" w:cs="Sylfaen"/>
        </w:rPr>
        <w:t>չպետք</w:t>
      </w:r>
      <w:r>
        <w:t xml:space="preserve"> </w:t>
      </w:r>
      <w:r>
        <w:rPr>
          <w:rFonts w:ascii="Sylfaen" w:hAnsi="Sylfaen" w:cs="Sylfaen"/>
        </w:rPr>
        <w:t>է</w:t>
      </w:r>
      <w:r>
        <w:t xml:space="preserve"> </w:t>
      </w:r>
      <w:r>
        <w:rPr>
          <w:rFonts w:ascii="Sylfaen" w:hAnsi="Sylfaen" w:cs="Sylfaen"/>
        </w:rPr>
        <w:t>պակաս</w:t>
      </w:r>
      <w:r>
        <w:t xml:space="preserve"> </w:t>
      </w:r>
      <w:r>
        <w:rPr>
          <w:rFonts w:ascii="Sylfaen" w:hAnsi="Sylfaen" w:cs="Sylfaen"/>
        </w:rPr>
        <w:t>լինի</w:t>
      </w:r>
      <w:r>
        <w:t xml:space="preserve"> 365 </w:t>
      </w:r>
      <w:r>
        <w:rPr>
          <w:rFonts w:ascii="Sylfaen" w:hAnsi="Sylfaen" w:cs="Sylfaen"/>
        </w:rPr>
        <w:t>օրացուցային</w:t>
      </w:r>
      <w:r>
        <w:t xml:space="preserve"> </w:t>
      </w:r>
      <w:r>
        <w:rPr>
          <w:rFonts w:ascii="Sylfaen" w:hAnsi="Sylfaen" w:cs="Sylfaen"/>
        </w:rPr>
        <w:t>օրից</w:t>
      </w:r>
    </w:p>
  </w:footnote>
  <w:footnote w:id="8">
    <w:p w:rsidR="007A4B54" w:rsidRDefault="007A4B54" w:rsidP="00375C2D">
      <w:pPr>
        <w:pStyle w:val="a6"/>
        <w:jc w:val="both"/>
        <w:rPr>
          <w:rFonts w:ascii="GHEA Grapalat" w:hAnsi="GHEA Grapalat"/>
          <w:i/>
          <w:sz w:val="16"/>
          <w:lang w:val="hy-AM"/>
        </w:rPr>
      </w:pPr>
      <w:r>
        <w:rPr>
          <w:vertAlign w:val="superscript"/>
        </w:rPr>
        <w:t xml:space="preserve">20 </w:t>
      </w:r>
      <w:r>
        <w:rPr>
          <w:rFonts w:ascii="Sylfaen" w:hAnsi="Sylfaen" w:cs="Sylfaen"/>
        </w:rPr>
        <w:t>Եթե</w:t>
      </w:r>
      <w:r>
        <w:t xml:space="preserve"> </w:t>
      </w:r>
      <w:r>
        <w:rPr>
          <w:rFonts w:ascii="Sylfaen" w:hAnsi="Sylfaen" w:cs="Sylfaen"/>
        </w:rPr>
        <w:t>պայմանագիրը</w:t>
      </w:r>
      <w:r>
        <w:t xml:space="preserve"> </w:t>
      </w:r>
      <w:r>
        <w:rPr>
          <w:rFonts w:ascii="Sylfaen" w:hAnsi="Sylfaen" w:cs="Sylfaen"/>
        </w:rPr>
        <w:t>կնքվել</w:t>
      </w:r>
      <w:r>
        <w:t xml:space="preserve"> </w:t>
      </w:r>
      <w:r>
        <w:rPr>
          <w:rFonts w:ascii="Sylfaen" w:hAnsi="Sylfaen" w:cs="Sylfaen"/>
        </w:rPr>
        <w:t>է</w:t>
      </w:r>
      <w:r>
        <w:t xml:space="preserve"> </w:t>
      </w:r>
      <w:r>
        <w:rPr>
          <w:rFonts w:cs="Times Armenian"/>
        </w:rPr>
        <w:t>«</w:t>
      </w:r>
      <w:r>
        <w:rPr>
          <w:rFonts w:ascii="Sylfaen" w:hAnsi="Sylfaen" w:cs="Sylfaen"/>
        </w:rPr>
        <w:t>Գնումների</w:t>
      </w:r>
      <w:r>
        <w:t xml:space="preserve"> </w:t>
      </w:r>
      <w:r>
        <w:rPr>
          <w:rFonts w:ascii="Sylfaen" w:hAnsi="Sylfaen" w:cs="Sylfaen"/>
        </w:rPr>
        <w:t>մասին</w:t>
      </w:r>
      <w:r>
        <w:rPr>
          <w:rFonts w:cs="Times Armenian"/>
        </w:rPr>
        <w:t>»</w:t>
      </w:r>
      <w:r>
        <w:t xml:space="preserve"> </w:t>
      </w:r>
      <w:r>
        <w:rPr>
          <w:rFonts w:ascii="Sylfaen" w:hAnsi="Sylfaen" w:cs="Sylfaen"/>
        </w:rPr>
        <w:t>ՀՀ</w:t>
      </w:r>
      <w:r>
        <w:t xml:space="preserve"> </w:t>
      </w:r>
      <w:r>
        <w:rPr>
          <w:rFonts w:ascii="Sylfaen" w:hAnsi="Sylfaen" w:cs="Sylfaen"/>
        </w:rPr>
        <w:t>օրենքի</w:t>
      </w:r>
      <w:r>
        <w:t xml:space="preserve"> 15-</w:t>
      </w:r>
      <w:r>
        <w:rPr>
          <w:rFonts w:ascii="Sylfaen" w:hAnsi="Sylfaen" w:cs="Sylfaen"/>
        </w:rPr>
        <w:t>րդ</w:t>
      </w:r>
      <w:r>
        <w:t xml:space="preserve"> </w:t>
      </w:r>
      <w:r>
        <w:rPr>
          <w:rFonts w:ascii="Sylfaen" w:hAnsi="Sylfaen" w:cs="Sylfaen"/>
        </w:rPr>
        <w:t>հոդվածի</w:t>
      </w:r>
      <w:r>
        <w:t xml:space="preserve"> 6-</w:t>
      </w:r>
      <w:r>
        <w:rPr>
          <w:rFonts w:ascii="Sylfaen" w:hAnsi="Sylfaen" w:cs="Sylfaen"/>
        </w:rPr>
        <w:t>րդ</w:t>
      </w:r>
      <w:r>
        <w:t xml:space="preserve"> </w:t>
      </w:r>
      <w:r>
        <w:rPr>
          <w:rFonts w:ascii="Sylfaen" w:hAnsi="Sylfaen" w:cs="Sylfaen"/>
        </w:rPr>
        <w:t>կետի</w:t>
      </w:r>
      <w:r>
        <w:t xml:space="preserve"> </w:t>
      </w:r>
      <w:r>
        <w:rPr>
          <w:rFonts w:ascii="Sylfaen" w:hAnsi="Sylfaen" w:cs="Sylfaen"/>
        </w:rPr>
        <w:t>հիման</w:t>
      </w:r>
      <w:r>
        <w:t xml:space="preserve"> </w:t>
      </w:r>
      <w:r>
        <w:rPr>
          <w:rFonts w:ascii="Sylfaen" w:hAnsi="Sylfaen" w:cs="Sylfaen"/>
        </w:rPr>
        <w:t>վրա</w:t>
      </w:r>
      <w:r>
        <w:t xml:space="preserve">, </w:t>
      </w:r>
      <w:r>
        <w:rPr>
          <w:rFonts w:ascii="Sylfaen" w:hAnsi="Sylfaen" w:cs="Sylfaen"/>
        </w:rPr>
        <w:t>ապա</w:t>
      </w:r>
      <w:r>
        <w:t xml:space="preserve"> </w:t>
      </w:r>
      <w:r>
        <w:rPr>
          <w:rFonts w:ascii="Sylfaen" w:hAnsi="Sylfaen" w:cs="Sylfaen"/>
        </w:rPr>
        <w:t>տուգանքը</w:t>
      </w:r>
      <w:r>
        <w:t xml:space="preserve"> </w:t>
      </w:r>
      <w:r>
        <w:rPr>
          <w:rFonts w:ascii="Sylfaen" w:hAnsi="Sylfaen" w:cs="Sylfaen"/>
        </w:rPr>
        <w:t>հաշվարկվում</w:t>
      </w:r>
      <w:r>
        <w:t xml:space="preserve"> </w:t>
      </w:r>
      <w:r>
        <w:rPr>
          <w:rFonts w:ascii="Sylfaen" w:hAnsi="Sylfaen" w:cs="Sylfaen"/>
        </w:rPr>
        <w:t>է</w:t>
      </w:r>
      <w:r>
        <w:t xml:space="preserve"> </w:t>
      </w:r>
      <w:r>
        <w:rPr>
          <w:rFonts w:ascii="Sylfaen" w:hAnsi="Sylfaen" w:cs="Sylfaen"/>
        </w:rPr>
        <w:t>այն</w:t>
      </w:r>
      <w:r>
        <w:t xml:space="preserve"> </w:t>
      </w:r>
      <w:r>
        <w:rPr>
          <w:rFonts w:ascii="Sylfaen" w:hAnsi="Sylfaen" w:cs="Sylfaen"/>
        </w:rPr>
        <w:t>համաձայնագրի</w:t>
      </w:r>
      <w:r>
        <w:t xml:space="preserve"> </w:t>
      </w:r>
      <w:r>
        <w:rPr>
          <w:rFonts w:ascii="Sylfaen" w:hAnsi="Sylfaen" w:cs="Sylfaen"/>
        </w:rPr>
        <w:t>գնի</w:t>
      </w:r>
      <w:r>
        <w:t xml:space="preserve"> </w:t>
      </w:r>
      <w:r>
        <w:rPr>
          <w:rFonts w:ascii="Sylfaen" w:hAnsi="Sylfaen" w:cs="Sylfaen"/>
        </w:rPr>
        <w:t>նկատմամբ</w:t>
      </w:r>
      <w:r>
        <w:t xml:space="preserve">, </w:t>
      </w:r>
      <w:r>
        <w:rPr>
          <w:rFonts w:ascii="Sylfaen" w:hAnsi="Sylfaen" w:cs="Sylfaen"/>
        </w:rPr>
        <w:t>որի</w:t>
      </w:r>
      <w:r>
        <w:t xml:space="preserve"> </w:t>
      </w:r>
      <w:r>
        <w:rPr>
          <w:rFonts w:ascii="Sylfaen" w:hAnsi="Sylfaen" w:cs="Sylfaen"/>
        </w:rPr>
        <w:t>շրջանակում</w:t>
      </w:r>
      <w:r>
        <w:t xml:space="preserve"> </w:t>
      </w:r>
      <w:r>
        <w:rPr>
          <w:rFonts w:ascii="Sylfaen" w:hAnsi="Sylfaen" w:cs="Sylfaen"/>
        </w:rPr>
        <w:t>արձանագրվել</w:t>
      </w:r>
      <w:r>
        <w:t xml:space="preserve"> </w:t>
      </w:r>
      <w:r>
        <w:rPr>
          <w:rFonts w:ascii="Sylfaen" w:hAnsi="Sylfaen" w:cs="Sylfaen"/>
        </w:rPr>
        <w:t>է</w:t>
      </w:r>
      <w:r>
        <w:t xml:space="preserve"> </w:t>
      </w:r>
      <w:r>
        <w:rPr>
          <w:rFonts w:ascii="Sylfaen" w:hAnsi="Sylfaen" w:cs="Sylfaen"/>
        </w:rPr>
        <w:t>ստանձնված</w:t>
      </w:r>
      <w:r>
        <w:t xml:space="preserve"> </w:t>
      </w:r>
      <w:r>
        <w:rPr>
          <w:rFonts w:ascii="Sylfaen" w:hAnsi="Sylfaen" w:cs="Sylfaen"/>
        </w:rPr>
        <w:t>պարտավորությունների</w:t>
      </w:r>
      <w:r>
        <w:t xml:space="preserve"> </w:t>
      </w:r>
      <w:r>
        <w:rPr>
          <w:rFonts w:ascii="Sylfaen" w:hAnsi="Sylfaen" w:cs="Sylfaen"/>
        </w:rPr>
        <w:t>չկատարման</w:t>
      </w:r>
      <w:r>
        <w:t xml:space="preserve"> </w:t>
      </w:r>
      <w:r>
        <w:rPr>
          <w:rFonts w:ascii="Sylfaen" w:hAnsi="Sylfaen" w:cs="Sylfaen"/>
        </w:rPr>
        <w:t>կամ</w:t>
      </w:r>
      <w:r>
        <w:t xml:space="preserve"> </w:t>
      </w:r>
      <w:r>
        <w:rPr>
          <w:rFonts w:ascii="Sylfaen" w:hAnsi="Sylfaen" w:cs="Sylfaen"/>
        </w:rPr>
        <w:t>ոչ</w:t>
      </w:r>
      <w:r>
        <w:t xml:space="preserve"> </w:t>
      </w:r>
      <w:r>
        <w:rPr>
          <w:rFonts w:ascii="Sylfaen" w:hAnsi="Sylfaen" w:cs="Sylfaen"/>
        </w:rPr>
        <w:t>պատշաճ</w:t>
      </w:r>
      <w:r>
        <w:t xml:space="preserve"> </w:t>
      </w:r>
      <w:r>
        <w:rPr>
          <w:rFonts w:ascii="Sylfaen" w:hAnsi="Sylfaen" w:cs="Sylfaen"/>
        </w:rPr>
        <w:t>կատարման</w:t>
      </w:r>
      <w:r>
        <w:t xml:space="preserve"> </w:t>
      </w:r>
      <w:r>
        <w:rPr>
          <w:rFonts w:ascii="Sylfaen" w:hAnsi="Sylfaen" w:cs="Sylfaen"/>
        </w:rPr>
        <w:t>հանգամանքը</w:t>
      </w:r>
      <w:r>
        <w:t xml:space="preserve">: </w:t>
      </w:r>
    </w:p>
    <w:p w:rsidR="007A4B54" w:rsidRDefault="007A4B54" w:rsidP="00375C2D">
      <w:pPr>
        <w:pStyle w:val="a6"/>
        <w:jc w:val="both"/>
        <w:rPr>
          <w:del w:id="17" w:author="User" w:date="2019-05-26T10:03:00Z"/>
          <w:lang w:val="hy-AM"/>
        </w:rPr>
      </w:pPr>
      <w:r>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9">
    <w:p w:rsidR="007A4B54" w:rsidRDefault="007A4B54" w:rsidP="00375C2D">
      <w:pPr>
        <w:pStyle w:val="a6"/>
        <w:jc w:val="both"/>
        <w:rPr>
          <w:del w:id="18" w:author="User" w:date="2019-05-26T10:04:00Z"/>
          <w:sz w:val="16"/>
          <w:szCs w:val="16"/>
          <w:lang w:val="hy-AM"/>
        </w:rPr>
      </w:pPr>
      <w:r>
        <w:rPr>
          <w:vertAlign w:val="superscript"/>
        </w:rPr>
        <w:t xml:space="preserve">21 </w:t>
      </w:r>
      <w:r>
        <w:rPr>
          <w:rFonts w:ascii="Sylfaen" w:hAnsi="Sylfaen" w:cs="Sylfaen"/>
        </w:rPr>
        <w:t>Պետական</w:t>
      </w:r>
      <w:r>
        <w:t xml:space="preserve"> </w:t>
      </w:r>
      <w:r>
        <w:rPr>
          <w:rFonts w:ascii="Sylfaen" w:hAnsi="Sylfaen" w:cs="Sylfaen"/>
        </w:rPr>
        <w:t>բյուջեի</w:t>
      </w:r>
      <w:r>
        <w:t xml:space="preserve"> </w:t>
      </w:r>
      <w:r>
        <w:rPr>
          <w:rFonts w:ascii="Sylfaen" w:hAnsi="Sylfaen" w:cs="Sylfaen"/>
        </w:rPr>
        <w:t>միջոցների</w:t>
      </w:r>
      <w:r>
        <w:t xml:space="preserve"> </w:t>
      </w:r>
      <w:r>
        <w:rPr>
          <w:rFonts w:ascii="Sylfaen" w:hAnsi="Sylfaen" w:cs="Sylfaen"/>
        </w:rPr>
        <w:t>հաշվին</w:t>
      </w:r>
      <w:r>
        <w:t xml:space="preserve"> </w:t>
      </w:r>
      <w:r>
        <w:rPr>
          <w:rFonts w:ascii="Sylfaen" w:hAnsi="Sylfaen" w:cs="Sylfaen"/>
        </w:rPr>
        <w:t>պարտավորություններ</w:t>
      </w:r>
      <w:r>
        <w:t xml:space="preserve"> </w:t>
      </w:r>
      <w:r>
        <w:rPr>
          <w:rFonts w:ascii="Sylfaen" w:hAnsi="Sylfaen" w:cs="Sylfaen"/>
        </w:rPr>
        <w:t>չառաջացնող</w:t>
      </w:r>
      <w:r>
        <w:t xml:space="preserve"> </w:t>
      </w:r>
      <w:r>
        <w:rPr>
          <w:rFonts w:ascii="Sylfaen" w:hAnsi="Sylfaen" w:cs="Sylfaen"/>
        </w:rPr>
        <w:t>գնումների</w:t>
      </w:r>
      <w:r>
        <w:t xml:space="preserve"> </w:t>
      </w:r>
      <w:r>
        <w:rPr>
          <w:rFonts w:ascii="Sylfaen" w:hAnsi="Sylfaen" w:cs="Sylfaen"/>
        </w:rPr>
        <w:t>դեպքում</w:t>
      </w:r>
      <w:r>
        <w:t xml:space="preserve"> </w:t>
      </w:r>
      <w:r>
        <w:rPr>
          <w:rFonts w:ascii="Sylfaen" w:hAnsi="Sylfaen" w:cs="Sylfaen"/>
        </w:rPr>
        <w:t>սույն</w:t>
      </w:r>
      <w:r>
        <w:t xml:space="preserve"> </w:t>
      </w:r>
      <w:r>
        <w:rPr>
          <w:rFonts w:ascii="Sylfaen" w:hAnsi="Sylfaen" w:cs="Sylfaen"/>
        </w:rPr>
        <w:t>նախադասությունը</w:t>
      </w:r>
      <w:r>
        <w:t xml:space="preserve"> </w:t>
      </w:r>
      <w:r>
        <w:rPr>
          <w:rFonts w:ascii="Sylfaen" w:hAnsi="Sylfaen" w:cs="Sylfaen"/>
        </w:rPr>
        <w:t>պայմանագրից</w:t>
      </w:r>
      <w:r>
        <w:t xml:space="preserve"> </w:t>
      </w:r>
      <w:r>
        <w:rPr>
          <w:rFonts w:ascii="Sylfaen" w:hAnsi="Sylfaen" w:cs="Sylfaen"/>
        </w:rPr>
        <w:t>հանվում</w:t>
      </w:r>
      <w:r>
        <w:t xml:space="preserve"> </w:t>
      </w:r>
      <w:r>
        <w:rPr>
          <w:rFonts w:ascii="Sylfaen" w:hAnsi="Sylfaen" w:cs="Sylfaen"/>
        </w:rPr>
        <w:t>է</w:t>
      </w:r>
      <w:r>
        <w:t>:</w:t>
      </w:r>
    </w:p>
  </w:footnote>
  <w:footnote w:id="10">
    <w:p w:rsidR="007A4B54" w:rsidRDefault="007A4B54" w:rsidP="00375C2D">
      <w:pPr>
        <w:pStyle w:val="a6"/>
        <w:jc w:val="both"/>
        <w:rPr>
          <w:del w:id="19" w:author="User" w:date="2019-05-26T10:04:00Z"/>
          <w:lang w:val="hy-AM"/>
        </w:rPr>
      </w:pPr>
      <w:r>
        <w:rPr>
          <w:vertAlign w:val="superscript"/>
        </w:rPr>
        <w:t xml:space="preserve">22 </w:t>
      </w:r>
      <w:r>
        <w:rPr>
          <w:rFonts w:ascii="Sylfaen" w:hAnsi="Sylfaen" w:cs="Sylfaen"/>
        </w:rPr>
        <w:t>Սույն</w:t>
      </w:r>
      <w:r>
        <w:t xml:space="preserve"> </w:t>
      </w:r>
      <w:r>
        <w:rPr>
          <w:rFonts w:ascii="Sylfaen" w:hAnsi="Sylfaen" w:cs="Sylfaen"/>
        </w:rPr>
        <w:t>կետը</w:t>
      </w:r>
      <w:r>
        <w:t xml:space="preserve"> </w:t>
      </w:r>
      <w:r>
        <w:rPr>
          <w:rFonts w:ascii="Sylfaen" w:hAnsi="Sylfaen" w:cs="Sylfaen"/>
        </w:rPr>
        <w:t>հանվում</w:t>
      </w:r>
      <w:r>
        <w:t xml:space="preserve"> </w:t>
      </w:r>
      <w:r>
        <w:rPr>
          <w:rFonts w:ascii="Sylfaen" w:hAnsi="Sylfaen" w:cs="Sylfaen"/>
        </w:rPr>
        <w:t>է</w:t>
      </w:r>
      <w:r>
        <w:t xml:space="preserve"> </w:t>
      </w:r>
      <w:r>
        <w:rPr>
          <w:rFonts w:ascii="Sylfaen" w:hAnsi="Sylfaen" w:cs="Sylfaen"/>
        </w:rPr>
        <w:t>պայմանագրից</w:t>
      </w:r>
      <w:r>
        <w:t xml:space="preserve">, </w:t>
      </w:r>
      <w:r>
        <w:rPr>
          <w:rFonts w:ascii="Sylfaen" w:hAnsi="Sylfaen" w:cs="Sylfaen"/>
        </w:rPr>
        <w:t>եթե</w:t>
      </w:r>
      <w:r>
        <w:t xml:space="preserve"> </w:t>
      </w:r>
      <w:r>
        <w:rPr>
          <w:rFonts w:ascii="Sylfaen" w:hAnsi="Sylfaen" w:cs="Sylfaen"/>
        </w:rPr>
        <w:t>պայմանագիրը</w:t>
      </w:r>
      <w:r>
        <w:t xml:space="preserve"> </w:t>
      </w:r>
      <w:r>
        <w:rPr>
          <w:rFonts w:ascii="Sylfaen" w:hAnsi="Sylfaen" w:cs="Sylfaen"/>
        </w:rPr>
        <w:t>չի</w:t>
      </w:r>
      <w:r>
        <w:t xml:space="preserve"> </w:t>
      </w:r>
      <w:r>
        <w:rPr>
          <w:rFonts w:ascii="Sylfaen" w:hAnsi="Sylfaen" w:cs="Sylfaen"/>
        </w:rPr>
        <w:t>իրականացվում</w:t>
      </w:r>
      <w:r>
        <w:t xml:space="preserve"> </w:t>
      </w:r>
      <w:r>
        <w:rPr>
          <w:rFonts w:ascii="Sylfaen" w:hAnsi="Sylfaen" w:cs="Sylfaen"/>
        </w:rPr>
        <w:t>գործակալության</w:t>
      </w:r>
      <w:r>
        <w:t xml:space="preserve"> </w:t>
      </w:r>
      <w:r>
        <w:rPr>
          <w:rFonts w:ascii="Sylfaen" w:hAnsi="Sylfaen" w:cs="Sylfaen"/>
        </w:rPr>
        <w:t>պայմանագիր</w:t>
      </w:r>
      <w:r>
        <w:t xml:space="preserve"> </w:t>
      </w:r>
      <w:r>
        <w:rPr>
          <w:rFonts w:ascii="Sylfaen" w:hAnsi="Sylfaen" w:cs="Sylfaen"/>
        </w:rPr>
        <w:t>կնքելու</w:t>
      </w:r>
      <w:r>
        <w:t xml:space="preserve"> </w:t>
      </w:r>
      <w:r>
        <w:rPr>
          <w:rFonts w:ascii="Sylfaen" w:hAnsi="Sylfaen" w:cs="Sylfaen"/>
        </w:rPr>
        <w:t>միջոցով</w:t>
      </w:r>
      <w:r>
        <w:t>:</w:t>
      </w:r>
    </w:p>
  </w:footnote>
  <w:footnote w:id="11">
    <w:p w:rsidR="007A4B54" w:rsidRDefault="007A4B54" w:rsidP="00375C2D">
      <w:pPr>
        <w:pStyle w:val="a6"/>
        <w:jc w:val="both"/>
        <w:rPr>
          <w:del w:id="20" w:author="User" w:date="2019-05-26T10:04:00Z"/>
          <w:lang w:val="hy-AM"/>
        </w:rPr>
      </w:pPr>
      <w:r>
        <w:rPr>
          <w:vertAlign w:val="superscript"/>
        </w:rPr>
        <w:t xml:space="preserve">23 </w:t>
      </w:r>
      <w:r>
        <w:rPr>
          <w:rFonts w:ascii="Sylfaen" w:hAnsi="Sylfaen" w:cs="Sylfaen"/>
        </w:rPr>
        <w:t>Սույն</w:t>
      </w:r>
      <w:r>
        <w:t xml:space="preserve"> </w:t>
      </w:r>
      <w:r>
        <w:rPr>
          <w:rFonts w:ascii="Sylfaen" w:hAnsi="Sylfaen" w:cs="Sylfaen"/>
        </w:rPr>
        <w:t>կետը</w:t>
      </w:r>
      <w:r>
        <w:t xml:space="preserve"> </w:t>
      </w:r>
      <w:r>
        <w:rPr>
          <w:rFonts w:ascii="Sylfaen" w:hAnsi="Sylfaen" w:cs="Sylfaen"/>
        </w:rPr>
        <w:t>հանվում</w:t>
      </w:r>
      <w:r>
        <w:t xml:space="preserve"> </w:t>
      </w:r>
      <w:r>
        <w:rPr>
          <w:rFonts w:ascii="Sylfaen" w:hAnsi="Sylfaen" w:cs="Sylfaen"/>
        </w:rPr>
        <w:t>է</w:t>
      </w:r>
      <w:r>
        <w:t xml:space="preserve"> </w:t>
      </w:r>
      <w:r>
        <w:rPr>
          <w:rFonts w:ascii="Sylfaen" w:hAnsi="Sylfaen" w:cs="Sylfaen"/>
        </w:rPr>
        <w:t>պայմանագրից</w:t>
      </w:r>
      <w:r>
        <w:t xml:space="preserve">, </w:t>
      </w:r>
      <w:r>
        <w:rPr>
          <w:rFonts w:ascii="Sylfaen" w:hAnsi="Sylfaen" w:cs="Sylfaen"/>
        </w:rPr>
        <w:t>եթե</w:t>
      </w:r>
      <w:r>
        <w:t xml:space="preserve"> </w:t>
      </w:r>
      <w:r>
        <w:rPr>
          <w:rFonts w:ascii="Sylfaen" w:hAnsi="Sylfaen" w:cs="Sylfaen"/>
        </w:rPr>
        <w:t>պայմանագիրը</w:t>
      </w:r>
      <w:r>
        <w:t xml:space="preserve"> </w:t>
      </w:r>
      <w:r>
        <w:rPr>
          <w:rFonts w:ascii="Sylfaen" w:hAnsi="Sylfaen" w:cs="Sylfaen"/>
        </w:rPr>
        <w:t>չի</w:t>
      </w:r>
      <w:r>
        <w:t xml:space="preserve"> </w:t>
      </w:r>
      <w:r>
        <w:rPr>
          <w:rFonts w:ascii="Sylfaen" w:hAnsi="Sylfaen" w:cs="Sylfaen"/>
        </w:rPr>
        <w:t>իրականացվում</w:t>
      </w:r>
      <w:r>
        <w:t xml:space="preserve"> </w:t>
      </w:r>
      <w:r>
        <w:rPr>
          <w:rFonts w:ascii="Sylfaen" w:hAnsi="Sylfaen" w:cs="Sylfaen"/>
        </w:rPr>
        <w:t>համատեղ</w:t>
      </w:r>
      <w:r>
        <w:t xml:space="preserve"> </w:t>
      </w:r>
      <w:r>
        <w:rPr>
          <w:rFonts w:ascii="Sylfaen" w:hAnsi="Sylfaen" w:cs="Sylfaen"/>
        </w:rPr>
        <w:t>գործունեության</w:t>
      </w:r>
      <w:r>
        <w:t xml:space="preserve"> (</w:t>
      </w:r>
      <w:r>
        <w:rPr>
          <w:rFonts w:ascii="Sylfaen" w:hAnsi="Sylfaen" w:cs="Sylfaen"/>
        </w:rPr>
        <w:t>կոնսորցիումի</w:t>
      </w:r>
      <w:r>
        <w:t xml:space="preserve">) </w:t>
      </w:r>
      <w:r>
        <w:rPr>
          <w:rFonts w:ascii="Sylfaen" w:hAnsi="Sylfaen" w:cs="Sylfaen"/>
        </w:rPr>
        <w:t>պայմանագիր</w:t>
      </w:r>
      <w:r>
        <w:t xml:space="preserve"> </w:t>
      </w:r>
      <w:r>
        <w:rPr>
          <w:rFonts w:ascii="Sylfaen" w:hAnsi="Sylfaen" w:cs="Sylfaen"/>
        </w:rPr>
        <w:t>կնքելու</w:t>
      </w:r>
      <w:r>
        <w:t xml:space="preserve"> </w:t>
      </w:r>
      <w:r>
        <w:rPr>
          <w:rFonts w:ascii="Sylfaen" w:hAnsi="Sylfaen" w:cs="Sylfaen"/>
        </w:rPr>
        <w:t>միջոցով</w:t>
      </w:r>
      <w:r>
        <w:t>:</w:t>
      </w:r>
    </w:p>
  </w:footnote>
  <w:footnote w:id="12">
    <w:p w:rsidR="007A4B54" w:rsidRPr="00375C2D" w:rsidRDefault="007A4B54" w:rsidP="00375C2D">
      <w:pPr>
        <w:rPr>
          <w:lang w:val="hy-AM" w:eastAsia="ru-RU"/>
        </w:rPr>
      </w:pPr>
      <w:r>
        <w:rPr>
          <w:vertAlign w:val="superscript"/>
          <w:lang w:val="hy-AM"/>
        </w:rPr>
        <w:t xml:space="preserve">24 </w:t>
      </w:r>
      <w:r>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տասնապատիկը,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Pr>
          <w:rFonts w:ascii="GHEA Grapalat" w:hAnsi="GHEA Grapalat"/>
          <w:lang w:val="hy-AM"/>
        </w:rPr>
        <w:t xml:space="preserve"> </w:t>
      </w:r>
      <w:r>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27E82795"/>
    <w:multiLevelType w:val="multilevel"/>
    <w:tmpl w:val="50FE8D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B517F53"/>
    <w:multiLevelType w:val="multilevel"/>
    <w:tmpl w:val="E02479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E6A538C"/>
    <w:multiLevelType w:val="multilevel"/>
    <w:tmpl w:val="D54AFB0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6">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7">
    <w:nsid w:val="3B18569B"/>
    <w:multiLevelType w:val="multilevel"/>
    <w:tmpl w:val="E7D43E1C"/>
    <w:lvl w:ilvl="0">
      <w:start w:val="1"/>
      <w:numFmt w:val="decimal"/>
      <w:lvlText w:val="%1"/>
      <w:lvlJc w:val="left"/>
      <w:pPr>
        <w:ind w:left="1080" w:hanging="1080"/>
      </w:pPr>
    </w:lvl>
    <w:lvl w:ilvl="1">
      <w:start w:val="1"/>
      <w:numFmt w:val="decimal"/>
      <w:lvlText w:val="%1.%2"/>
      <w:lvlJc w:val="left"/>
      <w:pPr>
        <w:ind w:left="1788" w:hanging="1080"/>
      </w:pPr>
    </w:lvl>
    <w:lvl w:ilvl="2">
      <w:start w:val="1"/>
      <w:numFmt w:val="decimal"/>
      <w:lvlText w:val="%1.%2.%3"/>
      <w:lvlJc w:val="left"/>
      <w:pPr>
        <w:ind w:left="2496" w:hanging="108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8">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55D45D5E"/>
    <w:multiLevelType w:val="multilevel"/>
    <w:tmpl w:val="FEBAAB7C"/>
    <w:lvl w:ilvl="0">
      <w:start w:val="1"/>
      <w:numFmt w:val="decimal"/>
      <w:lvlText w:val="%1."/>
      <w:lvlJc w:val="left"/>
      <w:pPr>
        <w:tabs>
          <w:tab w:val="num" w:pos="720"/>
        </w:tabs>
        <w:ind w:left="720" w:hanging="360"/>
      </w:pPr>
      <w:rPr>
        <w:b w:val="0"/>
        <w:sz w:val="24"/>
        <w:szCs w:val="24"/>
      </w:rPr>
    </w:lvl>
    <w:lvl w:ilvl="1">
      <w:start w:val="2"/>
      <w:numFmt w:val="decimal"/>
      <w:isLgl/>
      <w:lvlText w:val="%1.%2"/>
      <w:lvlJc w:val="left"/>
      <w:pPr>
        <w:ind w:left="1065" w:hanging="360"/>
      </w:pPr>
      <w:rPr>
        <w:rFonts w:cs="Arial"/>
        <w:b w:val="0"/>
        <w:sz w:val="24"/>
      </w:rPr>
    </w:lvl>
    <w:lvl w:ilvl="2">
      <w:start w:val="1"/>
      <w:numFmt w:val="decimal"/>
      <w:isLgl/>
      <w:lvlText w:val="%1.%2.%3"/>
      <w:lvlJc w:val="left"/>
      <w:pPr>
        <w:ind w:left="1770" w:hanging="720"/>
      </w:pPr>
      <w:rPr>
        <w:rFonts w:cs="Arial"/>
        <w:b w:val="0"/>
        <w:sz w:val="24"/>
      </w:rPr>
    </w:lvl>
    <w:lvl w:ilvl="3">
      <w:start w:val="1"/>
      <w:numFmt w:val="decimal"/>
      <w:isLgl/>
      <w:lvlText w:val="%1.%2.%3.%4"/>
      <w:lvlJc w:val="left"/>
      <w:pPr>
        <w:ind w:left="2115" w:hanging="720"/>
      </w:pPr>
      <w:rPr>
        <w:rFonts w:cs="Arial"/>
        <w:b w:val="0"/>
        <w:sz w:val="24"/>
      </w:rPr>
    </w:lvl>
    <w:lvl w:ilvl="4">
      <w:start w:val="1"/>
      <w:numFmt w:val="decimal"/>
      <w:isLgl/>
      <w:lvlText w:val="%1.%2.%3.%4.%5"/>
      <w:lvlJc w:val="left"/>
      <w:pPr>
        <w:ind w:left="2820" w:hanging="1080"/>
      </w:pPr>
      <w:rPr>
        <w:rFonts w:cs="Arial"/>
        <w:b w:val="0"/>
        <w:sz w:val="24"/>
      </w:rPr>
    </w:lvl>
    <w:lvl w:ilvl="5">
      <w:start w:val="1"/>
      <w:numFmt w:val="decimal"/>
      <w:isLgl/>
      <w:lvlText w:val="%1.%2.%3.%4.%5.%6"/>
      <w:lvlJc w:val="left"/>
      <w:pPr>
        <w:ind w:left="3165" w:hanging="1080"/>
      </w:pPr>
      <w:rPr>
        <w:rFonts w:cs="Arial"/>
        <w:b w:val="0"/>
        <w:sz w:val="24"/>
      </w:rPr>
    </w:lvl>
    <w:lvl w:ilvl="6">
      <w:start w:val="1"/>
      <w:numFmt w:val="decimal"/>
      <w:isLgl/>
      <w:lvlText w:val="%1.%2.%3.%4.%5.%6.%7"/>
      <w:lvlJc w:val="left"/>
      <w:pPr>
        <w:ind w:left="3870" w:hanging="1440"/>
      </w:pPr>
      <w:rPr>
        <w:rFonts w:cs="Arial"/>
        <w:b w:val="0"/>
        <w:sz w:val="24"/>
      </w:rPr>
    </w:lvl>
    <w:lvl w:ilvl="7">
      <w:start w:val="1"/>
      <w:numFmt w:val="decimal"/>
      <w:isLgl/>
      <w:lvlText w:val="%1.%2.%3.%4.%5.%6.%7.%8"/>
      <w:lvlJc w:val="left"/>
      <w:pPr>
        <w:ind w:left="4215" w:hanging="1440"/>
      </w:pPr>
      <w:rPr>
        <w:rFonts w:cs="Arial"/>
        <w:b w:val="0"/>
        <w:sz w:val="24"/>
      </w:rPr>
    </w:lvl>
    <w:lvl w:ilvl="8">
      <w:start w:val="1"/>
      <w:numFmt w:val="decimal"/>
      <w:isLgl/>
      <w:lvlText w:val="%1.%2.%3.%4.%5.%6.%7.%8.%9"/>
      <w:lvlJc w:val="left"/>
      <w:pPr>
        <w:ind w:left="4920" w:hanging="1800"/>
      </w:pPr>
      <w:rPr>
        <w:rFonts w:cs="Arial"/>
        <w:b w:val="0"/>
        <w:sz w:val="24"/>
      </w:rPr>
    </w:lvl>
  </w:abstractNum>
  <w:abstractNum w:abstractNumId="1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ind w:left="0" w:firstLine="0"/>
      </w:pPr>
    </w:lvl>
    <w:lvl w:ilvl="2" w:tplc="DCA4038A">
      <w:numFmt w:val="none"/>
      <w:lvlText w:val=""/>
      <w:lvlJc w:val="left"/>
      <w:pPr>
        <w:tabs>
          <w:tab w:val="num" w:pos="360"/>
        </w:tabs>
        <w:ind w:left="0" w:firstLine="0"/>
      </w:pPr>
    </w:lvl>
    <w:lvl w:ilvl="3" w:tplc="2F089352">
      <w:numFmt w:val="none"/>
      <w:lvlText w:val=""/>
      <w:lvlJc w:val="left"/>
      <w:pPr>
        <w:tabs>
          <w:tab w:val="num" w:pos="360"/>
        </w:tabs>
        <w:ind w:left="0" w:firstLine="0"/>
      </w:pPr>
    </w:lvl>
    <w:lvl w:ilvl="4" w:tplc="1F9E5ACA">
      <w:numFmt w:val="none"/>
      <w:lvlText w:val=""/>
      <w:lvlJc w:val="left"/>
      <w:pPr>
        <w:tabs>
          <w:tab w:val="num" w:pos="360"/>
        </w:tabs>
        <w:ind w:left="0" w:firstLine="0"/>
      </w:pPr>
    </w:lvl>
    <w:lvl w:ilvl="5" w:tplc="49128CC0">
      <w:numFmt w:val="none"/>
      <w:lvlText w:val=""/>
      <w:lvlJc w:val="left"/>
      <w:pPr>
        <w:tabs>
          <w:tab w:val="num" w:pos="360"/>
        </w:tabs>
        <w:ind w:left="0" w:firstLine="0"/>
      </w:pPr>
    </w:lvl>
    <w:lvl w:ilvl="6" w:tplc="4EA481AA">
      <w:numFmt w:val="none"/>
      <w:lvlText w:val=""/>
      <w:lvlJc w:val="left"/>
      <w:pPr>
        <w:tabs>
          <w:tab w:val="num" w:pos="360"/>
        </w:tabs>
        <w:ind w:left="0" w:firstLine="0"/>
      </w:pPr>
    </w:lvl>
    <w:lvl w:ilvl="7" w:tplc="B51ED7BA">
      <w:numFmt w:val="none"/>
      <w:lvlText w:val=""/>
      <w:lvlJc w:val="left"/>
      <w:pPr>
        <w:tabs>
          <w:tab w:val="num" w:pos="360"/>
        </w:tabs>
        <w:ind w:left="0" w:firstLine="0"/>
      </w:pPr>
    </w:lvl>
    <w:lvl w:ilvl="8" w:tplc="7C461A92">
      <w:numFmt w:val="none"/>
      <w:lvlText w:val=""/>
      <w:lvlJc w:val="left"/>
      <w:pPr>
        <w:tabs>
          <w:tab w:val="num" w:pos="360"/>
        </w:tabs>
        <w:ind w:left="0" w:firstLine="0"/>
      </w:pPr>
    </w:lvl>
  </w:abstractNum>
  <w:abstractNum w:abstractNumId="11">
    <w:nsid w:val="5DBD78B3"/>
    <w:multiLevelType w:val="multilevel"/>
    <w:tmpl w:val="55F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C95342B"/>
    <w:multiLevelType w:val="multilevel"/>
    <w:tmpl w:val="3C4C7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9"/>
  </w:num>
  <w:num w:numId="3">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num>
  <w:num w:numId="6">
    <w:abstractNumId w:val="6"/>
  </w:num>
  <w:num w:numId="7">
    <w:abstractNumId w:val="6"/>
  </w:num>
  <w:num w:numId="8">
    <w:abstractNumId w:val="12"/>
  </w:num>
  <w:num w:numId="9">
    <w:abstractNumId w:val="10"/>
  </w:num>
  <w:num w:numId="10">
    <w:abstractNumId w:val="10"/>
    <w:lvlOverride w:ilvl="0">
      <w:startOverride w:val="1"/>
    </w:lvlOverride>
    <w:lvlOverride w:ilvl="1"/>
    <w:lvlOverride w:ilvl="2"/>
    <w:lvlOverride w:ilvl="3"/>
    <w:lvlOverride w:ilvl="4"/>
    <w:lvlOverride w:ilvl="5"/>
    <w:lvlOverride w:ilvl="6"/>
    <w:lvlOverride w:ilvl="7"/>
    <w:lvlOverride w:ilvl="8"/>
  </w:num>
  <w:num w:numId="11">
    <w:abstractNumId w:val="7"/>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
  </w:num>
  <w:num w:numId="17">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4"/>
  </w:num>
  <w:num w:numId="20">
    <w:abstractNumId w:val="8"/>
  </w:num>
  <w:num w:numId="21">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C2D"/>
    <w:rsid w:val="00041EAF"/>
    <w:rsid w:val="0007401C"/>
    <w:rsid w:val="000F4A4B"/>
    <w:rsid w:val="0011358F"/>
    <w:rsid w:val="001433D2"/>
    <w:rsid w:val="00161A74"/>
    <w:rsid w:val="001631ED"/>
    <w:rsid w:val="001714EB"/>
    <w:rsid w:val="0018758C"/>
    <w:rsid w:val="00210937"/>
    <w:rsid w:val="0021432E"/>
    <w:rsid w:val="002A4928"/>
    <w:rsid w:val="002D387F"/>
    <w:rsid w:val="002F0F37"/>
    <w:rsid w:val="00346B5C"/>
    <w:rsid w:val="0037229B"/>
    <w:rsid w:val="00375C2D"/>
    <w:rsid w:val="003F7610"/>
    <w:rsid w:val="004619C8"/>
    <w:rsid w:val="00471197"/>
    <w:rsid w:val="00480842"/>
    <w:rsid w:val="00492C86"/>
    <w:rsid w:val="004D14AD"/>
    <w:rsid w:val="004E458C"/>
    <w:rsid w:val="004F5777"/>
    <w:rsid w:val="005449CD"/>
    <w:rsid w:val="005F42A9"/>
    <w:rsid w:val="005F75B8"/>
    <w:rsid w:val="006176DA"/>
    <w:rsid w:val="0064355A"/>
    <w:rsid w:val="00695650"/>
    <w:rsid w:val="00726F1F"/>
    <w:rsid w:val="00757106"/>
    <w:rsid w:val="007A4B54"/>
    <w:rsid w:val="00876D7E"/>
    <w:rsid w:val="008C5027"/>
    <w:rsid w:val="008D093B"/>
    <w:rsid w:val="008E4D85"/>
    <w:rsid w:val="0093583D"/>
    <w:rsid w:val="00952675"/>
    <w:rsid w:val="00990D19"/>
    <w:rsid w:val="00A75CC5"/>
    <w:rsid w:val="00AA03AD"/>
    <w:rsid w:val="00AE122A"/>
    <w:rsid w:val="00B479F1"/>
    <w:rsid w:val="00B945E2"/>
    <w:rsid w:val="00C201DC"/>
    <w:rsid w:val="00C54E70"/>
    <w:rsid w:val="00D4444E"/>
    <w:rsid w:val="00D744A6"/>
    <w:rsid w:val="00E22F9C"/>
    <w:rsid w:val="00EC2D5C"/>
    <w:rsid w:val="00EE6809"/>
    <w:rsid w:val="00F33D55"/>
    <w:rsid w:val="00F37790"/>
    <w:rsid w:val="00F466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endnote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C2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375C2D"/>
    <w:pPr>
      <w:keepNext/>
      <w:jc w:val="center"/>
      <w:outlineLvl w:val="0"/>
    </w:pPr>
    <w:rPr>
      <w:rFonts w:ascii="Arial Armenian" w:hAnsi="Arial Armenian"/>
      <w:sz w:val="28"/>
      <w:szCs w:val="20"/>
      <w:lang w:eastAsia="ru-RU"/>
    </w:rPr>
  </w:style>
  <w:style w:type="paragraph" w:styleId="2">
    <w:name w:val="heading 2"/>
    <w:basedOn w:val="a"/>
    <w:next w:val="a"/>
    <w:link w:val="20"/>
    <w:semiHidden/>
    <w:unhideWhenUsed/>
    <w:qFormat/>
    <w:rsid w:val="00375C2D"/>
    <w:pPr>
      <w:keepNext/>
      <w:jc w:val="both"/>
      <w:outlineLvl w:val="1"/>
    </w:pPr>
    <w:rPr>
      <w:rFonts w:ascii="Arial LatArm" w:hAnsi="Arial LatArm"/>
      <w:b/>
      <w:color w:val="0000FF"/>
      <w:sz w:val="20"/>
      <w:szCs w:val="20"/>
      <w:lang w:eastAsia="ru-RU"/>
    </w:rPr>
  </w:style>
  <w:style w:type="paragraph" w:styleId="3">
    <w:name w:val="heading 3"/>
    <w:basedOn w:val="a"/>
    <w:next w:val="a"/>
    <w:link w:val="30"/>
    <w:unhideWhenUsed/>
    <w:qFormat/>
    <w:rsid w:val="00375C2D"/>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semiHidden/>
    <w:unhideWhenUsed/>
    <w:qFormat/>
    <w:rsid w:val="00375C2D"/>
    <w:pPr>
      <w:keepNext/>
      <w:outlineLvl w:val="3"/>
    </w:pPr>
    <w:rPr>
      <w:rFonts w:ascii="Arial LatArm" w:hAnsi="Arial LatArm"/>
      <w:i/>
      <w:sz w:val="18"/>
      <w:szCs w:val="20"/>
    </w:rPr>
  </w:style>
  <w:style w:type="paragraph" w:styleId="5">
    <w:name w:val="heading 5"/>
    <w:basedOn w:val="a"/>
    <w:next w:val="a"/>
    <w:link w:val="50"/>
    <w:semiHidden/>
    <w:unhideWhenUsed/>
    <w:qFormat/>
    <w:rsid w:val="00375C2D"/>
    <w:pPr>
      <w:keepNext/>
      <w:jc w:val="center"/>
      <w:outlineLvl w:val="4"/>
    </w:pPr>
    <w:rPr>
      <w:rFonts w:ascii="Arial LatArm" w:hAnsi="Arial LatArm"/>
      <w:b/>
      <w:sz w:val="26"/>
      <w:szCs w:val="20"/>
      <w:lang w:eastAsia="ru-RU"/>
    </w:rPr>
  </w:style>
  <w:style w:type="paragraph" w:styleId="6">
    <w:name w:val="heading 6"/>
    <w:basedOn w:val="a"/>
    <w:next w:val="a"/>
    <w:link w:val="60"/>
    <w:semiHidden/>
    <w:unhideWhenUsed/>
    <w:qFormat/>
    <w:rsid w:val="00375C2D"/>
    <w:pPr>
      <w:keepNext/>
      <w:outlineLvl w:val="5"/>
    </w:pPr>
    <w:rPr>
      <w:rFonts w:ascii="Arial LatArm" w:hAnsi="Arial LatArm"/>
      <w:b/>
      <w:color w:val="000000"/>
      <w:sz w:val="22"/>
      <w:szCs w:val="20"/>
      <w:lang w:eastAsia="ru-RU"/>
    </w:rPr>
  </w:style>
  <w:style w:type="paragraph" w:styleId="7">
    <w:name w:val="heading 7"/>
    <w:basedOn w:val="a"/>
    <w:next w:val="a"/>
    <w:link w:val="70"/>
    <w:uiPriority w:val="99"/>
    <w:semiHidden/>
    <w:unhideWhenUsed/>
    <w:qFormat/>
    <w:rsid w:val="00375C2D"/>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iPriority w:val="99"/>
    <w:semiHidden/>
    <w:unhideWhenUsed/>
    <w:qFormat/>
    <w:rsid w:val="00375C2D"/>
    <w:pPr>
      <w:keepNext/>
      <w:outlineLvl w:val="7"/>
    </w:pPr>
    <w:rPr>
      <w:rFonts w:ascii="Times Armenian" w:hAnsi="Times Armenian"/>
      <w:i/>
      <w:sz w:val="20"/>
      <w:szCs w:val="20"/>
      <w:lang w:val="nl-NL" w:eastAsia="x-none"/>
    </w:rPr>
  </w:style>
  <w:style w:type="paragraph" w:styleId="9">
    <w:name w:val="heading 9"/>
    <w:basedOn w:val="a"/>
    <w:next w:val="a"/>
    <w:link w:val="90"/>
    <w:uiPriority w:val="99"/>
    <w:semiHidden/>
    <w:unhideWhenUsed/>
    <w:qFormat/>
    <w:rsid w:val="00375C2D"/>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5C2D"/>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semiHidden/>
    <w:rsid w:val="00375C2D"/>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375C2D"/>
    <w:rPr>
      <w:rFonts w:ascii="Arial LatArm" w:eastAsia="Times New Roman" w:hAnsi="Arial LatArm" w:cs="Times New Roman"/>
      <w:i/>
      <w:sz w:val="20"/>
      <w:szCs w:val="20"/>
      <w:lang w:val="en-AU"/>
    </w:rPr>
  </w:style>
  <w:style w:type="character" w:customStyle="1" w:styleId="40">
    <w:name w:val="Заголовок 4 Знак"/>
    <w:basedOn w:val="a0"/>
    <w:link w:val="4"/>
    <w:semiHidden/>
    <w:rsid w:val="00375C2D"/>
    <w:rPr>
      <w:rFonts w:ascii="Arial LatArm" w:eastAsia="Times New Roman" w:hAnsi="Arial LatArm" w:cs="Times New Roman"/>
      <w:i/>
      <w:sz w:val="18"/>
      <w:szCs w:val="20"/>
      <w:lang w:val="en-US"/>
    </w:rPr>
  </w:style>
  <w:style w:type="character" w:customStyle="1" w:styleId="50">
    <w:name w:val="Заголовок 5 Знак"/>
    <w:basedOn w:val="a0"/>
    <w:link w:val="5"/>
    <w:semiHidden/>
    <w:rsid w:val="00375C2D"/>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semiHidden/>
    <w:rsid w:val="00375C2D"/>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uiPriority w:val="99"/>
    <w:semiHidden/>
    <w:rsid w:val="00375C2D"/>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uiPriority w:val="99"/>
    <w:semiHidden/>
    <w:rsid w:val="00375C2D"/>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uiPriority w:val="99"/>
    <w:semiHidden/>
    <w:rsid w:val="00375C2D"/>
    <w:rPr>
      <w:rFonts w:ascii="Times Armenian" w:eastAsia="Times New Roman" w:hAnsi="Times Armenian" w:cs="Times New Roman"/>
      <w:b/>
      <w:color w:val="000000"/>
      <w:szCs w:val="20"/>
      <w:lang w:val="pt-BR" w:eastAsia="ru-RU"/>
    </w:rPr>
  </w:style>
  <w:style w:type="character" w:styleId="a3">
    <w:name w:val="Hyperlink"/>
    <w:unhideWhenUsed/>
    <w:rsid w:val="00375C2D"/>
    <w:rPr>
      <w:color w:val="0000FF"/>
      <w:u w:val="single"/>
    </w:rPr>
  </w:style>
  <w:style w:type="character" w:styleId="a4">
    <w:name w:val="FollowedHyperlink"/>
    <w:semiHidden/>
    <w:unhideWhenUsed/>
    <w:rsid w:val="00375C2D"/>
    <w:rPr>
      <w:color w:val="800080"/>
      <w:u w:val="single"/>
    </w:rPr>
  </w:style>
  <w:style w:type="paragraph" w:styleId="a5">
    <w:name w:val="Normal (Web)"/>
    <w:basedOn w:val="a"/>
    <w:uiPriority w:val="99"/>
    <w:unhideWhenUsed/>
    <w:rsid w:val="00375C2D"/>
    <w:pPr>
      <w:spacing w:before="100" w:beforeAutospacing="1" w:after="100" w:afterAutospacing="1"/>
    </w:pPr>
  </w:style>
  <w:style w:type="paragraph" w:styleId="11">
    <w:name w:val="index 1"/>
    <w:basedOn w:val="a"/>
    <w:next w:val="a"/>
    <w:autoRedefine/>
    <w:uiPriority w:val="99"/>
    <w:semiHidden/>
    <w:unhideWhenUsed/>
    <w:rsid w:val="00375C2D"/>
    <w:pPr>
      <w:ind w:left="240" w:hanging="240"/>
    </w:pPr>
  </w:style>
  <w:style w:type="paragraph" w:styleId="a6">
    <w:name w:val="footnote text"/>
    <w:basedOn w:val="a"/>
    <w:link w:val="a7"/>
    <w:unhideWhenUsed/>
    <w:rsid w:val="00375C2D"/>
    <w:rPr>
      <w:rFonts w:ascii="Times Armenian" w:hAnsi="Times Armenian"/>
      <w:sz w:val="20"/>
      <w:szCs w:val="20"/>
      <w:lang w:val="x-none" w:eastAsia="ru-RU"/>
    </w:rPr>
  </w:style>
  <w:style w:type="character" w:customStyle="1" w:styleId="a7">
    <w:name w:val="Текст сноски Знак"/>
    <w:basedOn w:val="a0"/>
    <w:link w:val="a6"/>
    <w:rsid w:val="00375C2D"/>
    <w:rPr>
      <w:rFonts w:ascii="Times Armenian" w:eastAsia="Times New Roman" w:hAnsi="Times Armenian" w:cs="Times New Roman"/>
      <w:sz w:val="20"/>
      <w:szCs w:val="20"/>
      <w:lang w:val="x-none" w:eastAsia="ru-RU"/>
    </w:rPr>
  </w:style>
  <w:style w:type="paragraph" w:styleId="a8">
    <w:name w:val="annotation text"/>
    <w:basedOn w:val="a"/>
    <w:link w:val="a9"/>
    <w:uiPriority w:val="99"/>
    <w:semiHidden/>
    <w:unhideWhenUsed/>
    <w:rsid w:val="00375C2D"/>
    <w:rPr>
      <w:rFonts w:ascii="Times Armenian" w:hAnsi="Times Armenian"/>
      <w:sz w:val="20"/>
      <w:szCs w:val="20"/>
      <w:lang w:eastAsia="ru-RU"/>
    </w:rPr>
  </w:style>
  <w:style w:type="character" w:customStyle="1" w:styleId="a9">
    <w:name w:val="Текст примечания Знак"/>
    <w:basedOn w:val="a0"/>
    <w:link w:val="a8"/>
    <w:uiPriority w:val="99"/>
    <w:semiHidden/>
    <w:rsid w:val="00375C2D"/>
    <w:rPr>
      <w:rFonts w:ascii="Times Armenian" w:eastAsia="Times New Roman" w:hAnsi="Times Armenian" w:cs="Times New Roman"/>
      <w:sz w:val="20"/>
      <w:szCs w:val="20"/>
      <w:lang w:val="en-US" w:eastAsia="ru-RU"/>
    </w:rPr>
  </w:style>
  <w:style w:type="paragraph" w:styleId="aa">
    <w:name w:val="header"/>
    <w:basedOn w:val="a"/>
    <w:link w:val="ab"/>
    <w:uiPriority w:val="99"/>
    <w:semiHidden/>
    <w:unhideWhenUsed/>
    <w:rsid w:val="00375C2D"/>
    <w:pPr>
      <w:tabs>
        <w:tab w:val="center" w:pos="4153"/>
        <w:tab w:val="right" w:pos="8306"/>
      </w:tabs>
    </w:pPr>
    <w:rPr>
      <w:sz w:val="20"/>
      <w:szCs w:val="20"/>
      <w:lang w:val="en-AU" w:eastAsia="ru-RU"/>
    </w:rPr>
  </w:style>
  <w:style w:type="character" w:customStyle="1" w:styleId="ab">
    <w:name w:val="Верхний колонтитул Знак"/>
    <w:basedOn w:val="a0"/>
    <w:link w:val="aa"/>
    <w:uiPriority w:val="99"/>
    <w:semiHidden/>
    <w:rsid w:val="00375C2D"/>
    <w:rPr>
      <w:rFonts w:ascii="Times New Roman" w:eastAsia="Times New Roman" w:hAnsi="Times New Roman" w:cs="Times New Roman"/>
      <w:sz w:val="20"/>
      <w:szCs w:val="20"/>
      <w:lang w:val="en-AU" w:eastAsia="ru-RU"/>
    </w:rPr>
  </w:style>
  <w:style w:type="paragraph" w:styleId="ac">
    <w:name w:val="footer"/>
    <w:basedOn w:val="a"/>
    <w:link w:val="ad"/>
    <w:uiPriority w:val="99"/>
    <w:semiHidden/>
    <w:unhideWhenUsed/>
    <w:rsid w:val="00375C2D"/>
    <w:pPr>
      <w:tabs>
        <w:tab w:val="center" w:pos="4320"/>
        <w:tab w:val="right" w:pos="8640"/>
      </w:tabs>
    </w:pPr>
    <w:rPr>
      <w:sz w:val="20"/>
      <w:szCs w:val="20"/>
    </w:rPr>
  </w:style>
  <w:style w:type="character" w:customStyle="1" w:styleId="ad">
    <w:name w:val="Нижний колонтитул Знак"/>
    <w:basedOn w:val="a0"/>
    <w:link w:val="ac"/>
    <w:uiPriority w:val="99"/>
    <w:semiHidden/>
    <w:rsid w:val="00375C2D"/>
    <w:rPr>
      <w:rFonts w:ascii="Times New Roman" w:eastAsia="Times New Roman" w:hAnsi="Times New Roman" w:cs="Times New Roman"/>
      <w:sz w:val="20"/>
      <w:szCs w:val="20"/>
      <w:lang w:val="en-US"/>
    </w:rPr>
  </w:style>
  <w:style w:type="paragraph" w:styleId="ae">
    <w:name w:val="index heading"/>
    <w:basedOn w:val="a"/>
    <w:next w:val="11"/>
    <w:uiPriority w:val="99"/>
    <w:semiHidden/>
    <w:unhideWhenUsed/>
    <w:rsid w:val="00375C2D"/>
    <w:rPr>
      <w:sz w:val="20"/>
      <w:szCs w:val="20"/>
      <w:lang w:val="en-AU" w:eastAsia="ru-RU"/>
    </w:rPr>
  </w:style>
  <w:style w:type="paragraph" w:styleId="af">
    <w:name w:val="endnote text"/>
    <w:basedOn w:val="a"/>
    <w:link w:val="af0"/>
    <w:uiPriority w:val="99"/>
    <w:semiHidden/>
    <w:unhideWhenUsed/>
    <w:rsid w:val="00375C2D"/>
    <w:rPr>
      <w:rFonts w:ascii="Times Armenian" w:hAnsi="Times Armenian"/>
      <w:sz w:val="20"/>
      <w:szCs w:val="20"/>
      <w:lang w:eastAsia="ru-RU"/>
    </w:rPr>
  </w:style>
  <w:style w:type="character" w:customStyle="1" w:styleId="af0">
    <w:name w:val="Текст концевой сноски Знак"/>
    <w:basedOn w:val="a0"/>
    <w:link w:val="af"/>
    <w:uiPriority w:val="99"/>
    <w:semiHidden/>
    <w:rsid w:val="00375C2D"/>
    <w:rPr>
      <w:rFonts w:ascii="Times Armenian" w:eastAsia="Times New Roman" w:hAnsi="Times Armenian" w:cs="Times New Roman"/>
      <w:sz w:val="20"/>
      <w:szCs w:val="20"/>
      <w:lang w:val="en-US" w:eastAsia="ru-RU"/>
    </w:rPr>
  </w:style>
  <w:style w:type="paragraph" w:styleId="af1">
    <w:name w:val="Title"/>
    <w:basedOn w:val="a"/>
    <w:link w:val="af2"/>
    <w:uiPriority w:val="99"/>
    <w:qFormat/>
    <w:rsid w:val="00375C2D"/>
    <w:pPr>
      <w:jc w:val="center"/>
    </w:pPr>
    <w:rPr>
      <w:rFonts w:ascii="Arial Armenian" w:hAnsi="Arial Armenian"/>
      <w:szCs w:val="20"/>
    </w:rPr>
  </w:style>
  <w:style w:type="character" w:customStyle="1" w:styleId="af2">
    <w:name w:val="Название Знак"/>
    <w:basedOn w:val="a0"/>
    <w:link w:val="af1"/>
    <w:uiPriority w:val="99"/>
    <w:rsid w:val="00375C2D"/>
    <w:rPr>
      <w:rFonts w:ascii="Arial Armenian" w:eastAsia="Times New Roman" w:hAnsi="Arial Armenian" w:cs="Times New Roman"/>
      <w:sz w:val="24"/>
      <w:szCs w:val="20"/>
      <w:lang w:val="en-US"/>
    </w:rPr>
  </w:style>
  <w:style w:type="paragraph" w:styleId="af3">
    <w:name w:val="Body Text"/>
    <w:basedOn w:val="a"/>
    <w:link w:val="af4"/>
    <w:uiPriority w:val="99"/>
    <w:unhideWhenUsed/>
    <w:rsid w:val="00375C2D"/>
    <w:pPr>
      <w:spacing w:after="120"/>
    </w:pPr>
  </w:style>
  <w:style w:type="character" w:customStyle="1" w:styleId="af4">
    <w:name w:val="Основной текст Знак"/>
    <w:basedOn w:val="a0"/>
    <w:link w:val="af3"/>
    <w:uiPriority w:val="99"/>
    <w:rsid w:val="00375C2D"/>
    <w:rPr>
      <w:rFonts w:ascii="Times New Roman" w:eastAsia="Times New Roman" w:hAnsi="Times New Roman" w:cs="Times New Roman"/>
      <w:sz w:val="24"/>
      <w:szCs w:val="24"/>
      <w:lang w:val="en-US"/>
    </w:rPr>
  </w:style>
  <w:style w:type="character" w:customStyle="1" w:styleId="af5">
    <w:name w:val="Основной текст с отступом Знак"/>
    <w:aliases w:val="Char Знак"/>
    <w:basedOn w:val="a0"/>
    <w:link w:val="af6"/>
    <w:locked/>
    <w:rsid w:val="00375C2D"/>
    <w:rPr>
      <w:rFonts w:ascii="Arial LatArm" w:hAnsi="Arial LatArm"/>
      <w:i/>
      <w:lang w:val="en-AU"/>
    </w:rPr>
  </w:style>
  <w:style w:type="paragraph" w:styleId="af6">
    <w:name w:val="Body Text Indent"/>
    <w:aliases w:val="Char"/>
    <w:basedOn w:val="a"/>
    <w:link w:val="af5"/>
    <w:unhideWhenUsed/>
    <w:rsid w:val="00375C2D"/>
    <w:pPr>
      <w:spacing w:after="160" w:line="360" w:lineRule="auto"/>
      <w:ind w:firstLine="709"/>
      <w:jc w:val="both"/>
    </w:pPr>
    <w:rPr>
      <w:rFonts w:ascii="Arial LatArm" w:eastAsiaTheme="minorHAnsi" w:hAnsi="Arial LatArm" w:cstheme="minorBidi"/>
      <w:i/>
      <w:sz w:val="22"/>
      <w:szCs w:val="22"/>
      <w:lang w:val="en-AU"/>
    </w:rPr>
  </w:style>
  <w:style w:type="character" w:customStyle="1" w:styleId="12">
    <w:name w:val="Основной текст с отступом Знак1"/>
    <w:aliases w:val="Char Знак1,Char Char Char Char Знак1"/>
    <w:basedOn w:val="a0"/>
    <w:semiHidden/>
    <w:rsid w:val="00375C2D"/>
    <w:rPr>
      <w:rFonts w:ascii="Times New Roman" w:eastAsia="Times New Roman" w:hAnsi="Times New Roman" w:cs="Times New Roman"/>
      <w:sz w:val="24"/>
      <w:szCs w:val="24"/>
      <w:lang w:val="en-US"/>
    </w:rPr>
  </w:style>
  <w:style w:type="paragraph" w:styleId="21">
    <w:name w:val="Body Text 2"/>
    <w:basedOn w:val="a"/>
    <w:link w:val="22"/>
    <w:uiPriority w:val="99"/>
    <w:semiHidden/>
    <w:unhideWhenUsed/>
    <w:rsid w:val="00375C2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uiPriority w:val="99"/>
    <w:semiHidden/>
    <w:rsid w:val="00375C2D"/>
    <w:rPr>
      <w:rFonts w:ascii="Arial LatArm" w:eastAsia="Times New Roman" w:hAnsi="Arial LatArm" w:cs="Times New Roman"/>
      <w:sz w:val="20"/>
      <w:szCs w:val="20"/>
      <w:lang w:val="en-US"/>
    </w:rPr>
  </w:style>
  <w:style w:type="paragraph" w:styleId="31">
    <w:name w:val="Body Text 3"/>
    <w:basedOn w:val="a"/>
    <w:link w:val="32"/>
    <w:uiPriority w:val="99"/>
    <w:semiHidden/>
    <w:unhideWhenUsed/>
    <w:rsid w:val="00375C2D"/>
    <w:pPr>
      <w:jc w:val="both"/>
    </w:pPr>
    <w:rPr>
      <w:rFonts w:ascii="Arial LatArm" w:hAnsi="Arial LatArm"/>
      <w:sz w:val="20"/>
      <w:szCs w:val="20"/>
      <w:lang w:eastAsia="ru-RU"/>
    </w:rPr>
  </w:style>
  <w:style w:type="character" w:customStyle="1" w:styleId="32">
    <w:name w:val="Основной текст 3 Знак"/>
    <w:basedOn w:val="a0"/>
    <w:link w:val="31"/>
    <w:uiPriority w:val="99"/>
    <w:semiHidden/>
    <w:rsid w:val="00375C2D"/>
    <w:rPr>
      <w:rFonts w:ascii="Arial LatArm" w:eastAsia="Times New Roman" w:hAnsi="Arial LatArm" w:cs="Times New Roman"/>
      <w:sz w:val="20"/>
      <w:szCs w:val="20"/>
      <w:lang w:val="en-US" w:eastAsia="ru-RU"/>
    </w:rPr>
  </w:style>
  <w:style w:type="paragraph" w:styleId="23">
    <w:name w:val="Body Text Indent 2"/>
    <w:basedOn w:val="a"/>
    <w:link w:val="24"/>
    <w:uiPriority w:val="99"/>
    <w:unhideWhenUsed/>
    <w:rsid w:val="00375C2D"/>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uiPriority w:val="99"/>
    <w:rsid w:val="00375C2D"/>
    <w:rPr>
      <w:rFonts w:ascii="Baltica" w:eastAsia="Times New Roman" w:hAnsi="Baltica" w:cs="Times New Roman"/>
      <w:sz w:val="20"/>
      <w:szCs w:val="20"/>
      <w:lang w:val="af-ZA"/>
    </w:rPr>
  </w:style>
  <w:style w:type="paragraph" w:styleId="33">
    <w:name w:val="Body Text Indent 3"/>
    <w:basedOn w:val="a"/>
    <w:link w:val="34"/>
    <w:uiPriority w:val="99"/>
    <w:unhideWhenUsed/>
    <w:rsid w:val="00375C2D"/>
    <w:pPr>
      <w:spacing w:line="360" w:lineRule="auto"/>
      <w:ind w:firstLine="567"/>
      <w:jc w:val="both"/>
    </w:pPr>
    <w:rPr>
      <w:rFonts w:ascii="Times Armenian" w:hAnsi="Times Armenian"/>
      <w:sz w:val="20"/>
      <w:szCs w:val="20"/>
      <w:lang w:val="x-none" w:eastAsia="x-none"/>
    </w:rPr>
  </w:style>
  <w:style w:type="character" w:customStyle="1" w:styleId="34">
    <w:name w:val="Основной текст с отступом 3 Знак"/>
    <w:basedOn w:val="a0"/>
    <w:link w:val="33"/>
    <w:uiPriority w:val="99"/>
    <w:rsid w:val="00375C2D"/>
    <w:rPr>
      <w:rFonts w:ascii="Times Armenian" w:eastAsia="Times New Roman" w:hAnsi="Times Armenian" w:cs="Times New Roman"/>
      <w:sz w:val="20"/>
      <w:szCs w:val="20"/>
      <w:lang w:val="x-none" w:eastAsia="x-none"/>
    </w:rPr>
  </w:style>
  <w:style w:type="paragraph" w:styleId="af7">
    <w:name w:val="Block Text"/>
    <w:basedOn w:val="a"/>
    <w:uiPriority w:val="99"/>
    <w:semiHidden/>
    <w:unhideWhenUsed/>
    <w:rsid w:val="00375C2D"/>
    <w:pPr>
      <w:overflowPunct w:val="0"/>
      <w:autoSpaceDE w:val="0"/>
      <w:autoSpaceDN w:val="0"/>
      <w:adjustRightInd w:val="0"/>
      <w:ind w:left="4500" w:right="98"/>
      <w:jc w:val="right"/>
    </w:pPr>
    <w:rPr>
      <w:rFonts w:ascii="Arial Armenian" w:hAnsi="Arial Armenian"/>
      <w:sz w:val="28"/>
      <w:szCs w:val="20"/>
      <w:lang w:val="es-ES"/>
    </w:rPr>
  </w:style>
  <w:style w:type="paragraph" w:styleId="af8">
    <w:name w:val="Document Map"/>
    <w:basedOn w:val="a"/>
    <w:link w:val="af9"/>
    <w:uiPriority w:val="99"/>
    <w:semiHidden/>
    <w:unhideWhenUsed/>
    <w:rsid w:val="00375C2D"/>
    <w:pPr>
      <w:shd w:val="clear" w:color="auto" w:fill="000080"/>
    </w:pPr>
    <w:rPr>
      <w:rFonts w:ascii="Tahoma" w:hAnsi="Tahoma" w:cs="Tahoma"/>
      <w:sz w:val="20"/>
      <w:szCs w:val="20"/>
      <w:lang w:eastAsia="ru-RU"/>
    </w:rPr>
  </w:style>
  <w:style w:type="character" w:customStyle="1" w:styleId="af9">
    <w:name w:val="Схема документа Знак"/>
    <w:basedOn w:val="a0"/>
    <w:link w:val="af8"/>
    <w:uiPriority w:val="99"/>
    <w:semiHidden/>
    <w:rsid w:val="00375C2D"/>
    <w:rPr>
      <w:rFonts w:ascii="Tahoma" w:eastAsia="Times New Roman" w:hAnsi="Tahoma" w:cs="Tahoma"/>
      <w:sz w:val="20"/>
      <w:szCs w:val="20"/>
      <w:shd w:val="clear" w:color="auto" w:fill="000080"/>
      <w:lang w:val="en-US" w:eastAsia="ru-RU"/>
    </w:rPr>
  </w:style>
  <w:style w:type="paragraph" w:styleId="afa">
    <w:name w:val="annotation subject"/>
    <w:basedOn w:val="a8"/>
    <w:next w:val="a8"/>
    <w:link w:val="afb"/>
    <w:uiPriority w:val="99"/>
    <w:semiHidden/>
    <w:unhideWhenUsed/>
    <w:rsid w:val="00375C2D"/>
    <w:rPr>
      <w:b/>
      <w:bCs/>
    </w:rPr>
  </w:style>
  <w:style w:type="character" w:customStyle="1" w:styleId="afb">
    <w:name w:val="Тема примечания Знак"/>
    <w:basedOn w:val="a9"/>
    <w:link w:val="afa"/>
    <w:uiPriority w:val="99"/>
    <w:semiHidden/>
    <w:rsid w:val="00375C2D"/>
    <w:rPr>
      <w:rFonts w:ascii="Times Armenian" w:eastAsia="Times New Roman" w:hAnsi="Times Armenian" w:cs="Times New Roman"/>
      <w:b/>
      <w:bCs/>
      <w:sz w:val="20"/>
      <w:szCs w:val="20"/>
      <w:lang w:val="en-US" w:eastAsia="ru-RU"/>
    </w:rPr>
  </w:style>
  <w:style w:type="paragraph" w:styleId="afc">
    <w:name w:val="Balloon Text"/>
    <w:basedOn w:val="a"/>
    <w:link w:val="afd"/>
    <w:uiPriority w:val="99"/>
    <w:semiHidden/>
    <w:unhideWhenUsed/>
    <w:rsid w:val="00375C2D"/>
    <w:rPr>
      <w:rFonts w:ascii="Tahoma" w:hAnsi="Tahoma"/>
      <w:sz w:val="16"/>
      <w:szCs w:val="16"/>
      <w:lang w:val="x-none" w:eastAsia="x-none"/>
    </w:rPr>
  </w:style>
  <w:style w:type="character" w:customStyle="1" w:styleId="afd">
    <w:name w:val="Текст выноски Знак"/>
    <w:basedOn w:val="a0"/>
    <w:link w:val="afc"/>
    <w:uiPriority w:val="99"/>
    <w:semiHidden/>
    <w:rsid w:val="00375C2D"/>
    <w:rPr>
      <w:rFonts w:ascii="Tahoma" w:eastAsia="Times New Roman" w:hAnsi="Tahoma" w:cs="Times New Roman"/>
      <w:sz w:val="16"/>
      <w:szCs w:val="16"/>
      <w:lang w:val="x-none" w:eastAsia="x-none"/>
    </w:rPr>
  </w:style>
  <w:style w:type="paragraph" w:styleId="afe">
    <w:name w:val="No Spacing"/>
    <w:uiPriority w:val="1"/>
    <w:qFormat/>
    <w:rsid w:val="00375C2D"/>
    <w:pPr>
      <w:spacing w:after="0" w:line="240" w:lineRule="auto"/>
    </w:pPr>
    <w:rPr>
      <w:rFonts w:ascii="Calibri" w:eastAsia="Times New Roman" w:hAnsi="Calibri" w:cs="Times New Roman"/>
      <w:lang w:val="en-US"/>
    </w:rPr>
  </w:style>
  <w:style w:type="paragraph" w:styleId="aff">
    <w:name w:val="Revision"/>
    <w:uiPriority w:val="99"/>
    <w:semiHidden/>
    <w:rsid w:val="00375C2D"/>
    <w:pPr>
      <w:spacing w:after="0" w:line="240" w:lineRule="auto"/>
    </w:pPr>
    <w:rPr>
      <w:rFonts w:ascii="Times Armenian" w:eastAsia="Times New Roman" w:hAnsi="Times Armenian" w:cs="Times New Roman"/>
      <w:sz w:val="24"/>
      <w:szCs w:val="20"/>
      <w:lang w:val="en-US" w:eastAsia="ru-RU"/>
    </w:rPr>
  </w:style>
  <w:style w:type="character" w:customStyle="1" w:styleId="aff0">
    <w:name w:val="Абзац списка Знак"/>
    <w:link w:val="aff1"/>
    <w:uiPriority w:val="34"/>
    <w:locked/>
    <w:rsid w:val="00375C2D"/>
    <w:rPr>
      <w:rFonts w:ascii="Times Armenian" w:hAnsi="Times Armenian"/>
      <w:sz w:val="24"/>
      <w:szCs w:val="24"/>
      <w:lang w:val="x-none"/>
    </w:rPr>
  </w:style>
  <w:style w:type="paragraph" w:styleId="aff1">
    <w:name w:val="List Paragraph"/>
    <w:basedOn w:val="a"/>
    <w:link w:val="aff0"/>
    <w:uiPriority w:val="34"/>
    <w:qFormat/>
    <w:rsid w:val="00375C2D"/>
    <w:pPr>
      <w:ind w:left="720"/>
    </w:pPr>
    <w:rPr>
      <w:rFonts w:ascii="Times Armenian" w:eastAsiaTheme="minorHAnsi" w:hAnsi="Times Armenian" w:cstheme="minorBidi"/>
      <w:lang w:val="x-none"/>
    </w:rPr>
  </w:style>
  <w:style w:type="paragraph" w:customStyle="1" w:styleId="Default">
    <w:name w:val="Default"/>
    <w:uiPriority w:val="99"/>
    <w:rsid w:val="00375C2D"/>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a"/>
    <w:uiPriority w:val="99"/>
    <w:rsid w:val="00375C2D"/>
    <w:pPr>
      <w:spacing w:after="160" w:line="240" w:lineRule="exact"/>
    </w:pPr>
    <w:rPr>
      <w:rFonts w:ascii="Arial" w:hAnsi="Arial" w:cs="Arial"/>
      <w:sz w:val="20"/>
      <w:szCs w:val="20"/>
    </w:rPr>
  </w:style>
  <w:style w:type="paragraph" w:customStyle="1" w:styleId="norm">
    <w:name w:val="norm"/>
    <w:basedOn w:val="a"/>
    <w:uiPriority w:val="99"/>
    <w:rsid w:val="00375C2D"/>
    <w:pPr>
      <w:spacing w:line="480" w:lineRule="auto"/>
      <w:ind w:firstLine="709"/>
      <w:jc w:val="both"/>
    </w:pPr>
    <w:rPr>
      <w:rFonts w:ascii="Arial Armenian" w:hAnsi="Arial Armenian"/>
      <w:sz w:val="22"/>
      <w:szCs w:val="20"/>
      <w:lang w:eastAsia="ru-RU"/>
    </w:rPr>
  </w:style>
  <w:style w:type="paragraph" w:customStyle="1" w:styleId="Char1">
    <w:name w:val="Char1"/>
    <w:basedOn w:val="a"/>
    <w:uiPriority w:val="99"/>
    <w:rsid w:val="00375C2D"/>
    <w:pPr>
      <w:spacing w:after="160" w:line="240" w:lineRule="exact"/>
    </w:pPr>
    <w:rPr>
      <w:rFonts w:ascii="Verdana" w:hAnsi="Verdana"/>
      <w:sz w:val="20"/>
      <w:szCs w:val="20"/>
    </w:rPr>
  </w:style>
  <w:style w:type="paragraph" w:customStyle="1" w:styleId="Style2">
    <w:name w:val="Style2"/>
    <w:basedOn w:val="a"/>
    <w:uiPriority w:val="99"/>
    <w:rsid w:val="00375C2D"/>
    <w:pPr>
      <w:jc w:val="center"/>
    </w:pPr>
    <w:rPr>
      <w:rFonts w:ascii="Arial Armenian" w:hAnsi="Arial Armenian"/>
      <w:w w:val="90"/>
      <w:sz w:val="22"/>
      <w:szCs w:val="20"/>
      <w:lang w:eastAsia="ru-RU"/>
    </w:rPr>
  </w:style>
  <w:style w:type="paragraph" w:customStyle="1" w:styleId="BodyTextIndent22">
    <w:name w:val="Body Text Indent 2+2"/>
    <w:basedOn w:val="a"/>
    <w:next w:val="a"/>
    <w:uiPriority w:val="99"/>
    <w:rsid w:val="00375C2D"/>
    <w:pPr>
      <w:autoSpaceDE w:val="0"/>
      <w:autoSpaceDN w:val="0"/>
      <w:adjustRightInd w:val="0"/>
    </w:pPr>
    <w:rPr>
      <w:rFonts w:ascii="Times Armenian" w:hAnsi="Times Armenian"/>
      <w:lang w:val="ru-RU" w:eastAsia="ru-RU"/>
    </w:rPr>
  </w:style>
  <w:style w:type="paragraph" w:customStyle="1" w:styleId="Normal2">
    <w:name w:val="Normal+2"/>
    <w:basedOn w:val="a"/>
    <w:next w:val="a"/>
    <w:uiPriority w:val="99"/>
    <w:rsid w:val="00375C2D"/>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uiPriority w:val="99"/>
    <w:rsid w:val="00375C2D"/>
    <w:pPr>
      <w:widowControl w:val="0"/>
      <w:bidi/>
      <w:adjustRightInd w:val="0"/>
      <w:spacing w:after="160" w:line="240" w:lineRule="exact"/>
    </w:pPr>
    <w:rPr>
      <w:sz w:val="20"/>
      <w:szCs w:val="20"/>
      <w:lang w:val="en-GB" w:eastAsia="ru-RU" w:bidi="he-IL"/>
    </w:rPr>
  </w:style>
  <w:style w:type="paragraph" w:customStyle="1" w:styleId="xl63">
    <w:name w:val="xl63"/>
    <w:basedOn w:val="a"/>
    <w:uiPriority w:val="99"/>
    <w:rsid w:val="00375C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a"/>
    <w:uiPriority w:val="99"/>
    <w:rsid w:val="00375C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a"/>
    <w:uiPriority w:val="99"/>
    <w:rsid w:val="00375C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a"/>
    <w:uiPriority w:val="99"/>
    <w:rsid w:val="00375C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uiPriority w:val="99"/>
    <w:rsid w:val="00375C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a"/>
    <w:uiPriority w:val="99"/>
    <w:rsid w:val="00375C2D"/>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a"/>
    <w:uiPriority w:val="99"/>
    <w:rsid w:val="00375C2D"/>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a"/>
    <w:uiPriority w:val="99"/>
    <w:rsid w:val="00375C2D"/>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a"/>
    <w:uiPriority w:val="99"/>
    <w:rsid w:val="00375C2D"/>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a"/>
    <w:uiPriority w:val="99"/>
    <w:rsid w:val="00375C2D"/>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a"/>
    <w:uiPriority w:val="99"/>
    <w:rsid w:val="00375C2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uiPriority w:val="99"/>
    <w:rsid w:val="00375C2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uiPriority w:val="99"/>
    <w:rsid w:val="00375C2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uiPriority w:val="99"/>
    <w:rsid w:val="00375C2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uiPriority w:val="99"/>
    <w:rsid w:val="00375C2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uiPriority w:val="99"/>
    <w:rsid w:val="00375C2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uiPriority w:val="99"/>
    <w:rsid w:val="00375C2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uiPriority w:val="99"/>
    <w:rsid w:val="00375C2D"/>
    <w:pPr>
      <w:spacing w:before="100" w:beforeAutospacing="1" w:after="100" w:afterAutospacing="1"/>
    </w:pPr>
    <w:rPr>
      <w:rFonts w:eastAsia="Arial Unicode MS"/>
      <w:sz w:val="16"/>
      <w:szCs w:val="16"/>
    </w:rPr>
  </w:style>
  <w:style w:type="paragraph" w:customStyle="1" w:styleId="font13">
    <w:name w:val="font13"/>
    <w:basedOn w:val="a"/>
    <w:uiPriority w:val="99"/>
    <w:rsid w:val="00375C2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uiPriority w:val="99"/>
    <w:rsid w:val="00375C2D"/>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a"/>
    <w:uiPriority w:val="99"/>
    <w:rsid w:val="00375C2D"/>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a"/>
    <w:uiPriority w:val="99"/>
    <w:rsid w:val="00375C2D"/>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0">
    <w:name w:val="Указатель 11"/>
    <w:basedOn w:val="a"/>
    <w:uiPriority w:val="99"/>
    <w:rsid w:val="00375C2D"/>
    <w:pPr>
      <w:suppressAutoHyphens/>
      <w:spacing w:line="100" w:lineRule="atLeast"/>
      <w:ind w:left="240" w:hanging="240"/>
    </w:pPr>
    <w:rPr>
      <w:rFonts w:ascii="Times Armenian" w:hAnsi="Times Armenian"/>
      <w:kern w:val="2"/>
      <w:sz w:val="16"/>
      <w:szCs w:val="16"/>
      <w:lang w:eastAsia="ar-SA"/>
    </w:rPr>
  </w:style>
  <w:style w:type="paragraph" w:customStyle="1" w:styleId="13">
    <w:name w:val="Указатель1"/>
    <w:basedOn w:val="a"/>
    <w:uiPriority w:val="99"/>
    <w:rsid w:val="00375C2D"/>
    <w:pPr>
      <w:suppressAutoHyphens/>
      <w:spacing w:line="100" w:lineRule="atLeast"/>
    </w:pPr>
    <w:rPr>
      <w:kern w:val="2"/>
      <w:sz w:val="20"/>
      <w:szCs w:val="20"/>
      <w:lang w:val="en-AU" w:eastAsia="ar-SA"/>
    </w:rPr>
  </w:style>
  <w:style w:type="paragraph" w:customStyle="1" w:styleId="Char3CharCharChar">
    <w:name w:val="Char3 Char Char Char"/>
    <w:basedOn w:val="a"/>
    <w:next w:val="a"/>
    <w:uiPriority w:val="99"/>
    <w:semiHidden/>
    <w:rsid w:val="00375C2D"/>
    <w:pPr>
      <w:spacing w:after="160" w:line="240" w:lineRule="exact"/>
      <w:jc w:val="both"/>
    </w:pPr>
    <w:rPr>
      <w:rFonts w:ascii="Arial" w:hAnsi="Arial" w:cs="Arial"/>
      <w:b/>
      <w:sz w:val="20"/>
      <w:szCs w:val="20"/>
      <w:lang w:val="en-GB"/>
    </w:rPr>
  </w:style>
  <w:style w:type="character" w:styleId="aff2">
    <w:name w:val="footnote reference"/>
    <w:semiHidden/>
    <w:unhideWhenUsed/>
    <w:rsid w:val="00375C2D"/>
    <w:rPr>
      <w:vertAlign w:val="superscript"/>
    </w:rPr>
  </w:style>
  <w:style w:type="character" w:styleId="aff3">
    <w:name w:val="annotation reference"/>
    <w:semiHidden/>
    <w:unhideWhenUsed/>
    <w:rsid w:val="00375C2D"/>
    <w:rPr>
      <w:sz w:val="16"/>
      <w:szCs w:val="16"/>
    </w:rPr>
  </w:style>
  <w:style w:type="character" w:styleId="aff4">
    <w:name w:val="endnote reference"/>
    <w:semiHidden/>
    <w:unhideWhenUsed/>
    <w:rsid w:val="00375C2D"/>
    <w:rPr>
      <w:vertAlign w:val="superscript"/>
    </w:rPr>
  </w:style>
  <w:style w:type="character" w:customStyle="1" w:styleId="CharChar1">
    <w:name w:val="Char Char1"/>
    <w:locked/>
    <w:rsid w:val="00375C2D"/>
    <w:rPr>
      <w:rFonts w:ascii="Arial LatArm" w:hAnsi="Arial LatArm" w:hint="default"/>
      <w:i/>
      <w:iCs w:val="0"/>
      <w:lang w:val="en-AU" w:eastAsia="en-US" w:bidi="ar-SA"/>
    </w:rPr>
  </w:style>
  <w:style w:type="character" w:customStyle="1" w:styleId="normChar">
    <w:name w:val="norm Char"/>
    <w:locked/>
    <w:rsid w:val="00375C2D"/>
    <w:rPr>
      <w:rFonts w:ascii="Arial Armenian" w:hAnsi="Arial Armenian" w:hint="default"/>
      <w:sz w:val="22"/>
      <w:lang w:val="en-US" w:eastAsia="ru-RU" w:bidi="ar-SA"/>
    </w:rPr>
  </w:style>
  <w:style w:type="character" w:customStyle="1" w:styleId="CharCharChar">
    <w:name w:val="Char Char Char"/>
    <w:rsid w:val="00375C2D"/>
    <w:rPr>
      <w:rFonts w:ascii="Arial LatArm" w:hAnsi="Arial LatArm" w:hint="default"/>
      <w:sz w:val="24"/>
      <w:lang w:eastAsia="ru-RU"/>
    </w:rPr>
  </w:style>
  <w:style w:type="character" w:customStyle="1" w:styleId="CharChar22">
    <w:name w:val="Char Char22"/>
    <w:rsid w:val="00375C2D"/>
    <w:rPr>
      <w:rFonts w:ascii="Arial Armenian" w:hAnsi="Arial Armenian" w:hint="default"/>
      <w:sz w:val="28"/>
      <w:lang w:val="en-US"/>
    </w:rPr>
  </w:style>
  <w:style w:type="character" w:customStyle="1" w:styleId="CharChar20">
    <w:name w:val="Char Char20"/>
    <w:rsid w:val="00375C2D"/>
    <w:rPr>
      <w:rFonts w:ascii="Times LatArm" w:hAnsi="Times LatArm" w:hint="default"/>
      <w:b/>
      <w:bCs w:val="0"/>
      <w:sz w:val="28"/>
      <w:lang w:val="en-US"/>
    </w:rPr>
  </w:style>
  <w:style w:type="character" w:customStyle="1" w:styleId="CharChar16">
    <w:name w:val="Char Char16"/>
    <w:rsid w:val="00375C2D"/>
    <w:rPr>
      <w:rFonts w:ascii="Times Armenian" w:hAnsi="Times Armenian" w:hint="default"/>
      <w:b/>
      <w:bCs w:val="0"/>
      <w:lang w:val="hy-AM"/>
    </w:rPr>
  </w:style>
  <w:style w:type="character" w:customStyle="1" w:styleId="CharChar15">
    <w:name w:val="Char Char15"/>
    <w:rsid w:val="00375C2D"/>
    <w:rPr>
      <w:rFonts w:ascii="Times Armenian" w:hAnsi="Times Armenian" w:hint="default"/>
      <w:i/>
      <w:iCs w:val="0"/>
      <w:lang w:val="nl-NL"/>
    </w:rPr>
  </w:style>
  <w:style w:type="character" w:customStyle="1" w:styleId="CharChar13">
    <w:name w:val="Char Char13"/>
    <w:rsid w:val="00375C2D"/>
    <w:rPr>
      <w:rFonts w:ascii="Arial Armenian" w:hAnsi="Arial Armenian" w:hint="default"/>
      <w:lang w:val="en-US"/>
    </w:rPr>
  </w:style>
  <w:style w:type="character" w:customStyle="1" w:styleId="CharChar23">
    <w:name w:val="Char Char23"/>
    <w:rsid w:val="00375C2D"/>
    <w:rPr>
      <w:rFonts w:ascii="Arial Armenian" w:hAnsi="Arial Armenian" w:hint="default"/>
      <w:sz w:val="28"/>
      <w:lang w:val="en-US" w:eastAsia="ru-RU" w:bidi="ar-SA"/>
    </w:rPr>
  </w:style>
  <w:style w:type="character" w:customStyle="1" w:styleId="CharChar21">
    <w:name w:val="Char Char21"/>
    <w:rsid w:val="00375C2D"/>
    <w:rPr>
      <w:rFonts w:ascii="Arial LatArm" w:hAnsi="Arial LatArm" w:hint="default"/>
      <w:b/>
      <w:bCs w:val="0"/>
      <w:color w:val="0000FF"/>
      <w:lang w:val="en-US" w:eastAsia="ru-RU" w:bidi="ar-SA"/>
    </w:rPr>
  </w:style>
  <w:style w:type="character" w:customStyle="1" w:styleId="CharChar25">
    <w:name w:val="Char Char25"/>
    <w:rsid w:val="00375C2D"/>
    <w:rPr>
      <w:rFonts w:ascii="Arial Armenian" w:hAnsi="Arial Armenian" w:hint="default"/>
      <w:sz w:val="28"/>
      <w:lang w:val="en-US" w:eastAsia="ru-RU" w:bidi="ar-SA"/>
    </w:rPr>
  </w:style>
  <w:style w:type="character" w:customStyle="1" w:styleId="CharChar24">
    <w:name w:val="Char Char24"/>
    <w:rsid w:val="00375C2D"/>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375C2D"/>
    <w:rPr>
      <w:rFonts w:ascii="Arial LatArm" w:hAnsi="Arial LatArm" w:hint="default"/>
      <w:sz w:val="24"/>
      <w:lang w:val="en-US" w:eastAsia="ru-RU" w:bidi="ar-SA"/>
    </w:rPr>
  </w:style>
  <w:style w:type="character" w:customStyle="1" w:styleId="CharChar">
    <w:name w:val="Char Char"/>
    <w:locked/>
    <w:rsid w:val="00375C2D"/>
    <w:rPr>
      <w:lang w:val="en-US" w:eastAsia="en-US" w:bidi="ar-SA"/>
    </w:rPr>
  </w:style>
  <w:style w:type="character" w:customStyle="1" w:styleId="UnresolvedMention">
    <w:name w:val="Unresolved Mention"/>
    <w:uiPriority w:val="99"/>
    <w:semiHidden/>
    <w:rsid w:val="00375C2D"/>
    <w:rPr>
      <w:color w:val="605E5C"/>
      <w:shd w:val="clear" w:color="auto" w:fill="E1DFDD"/>
    </w:rPr>
  </w:style>
  <w:style w:type="table" w:styleId="aff5">
    <w:name w:val="Table Grid"/>
    <w:basedOn w:val="a1"/>
    <w:rsid w:val="00375C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endnote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C2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375C2D"/>
    <w:pPr>
      <w:keepNext/>
      <w:jc w:val="center"/>
      <w:outlineLvl w:val="0"/>
    </w:pPr>
    <w:rPr>
      <w:rFonts w:ascii="Arial Armenian" w:hAnsi="Arial Armenian"/>
      <w:sz w:val="28"/>
      <w:szCs w:val="20"/>
      <w:lang w:eastAsia="ru-RU"/>
    </w:rPr>
  </w:style>
  <w:style w:type="paragraph" w:styleId="2">
    <w:name w:val="heading 2"/>
    <w:basedOn w:val="a"/>
    <w:next w:val="a"/>
    <w:link w:val="20"/>
    <w:semiHidden/>
    <w:unhideWhenUsed/>
    <w:qFormat/>
    <w:rsid w:val="00375C2D"/>
    <w:pPr>
      <w:keepNext/>
      <w:jc w:val="both"/>
      <w:outlineLvl w:val="1"/>
    </w:pPr>
    <w:rPr>
      <w:rFonts w:ascii="Arial LatArm" w:hAnsi="Arial LatArm"/>
      <w:b/>
      <w:color w:val="0000FF"/>
      <w:sz w:val="20"/>
      <w:szCs w:val="20"/>
      <w:lang w:eastAsia="ru-RU"/>
    </w:rPr>
  </w:style>
  <w:style w:type="paragraph" w:styleId="3">
    <w:name w:val="heading 3"/>
    <w:basedOn w:val="a"/>
    <w:next w:val="a"/>
    <w:link w:val="30"/>
    <w:unhideWhenUsed/>
    <w:qFormat/>
    <w:rsid w:val="00375C2D"/>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semiHidden/>
    <w:unhideWhenUsed/>
    <w:qFormat/>
    <w:rsid w:val="00375C2D"/>
    <w:pPr>
      <w:keepNext/>
      <w:outlineLvl w:val="3"/>
    </w:pPr>
    <w:rPr>
      <w:rFonts w:ascii="Arial LatArm" w:hAnsi="Arial LatArm"/>
      <w:i/>
      <w:sz w:val="18"/>
      <w:szCs w:val="20"/>
    </w:rPr>
  </w:style>
  <w:style w:type="paragraph" w:styleId="5">
    <w:name w:val="heading 5"/>
    <w:basedOn w:val="a"/>
    <w:next w:val="a"/>
    <w:link w:val="50"/>
    <w:semiHidden/>
    <w:unhideWhenUsed/>
    <w:qFormat/>
    <w:rsid w:val="00375C2D"/>
    <w:pPr>
      <w:keepNext/>
      <w:jc w:val="center"/>
      <w:outlineLvl w:val="4"/>
    </w:pPr>
    <w:rPr>
      <w:rFonts w:ascii="Arial LatArm" w:hAnsi="Arial LatArm"/>
      <w:b/>
      <w:sz w:val="26"/>
      <w:szCs w:val="20"/>
      <w:lang w:eastAsia="ru-RU"/>
    </w:rPr>
  </w:style>
  <w:style w:type="paragraph" w:styleId="6">
    <w:name w:val="heading 6"/>
    <w:basedOn w:val="a"/>
    <w:next w:val="a"/>
    <w:link w:val="60"/>
    <w:semiHidden/>
    <w:unhideWhenUsed/>
    <w:qFormat/>
    <w:rsid w:val="00375C2D"/>
    <w:pPr>
      <w:keepNext/>
      <w:outlineLvl w:val="5"/>
    </w:pPr>
    <w:rPr>
      <w:rFonts w:ascii="Arial LatArm" w:hAnsi="Arial LatArm"/>
      <w:b/>
      <w:color w:val="000000"/>
      <w:sz w:val="22"/>
      <w:szCs w:val="20"/>
      <w:lang w:eastAsia="ru-RU"/>
    </w:rPr>
  </w:style>
  <w:style w:type="paragraph" w:styleId="7">
    <w:name w:val="heading 7"/>
    <w:basedOn w:val="a"/>
    <w:next w:val="a"/>
    <w:link w:val="70"/>
    <w:uiPriority w:val="99"/>
    <w:semiHidden/>
    <w:unhideWhenUsed/>
    <w:qFormat/>
    <w:rsid w:val="00375C2D"/>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iPriority w:val="99"/>
    <w:semiHidden/>
    <w:unhideWhenUsed/>
    <w:qFormat/>
    <w:rsid w:val="00375C2D"/>
    <w:pPr>
      <w:keepNext/>
      <w:outlineLvl w:val="7"/>
    </w:pPr>
    <w:rPr>
      <w:rFonts w:ascii="Times Armenian" w:hAnsi="Times Armenian"/>
      <w:i/>
      <w:sz w:val="20"/>
      <w:szCs w:val="20"/>
      <w:lang w:val="nl-NL" w:eastAsia="x-none"/>
    </w:rPr>
  </w:style>
  <w:style w:type="paragraph" w:styleId="9">
    <w:name w:val="heading 9"/>
    <w:basedOn w:val="a"/>
    <w:next w:val="a"/>
    <w:link w:val="90"/>
    <w:uiPriority w:val="99"/>
    <w:semiHidden/>
    <w:unhideWhenUsed/>
    <w:qFormat/>
    <w:rsid w:val="00375C2D"/>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5C2D"/>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semiHidden/>
    <w:rsid w:val="00375C2D"/>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375C2D"/>
    <w:rPr>
      <w:rFonts w:ascii="Arial LatArm" w:eastAsia="Times New Roman" w:hAnsi="Arial LatArm" w:cs="Times New Roman"/>
      <w:i/>
      <w:sz w:val="20"/>
      <w:szCs w:val="20"/>
      <w:lang w:val="en-AU"/>
    </w:rPr>
  </w:style>
  <w:style w:type="character" w:customStyle="1" w:styleId="40">
    <w:name w:val="Заголовок 4 Знак"/>
    <w:basedOn w:val="a0"/>
    <w:link w:val="4"/>
    <w:semiHidden/>
    <w:rsid w:val="00375C2D"/>
    <w:rPr>
      <w:rFonts w:ascii="Arial LatArm" w:eastAsia="Times New Roman" w:hAnsi="Arial LatArm" w:cs="Times New Roman"/>
      <w:i/>
      <w:sz w:val="18"/>
      <w:szCs w:val="20"/>
      <w:lang w:val="en-US"/>
    </w:rPr>
  </w:style>
  <w:style w:type="character" w:customStyle="1" w:styleId="50">
    <w:name w:val="Заголовок 5 Знак"/>
    <w:basedOn w:val="a0"/>
    <w:link w:val="5"/>
    <w:semiHidden/>
    <w:rsid w:val="00375C2D"/>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semiHidden/>
    <w:rsid w:val="00375C2D"/>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uiPriority w:val="99"/>
    <w:semiHidden/>
    <w:rsid w:val="00375C2D"/>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uiPriority w:val="99"/>
    <w:semiHidden/>
    <w:rsid w:val="00375C2D"/>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uiPriority w:val="99"/>
    <w:semiHidden/>
    <w:rsid w:val="00375C2D"/>
    <w:rPr>
      <w:rFonts w:ascii="Times Armenian" w:eastAsia="Times New Roman" w:hAnsi="Times Armenian" w:cs="Times New Roman"/>
      <w:b/>
      <w:color w:val="000000"/>
      <w:szCs w:val="20"/>
      <w:lang w:val="pt-BR" w:eastAsia="ru-RU"/>
    </w:rPr>
  </w:style>
  <w:style w:type="character" w:styleId="a3">
    <w:name w:val="Hyperlink"/>
    <w:unhideWhenUsed/>
    <w:rsid w:val="00375C2D"/>
    <w:rPr>
      <w:color w:val="0000FF"/>
      <w:u w:val="single"/>
    </w:rPr>
  </w:style>
  <w:style w:type="character" w:styleId="a4">
    <w:name w:val="FollowedHyperlink"/>
    <w:semiHidden/>
    <w:unhideWhenUsed/>
    <w:rsid w:val="00375C2D"/>
    <w:rPr>
      <w:color w:val="800080"/>
      <w:u w:val="single"/>
    </w:rPr>
  </w:style>
  <w:style w:type="paragraph" w:styleId="a5">
    <w:name w:val="Normal (Web)"/>
    <w:basedOn w:val="a"/>
    <w:uiPriority w:val="99"/>
    <w:unhideWhenUsed/>
    <w:rsid w:val="00375C2D"/>
    <w:pPr>
      <w:spacing w:before="100" w:beforeAutospacing="1" w:after="100" w:afterAutospacing="1"/>
    </w:pPr>
  </w:style>
  <w:style w:type="paragraph" w:styleId="11">
    <w:name w:val="index 1"/>
    <w:basedOn w:val="a"/>
    <w:next w:val="a"/>
    <w:autoRedefine/>
    <w:uiPriority w:val="99"/>
    <w:semiHidden/>
    <w:unhideWhenUsed/>
    <w:rsid w:val="00375C2D"/>
    <w:pPr>
      <w:ind w:left="240" w:hanging="240"/>
    </w:pPr>
  </w:style>
  <w:style w:type="paragraph" w:styleId="a6">
    <w:name w:val="footnote text"/>
    <w:basedOn w:val="a"/>
    <w:link w:val="a7"/>
    <w:unhideWhenUsed/>
    <w:rsid w:val="00375C2D"/>
    <w:rPr>
      <w:rFonts w:ascii="Times Armenian" w:hAnsi="Times Armenian"/>
      <w:sz w:val="20"/>
      <w:szCs w:val="20"/>
      <w:lang w:val="x-none" w:eastAsia="ru-RU"/>
    </w:rPr>
  </w:style>
  <w:style w:type="character" w:customStyle="1" w:styleId="a7">
    <w:name w:val="Текст сноски Знак"/>
    <w:basedOn w:val="a0"/>
    <w:link w:val="a6"/>
    <w:rsid w:val="00375C2D"/>
    <w:rPr>
      <w:rFonts w:ascii="Times Armenian" w:eastAsia="Times New Roman" w:hAnsi="Times Armenian" w:cs="Times New Roman"/>
      <w:sz w:val="20"/>
      <w:szCs w:val="20"/>
      <w:lang w:val="x-none" w:eastAsia="ru-RU"/>
    </w:rPr>
  </w:style>
  <w:style w:type="paragraph" w:styleId="a8">
    <w:name w:val="annotation text"/>
    <w:basedOn w:val="a"/>
    <w:link w:val="a9"/>
    <w:uiPriority w:val="99"/>
    <w:semiHidden/>
    <w:unhideWhenUsed/>
    <w:rsid w:val="00375C2D"/>
    <w:rPr>
      <w:rFonts w:ascii="Times Armenian" w:hAnsi="Times Armenian"/>
      <w:sz w:val="20"/>
      <w:szCs w:val="20"/>
      <w:lang w:eastAsia="ru-RU"/>
    </w:rPr>
  </w:style>
  <w:style w:type="character" w:customStyle="1" w:styleId="a9">
    <w:name w:val="Текст примечания Знак"/>
    <w:basedOn w:val="a0"/>
    <w:link w:val="a8"/>
    <w:uiPriority w:val="99"/>
    <w:semiHidden/>
    <w:rsid w:val="00375C2D"/>
    <w:rPr>
      <w:rFonts w:ascii="Times Armenian" w:eastAsia="Times New Roman" w:hAnsi="Times Armenian" w:cs="Times New Roman"/>
      <w:sz w:val="20"/>
      <w:szCs w:val="20"/>
      <w:lang w:val="en-US" w:eastAsia="ru-RU"/>
    </w:rPr>
  </w:style>
  <w:style w:type="paragraph" w:styleId="aa">
    <w:name w:val="header"/>
    <w:basedOn w:val="a"/>
    <w:link w:val="ab"/>
    <w:uiPriority w:val="99"/>
    <w:semiHidden/>
    <w:unhideWhenUsed/>
    <w:rsid w:val="00375C2D"/>
    <w:pPr>
      <w:tabs>
        <w:tab w:val="center" w:pos="4153"/>
        <w:tab w:val="right" w:pos="8306"/>
      </w:tabs>
    </w:pPr>
    <w:rPr>
      <w:sz w:val="20"/>
      <w:szCs w:val="20"/>
      <w:lang w:val="en-AU" w:eastAsia="ru-RU"/>
    </w:rPr>
  </w:style>
  <w:style w:type="character" w:customStyle="1" w:styleId="ab">
    <w:name w:val="Верхний колонтитул Знак"/>
    <w:basedOn w:val="a0"/>
    <w:link w:val="aa"/>
    <w:uiPriority w:val="99"/>
    <w:semiHidden/>
    <w:rsid w:val="00375C2D"/>
    <w:rPr>
      <w:rFonts w:ascii="Times New Roman" w:eastAsia="Times New Roman" w:hAnsi="Times New Roman" w:cs="Times New Roman"/>
      <w:sz w:val="20"/>
      <w:szCs w:val="20"/>
      <w:lang w:val="en-AU" w:eastAsia="ru-RU"/>
    </w:rPr>
  </w:style>
  <w:style w:type="paragraph" w:styleId="ac">
    <w:name w:val="footer"/>
    <w:basedOn w:val="a"/>
    <w:link w:val="ad"/>
    <w:uiPriority w:val="99"/>
    <w:semiHidden/>
    <w:unhideWhenUsed/>
    <w:rsid w:val="00375C2D"/>
    <w:pPr>
      <w:tabs>
        <w:tab w:val="center" w:pos="4320"/>
        <w:tab w:val="right" w:pos="8640"/>
      </w:tabs>
    </w:pPr>
    <w:rPr>
      <w:sz w:val="20"/>
      <w:szCs w:val="20"/>
    </w:rPr>
  </w:style>
  <w:style w:type="character" w:customStyle="1" w:styleId="ad">
    <w:name w:val="Нижний колонтитул Знак"/>
    <w:basedOn w:val="a0"/>
    <w:link w:val="ac"/>
    <w:uiPriority w:val="99"/>
    <w:semiHidden/>
    <w:rsid w:val="00375C2D"/>
    <w:rPr>
      <w:rFonts w:ascii="Times New Roman" w:eastAsia="Times New Roman" w:hAnsi="Times New Roman" w:cs="Times New Roman"/>
      <w:sz w:val="20"/>
      <w:szCs w:val="20"/>
      <w:lang w:val="en-US"/>
    </w:rPr>
  </w:style>
  <w:style w:type="paragraph" w:styleId="ae">
    <w:name w:val="index heading"/>
    <w:basedOn w:val="a"/>
    <w:next w:val="11"/>
    <w:uiPriority w:val="99"/>
    <w:semiHidden/>
    <w:unhideWhenUsed/>
    <w:rsid w:val="00375C2D"/>
    <w:rPr>
      <w:sz w:val="20"/>
      <w:szCs w:val="20"/>
      <w:lang w:val="en-AU" w:eastAsia="ru-RU"/>
    </w:rPr>
  </w:style>
  <w:style w:type="paragraph" w:styleId="af">
    <w:name w:val="endnote text"/>
    <w:basedOn w:val="a"/>
    <w:link w:val="af0"/>
    <w:uiPriority w:val="99"/>
    <w:semiHidden/>
    <w:unhideWhenUsed/>
    <w:rsid w:val="00375C2D"/>
    <w:rPr>
      <w:rFonts w:ascii="Times Armenian" w:hAnsi="Times Armenian"/>
      <w:sz w:val="20"/>
      <w:szCs w:val="20"/>
      <w:lang w:eastAsia="ru-RU"/>
    </w:rPr>
  </w:style>
  <w:style w:type="character" w:customStyle="1" w:styleId="af0">
    <w:name w:val="Текст концевой сноски Знак"/>
    <w:basedOn w:val="a0"/>
    <w:link w:val="af"/>
    <w:uiPriority w:val="99"/>
    <w:semiHidden/>
    <w:rsid w:val="00375C2D"/>
    <w:rPr>
      <w:rFonts w:ascii="Times Armenian" w:eastAsia="Times New Roman" w:hAnsi="Times Armenian" w:cs="Times New Roman"/>
      <w:sz w:val="20"/>
      <w:szCs w:val="20"/>
      <w:lang w:val="en-US" w:eastAsia="ru-RU"/>
    </w:rPr>
  </w:style>
  <w:style w:type="paragraph" w:styleId="af1">
    <w:name w:val="Title"/>
    <w:basedOn w:val="a"/>
    <w:link w:val="af2"/>
    <w:uiPriority w:val="99"/>
    <w:qFormat/>
    <w:rsid w:val="00375C2D"/>
    <w:pPr>
      <w:jc w:val="center"/>
    </w:pPr>
    <w:rPr>
      <w:rFonts w:ascii="Arial Armenian" w:hAnsi="Arial Armenian"/>
      <w:szCs w:val="20"/>
    </w:rPr>
  </w:style>
  <w:style w:type="character" w:customStyle="1" w:styleId="af2">
    <w:name w:val="Название Знак"/>
    <w:basedOn w:val="a0"/>
    <w:link w:val="af1"/>
    <w:uiPriority w:val="99"/>
    <w:rsid w:val="00375C2D"/>
    <w:rPr>
      <w:rFonts w:ascii="Arial Armenian" w:eastAsia="Times New Roman" w:hAnsi="Arial Armenian" w:cs="Times New Roman"/>
      <w:sz w:val="24"/>
      <w:szCs w:val="20"/>
      <w:lang w:val="en-US"/>
    </w:rPr>
  </w:style>
  <w:style w:type="paragraph" w:styleId="af3">
    <w:name w:val="Body Text"/>
    <w:basedOn w:val="a"/>
    <w:link w:val="af4"/>
    <w:uiPriority w:val="99"/>
    <w:unhideWhenUsed/>
    <w:rsid w:val="00375C2D"/>
    <w:pPr>
      <w:spacing w:after="120"/>
    </w:pPr>
  </w:style>
  <w:style w:type="character" w:customStyle="1" w:styleId="af4">
    <w:name w:val="Основной текст Знак"/>
    <w:basedOn w:val="a0"/>
    <w:link w:val="af3"/>
    <w:uiPriority w:val="99"/>
    <w:rsid w:val="00375C2D"/>
    <w:rPr>
      <w:rFonts w:ascii="Times New Roman" w:eastAsia="Times New Roman" w:hAnsi="Times New Roman" w:cs="Times New Roman"/>
      <w:sz w:val="24"/>
      <w:szCs w:val="24"/>
      <w:lang w:val="en-US"/>
    </w:rPr>
  </w:style>
  <w:style w:type="character" w:customStyle="1" w:styleId="af5">
    <w:name w:val="Основной текст с отступом Знак"/>
    <w:aliases w:val="Char Знак"/>
    <w:basedOn w:val="a0"/>
    <w:link w:val="af6"/>
    <w:locked/>
    <w:rsid w:val="00375C2D"/>
    <w:rPr>
      <w:rFonts w:ascii="Arial LatArm" w:hAnsi="Arial LatArm"/>
      <w:i/>
      <w:lang w:val="en-AU"/>
    </w:rPr>
  </w:style>
  <w:style w:type="paragraph" w:styleId="af6">
    <w:name w:val="Body Text Indent"/>
    <w:aliases w:val="Char"/>
    <w:basedOn w:val="a"/>
    <w:link w:val="af5"/>
    <w:unhideWhenUsed/>
    <w:rsid w:val="00375C2D"/>
    <w:pPr>
      <w:spacing w:after="160" w:line="360" w:lineRule="auto"/>
      <w:ind w:firstLine="709"/>
      <w:jc w:val="both"/>
    </w:pPr>
    <w:rPr>
      <w:rFonts w:ascii="Arial LatArm" w:eastAsiaTheme="minorHAnsi" w:hAnsi="Arial LatArm" w:cstheme="minorBidi"/>
      <w:i/>
      <w:sz w:val="22"/>
      <w:szCs w:val="22"/>
      <w:lang w:val="en-AU"/>
    </w:rPr>
  </w:style>
  <w:style w:type="character" w:customStyle="1" w:styleId="12">
    <w:name w:val="Основной текст с отступом Знак1"/>
    <w:aliases w:val="Char Знак1,Char Char Char Char Знак1"/>
    <w:basedOn w:val="a0"/>
    <w:semiHidden/>
    <w:rsid w:val="00375C2D"/>
    <w:rPr>
      <w:rFonts w:ascii="Times New Roman" w:eastAsia="Times New Roman" w:hAnsi="Times New Roman" w:cs="Times New Roman"/>
      <w:sz w:val="24"/>
      <w:szCs w:val="24"/>
      <w:lang w:val="en-US"/>
    </w:rPr>
  </w:style>
  <w:style w:type="paragraph" w:styleId="21">
    <w:name w:val="Body Text 2"/>
    <w:basedOn w:val="a"/>
    <w:link w:val="22"/>
    <w:uiPriority w:val="99"/>
    <w:semiHidden/>
    <w:unhideWhenUsed/>
    <w:rsid w:val="00375C2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uiPriority w:val="99"/>
    <w:semiHidden/>
    <w:rsid w:val="00375C2D"/>
    <w:rPr>
      <w:rFonts w:ascii="Arial LatArm" w:eastAsia="Times New Roman" w:hAnsi="Arial LatArm" w:cs="Times New Roman"/>
      <w:sz w:val="20"/>
      <w:szCs w:val="20"/>
      <w:lang w:val="en-US"/>
    </w:rPr>
  </w:style>
  <w:style w:type="paragraph" w:styleId="31">
    <w:name w:val="Body Text 3"/>
    <w:basedOn w:val="a"/>
    <w:link w:val="32"/>
    <w:uiPriority w:val="99"/>
    <w:semiHidden/>
    <w:unhideWhenUsed/>
    <w:rsid w:val="00375C2D"/>
    <w:pPr>
      <w:jc w:val="both"/>
    </w:pPr>
    <w:rPr>
      <w:rFonts w:ascii="Arial LatArm" w:hAnsi="Arial LatArm"/>
      <w:sz w:val="20"/>
      <w:szCs w:val="20"/>
      <w:lang w:eastAsia="ru-RU"/>
    </w:rPr>
  </w:style>
  <w:style w:type="character" w:customStyle="1" w:styleId="32">
    <w:name w:val="Основной текст 3 Знак"/>
    <w:basedOn w:val="a0"/>
    <w:link w:val="31"/>
    <w:uiPriority w:val="99"/>
    <w:semiHidden/>
    <w:rsid w:val="00375C2D"/>
    <w:rPr>
      <w:rFonts w:ascii="Arial LatArm" w:eastAsia="Times New Roman" w:hAnsi="Arial LatArm" w:cs="Times New Roman"/>
      <w:sz w:val="20"/>
      <w:szCs w:val="20"/>
      <w:lang w:val="en-US" w:eastAsia="ru-RU"/>
    </w:rPr>
  </w:style>
  <w:style w:type="paragraph" w:styleId="23">
    <w:name w:val="Body Text Indent 2"/>
    <w:basedOn w:val="a"/>
    <w:link w:val="24"/>
    <w:uiPriority w:val="99"/>
    <w:unhideWhenUsed/>
    <w:rsid w:val="00375C2D"/>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uiPriority w:val="99"/>
    <w:rsid w:val="00375C2D"/>
    <w:rPr>
      <w:rFonts w:ascii="Baltica" w:eastAsia="Times New Roman" w:hAnsi="Baltica" w:cs="Times New Roman"/>
      <w:sz w:val="20"/>
      <w:szCs w:val="20"/>
      <w:lang w:val="af-ZA"/>
    </w:rPr>
  </w:style>
  <w:style w:type="paragraph" w:styleId="33">
    <w:name w:val="Body Text Indent 3"/>
    <w:basedOn w:val="a"/>
    <w:link w:val="34"/>
    <w:uiPriority w:val="99"/>
    <w:unhideWhenUsed/>
    <w:rsid w:val="00375C2D"/>
    <w:pPr>
      <w:spacing w:line="360" w:lineRule="auto"/>
      <w:ind w:firstLine="567"/>
      <w:jc w:val="both"/>
    </w:pPr>
    <w:rPr>
      <w:rFonts w:ascii="Times Armenian" w:hAnsi="Times Armenian"/>
      <w:sz w:val="20"/>
      <w:szCs w:val="20"/>
      <w:lang w:val="x-none" w:eastAsia="x-none"/>
    </w:rPr>
  </w:style>
  <w:style w:type="character" w:customStyle="1" w:styleId="34">
    <w:name w:val="Основной текст с отступом 3 Знак"/>
    <w:basedOn w:val="a0"/>
    <w:link w:val="33"/>
    <w:uiPriority w:val="99"/>
    <w:rsid w:val="00375C2D"/>
    <w:rPr>
      <w:rFonts w:ascii="Times Armenian" w:eastAsia="Times New Roman" w:hAnsi="Times Armenian" w:cs="Times New Roman"/>
      <w:sz w:val="20"/>
      <w:szCs w:val="20"/>
      <w:lang w:val="x-none" w:eastAsia="x-none"/>
    </w:rPr>
  </w:style>
  <w:style w:type="paragraph" w:styleId="af7">
    <w:name w:val="Block Text"/>
    <w:basedOn w:val="a"/>
    <w:uiPriority w:val="99"/>
    <w:semiHidden/>
    <w:unhideWhenUsed/>
    <w:rsid w:val="00375C2D"/>
    <w:pPr>
      <w:overflowPunct w:val="0"/>
      <w:autoSpaceDE w:val="0"/>
      <w:autoSpaceDN w:val="0"/>
      <w:adjustRightInd w:val="0"/>
      <w:ind w:left="4500" w:right="98"/>
      <w:jc w:val="right"/>
    </w:pPr>
    <w:rPr>
      <w:rFonts w:ascii="Arial Armenian" w:hAnsi="Arial Armenian"/>
      <w:sz w:val="28"/>
      <w:szCs w:val="20"/>
      <w:lang w:val="es-ES"/>
    </w:rPr>
  </w:style>
  <w:style w:type="paragraph" w:styleId="af8">
    <w:name w:val="Document Map"/>
    <w:basedOn w:val="a"/>
    <w:link w:val="af9"/>
    <w:uiPriority w:val="99"/>
    <w:semiHidden/>
    <w:unhideWhenUsed/>
    <w:rsid w:val="00375C2D"/>
    <w:pPr>
      <w:shd w:val="clear" w:color="auto" w:fill="000080"/>
    </w:pPr>
    <w:rPr>
      <w:rFonts w:ascii="Tahoma" w:hAnsi="Tahoma" w:cs="Tahoma"/>
      <w:sz w:val="20"/>
      <w:szCs w:val="20"/>
      <w:lang w:eastAsia="ru-RU"/>
    </w:rPr>
  </w:style>
  <w:style w:type="character" w:customStyle="1" w:styleId="af9">
    <w:name w:val="Схема документа Знак"/>
    <w:basedOn w:val="a0"/>
    <w:link w:val="af8"/>
    <w:uiPriority w:val="99"/>
    <w:semiHidden/>
    <w:rsid w:val="00375C2D"/>
    <w:rPr>
      <w:rFonts w:ascii="Tahoma" w:eastAsia="Times New Roman" w:hAnsi="Tahoma" w:cs="Tahoma"/>
      <w:sz w:val="20"/>
      <w:szCs w:val="20"/>
      <w:shd w:val="clear" w:color="auto" w:fill="000080"/>
      <w:lang w:val="en-US" w:eastAsia="ru-RU"/>
    </w:rPr>
  </w:style>
  <w:style w:type="paragraph" w:styleId="afa">
    <w:name w:val="annotation subject"/>
    <w:basedOn w:val="a8"/>
    <w:next w:val="a8"/>
    <w:link w:val="afb"/>
    <w:uiPriority w:val="99"/>
    <w:semiHidden/>
    <w:unhideWhenUsed/>
    <w:rsid w:val="00375C2D"/>
    <w:rPr>
      <w:b/>
      <w:bCs/>
    </w:rPr>
  </w:style>
  <w:style w:type="character" w:customStyle="1" w:styleId="afb">
    <w:name w:val="Тема примечания Знак"/>
    <w:basedOn w:val="a9"/>
    <w:link w:val="afa"/>
    <w:uiPriority w:val="99"/>
    <w:semiHidden/>
    <w:rsid w:val="00375C2D"/>
    <w:rPr>
      <w:rFonts w:ascii="Times Armenian" w:eastAsia="Times New Roman" w:hAnsi="Times Armenian" w:cs="Times New Roman"/>
      <w:b/>
      <w:bCs/>
      <w:sz w:val="20"/>
      <w:szCs w:val="20"/>
      <w:lang w:val="en-US" w:eastAsia="ru-RU"/>
    </w:rPr>
  </w:style>
  <w:style w:type="paragraph" w:styleId="afc">
    <w:name w:val="Balloon Text"/>
    <w:basedOn w:val="a"/>
    <w:link w:val="afd"/>
    <w:uiPriority w:val="99"/>
    <w:semiHidden/>
    <w:unhideWhenUsed/>
    <w:rsid w:val="00375C2D"/>
    <w:rPr>
      <w:rFonts w:ascii="Tahoma" w:hAnsi="Tahoma"/>
      <w:sz w:val="16"/>
      <w:szCs w:val="16"/>
      <w:lang w:val="x-none" w:eastAsia="x-none"/>
    </w:rPr>
  </w:style>
  <w:style w:type="character" w:customStyle="1" w:styleId="afd">
    <w:name w:val="Текст выноски Знак"/>
    <w:basedOn w:val="a0"/>
    <w:link w:val="afc"/>
    <w:uiPriority w:val="99"/>
    <w:semiHidden/>
    <w:rsid w:val="00375C2D"/>
    <w:rPr>
      <w:rFonts w:ascii="Tahoma" w:eastAsia="Times New Roman" w:hAnsi="Tahoma" w:cs="Times New Roman"/>
      <w:sz w:val="16"/>
      <w:szCs w:val="16"/>
      <w:lang w:val="x-none" w:eastAsia="x-none"/>
    </w:rPr>
  </w:style>
  <w:style w:type="paragraph" w:styleId="afe">
    <w:name w:val="No Spacing"/>
    <w:uiPriority w:val="1"/>
    <w:qFormat/>
    <w:rsid w:val="00375C2D"/>
    <w:pPr>
      <w:spacing w:after="0" w:line="240" w:lineRule="auto"/>
    </w:pPr>
    <w:rPr>
      <w:rFonts w:ascii="Calibri" w:eastAsia="Times New Roman" w:hAnsi="Calibri" w:cs="Times New Roman"/>
      <w:lang w:val="en-US"/>
    </w:rPr>
  </w:style>
  <w:style w:type="paragraph" w:styleId="aff">
    <w:name w:val="Revision"/>
    <w:uiPriority w:val="99"/>
    <w:semiHidden/>
    <w:rsid w:val="00375C2D"/>
    <w:pPr>
      <w:spacing w:after="0" w:line="240" w:lineRule="auto"/>
    </w:pPr>
    <w:rPr>
      <w:rFonts w:ascii="Times Armenian" w:eastAsia="Times New Roman" w:hAnsi="Times Armenian" w:cs="Times New Roman"/>
      <w:sz w:val="24"/>
      <w:szCs w:val="20"/>
      <w:lang w:val="en-US" w:eastAsia="ru-RU"/>
    </w:rPr>
  </w:style>
  <w:style w:type="character" w:customStyle="1" w:styleId="aff0">
    <w:name w:val="Абзац списка Знак"/>
    <w:link w:val="aff1"/>
    <w:uiPriority w:val="34"/>
    <w:locked/>
    <w:rsid w:val="00375C2D"/>
    <w:rPr>
      <w:rFonts w:ascii="Times Armenian" w:hAnsi="Times Armenian"/>
      <w:sz w:val="24"/>
      <w:szCs w:val="24"/>
      <w:lang w:val="x-none"/>
    </w:rPr>
  </w:style>
  <w:style w:type="paragraph" w:styleId="aff1">
    <w:name w:val="List Paragraph"/>
    <w:basedOn w:val="a"/>
    <w:link w:val="aff0"/>
    <w:uiPriority w:val="34"/>
    <w:qFormat/>
    <w:rsid w:val="00375C2D"/>
    <w:pPr>
      <w:ind w:left="720"/>
    </w:pPr>
    <w:rPr>
      <w:rFonts w:ascii="Times Armenian" w:eastAsiaTheme="minorHAnsi" w:hAnsi="Times Armenian" w:cstheme="minorBidi"/>
      <w:lang w:val="x-none"/>
    </w:rPr>
  </w:style>
  <w:style w:type="paragraph" w:customStyle="1" w:styleId="Default">
    <w:name w:val="Default"/>
    <w:uiPriority w:val="99"/>
    <w:rsid w:val="00375C2D"/>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a"/>
    <w:uiPriority w:val="99"/>
    <w:rsid w:val="00375C2D"/>
    <w:pPr>
      <w:spacing w:after="160" w:line="240" w:lineRule="exact"/>
    </w:pPr>
    <w:rPr>
      <w:rFonts w:ascii="Arial" w:hAnsi="Arial" w:cs="Arial"/>
      <w:sz w:val="20"/>
      <w:szCs w:val="20"/>
    </w:rPr>
  </w:style>
  <w:style w:type="paragraph" w:customStyle="1" w:styleId="norm">
    <w:name w:val="norm"/>
    <w:basedOn w:val="a"/>
    <w:uiPriority w:val="99"/>
    <w:rsid w:val="00375C2D"/>
    <w:pPr>
      <w:spacing w:line="480" w:lineRule="auto"/>
      <w:ind w:firstLine="709"/>
      <w:jc w:val="both"/>
    </w:pPr>
    <w:rPr>
      <w:rFonts w:ascii="Arial Armenian" w:hAnsi="Arial Armenian"/>
      <w:sz w:val="22"/>
      <w:szCs w:val="20"/>
      <w:lang w:eastAsia="ru-RU"/>
    </w:rPr>
  </w:style>
  <w:style w:type="paragraph" w:customStyle="1" w:styleId="Char1">
    <w:name w:val="Char1"/>
    <w:basedOn w:val="a"/>
    <w:uiPriority w:val="99"/>
    <w:rsid w:val="00375C2D"/>
    <w:pPr>
      <w:spacing w:after="160" w:line="240" w:lineRule="exact"/>
    </w:pPr>
    <w:rPr>
      <w:rFonts w:ascii="Verdana" w:hAnsi="Verdana"/>
      <w:sz w:val="20"/>
      <w:szCs w:val="20"/>
    </w:rPr>
  </w:style>
  <w:style w:type="paragraph" w:customStyle="1" w:styleId="Style2">
    <w:name w:val="Style2"/>
    <w:basedOn w:val="a"/>
    <w:uiPriority w:val="99"/>
    <w:rsid w:val="00375C2D"/>
    <w:pPr>
      <w:jc w:val="center"/>
    </w:pPr>
    <w:rPr>
      <w:rFonts w:ascii="Arial Armenian" w:hAnsi="Arial Armenian"/>
      <w:w w:val="90"/>
      <w:sz w:val="22"/>
      <w:szCs w:val="20"/>
      <w:lang w:eastAsia="ru-RU"/>
    </w:rPr>
  </w:style>
  <w:style w:type="paragraph" w:customStyle="1" w:styleId="BodyTextIndent22">
    <w:name w:val="Body Text Indent 2+2"/>
    <w:basedOn w:val="a"/>
    <w:next w:val="a"/>
    <w:uiPriority w:val="99"/>
    <w:rsid w:val="00375C2D"/>
    <w:pPr>
      <w:autoSpaceDE w:val="0"/>
      <w:autoSpaceDN w:val="0"/>
      <w:adjustRightInd w:val="0"/>
    </w:pPr>
    <w:rPr>
      <w:rFonts w:ascii="Times Armenian" w:hAnsi="Times Armenian"/>
      <w:lang w:val="ru-RU" w:eastAsia="ru-RU"/>
    </w:rPr>
  </w:style>
  <w:style w:type="paragraph" w:customStyle="1" w:styleId="Normal2">
    <w:name w:val="Normal+2"/>
    <w:basedOn w:val="a"/>
    <w:next w:val="a"/>
    <w:uiPriority w:val="99"/>
    <w:rsid w:val="00375C2D"/>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uiPriority w:val="99"/>
    <w:rsid w:val="00375C2D"/>
    <w:pPr>
      <w:widowControl w:val="0"/>
      <w:bidi/>
      <w:adjustRightInd w:val="0"/>
      <w:spacing w:after="160" w:line="240" w:lineRule="exact"/>
    </w:pPr>
    <w:rPr>
      <w:sz w:val="20"/>
      <w:szCs w:val="20"/>
      <w:lang w:val="en-GB" w:eastAsia="ru-RU" w:bidi="he-IL"/>
    </w:rPr>
  </w:style>
  <w:style w:type="paragraph" w:customStyle="1" w:styleId="xl63">
    <w:name w:val="xl63"/>
    <w:basedOn w:val="a"/>
    <w:uiPriority w:val="99"/>
    <w:rsid w:val="00375C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a"/>
    <w:uiPriority w:val="99"/>
    <w:rsid w:val="00375C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a"/>
    <w:uiPriority w:val="99"/>
    <w:rsid w:val="00375C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a"/>
    <w:uiPriority w:val="99"/>
    <w:rsid w:val="00375C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uiPriority w:val="99"/>
    <w:rsid w:val="00375C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a"/>
    <w:uiPriority w:val="99"/>
    <w:rsid w:val="00375C2D"/>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a"/>
    <w:uiPriority w:val="99"/>
    <w:rsid w:val="00375C2D"/>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a"/>
    <w:uiPriority w:val="99"/>
    <w:rsid w:val="00375C2D"/>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a"/>
    <w:uiPriority w:val="99"/>
    <w:rsid w:val="00375C2D"/>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a"/>
    <w:uiPriority w:val="99"/>
    <w:rsid w:val="00375C2D"/>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a"/>
    <w:uiPriority w:val="99"/>
    <w:rsid w:val="00375C2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uiPriority w:val="99"/>
    <w:rsid w:val="00375C2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uiPriority w:val="99"/>
    <w:rsid w:val="00375C2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uiPriority w:val="99"/>
    <w:rsid w:val="00375C2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uiPriority w:val="99"/>
    <w:rsid w:val="00375C2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uiPriority w:val="99"/>
    <w:rsid w:val="00375C2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uiPriority w:val="99"/>
    <w:rsid w:val="00375C2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uiPriority w:val="99"/>
    <w:rsid w:val="00375C2D"/>
    <w:pPr>
      <w:spacing w:before="100" w:beforeAutospacing="1" w:after="100" w:afterAutospacing="1"/>
    </w:pPr>
    <w:rPr>
      <w:rFonts w:eastAsia="Arial Unicode MS"/>
      <w:sz w:val="16"/>
      <w:szCs w:val="16"/>
    </w:rPr>
  </w:style>
  <w:style w:type="paragraph" w:customStyle="1" w:styleId="font13">
    <w:name w:val="font13"/>
    <w:basedOn w:val="a"/>
    <w:uiPriority w:val="99"/>
    <w:rsid w:val="00375C2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uiPriority w:val="99"/>
    <w:rsid w:val="00375C2D"/>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a"/>
    <w:uiPriority w:val="99"/>
    <w:rsid w:val="00375C2D"/>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a"/>
    <w:uiPriority w:val="99"/>
    <w:rsid w:val="00375C2D"/>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0">
    <w:name w:val="Указатель 11"/>
    <w:basedOn w:val="a"/>
    <w:uiPriority w:val="99"/>
    <w:rsid w:val="00375C2D"/>
    <w:pPr>
      <w:suppressAutoHyphens/>
      <w:spacing w:line="100" w:lineRule="atLeast"/>
      <w:ind w:left="240" w:hanging="240"/>
    </w:pPr>
    <w:rPr>
      <w:rFonts w:ascii="Times Armenian" w:hAnsi="Times Armenian"/>
      <w:kern w:val="2"/>
      <w:sz w:val="16"/>
      <w:szCs w:val="16"/>
      <w:lang w:eastAsia="ar-SA"/>
    </w:rPr>
  </w:style>
  <w:style w:type="paragraph" w:customStyle="1" w:styleId="13">
    <w:name w:val="Указатель1"/>
    <w:basedOn w:val="a"/>
    <w:uiPriority w:val="99"/>
    <w:rsid w:val="00375C2D"/>
    <w:pPr>
      <w:suppressAutoHyphens/>
      <w:spacing w:line="100" w:lineRule="atLeast"/>
    </w:pPr>
    <w:rPr>
      <w:kern w:val="2"/>
      <w:sz w:val="20"/>
      <w:szCs w:val="20"/>
      <w:lang w:val="en-AU" w:eastAsia="ar-SA"/>
    </w:rPr>
  </w:style>
  <w:style w:type="paragraph" w:customStyle="1" w:styleId="Char3CharCharChar">
    <w:name w:val="Char3 Char Char Char"/>
    <w:basedOn w:val="a"/>
    <w:next w:val="a"/>
    <w:uiPriority w:val="99"/>
    <w:semiHidden/>
    <w:rsid w:val="00375C2D"/>
    <w:pPr>
      <w:spacing w:after="160" w:line="240" w:lineRule="exact"/>
      <w:jc w:val="both"/>
    </w:pPr>
    <w:rPr>
      <w:rFonts w:ascii="Arial" w:hAnsi="Arial" w:cs="Arial"/>
      <w:b/>
      <w:sz w:val="20"/>
      <w:szCs w:val="20"/>
      <w:lang w:val="en-GB"/>
    </w:rPr>
  </w:style>
  <w:style w:type="character" w:styleId="aff2">
    <w:name w:val="footnote reference"/>
    <w:semiHidden/>
    <w:unhideWhenUsed/>
    <w:rsid w:val="00375C2D"/>
    <w:rPr>
      <w:vertAlign w:val="superscript"/>
    </w:rPr>
  </w:style>
  <w:style w:type="character" w:styleId="aff3">
    <w:name w:val="annotation reference"/>
    <w:semiHidden/>
    <w:unhideWhenUsed/>
    <w:rsid w:val="00375C2D"/>
    <w:rPr>
      <w:sz w:val="16"/>
      <w:szCs w:val="16"/>
    </w:rPr>
  </w:style>
  <w:style w:type="character" w:styleId="aff4">
    <w:name w:val="endnote reference"/>
    <w:semiHidden/>
    <w:unhideWhenUsed/>
    <w:rsid w:val="00375C2D"/>
    <w:rPr>
      <w:vertAlign w:val="superscript"/>
    </w:rPr>
  </w:style>
  <w:style w:type="character" w:customStyle="1" w:styleId="CharChar1">
    <w:name w:val="Char Char1"/>
    <w:locked/>
    <w:rsid w:val="00375C2D"/>
    <w:rPr>
      <w:rFonts w:ascii="Arial LatArm" w:hAnsi="Arial LatArm" w:hint="default"/>
      <w:i/>
      <w:iCs w:val="0"/>
      <w:lang w:val="en-AU" w:eastAsia="en-US" w:bidi="ar-SA"/>
    </w:rPr>
  </w:style>
  <w:style w:type="character" w:customStyle="1" w:styleId="normChar">
    <w:name w:val="norm Char"/>
    <w:locked/>
    <w:rsid w:val="00375C2D"/>
    <w:rPr>
      <w:rFonts w:ascii="Arial Armenian" w:hAnsi="Arial Armenian" w:hint="default"/>
      <w:sz w:val="22"/>
      <w:lang w:val="en-US" w:eastAsia="ru-RU" w:bidi="ar-SA"/>
    </w:rPr>
  </w:style>
  <w:style w:type="character" w:customStyle="1" w:styleId="CharCharChar">
    <w:name w:val="Char Char Char"/>
    <w:rsid w:val="00375C2D"/>
    <w:rPr>
      <w:rFonts w:ascii="Arial LatArm" w:hAnsi="Arial LatArm" w:hint="default"/>
      <w:sz w:val="24"/>
      <w:lang w:eastAsia="ru-RU"/>
    </w:rPr>
  </w:style>
  <w:style w:type="character" w:customStyle="1" w:styleId="CharChar22">
    <w:name w:val="Char Char22"/>
    <w:rsid w:val="00375C2D"/>
    <w:rPr>
      <w:rFonts w:ascii="Arial Armenian" w:hAnsi="Arial Armenian" w:hint="default"/>
      <w:sz w:val="28"/>
      <w:lang w:val="en-US"/>
    </w:rPr>
  </w:style>
  <w:style w:type="character" w:customStyle="1" w:styleId="CharChar20">
    <w:name w:val="Char Char20"/>
    <w:rsid w:val="00375C2D"/>
    <w:rPr>
      <w:rFonts w:ascii="Times LatArm" w:hAnsi="Times LatArm" w:hint="default"/>
      <w:b/>
      <w:bCs w:val="0"/>
      <w:sz w:val="28"/>
      <w:lang w:val="en-US"/>
    </w:rPr>
  </w:style>
  <w:style w:type="character" w:customStyle="1" w:styleId="CharChar16">
    <w:name w:val="Char Char16"/>
    <w:rsid w:val="00375C2D"/>
    <w:rPr>
      <w:rFonts w:ascii="Times Armenian" w:hAnsi="Times Armenian" w:hint="default"/>
      <w:b/>
      <w:bCs w:val="0"/>
      <w:lang w:val="hy-AM"/>
    </w:rPr>
  </w:style>
  <w:style w:type="character" w:customStyle="1" w:styleId="CharChar15">
    <w:name w:val="Char Char15"/>
    <w:rsid w:val="00375C2D"/>
    <w:rPr>
      <w:rFonts w:ascii="Times Armenian" w:hAnsi="Times Armenian" w:hint="default"/>
      <w:i/>
      <w:iCs w:val="0"/>
      <w:lang w:val="nl-NL"/>
    </w:rPr>
  </w:style>
  <w:style w:type="character" w:customStyle="1" w:styleId="CharChar13">
    <w:name w:val="Char Char13"/>
    <w:rsid w:val="00375C2D"/>
    <w:rPr>
      <w:rFonts w:ascii="Arial Armenian" w:hAnsi="Arial Armenian" w:hint="default"/>
      <w:lang w:val="en-US"/>
    </w:rPr>
  </w:style>
  <w:style w:type="character" w:customStyle="1" w:styleId="CharChar23">
    <w:name w:val="Char Char23"/>
    <w:rsid w:val="00375C2D"/>
    <w:rPr>
      <w:rFonts w:ascii="Arial Armenian" w:hAnsi="Arial Armenian" w:hint="default"/>
      <w:sz w:val="28"/>
      <w:lang w:val="en-US" w:eastAsia="ru-RU" w:bidi="ar-SA"/>
    </w:rPr>
  </w:style>
  <w:style w:type="character" w:customStyle="1" w:styleId="CharChar21">
    <w:name w:val="Char Char21"/>
    <w:rsid w:val="00375C2D"/>
    <w:rPr>
      <w:rFonts w:ascii="Arial LatArm" w:hAnsi="Arial LatArm" w:hint="default"/>
      <w:b/>
      <w:bCs w:val="0"/>
      <w:color w:val="0000FF"/>
      <w:lang w:val="en-US" w:eastAsia="ru-RU" w:bidi="ar-SA"/>
    </w:rPr>
  </w:style>
  <w:style w:type="character" w:customStyle="1" w:styleId="CharChar25">
    <w:name w:val="Char Char25"/>
    <w:rsid w:val="00375C2D"/>
    <w:rPr>
      <w:rFonts w:ascii="Arial Armenian" w:hAnsi="Arial Armenian" w:hint="default"/>
      <w:sz w:val="28"/>
      <w:lang w:val="en-US" w:eastAsia="ru-RU" w:bidi="ar-SA"/>
    </w:rPr>
  </w:style>
  <w:style w:type="character" w:customStyle="1" w:styleId="CharChar24">
    <w:name w:val="Char Char24"/>
    <w:rsid w:val="00375C2D"/>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375C2D"/>
    <w:rPr>
      <w:rFonts w:ascii="Arial LatArm" w:hAnsi="Arial LatArm" w:hint="default"/>
      <w:sz w:val="24"/>
      <w:lang w:val="en-US" w:eastAsia="ru-RU" w:bidi="ar-SA"/>
    </w:rPr>
  </w:style>
  <w:style w:type="character" w:customStyle="1" w:styleId="CharChar">
    <w:name w:val="Char Char"/>
    <w:locked/>
    <w:rsid w:val="00375C2D"/>
    <w:rPr>
      <w:lang w:val="en-US" w:eastAsia="en-US" w:bidi="ar-SA"/>
    </w:rPr>
  </w:style>
  <w:style w:type="character" w:customStyle="1" w:styleId="UnresolvedMention">
    <w:name w:val="Unresolved Mention"/>
    <w:uiPriority w:val="99"/>
    <w:semiHidden/>
    <w:rsid w:val="00375C2D"/>
    <w:rPr>
      <w:color w:val="605E5C"/>
      <w:shd w:val="clear" w:color="auto" w:fill="E1DFDD"/>
    </w:rPr>
  </w:style>
  <w:style w:type="table" w:styleId="aff5">
    <w:name w:val="Table Grid"/>
    <w:basedOn w:val="a1"/>
    <w:rsid w:val="00375C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864234">
      <w:bodyDiv w:val="1"/>
      <w:marLeft w:val="0"/>
      <w:marRight w:val="0"/>
      <w:marTop w:val="0"/>
      <w:marBottom w:val="0"/>
      <w:divBdr>
        <w:top w:val="none" w:sz="0" w:space="0" w:color="auto"/>
        <w:left w:val="none" w:sz="0" w:space="0" w:color="auto"/>
        <w:bottom w:val="none" w:sz="0" w:space="0" w:color="auto"/>
        <w:right w:val="none" w:sz="0" w:space="0" w:color="auto"/>
      </w:divBdr>
    </w:div>
    <w:div w:id="1032151733">
      <w:bodyDiv w:val="1"/>
      <w:marLeft w:val="0"/>
      <w:marRight w:val="0"/>
      <w:marTop w:val="0"/>
      <w:marBottom w:val="0"/>
      <w:divBdr>
        <w:top w:val="none" w:sz="0" w:space="0" w:color="auto"/>
        <w:left w:val="none" w:sz="0" w:space="0" w:color="auto"/>
        <w:bottom w:val="none" w:sz="0" w:space="0" w:color="auto"/>
        <w:right w:val="none" w:sz="0" w:space="0" w:color="auto"/>
      </w:divBdr>
      <w:divsChild>
        <w:div w:id="424617954">
          <w:marLeft w:val="0"/>
          <w:marRight w:val="0"/>
          <w:marTop w:val="90"/>
          <w:marBottom w:val="9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yatnovahamaynqi@mail.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1</Pages>
  <Words>21529</Words>
  <Characters>122721</Characters>
  <Application>Microsoft Office Word</Application>
  <DocSecurity>0</DocSecurity>
  <Lines>1022</Lines>
  <Paragraphs>287</Paragraphs>
  <ScaleCrop>false</ScaleCrop>
  <HeadingPairs>
    <vt:vector size="4" baseType="variant">
      <vt:variant>
        <vt:lpstr>Название</vt:lpstr>
      </vt:variant>
      <vt:variant>
        <vt:i4>1</vt:i4>
      </vt:variant>
      <vt:variant>
        <vt:lpstr>Заголовки</vt:lpstr>
      </vt:variant>
      <vt:variant>
        <vt:i4>12</vt:i4>
      </vt:variant>
    </vt:vector>
  </HeadingPairs>
  <TitlesOfParts>
    <vt:vector size="13" baseType="lpstr">
      <vt:lpstr/>
      <vt:lpstr>        </vt:lpstr>
      <vt:lpstr>        1.1 Գնման առարկա է հանդիսանում  &lt;&lt;Արարատի մարզի Սայաթ-Նովա համայնքի մանկապարտեզ&gt;</vt:lpstr>
      <vt:lpstr>        Հավելված 1.1</vt:lpstr>
      <vt:lpstr>        </vt:lpstr>
      <vt:lpstr>        ՆԿԱՐԱԳԻՐ</vt:lpstr>
      <vt:lpstr>        առաջարկվող ապրանքի ամբողջական </vt:lpstr>
      <vt:lpstr>        </vt:lpstr>
      <vt:lpstr>        </vt:lpstr>
      <vt:lpstr>        </vt:lpstr>
      <vt:lpstr>        </vt:lpstr>
      <vt:lpstr>        </vt:lpstr>
      <vt:lpstr>        </vt:lpstr>
    </vt:vector>
  </TitlesOfParts>
  <Company>*</Company>
  <LinksUpToDate>false</LinksUpToDate>
  <CharactersWithSpaces>143963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31</cp:revision>
  <dcterms:created xsi:type="dcterms:W3CDTF">2019-12-25T06:41:00Z</dcterms:created>
  <dcterms:modified xsi:type="dcterms:W3CDTF">2019-12-25T12:08:00Z</dcterms:modified>
</cp:coreProperties>
</file>